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4BDE3" w14:textId="77777777" w:rsidR="005C1C1D" w:rsidRPr="00D8063B" w:rsidRDefault="005C1C1D" w:rsidP="005C1C1D">
      <w:pPr>
        <w:pStyle w:val="Annexetitreacte"/>
        <w:rPr>
          <w:lang w:val="en-GB"/>
        </w:rPr>
      </w:pPr>
      <w:r w:rsidRPr="00D8063B">
        <w:rPr>
          <w:lang w:val="en-GB"/>
        </w:rPr>
        <w:t>ANNEX III</w:t>
      </w:r>
    </w:p>
    <w:p w14:paraId="3B557CE4" w14:textId="77777777" w:rsidR="005C1C1D" w:rsidRPr="00D8063B" w:rsidRDefault="005C1C1D" w:rsidP="005C1C1D">
      <w:pPr>
        <w:pStyle w:val="ManualHeading1"/>
        <w:numPr>
          <w:ilvl w:val="0"/>
          <w:numId w:val="0"/>
        </w:numPr>
        <w:ind w:left="851" w:hanging="851"/>
        <w:rPr>
          <w:lang w:val="en-GB"/>
        </w:rPr>
      </w:pPr>
      <w:r w:rsidRPr="00D8063B">
        <w:rPr>
          <w:i/>
          <w:lang w:val="en-GB"/>
        </w:rPr>
        <w:t>Instructions regarding reporting templates for groups</w:t>
      </w:r>
    </w:p>
    <w:p w14:paraId="59A4FEFC" w14:textId="77777777" w:rsidR="005C1C1D" w:rsidRPr="00D8063B" w:rsidRDefault="005C1C1D" w:rsidP="005C1C1D">
      <w:pPr>
        <w:rPr>
          <w:lang w:val="en-GB"/>
        </w:rPr>
      </w:pPr>
      <w:r w:rsidRPr="00D8063B">
        <w:rPr>
          <w:lang w:val="en-GB"/>
        </w:rPr>
        <w:t>This Annex contains additional instructions in relation to the templates included in Annex I of this Regulation. The first column of the tables identifies the items to be reported by identifying the columns and rows as showed in the template in Annex I.</w:t>
      </w:r>
    </w:p>
    <w:p w14:paraId="29D6E051" w14:textId="22C4350B" w:rsidR="005C1C1D" w:rsidRDefault="005C1C1D" w:rsidP="005C1C1D">
      <w:pPr>
        <w:rPr>
          <w:ins w:id="0" w:author="Author"/>
          <w:lang w:val="en-GB"/>
        </w:rPr>
      </w:pPr>
      <w:r w:rsidRPr="00D8063B">
        <w:rPr>
          <w:lang w:val="en-GB"/>
        </w:rPr>
        <w:t>Templates which shall be filled in in accordance with the instructions of the different sections of this Annex are referred to as ‘this template’ throughout the text of the Annex.</w:t>
      </w:r>
    </w:p>
    <w:p w14:paraId="5C33AE07" w14:textId="4E668CE3" w:rsidR="00792742" w:rsidRPr="00D8063B" w:rsidRDefault="00792742" w:rsidP="005C1C1D">
      <w:pPr>
        <w:rPr>
          <w:lang w:val="en-GB"/>
        </w:rPr>
      </w:pPr>
      <w:ins w:id="1" w:author="Author">
        <w:r w:rsidRPr="00FE2A64">
          <w:rPr>
            <w:lang w:val="en-GB"/>
          </w:rPr>
          <w:t>All references to articles should refer to Directive 2009/138/EC of the European Parliament and of the Council of 25 November 2009 on the taking-up and pursuit of the business of insurance and reinsurance (Solvency II) unless otherwise specified.</w:t>
        </w:r>
      </w:ins>
    </w:p>
    <w:p w14:paraId="336843F1" w14:textId="77777777" w:rsidR="005C1C1D" w:rsidRPr="00D8063B" w:rsidRDefault="005C1C1D" w:rsidP="005C1C1D">
      <w:pPr>
        <w:pStyle w:val="ManualHeading2"/>
        <w:numPr>
          <w:ilvl w:val="0"/>
          <w:numId w:val="0"/>
        </w:numPr>
        <w:ind w:left="851" w:hanging="851"/>
        <w:rPr>
          <w:lang w:val="en-GB"/>
        </w:rPr>
      </w:pPr>
      <w:r w:rsidRPr="00D8063B">
        <w:rPr>
          <w:i/>
          <w:lang w:val="en-GB"/>
        </w:rPr>
        <w:t>S.01.01 — Content of the submission</w:t>
      </w:r>
    </w:p>
    <w:p w14:paraId="42033716" w14:textId="77777777" w:rsidR="005C1C1D" w:rsidRPr="00D8063B" w:rsidRDefault="005C1C1D" w:rsidP="005C1C1D">
      <w:pPr>
        <w:rPr>
          <w:lang w:val="en-GB"/>
        </w:rPr>
      </w:pPr>
      <w:r w:rsidRPr="00D8063B">
        <w:rPr>
          <w:i/>
          <w:lang w:val="en-GB"/>
        </w:rPr>
        <w:t>General comments:</w:t>
      </w:r>
    </w:p>
    <w:p w14:paraId="10652C39" w14:textId="08DB59D7" w:rsidR="005C1C1D" w:rsidRPr="00D8063B" w:rsidRDefault="005C1C1D" w:rsidP="005C1C1D">
      <w:pPr>
        <w:rPr>
          <w:lang w:val="en-GB"/>
        </w:rPr>
      </w:pPr>
      <w:r w:rsidRPr="00D8063B">
        <w:rPr>
          <w:lang w:val="en-GB"/>
        </w:rPr>
        <w:t xml:space="preserve">This section relates to </w:t>
      </w:r>
      <w:del w:id="2" w:author="Author">
        <w:r w:rsidRPr="00D8063B" w:rsidDel="006959F2">
          <w:rPr>
            <w:lang w:val="en-GB"/>
          </w:rPr>
          <w:delText xml:space="preserve">opening, </w:delText>
        </w:r>
      </w:del>
      <w:r w:rsidRPr="00D8063B">
        <w:rPr>
          <w:lang w:val="en-GB"/>
        </w:rPr>
        <w:t>quarterly and annual submission of information for groups, ring fenced funds, matching portfolios and remaining part at group level.</w:t>
      </w:r>
    </w:p>
    <w:p w14:paraId="145E4965" w14:textId="30906FD2" w:rsidR="005C1C1D" w:rsidRPr="00D8063B" w:rsidRDefault="005C1C1D" w:rsidP="005C1C1D">
      <w:pPr>
        <w:rPr>
          <w:ins w:id="3" w:author="Author"/>
          <w:lang w:val="en-GB"/>
        </w:rPr>
      </w:pPr>
      <w:r w:rsidRPr="00D8063B">
        <w:rPr>
          <w:lang w:val="en-GB"/>
        </w:rPr>
        <w:t>When a special justification is needed the explanation is not to be submitted within the reporting template but shall be part of the dialogue with the national competent authorities.</w:t>
      </w:r>
    </w:p>
    <w:p w14:paraId="301EA667" w14:textId="328B9B8C" w:rsidR="006959F2" w:rsidRPr="00D8063B" w:rsidRDefault="00FE2A64" w:rsidP="005C1C1D">
      <w:pPr>
        <w:rPr>
          <w:lang w:val="en-GB"/>
        </w:rPr>
      </w:pPr>
      <w:ins w:id="4" w:author="Author">
        <w:r w:rsidRPr="002364CF">
          <w:rPr>
            <w:lang w:val="en-GB"/>
          </w:rPr>
          <w:t>When a template is submitted only with zeros or without figures, then S.01.01 should indicate one of the “non reported” options.</w:t>
        </w:r>
        <w:r w:rsidRPr="002364CF" w:rsidDel="0066464F">
          <w:rPr>
            <w:lang w:val="en-GB"/>
          </w:rPr>
          <w:t xml:space="preserve"> </w:t>
        </w:r>
        <w:del w:id="5" w:author="Author">
          <w:r w:rsidR="003E201A" w:rsidRPr="003E201A" w:rsidDel="00A13398">
            <w:rPr>
              <w:lang w:val="en-GB"/>
            </w:rPr>
            <w:delText xml:space="preserve">Whilst it is encouraged to provide all the information on reporting scope presented in Content of Submission template, it should be noted that it is not strictly required. In this regard, it should furthermore be noted that leaving the fields blank </w:delText>
          </w:r>
          <w:r w:rsidR="0006630A" w:rsidDel="00A13398">
            <w:rPr>
              <w:lang w:val="en-GB"/>
            </w:rPr>
            <w:delText>sha</w:delText>
          </w:r>
          <w:r w:rsidR="003E201A" w:rsidRPr="003E201A" w:rsidDel="00A13398">
            <w:rPr>
              <w:lang w:val="en-GB"/>
            </w:rPr>
            <w:delText>will imply one of the 'not reported' options.</w:delText>
          </w:r>
          <w:r w:rsidR="006959F2" w:rsidRPr="00D8063B" w:rsidDel="00A13398">
            <w:rPr>
              <w:lang w:val="en-GB"/>
            </w:rPr>
            <w:delText>When a template is submitted only with zeros or without figures, then S.01.01 should indicate one of the “non reported” options</w:delText>
          </w:r>
          <w:r w:rsidR="002E51EB" w:rsidRPr="00D8063B" w:rsidDel="00A13398">
            <w:rPr>
              <w:lang w:val="en-GB"/>
            </w:rPr>
            <w:delText>.</w:delText>
          </w:r>
        </w:del>
      </w:ins>
    </w:p>
    <w:tbl>
      <w:tblPr>
        <w:tblW w:w="9289" w:type="dxa"/>
        <w:tblInd w:w="-3" w:type="dxa"/>
        <w:tblLayout w:type="fixed"/>
        <w:tblLook w:val="0000" w:firstRow="0" w:lastRow="0" w:firstColumn="0" w:lastColumn="0" w:noHBand="0" w:noVBand="0"/>
      </w:tblPr>
      <w:tblGrid>
        <w:gridCol w:w="1671"/>
        <w:gridCol w:w="2322"/>
        <w:gridCol w:w="5296"/>
      </w:tblGrid>
      <w:tr w:rsidR="005C1C1D" w:rsidRPr="00D8063B" w14:paraId="31958E5D" w14:textId="77777777" w:rsidTr="00FC23C1">
        <w:tc>
          <w:tcPr>
            <w:tcW w:w="1671" w:type="dxa"/>
            <w:tcBorders>
              <w:top w:val="single" w:sz="2" w:space="0" w:color="auto"/>
              <w:left w:val="single" w:sz="2" w:space="0" w:color="auto"/>
              <w:bottom w:val="single" w:sz="2" w:space="0" w:color="auto"/>
              <w:right w:val="single" w:sz="2" w:space="0" w:color="auto"/>
            </w:tcBorders>
          </w:tcPr>
          <w:p w14:paraId="0032747F" w14:textId="77777777" w:rsidR="005C1C1D" w:rsidRPr="00D8063B" w:rsidRDefault="005C1C1D" w:rsidP="00DA6BCB">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2AABE695" w14:textId="77777777" w:rsidR="005C1C1D" w:rsidRPr="00D8063B" w:rsidRDefault="005C1C1D" w:rsidP="00DA6BCB">
            <w:pPr>
              <w:pStyle w:val="NormalCentered"/>
              <w:rPr>
                <w:lang w:val="en-GB"/>
              </w:rPr>
            </w:pPr>
            <w:r w:rsidRPr="00D8063B">
              <w:rPr>
                <w:i/>
                <w:iCs/>
                <w:lang w:val="en-GB"/>
              </w:rPr>
              <w:t>ITEM</w:t>
            </w:r>
          </w:p>
        </w:tc>
        <w:tc>
          <w:tcPr>
            <w:tcW w:w="5296" w:type="dxa"/>
            <w:tcBorders>
              <w:top w:val="single" w:sz="2" w:space="0" w:color="auto"/>
              <w:left w:val="single" w:sz="2" w:space="0" w:color="auto"/>
              <w:bottom w:val="single" w:sz="2" w:space="0" w:color="auto"/>
              <w:right w:val="single" w:sz="2" w:space="0" w:color="auto"/>
            </w:tcBorders>
          </w:tcPr>
          <w:p w14:paraId="1FB9AFAF" w14:textId="77777777" w:rsidR="005C1C1D" w:rsidRPr="00D8063B" w:rsidRDefault="005C1C1D" w:rsidP="00DA6BCB">
            <w:pPr>
              <w:pStyle w:val="NormalCentered"/>
              <w:rPr>
                <w:lang w:val="en-GB"/>
              </w:rPr>
            </w:pPr>
            <w:r w:rsidRPr="00D8063B">
              <w:rPr>
                <w:i/>
                <w:iCs/>
                <w:lang w:val="en-GB"/>
              </w:rPr>
              <w:t>INSTRUCTIONS</w:t>
            </w:r>
          </w:p>
        </w:tc>
      </w:tr>
      <w:tr w:rsidR="005C1C1D" w:rsidRPr="00D8063B" w14:paraId="32B37718" w14:textId="77777777" w:rsidTr="00FC23C1">
        <w:tc>
          <w:tcPr>
            <w:tcW w:w="1671" w:type="dxa"/>
            <w:tcBorders>
              <w:top w:val="single" w:sz="2" w:space="0" w:color="auto"/>
              <w:left w:val="single" w:sz="2" w:space="0" w:color="auto"/>
              <w:bottom w:val="single" w:sz="2" w:space="0" w:color="auto"/>
              <w:right w:val="single" w:sz="2" w:space="0" w:color="auto"/>
            </w:tcBorders>
          </w:tcPr>
          <w:p w14:paraId="51834BB1" w14:textId="77777777" w:rsidR="005C1C1D" w:rsidRPr="00D8063B" w:rsidRDefault="005C1C1D" w:rsidP="00DA6BCB">
            <w:pPr>
              <w:pStyle w:val="NormalLeft"/>
              <w:rPr>
                <w:lang w:val="en-GB"/>
              </w:rPr>
            </w:pPr>
            <w:r w:rsidRPr="00D8063B">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34FBB133" w14:textId="77777777" w:rsidR="005C1C1D" w:rsidRPr="00D8063B" w:rsidRDefault="005C1C1D" w:rsidP="00DA6BCB">
            <w:pPr>
              <w:pStyle w:val="NormalLeft"/>
              <w:rPr>
                <w:lang w:val="en-GB"/>
              </w:rPr>
            </w:pPr>
            <w:r w:rsidRPr="00D8063B">
              <w:rPr>
                <w:lang w:val="en-GB"/>
              </w:rPr>
              <w:t>Ring–fenced fund/matching portfolio/remaining part</w:t>
            </w:r>
          </w:p>
        </w:tc>
        <w:tc>
          <w:tcPr>
            <w:tcW w:w="5296" w:type="dxa"/>
            <w:tcBorders>
              <w:top w:val="single" w:sz="2" w:space="0" w:color="auto"/>
              <w:left w:val="single" w:sz="2" w:space="0" w:color="auto"/>
              <w:bottom w:val="single" w:sz="2" w:space="0" w:color="auto"/>
              <w:right w:val="single" w:sz="2" w:space="0" w:color="auto"/>
            </w:tcBorders>
          </w:tcPr>
          <w:p w14:paraId="36C9BA95" w14:textId="77777777" w:rsidR="005C1C1D" w:rsidRPr="00D8063B" w:rsidRDefault="005C1C1D" w:rsidP="00DA6BCB">
            <w:pPr>
              <w:pStyle w:val="NormalLeft"/>
              <w:rPr>
                <w:lang w:val="en-GB"/>
              </w:rPr>
            </w:pPr>
            <w:r w:rsidRPr="00D8063B">
              <w:rPr>
                <w:lang w:val="en-GB"/>
              </w:rPr>
              <w:t>Identifies whether the reported figures are with regard to a ring–fenced fund (‘RFF’), matching adjustment portfolio (‘MAP’) or to the remaining part. One of the options in the following closed list shall be used:</w:t>
            </w:r>
          </w:p>
          <w:p w14:paraId="7407C3C9" w14:textId="77777777" w:rsidR="005C1C1D" w:rsidRPr="00D8063B" w:rsidRDefault="005C1C1D" w:rsidP="00DA6BCB">
            <w:pPr>
              <w:pStyle w:val="NormalLeft"/>
              <w:rPr>
                <w:lang w:val="en-GB"/>
              </w:rPr>
            </w:pPr>
            <w:r w:rsidRPr="00D8063B">
              <w:rPr>
                <w:lang w:val="en-GB"/>
              </w:rPr>
              <w:t>1 — RFF/MAP</w:t>
            </w:r>
          </w:p>
          <w:p w14:paraId="68EEF82B" w14:textId="77777777" w:rsidR="005C1C1D" w:rsidRPr="00D8063B" w:rsidRDefault="005C1C1D" w:rsidP="00DA6BCB">
            <w:pPr>
              <w:pStyle w:val="NormalLeft"/>
              <w:rPr>
                <w:lang w:val="en-GB"/>
              </w:rPr>
            </w:pPr>
            <w:r w:rsidRPr="00D8063B">
              <w:rPr>
                <w:lang w:val="en-GB"/>
              </w:rPr>
              <w:t>2 — Remaining part</w:t>
            </w:r>
          </w:p>
        </w:tc>
      </w:tr>
      <w:tr w:rsidR="005C1C1D" w:rsidRPr="00D8063B" w14:paraId="335BEA7A" w14:textId="77777777" w:rsidTr="00FC23C1">
        <w:tc>
          <w:tcPr>
            <w:tcW w:w="1671" w:type="dxa"/>
            <w:tcBorders>
              <w:top w:val="single" w:sz="2" w:space="0" w:color="auto"/>
              <w:left w:val="single" w:sz="2" w:space="0" w:color="auto"/>
              <w:bottom w:val="single" w:sz="2" w:space="0" w:color="auto"/>
              <w:right w:val="single" w:sz="2" w:space="0" w:color="auto"/>
            </w:tcBorders>
          </w:tcPr>
          <w:p w14:paraId="29EC95A8" w14:textId="77777777" w:rsidR="005C1C1D" w:rsidRPr="00D8063B" w:rsidRDefault="005C1C1D" w:rsidP="00DA6BCB">
            <w:pPr>
              <w:pStyle w:val="NormalLeft"/>
              <w:rPr>
                <w:lang w:val="en-GB"/>
              </w:rPr>
            </w:pPr>
            <w:r w:rsidRPr="00D8063B">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743621E0" w14:textId="77777777" w:rsidR="005C1C1D" w:rsidRPr="00D8063B" w:rsidRDefault="005C1C1D" w:rsidP="00DA6BCB">
            <w:pPr>
              <w:pStyle w:val="NormalLeft"/>
              <w:rPr>
                <w:lang w:val="en-GB"/>
              </w:rPr>
            </w:pPr>
            <w:r w:rsidRPr="00D8063B">
              <w:rPr>
                <w:lang w:val="en-GB"/>
              </w:rPr>
              <w:t>Fund/Portfolio number</w:t>
            </w:r>
          </w:p>
        </w:tc>
        <w:tc>
          <w:tcPr>
            <w:tcW w:w="5296" w:type="dxa"/>
            <w:tcBorders>
              <w:top w:val="single" w:sz="2" w:space="0" w:color="auto"/>
              <w:left w:val="single" w:sz="2" w:space="0" w:color="auto"/>
              <w:bottom w:val="single" w:sz="2" w:space="0" w:color="auto"/>
              <w:right w:val="single" w:sz="2" w:space="0" w:color="auto"/>
            </w:tcBorders>
          </w:tcPr>
          <w:p w14:paraId="342966DD" w14:textId="1170E5B1" w:rsidR="005C1C1D" w:rsidRPr="00D8063B" w:rsidRDefault="005C1C1D" w:rsidP="00DA6BCB">
            <w:pPr>
              <w:pStyle w:val="NormalLeft"/>
              <w:rPr>
                <w:lang w:val="en-GB"/>
              </w:rPr>
            </w:pPr>
            <w:r w:rsidRPr="00D8063B">
              <w:rPr>
                <w:lang w:val="en-GB"/>
              </w:rPr>
              <w:t>When item Z0010 = 1, identification number for a ring–fenced fund or matching portfolio. This number is attributed by the undertaking and must be consistent over time and with the fund/portfolio number reported in other templates.</w:t>
            </w:r>
            <w:r w:rsidR="00DA6BCB" w:rsidRPr="00D8063B">
              <w:rPr>
                <w:lang w:val="en-GB"/>
              </w:rPr>
              <w:t xml:space="preserve"> </w:t>
            </w:r>
          </w:p>
        </w:tc>
      </w:tr>
      <w:tr w:rsidR="005C1C1D" w:rsidRPr="00D8063B" w14:paraId="6C66B027" w14:textId="77777777" w:rsidTr="00FC23C1">
        <w:tc>
          <w:tcPr>
            <w:tcW w:w="1671" w:type="dxa"/>
            <w:tcBorders>
              <w:top w:val="single" w:sz="2" w:space="0" w:color="auto"/>
              <w:left w:val="single" w:sz="2" w:space="0" w:color="auto"/>
              <w:bottom w:val="single" w:sz="2" w:space="0" w:color="auto"/>
              <w:right w:val="single" w:sz="2" w:space="0" w:color="auto"/>
            </w:tcBorders>
          </w:tcPr>
          <w:p w14:paraId="683F1B04" w14:textId="77777777" w:rsidR="005C1C1D" w:rsidRPr="00D8063B" w:rsidRDefault="005C1C1D" w:rsidP="00DA6BCB">
            <w:pPr>
              <w:pStyle w:val="NormalLeft"/>
              <w:rPr>
                <w:lang w:val="en-GB"/>
              </w:rPr>
            </w:pPr>
            <w:r w:rsidRPr="00D8063B">
              <w:rPr>
                <w:lang w:val="en-GB"/>
              </w:rPr>
              <w:t>C0010/R0010</w:t>
            </w:r>
          </w:p>
        </w:tc>
        <w:tc>
          <w:tcPr>
            <w:tcW w:w="2322" w:type="dxa"/>
            <w:tcBorders>
              <w:top w:val="single" w:sz="2" w:space="0" w:color="auto"/>
              <w:left w:val="single" w:sz="2" w:space="0" w:color="auto"/>
              <w:bottom w:val="single" w:sz="2" w:space="0" w:color="auto"/>
              <w:right w:val="single" w:sz="2" w:space="0" w:color="auto"/>
            </w:tcBorders>
          </w:tcPr>
          <w:p w14:paraId="57FC5A58" w14:textId="77777777" w:rsidR="005C1C1D" w:rsidRPr="00D8063B" w:rsidRDefault="005C1C1D" w:rsidP="00DA6BCB">
            <w:pPr>
              <w:pStyle w:val="NormalLeft"/>
              <w:rPr>
                <w:lang w:val="en-GB"/>
              </w:rPr>
            </w:pPr>
            <w:r w:rsidRPr="00D8063B">
              <w:rPr>
                <w:lang w:val="en-GB"/>
              </w:rPr>
              <w:t>S.01.02 — Basic Information — General</w:t>
            </w:r>
          </w:p>
        </w:tc>
        <w:tc>
          <w:tcPr>
            <w:tcW w:w="5296" w:type="dxa"/>
            <w:tcBorders>
              <w:top w:val="single" w:sz="2" w:space="0" w:color="auto"/>
              <w:left w:val="single" w:sz="2" w:space="0" w:color="auto"/>
              <w:bottom w:val="single" w:sz="2" w:space="0" w:color="auto"/>
              <w:right w:val="single" w:sz="2" w:space="0" w:color="auto"/>
            </w:tcBorders>
          </w:tcPr>
          <w:p w14:paraId="0722BF68" w14:textId="77777777" w:rsidR="005C1C1D" w:rsidRPr="00D8063B" w:rsidRDefault="005C1C1D" w:rsidP="00DA6BCB">
            <w:pPr>
              <w:pStyle w:val="NormalLeft"/>
              <w:rPr>
                <w:lang w:val="en-GB"/>
              </w:rPr>
            </w:pPr>
            <w:r w:rsidRPr="00D8063B">
              <w:rPr>
                <w:lang w:val="en-GB"/>
              </w:rPr>
              <w:t>This template shall always be reported. The only option possible is:</w:t>
            </w:r>
          </w:p>
          <w:p w14:paraId="5B15BFA9" w14:textId="77777777" w:rsidR="005C1C1D" w:rsidRPr="00D8063B" w:rsidRDefault="005C1C1D" w:rsidP="00DA6BCB">
            <w:pPr>
              <w:pStyle w:val="NormalLeft"/>
              <w:rPr>
                <w:lang w:val="en-GB"/>
              </w:rPr>
            </w:pPr>
            <w:r w:rsidRPr="00D8063B">
              <w:rPr>
                <w:lang w:val="en-GB"/>
              </w:rPr>
              <w:t>1 — Reported</w:t>
            </w:r>
          </w:p>
        </w:tc>
      </w:tr>
      <w:tr w:rsidR="005C1C1D" w:rsidRPr="00D8063B" w14:paraId="24F22EC7" w14:textId="77777777" w:rsidTr="00FC23C1">
        <w:tc>
          <w:tcPr>
            <w:tcW w:w="1671" w:type="dxa"/>
            <w:tcBorders>
              <w:top w:val="single" w:sz="2" w:space="0" w:color="auto"/>
              <w:left w:val="single" w:sz="2" w:space="0" w:color="auto"/>
              <w:bottom w:val="single" w:sz="2" w:space="0" w:color="auto"/>
              <w:right w:val="single" w:sz="2" w:space="0" w:color="auto"/>
            </w:tcBorders>
          </w:tcPr>
          <w:p w14:paraId="3A80A860" w14:textId="77777777" w:rsidR="005C1C1D" w:rsidRPr="00D8063B" w:rsidRDefault="005C1C1D" w:rsidP="00DA6BCB">
            <w:pPr>
              <w:pStyle w:val="NormalLeft"/>
              <w:rPr>
                <w:lang w:val="en-GB"/>
              </w:rPr>
            </w:pPr>
            <w:r w:rsidRPr="00D8063B">
              <w:rPr>
                <w:lang w:val="en-GB"/>
              </w:rPr>
              <w:lastRenderedPageBreak/>
              <w:t>C0010/R0020</w:t>
            </w:r>
          </w:p>
        </w:tc>
        <w:tc>
          <w:tcPr>
            <w:tcW w:w="2322" w:type="dxa"/>
            <w:tcBorders>
              <w:top w:val="single" w:sz="2" w:space="0" w:color="auto"/>
              <w:left w:val="single" w:sz="2" w:space="0" w:color="auto"/>
              <w:bottom w:val="single" w:sz="2" w:space="0" w:color="auto"/>
              <w:right w:val="single" w:sz="2" w:space="0" w:color="auto"/>
            </w:tcBorders>
          </w:tcPr>
          <w:p w14:paraId="74C84D67" w14:textId="77777777" w:rsidR="005C1C1D" w:rsidRPr="00D8063B" w:rsidRDefault="005C1C1D" w:rsidP="00DA6BCB">
            <w:pPr>
              <w:pStyle w:val="NormalLeft"/>
              <w:rPr>
                <w:lang w:val="en-GB"/>
              </w:rPr>
            </w:pPr>
            <w:r w:rsidRPr="00D8063B">
              <w:rPr>
                <w:lang w:val="en-GB"/>
              </w:rPr>
              <w:t>S.01.03 — Basic Information — RFF and matching adjustment portfolios</w:t>
            </w:r>
          </w:p>
        </w:tc>
        <w:tc>
          <w:tcPr>
            <w:tcW w:w="5296" w:type="dxa"/>
            <w:tcBorders>
              <w:top w:val="single" w:sz="2" w:space="0" w:color="auto"/>
              <w:left w:val="single" w:sz="2" w:space="0" w:color="auto"/>
              <w:bottom w:val="single" w:sz="2" w:space="0" w:color="auto"/>
              <w:right w:val="single" w:sz="2" w:space="0" w:color="auto"/>
            </w:tcBorders>
          </w:tcPr>
          <w:p w14:paraId="434E6327" w14:textId="77777777" w:rsidR="005C1C1D" w:rsidRPr="00D8063B" w:rsidRDefault="005C1C1D" w:rsidP="00DA6BCB">
            <w:pPr>
              <w:pStyle w:val="NormalLeft"/>
              <w:rPr>
                <w:lang w:val="en-GB"/>
              </w:rPr>
            </w:pPr>
            <w:r w:rsidRPr="00D8063B">
              <w:rPr>
                <w:lang w:val="en-GB"/>
              </w:rPr>
              <w:t>One of the options in the following closed list shall be used:</w:t>
            </w:r>
          </w:p>
          <w:p w14:paraId="313E9707" w14:textId="77777777" w:rsidR="005C1C1D" w:rsidRPr="00D8063B" w:rsidRDefault="005C1C1D" w:rsidP="00DA6BCB">
            <w:pPr>
              <w:pStyle w:val="NormalLeft"/>
              <w:rPr>
                <w:lang w:val="en-GB"/>
              </w:rPr>
            </w:pPr>
            <w:r w:rsidRPr="00D8063B">
              <w:rPr>
                <w:lang w:val="en-GB"/>
              </w:rPr>
              <w:t>1 — Reported</w:t>
            </w:r>
          </w:p>
          <w:p w14:paraId="4934A270" w14:textId="77777777" w:rsidR="005C1C1D" w:rsidRPr="00D8063B" w:rsidRDefault="005C1C1D" w:rsidP="00DA6BCB">
            <w:pPr>
              <w:pStyle w:val="NormalLeft"/>
              <w:rPr>
                <w:lang w:val="en-GB"/>
              </w:rPr>
            </w:pPr>
            <w:r w:rsidRPr="00D8063B">
              <w:rPr>
                <w:lang w:val="en-GB"/>
              </w:rPr>
              <w:t>2 — Not reported as no RFF or MAP</w:t>
            </w:r>
          </w:p>
          <w:p w14:paraId="034873B0" w14:textId="77777777" w:rsidR="005C1C1D" w:rsidRPr="00D8063B" w:rsidRDefault="005C1C1D" w:rsidP="00DA6BCB">
            <w:pPr>
              <w:pStyle w:val="NormalLeft"/>
              <w:rPr>
                <w:lang w:val="en-GB"/>
              </w:rPr>
            </w:pPr>
            <w:r w:rsidRPr="00D8063B">
              <w:rPr>
                <w:lang w:val="en-GB"/>
              </w:rPr>
              <w:t>13 — Not reported as method 2 is used exclusively</w:t>
            </w:r>
          </w:p>
          <w:p w14:paraId="0D8AE7FB"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6D747C47" w14:textId="77777777" w:rsidTr="00FC23C1">
        <w:tc>
          <w:tcPr>
            <w:tcW w:w="1671" w:type="dxa"/>
            <w:tcBorders>
              <w:top w:val="single" w:sz="2" w:space="0" w:color="auto"/>
              <w:left w:val="single" w:sz="2" w:space="0" w:color="auto"/>
              <w:bottom w:val="single" w:sz="2" w:space="0" w:color="auto"/>
              <w:right w:val="single" w:sz="2" w:space="0" w:color="auto"/>
            </w:tcBorders>
          </w:tcPr>
          <w:p w14:paraId="79F9414F" w14:textId="77777777" w:rsidR="005C1C1D" w:rsidRPr="00D8063B" w:rsidRDefault="005C1C1D" w:rsidP="00DA6BCB">
            <w:pPr>
              <w:pStyle w:val="NormalLeft"/>
              <w:rPr>
                <w:lang w:val="en-GB"/>
              </w:rPr>
            </w:pPr>
            <w:r w:rsidRPr="00D8063B">
              <w:rPr>
                <w:lang w:val="en-GB"/>
              </w:rPr>
              <w:t>C0010/R0030</w:t>
            </w:r>
          </w:p>
        </w:tc>
        <w:tc>
          <w:tcPr>
            <w:tcW w:w="2322" w:type="dxa"/>
            <w:tcBorders>
              <w:top w:val="single" w:sz="2" w:space="0" w:color="auto"/>
              <w:left w:val="single" w:sz="2" w:space="0" w:color="auto"/>
              <w:bottom w:val="single" w:sz="2" w:space="0" w:color="auto"/>
              <w:right w:val="single" w:sz="2" w:space="0" w:color="auto"/>
            </w:tcBorders>
          </w:tcPr>
          <w:p w14:paraId="6A4B7CAA" w14:textId="77777777" w:rsidR="005C1C1D" w:rsidRPr="00D8063B" w:rsidRDefault="005C1C1D" w:rsidP="00DA6BCB">
            <w:pPr>
              <w:pStyle w:val="NormalLeft"/>
              <w:rPr>
                <w:lang w:val="en-GB"/>
              </w:rPr>
            </w:pPr>
            <w:r w:rsidRPr="00D8063B">
              <w:rPr>
                <w:lang w:val="en-GB"/>
              </w:rPr>
              <w:t>S.02.01 — Balance sheet</w:t>
            </w:r>
          </w:p>
        </w:tc>
        <w:tc>
          <w:tcPr>
            <w:tcW w:w="5296" w:type="dxa"/>
            <w:tcBorders>
              <w:top w:val="single" w:sz="2" w:space="0" w:color="auto"/>
              <w:left w:val="single" w:sz="2" w:space="0" w:color="auto"/>
              <w:bottom w:val="single" w:sz="2" w:space="0" w:color="auto"/>
              <w:right w:val="single" w:sz="2" w:space="0" w:color="auto"/>
            </w:tcBorders>
          </w:tcPr>
          <w:p w14:paraId="6CFA8775" w14:textId="77777777" w:rsidR="005C1C1D" w:rsidRPr="00D8063B" w:rsidRDefault="005C1C1D" w:rsidP="00DA6BCB">
            <w:pPr>
              <w:pStyle w:val="NormalLeft"/>
              <w:rPr>
                <w:lang w:val="en-GB"/>
              </w:rPr>
            </w:pPr>
            <w:r w:rsidRPr="00D8063B">
              <w:rPr>
                <w:lang w:val="en-GB"/>
              </w:rPr>
              <w:t>One of the options in the following closed list shall be used:</w:t>
            </w:r>
          </w:p>
          <w:p w14:paraId="622B7D73" w14:textId="77777777" w:rsidR="005C1C1D" w:rsidRPr="00D8063B" w:rsidRDefault="005C1C1D" w:rsidP="00DA6BCB">
            <w:pPr>
              <w:pStyle w:val="NormalLeft"/>
              <w:rPr>
                <w:lang w:val="en-GB"/>
              </w:rPr>
            </w:pPr>
            <w:r w:rsidRPr="00D8063B">
              <w:rPr>
                <w:lang w:val="en-GB"/>
              </w:rPr>
              <w:t>1 — Reported</w:t>
            </w:r>
          </w:p>
          <w:p w14:paraId="39789EFC" w14:textId="77777777" w:rsidR="005C1C1D" w:rsidRPr="00D8063B" w:rsidRDefault="005C1C1D" w:rsidP="00DA6BCB">
            <w:pPr>
              <w:pStyle w:val="NormalLeft"/>
              <w:rPr>
                <w:lang w:val="en-GB"/>
              </w:rPr>
            </w:pPr>
            <w:r w:rsidRPr="00D8063B">
              <w:rPr>
                <w:lang w:val="en-GB"/>
              </w:rPr>
              <w:t>6 — Exempted under Article 254(2)</w:t>
            </w:r>
          </w:p>
          <w:p w14:paraId="63780D33" w14:textId="77777777" w:rsidR="005C1C1D" w:rsidRPr="00D8063B" w:rsidRDefault="005C1C1D" w:rsidP="00DA6BCB">
            <w:pPr>
              <w:pStyle w:val="NormalLeft"/>
              <w:rPr>
                <w:lang w:val="en-GB"/>
              </w:rPr>
            </w:pPr>
            <w:r w:rsidRPr="00D8063B">
              <w:rPr>
                <w:lang w:val="en-GB"/>
              </w:rPr>
              <w:t>13 — Not reported as method 2 is used exclusively</w:t>
            </w:r>
          </w:p>
          <w:p w14:paraId="0F9F4DB3"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6636F366" w14:textId="77777777" w:rsidTr="00FC23C1">
        <w:tc>
          <w:tcPr>
            <w:tcW w:w="1671" w:type="dxa"/>
            <w:tcBorders>
              <w:top w:val="single" w:sz="2" w:space="0" w:color="auto"/>
              <w:left w:val="single" w:sz="2" w:space="0" w:color="auto"/>
              <w:bottom w:val="single" w:sz="2" w:space="0" w:color="auto"/>
              <w:right w:val="single" w:sz="2" w:space="0" w:color="auto"/>
            </w:tcBorders>
          </w:tcPr>
          <w:p w14:paraId="28D0AF19" w14:textId="77777777" w:rsidR="005C1C1D" w:rsidRPr="00D8063B" w:rsidRDefault="005C1C1D" w:rsidP="00DA6BCB">
            <w:pPr>
              <w:pStyle w:val="NormalLeft"/>
              <w:rPr>
                <w:lang w:val="en-GB"/>
              </w:rPr>
            </w:pPr>
            <w:r w:rsidRPr="00D8063B">
              <w:rPr>
                <w:lang w:val="en-GB"/>
              </w:rPr>
              <w:t>C0010/R0040</w:t>
            </w:r>
          </w:p>
        </w:tc>
        <w:tc>
          <w:tcPr>
            <w:tcW w:w="2322" w:type="dxa"/>
            <w:tcBorders>
              <w:top w:val="single" w:sz="2" w:space="0" w:color="auto"/>
              <w:left w:val="single" w:sz="2" w:space="0" w:color="auto"/>
              <w:bottom w:val="single" w:sz="2" w:space="0" w:color="auto"/>
              <w:right w:val="single" w:sz="2" w:space="0" w:color="auto"/>
            </w:tcBorders>
          </w:tcPr>
          <w:p w14:paraId="68DA1CEF" w14:textId="0BF19D48" w:rsidR="005C1C1D" w:rsidRPr="00D8063B" w:rsidRDefault="005C1C1D" w:rsidP="00190E06">
            <w:pPr>
              <w:pStyle w:val="NormalLeft"/>
              <w:rPr>
                <w:lang w:val="en-GB"/>
              </w:rPr>
            </w:pPr>
            <w:r w:rsidRPr="00D8063B">
              <w:rPr>
                <w:lang w:val="en-GB"/>
              </w:rPr>
              <w:t>S.02.02 —</w:t>
            </w:r>
            <w:del w:id="6" w:author="Author">
              <w:r w:rsidRPr="00D8063B" w:rsidDel="00BB3887">
                <w:rPr>
                  <w:lang w:val="en-GB"/>
                </w:rPr>
                <w:delText xml:space="preserve"> </w:delText>
              </w:r>
              <w:r w:rsidRPr="00D8063B" w:rsidDel="00190E06">
                <w:rPr>
                  <w:lang w:val="en-GB"/>
                </w:rPr>
                <w:delText>Assets and l</w:delText>
              </w:r>
            </w:del>
            <w:ins w:id="7" w:author="Author">
              <w:r w:rsidR="00BB3887">
                <w:rPr>
                  <w:lang w:val="en-GB"/>
                </w:rPr>
                <w:t xml:space="preserve"> </w:t>
              </w:r>
              <w:r w:rsidR="00190E06">
                <w:rPr>
                  <w:lang w:val="en-GB"/>
                </w:rPr>
                <w:t>L</w:t>
              </w:r>
            </w:ins>
            <w:r w:rsidRPr="00D8063B">
              <w:rPr>
                <w:lang w:val="en-GB"/>
              </w:rPr>
              <w:t>iabilities by currency</w:t>
            </w:r>
          </w:p>
        </w:tc>
        <w:tc>
          <w:tcPr>
            <w:tcW w:w="5296" w:type="dxa"/>
            <w:tcBorders>
              <w:top w:val="single" w:sz="2" w:space="0" w:color="auto"/>
              <w:left w:val="single" w:sz="2" w:space="0" w:color="auto"/>
              <w:bottom w:val="single" w:sz="2" w:space="0" w:color="auto"/>
              <w:right w:val="single" w:sz="2" w:space="0" w:color="auto"/>
            </w:tcBorders>
          </w:tcPr>
          <w:p w14:paraId="1294E846" w14:textId="77777777" w:rsidR="005C1C1D" w:rsidRPr="00D8063B" w:rsidRDefault="005C1C1D" w:rsidP="00DA6BCB">
            <w:pPr>
              <w:pStyle w:val="NormalLeft"/>
              <w:rPr>
                <w:lang w:val="en-GB"/>
              </w:rPr>
            </w:pPr>
            <w:r w:rsidRPr="00D8063B">
              <w:rPr>
                <w:lang w:val="en-GB"/>
              </w:rPr>
              <w:t>One of the options in the following closed list shall be used:</w:t>
            </w:r>
          </w:p>
          <w:p w14:paraId="759F8B09" w14:textId="77777777" w:rsidR="005C1C1D" w:rsidRPr="00D8063B" w:rsidRDefault="005C1C1D" w:rsidP="00DA6BCB">
            <w:pPr>
              <w:pStyle w:val="NormalLeft"/>
              <w:rPr>
                <w:lang w:val="en-GB"/>
              </w:rPr>
            </w:pPr>
            <w:r w:rsidRPr="00D8063B">
              <w:rPr>
                <w:lang w:val="en-GB"/>
              </w:rPr>
              <w:t>1 — Reported</w:t>
            </w:r>
          </w:p>
          <w:p w14:paraId="04A5CEA9" w14:textId="77777777" w:rsidR="005C1C1D" w:rsidRPr="00D8063B" w:rsidRDefault="005C1C1D" w:rsidP="00DA6BCB">
            <w:pPr>
              <w:pStyle w:val="NormalLeft"/>
              <w:rPr>
                <w:lang w:val="en-GB"/>
              </w:rPr>
            </w:pPr>
            <w:r w:rsidRPr="00D8063B">
              <w:rPr>
                <w:lang w:val="en-GB"/>
              </w:rPr>
              <w:t>3 — Not due in accordance with instructions of the template</w:t>
            </w:r>
          </w:p>
          <w:p w14:paraId="67F5DC92" w14:textId="77777777" w:rsidR="005C1C1D" w:rsidRPr="00D8063B" w:rsidRDefault="005C1C1D" w:rsidP="00DA6BCB">
            <w:pPr>
              <w:pStyle w:val="NormalLeft"/>
              <w:rPr>
                <w:lang w:val="en-GB"/>
              </w:rPr>
            </w:pPr>
            <w:r w:rsidRPr="00D8063B">
              <w:rPr>
                <w:lang w:val="en-GB"/>
              </w:rPr>
              <w:t>13 — Not reported as method 2 is used exclusively</w:t>
            </w:r>
          </w:p>
          <w:p w14:paraId="5E1BA933"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28B563AA" w14:textId="77777777" w:rsidTr="00FC23C1">
        <w:tc>
          <w:tcPr>
            <w:tcW w:w="1671" w:type="dxa"/>
            <w:tcBorders>
              <w:top w:val="single" w:sz="2" w:space="0" w:color="auto"/>
              <w:left w:val="single" w:sz="2" w:space="0" w:color="auto"/>
              <w:bottom w:val="single" w:sz="2" w:space="0" w:color="auto"/>
              <w:right w:val="single" w:sz="2" w:space="0" w:color="auto"/>
            </w:tcBorders>
          </w:tcPr>
          <w:p w14:paraId="65248325" w14:textId="77777777" w:rsidR="005C1C1D" w:rsidRPr="00D8063B" w:rsidRDefault="005C1C1D" w:rsidP="00DA6BCB">
            <w:pPr>
              <w:pStyle w:val="NormalLeft"/>
              <w:rPr>
                <w:lang w:val="en-GB"/>
              </w:rPr>
            </w:pPr>
            <w:r w:rsidRPr="00D8063B">
              <w:rPr>
                <w:lang w:val="en-GB"/>
              </w:rPr>
              <w:t>C0010/R0060</w:t>
            </w:r>
          </w:p>
        </w:tc>
        <w:tc>
          <w:tcPr>
            <w:tcW w:w="2322" w:type="dxa"/>
            <w:tcBorders>
              <w:top w:val="single" w:sz="2" w:space="0" w:color="auto"/>
              <w:left w:val="single" w:sz="2" w:space="0" w:color="auto"/>
              <w:bottom w:val="single" w:sz="2" w:space="0" w:color="auto"/>
              <w:right w:val="single" w:sz="2" w:space="0" w:color="auto"/>
            </w:tcBorders>
          </w:tcPr>
          <w:p w14:paraId="44C7FC48" w14:textId="77777777" w:rsidR="005C1C1D" w:rsidRPr="00D8063B" w:rsidRDefault="005C1C1D" w:rsidP="00DA6BCB">
            <w:pPr>
              <w:pStyle w:val="NormalLeft"/>
              <w:rPr>
                <w:lang w:val="en-GB"/>
              </w:rPr>
            </w:pPr>
            <w:r w:rsidRPr="00D8063B">
              <w:rPr>
                <w:lang w:val="en-GB"/>
              </w:rPr>
              <w:t>S.03.01. — Off–balance sheet items — general</w:t>
            </w:r>
          </w:p>
        </w:tc>
        <w:tc>
          <w:tcPr>
            <w:tcW w:w="5296" w:type="dxa"/>
            <w:tcBorders>
              <w:top w:val="single" w:sz="2" w:space="0" w:color="auto"/>
              <w:left w:val="single" w:sz="2" w:space="0" w:color="auto"/>
              <w:bottom w:val="single" w:sz="2" w:space="0" w:color="auto"/>
              <w:right w:val="single" w:sz="2" w:space="0" w:color="auto"/>
            </w:tcBorders>
          </w:tcPr>
          <w:p w14:paraId="472627D4" w14:textId="77777777" w:rsidR="005C1C1D" w:rsidRPr="00953150" w:rsidRDefault="005C1C1D" w:rsidP="00DA6BCB">
            <w:pPr>
              <w:pStyle w:val="NormalLeft"/>
              <w:rPr>
                <w:lang w:val="en-GB"/>
              </w:rPr>
            </w:pPr>
            <w:r w:rsidRPr="00953150">
              <w:rPr>
                <w:lang w:val="en-GB"/>
              </w:rPr>
              <w:t>One of the options in the following closed list shall be used:</w:t>
            </w:r>
          </w:p>
          <w:p w14:paraId="1DD2C968" w14:textId="77777777" w:rsidR="005C1C1D" w:rsidRPr="00953150" w:rsidRDefault="005C1C1D" w:rsidP="00DA6BCB">
            <w:pPr>
              <w:pStyle w:val="NormalLeft"/>
              <w:rPr>
                <w:lang w:val="en-GB"/>
              </w:rPr>
            </w:pPr>
            <w:r w:rsidRPr="00953150">
              <w:rPr>
                <w:lang w:val="en-GB"/>
              </w:rPr>
              <w:t>1 — Reported</w:t>
            </w:r>
          </w:p>
          <w:p w14:paraId="3A856902" w14:textId="19D673DE" w:rsidR="005C1C1D" w:rsidRPr="00953150" w:rsidRDefault="005C1C1D" w:rsidP="00DA6BCB">
            <w:pPr>
              <w:pStyle w:val="NormalLeft"/>
              <w:rPr>
                <w:lang w:val="en-GB"/>
              </w:rPr>
            </w:pPr>
            <w:r w:rsidRPr="00953150">
              <w:rPr>
                <w:lang w:val="en-GB"/>
              </w:rPr>
              <w:t>2 — Not reported as no off–balance sheet items</w:t>
            </w:r>
          </w:p>
          <w:p w14:paraId="577CA255" w14:textId="02989F0D" w:rsidR="00483AF8" w:rsidRPr="00953150" w:rsidRDefault="00483AF8" w:rsidP="00483AF8">
            <w:pPr>
              <w:pStyle w:val="NormalLeft"/>
              <w:rPr>
                <w:ins w:id="8" w:author="Author"/>
                <w:lang w:val="en-GB"/>
              </w:rPr>
            </w:pPr>
            <w:bookmarkStart w:id="9" w:name="OLE_LINK1"/>
            <w:ins w:id="10" w:author="Author">
              <w:r w:rsidRPr="00953150">
                <w:rPr>
                  <w:lang w:val="en-GB"/>
                </w:rPr>
                <w:t xml:space="preserve">3 — </w:t>
              </w:r>
              <w:r w:rsidR="006E111E" w:rsidRPr="00953150">
                <w:rPr>
                  <w:lang w:val="en-GB" w:eastAsia="en-US"/>
                </w:rPr>
                <w:t xml:space="preserve">Not reported due to value of guarantee/collateral/contingent liabilities below the threshold </w:t>
              </w:r>
              <w:r w:rsidR="00792742" w:rsidRPr="00C3444F">
                <w:rPr>
                  <w:lang w:val="en-GB" w:eastAsia="en-US"/>
                </w:rPr>
                <w:t>and no unlimited guarantee provided or received as</w:t>
              </w:r>
              <w:del w:id="11" w:author="Author">
                <w:r w:rsidR="006E111E" w:rsidRPr="00953150" w:rsidDel="00792742">
                  <w:rPr>
                    <w:lang w:val="en-GB" w:eastAsia="en-US"/>
                  </w:rPr>
                  <w:delText>specified</w:delText>
                </w:r>
              </w:del>
              <w:r w:rsidR="006E111E" w:rsidRPr="00953150">
                <w:rPr>
                  <w:lang w:val="en-GB" w:eastAsia="en-US"/>
                </w:rPr>
                <w:t xml:space="preserve"> in the template instructions</w:t>
              </w:r>
              <w:del w:id="12" w:author="Author">
                <w:r w:rsidRPr="00953150" w:rsidDel="006E111E">
                  <w:rPr>
                    <w:lang w:val="en-GB"/>
                  </w:rPr>
                  <w:delText>Not due in accordance with instructions of the template</w:delText>
                </w:r>
              </w:del>
            </w:ins>
          </w:p>
          <w:bookmarkEnd w:id="9"/>
          <w:p w14:paraId="2B1A3D7B" w14:textId="77777777" w:rsidR="005C1C1D" w:rsidRPr="00953150" w:rsidRDefault="005C1C1D" w:rsidP="00DA6BCB">
            <w:pPr>
              <w:pStyle w:val="NormalLeft"/>
              <w:rPr>
                <w:lang w:val="en-GB"/>
              </w:rPr>
            </w:pPr>
            <w:r w:rsidRPr="00953150">
              <w:rPr>
                <w:lang w:val="en-GB"/>
              </w:rPr>
              <w:t>0 — Not reported other reason (in this case special justification is needed)</w:t>
            </w:r>
          </w:p>
        </w:tc>
      </w:tr>
      <w:tr w:rsidR="005C1C1D" w:rsidRPr="00D8063B" w14:paraId="2986E0A0" w14:textId="77777777" w:rsidTr="00FC23C1">
        <w:tc>
          <w:tcPr>
            <w:tcW w:w="1671" w:type="dxa"/>
            <w:tcBorders>
              <w:top w:val="single" w:sz="2" w:space="0" w:color="auto"/>
              <w:left w:val="single" w:sz="2" w:space="0" w:color="auto"/>
              <w:bottom w:val="single" w:sz="2" w:space="0" w:color="auto"/>
              <w:right w:val="single" w:sz="2" w:space="0" w:color="auto"/>
            </w:tcBorders>
          </w:tcPr>
          <w:p w14:paraId="51BD2B47" w14:textId="114E9774" w:rsidR="005C1C1D" w:rsidRPr="00D8063B" w:rsidRDefault="005C1C1D" w:rsidP="00DA6BCB">
            <w:pPr>
              <w:pStyle w:val="NormalLeft"/>
              <w:rPr>
                <w:lang w:val="en-GB"/>
              </w:rPr>
            </w:pPr>
            <w:del w:id="13" w:author="Author">
              <w:r w:rsidRPr="00D8063B" w:rsidDel="006959F2">
                <w:rPr>
                  <w:lang w:val="en-GB"/>
                </w:rPr>
                <w:delText>C0010/R0070</w:delText>
              </w:r>
            </w:del>
          </w:p>
        </w:tc>
        <w:tc>
          <w:tcPr>
            <w:tcW w:w="2322" w:type="dxa"/>
            <w:tcBorders>
              <w:top w:val="single" w:sz="2" w:space="0" w:color="auto"/>
              <w:left w:val="single" w:sz="2" w:space="0" w:color="auto"/>
              <w:bottom w:val="single" w:sz="2" w:space="0" w:color="auto"/>
              <w:right w:val="single" w:sz="2" w:space="0" w:color="auto"/>
            </w:tcBorders>
          </w:tcPr>
          <w:p w14:paraId="6132174F" w14:textId="23305C38" w:rsidR="005C1C1D" w:rsidRPr="00D8063B" w:rsidRDefault="005C1C1D" w:rsidP="00DA6BCB">
            <w:pPr>
              <w:pStyle w:val="NormalLeft"/>
              <w:rPr>
                <w:lang w:val="en-GB"/>
              </w:rPr>
            </w:pPr>
            <w:del w:id="14" w:author="Author">
              <w:r w:rsidRPr="00D8063B" w:rsidDel="006959F2">
                <w:rPr>
                  <w:lang w:val="en-GB"/>
                </w:rPr>
                <w:delText>S.03.02 — Off–balance sheet items — List of unlimited guarantees received by the group</w:delText>
              </w:r>
            </w:del>
          </w:p>
        </w:tc>
        <w:tc>
          <w:tcPr>
            <w:tcW w:w="5296" w:type="dxa"/>
            <w:tcBorders>
              <w:top w:val="single" w:sz="2" w:space="0" w:color="auto"/>
              <w:left w:val="single" w:sz="2" w:space="0" w:color="auto"/>
              <w:bottom w:val="single" w:sz="2" w:space="0" w:color="auto"/>
              <w:right w:val="single" w:sz="2" w:space="0" w:color="auto"/>
            </w:tcBorders>
          </w:tcPr>
          <w:p w14:paraId="59B52DB4" w14:textId="727D71F0" w:rsidR="005C1C1D" w:rsidRPr="00D8063B" w:rsidDel="006959F2" w:rsidRDefault="005C1C1D" w:rsidP="00DA6BCB">
            <w:pPr>
              <w:pStyle w:val="NormalLeft"/>
              <w:rPr>
                <w:del w:id="15" w:author="Author"/>
                <w:lang w:val="en-GB"/>
              </w:rPr>
            </w:pPr>
            <w:del w:id="16" w:author="Author">
              <w:r w:rsidRPr="00D8063B" w:rsidDel="006959F2">
                <w:rPr>
                  <w:lang w:val="en-GB"/>
                </w:rPr>
                <w:delText>One of the options in the following closed list shall be used:</w:delText>
              </w:r>
            </w:del>
          </w:p>
          <w:p w14:paraId="16A743D6" w14:textId="0E9A379A" w:rsidR="005C1C1D" w:rsidRPr="00D8063B" w:rsidDel="006959F2" w:rsidRDefault="005C1C1D" w:rsidP="00DA6BCB">
            <w:pPr>
              <w:pStyle w:val="NormalLeft"/>
              <w:rPr>
                <w:del w:id="17" w:author="Author"/>
                <w:lang w:val="en-GB"/>
              </w:rPr>
            </w:pPr>
            <w:del w:id="18" w:author="Author">
              <w:r w:rsidRPr="00D8063B" w:rsidDel="006959F2">
                <w:rPr>
                  <w:lang w:val="en-GB"/>
                </w:rPr>
                <w:delText>1 — Reported</w:delText>
              </w:r>
            </w:del>
          </w:p>
          <w:p w14:paraId="29E21C5F" w14:textId="20EC1FB2" w:rsidR="005C1C1D" w:rsidRPr="00D8063B" w:rsidDel="006959F2" w:rsidRDefault="005C1C1D" w:rsidP="00DA6BCB">
            <w:pPr>
              <w:pStyle w:val="NormalLeft"/>
              <w:rPr>
                <w:del w:id="19" w:author="Author"/>
                <w:lang w:val="en-GB"/>
              </w:rPr>
            </w:pPr>
            <w:del w:id="20" w:author="Author">
              <w:r w:rsidRPr="00D8063B" w:rsidDel="006959F2">
                <w:rPr>
                  <w:lang w:val="en-GB"/>
                </w:rPr>
                <w:delText>2 — Not reported as no unlimited guarantees received</w:delText>
              </w:r>
            </w:del>
          </w:p>
          <w:p w14:paraId="626721C1" w14:textId="1DB0D036" w:rsidR="005C1C1D" w:rsidRPr="00D8063B" w:rsidRDefault="005C1C1D" w:rsidP="00DA6BCB">
            <w:pPr>
              <w:pStyle w:val="NormalLeft"/>
              <w:rPr>
                <w:lang w:val="en-GB"/>
              </w:rPr>
            </w:pPr>
            <w:del w:id="21" w:author="Author">
              <w:r w:rsidRPr="00D8063B" w:rsidDel="006959F2">
                <w:rPr>
                  <w:lang w:val="en-GB"/>
                </w:rPr>
                <w:lastRenderedPageBreak/>
                <w:delText>0 — Not reported other reason (in this case special justification is needed)</w:delText>
              </w:r>
            </w:del>
          </w:p>
        </w:tc>
      </w:tr>
      <w:tr w:rsidR="005C1C1D" w:rsidRPr="00D8063B" w14:paraId="0266F4F9" w14:textId="77777777" w:rsidTr="00FC23C1">
        <w:tc>
          <w:tcPr>
            <w:tcW w:w="1671" w:type="dxa"/>
            <w:tcBorders>
              <w:top w:val="single" w:sz="2" w:space="0" w:color="auto"/>
              <w:left w:val="single" w:sz="2" w:space="0" w:color="auto"/>
              <w:bottom w:val="single" w:sz="2" w:space="0" w:color="auto"/>
              <w:right w:val="single" w:sz="2" w:space="0" w:color="auto"/>
            </w:tcBorders>
          </w:tcPr>
          <w:p w14:paraId="3664291A" w14:textId="5AC19D5C" w:rsidR="005C1C1D" w:rsidRPr="00D8063B" w:rsidRDefault="005C1C1D" w:rsidP="00DA6BCB">
            <w:pPr>
              <w:pStyle w:val="NormalLeft"/>
              <w:rPr>
                <w:lang w:val="en-GB"/>
              </w:rPr>
            </w:pPr>
            <w:del w:id="22" w:author="Author">
              <w:r w:rsidRPr="00D8063B" w:rsidDel="006959F2">
                <w:rPr>
                  <w:lang w:val="en-GB"/>
                </w:rPr>
                <w:lastRenderedPageBreak/>
                <w:delText>C0010/R0080</w:delText>
              </w:r>
            </w:del>
          </w:p>
        </w:tc>
        <w:tc>
          <w:tcPr>
            <w:tcW w:w="2322" w:type="dxa"/>
            <w:tcBorders>
              <w:top w:val="single" w:sz="2" w:space="0" w:color="auto"/>
              <w:left w:val="single" w:sz="2" w:space="0" w:color="auto"/>
              <w:bottom w:val="single" w:sz="2" w:space="0" w:color="auto"/>
              <w:right w:val="single" w:sz="2" w:space="0" w:color="auto"/>
            </w:tcBorders>
          </w:tcPr>
          <w:p w14:paraId="3B898F28" w14:textId="3C386684" w:rsidR="005C1C1D" w:rsidRPr="00D8063B" w:rsidRDefault="005C1C1D" w:rsidP="00DA6BCB">
            <w:pPr>
              <w:pStyle w:val="NormalLeft"/>
              <w:rPr>
                <w:lang w:val="en-GB"/>
              </w:rPr>
            </w:pPr>
            <w:del w:id="23" w:author="Author">
              <w:r w:rsidRPr="00D8063B" w:rsidDel="006959F2">
                <w:rPr>
                  <w:lang w:val="en-GB"/>
                </w:rPr>
                <w:delText>S.03.03 — Off–balance sheet items — List of unlimited guarantees provided by the group</w:delText>
              </w:r>
            </w:del>
          </w:p>
        </w:tc>
        <w:tc>
          <w:tcPr>
            <w:tcW w:w="5296" w:type="dxa"/>
            <w:tcBorders>
              <w:top w:val="single" w:sz="2" w:space="0" w:color="auto"/>
              <w:left w:val="single" w:sz="2" w:space="0" w:color="auto"/>
              <w:bottom w:val="single" w:sz="2" w:space="0" w:color="auto"/>
              <w:right w:val="single" w:sz="2" w:space="0" w:color="auto"/>
            </w:tcBorders>
          </w:tcPr>
          <w:p w14:paraId="2745BAAA" w14:textId="338A761D" w:rsidR="005C1C1D" w:rsidRPr="00D8063B" w:rsidDel="006959F2" w:rsidRDefault="005C1C1D" w:rsidP="00DA6BCB">
            <w:pPr>
              <w:pStyle w:val="NormalLeft"/>
              <w:rPr>
                <w:del w:id="24" w:author="Author"/>
                <w:lang w:val="en-GB"/>
              </w:rPr>
            </w:pPr>
            <w:del w:id="25" w:author="Author">
              <w:r w:rsidRPr="00D8063B" w:rsidDel="006959F2">
                <w:rPr>
                  <w:lang w:val="en-GB"/>
                </w:rPr>
                <w:delText>One of the options in the following closed list shall be used:</w:delText>
              </w:r>
            </w:del>
          </w:p>
          <w:p w14:paraId="3916CA06" w14:textId="3453D5D2" w:rsidR="005C1C1D" w:rsidRPr="00D8063B" w:rsidDel="006959F2" w:rsidRDefault="005C1C1D" w:rsidP="00DA6BCB">
            <w:pPr>
              <w:pStyle w:val="NormalLeft"/>
              <w:rPr>
                <w:del w:id="26" w:author="Author"/>
                <w:lang w:val="en-GB"/>
              </w:rPr>
            </w:pPr>
            <w:del w:id="27" w:author="Author">
              <w:r w:rsidRPr="00D8063B" w:rsidDel="006959F2">
                <w:rPr>
                  <w:lang w:val="en-GB"/>
                </w:rPr>
                <w:delText>1 — Reported</w:delText>
              </w:r>
            </w:del>
          </w:p>
          <w:p w14:paraId="3A511FD9" w14:textId="5D19C57C" w:rsidR="005C1C1D" w:rsidRPr="00D8063B" w:rsidDel="006959F2" w:rsidRDefault="005C1C1D" w:rsidP="00DA6BCB">
            <w:pPr>
              <w:pStyle w:val="NormalLeft"/>
              <w:rPr>
                <w:del w:id="28" w:author="Author"/>
                <w:lang w:val="en-GB"/>
              </w:rPr>
            </w:pPr>
            <w:del w:id="29" w:author="Author">
              <w:r w:rsidRPr="00D8063B" w:rsidDel="006959F2">
                <w:rPr>
                  <w:lang w:val="en-GB"/>
                </w:rPr>
                <w:delText>2 — Not reported as no unlimited guarantees provided</w:delText>
              </w:r>
            </w:del>
          </w:p>
          <w:p w14:paraId="553F8F3D" w14:textId="40BA0AAD" w:rsidR="005C1C1D" w:rsidRPr="00D8063B" w:rsidRDefault="005C1C1D" w:rsidP="00DA6BCB">
            <w:pPr>
              <w:pStyle w:val="NormalLeft"/>
              <w:rPr>
                <w:lang w:val="en-GB"/>
              </w:rPr>
            </w:pPr>
            <w:del w:id="30" w:author="Author">
              <w:r w:rsidRPr="00D8063B" w:rsidDel="006959F2">
                <w:rPr>
                  <w:lang w:val="en-GB"/>
                </w:rPr>
                <w:delText>0 — Not reported other reason (in this case special justification is needed)</w:delText>
              </w:r>
            </w:del>
          </w:p>
        </w:tc>
      </w:tr>
      <w:tr w:rsidR="005C1C1D" w:rsidRPr="00D8063B" w14:paraId="4DE2059D" w14:textId="77777777" w:rsidTr="00FC23C1">
        <w:tc>
          <w:tcPr>
            <w:tcW w:w="1671" w:type="dxa"/>
            <w:tcBorders>
              <w:top w:val="single" w:sz="2" w:space="0" w:color="auto"/>
              <w:left w:val="single" w:sz="2" w:space="0" w:color="auto"/>
              <w:bottom w:val="single" w:sz="2" w:space="0" w:color="auto"/>
              <w:right w:val="single" w:sz="2" w:space="0" w:color="auto"/>
            </w:tcBorders>
          </w:tcPr>
          <w:p w14:paraId="42D0B7D1" w14:textId="77777777" w:rsidR="005C1C1D" w:rsidRPr="00D8063B" w:rsidRDefault="005C1C1D" w:rsidP="00DA6BCB">
            <w:pPr>
              <w:pStyle w:val="NormalLeft"/>
              <w:rPr>
                <w:lang w:val="en-GB"/>
              </w:rPr>
            </w:pPr>
            <w:r w:rsidRPr="00D8063B">
              <w:rPr>
                <w:lang w:val="en-GB"/>
              </w:rPr>
              <w:t>C0010/R0110</w:t>
            </w:r>
          </w:p>
        </w:tc>
        <w:tc>
          <w:tcPr>
            <w:tcW w:w="2322" w:type="dxa"/>
            <w:tcBorders>
              <w:top w:val="single" w:sz="2" w:space="0" w:color="auto"/>
              <w:left w:val="single" w:sz="2" w:space="0" w:color="auto"/>
              <w:bottom w:val="single" w:sz="2" w:space="0" w:color="auto"/>
              <w:right w:val="single" w:sz="2" w:space="0" w:color="auto"/>
            </w:tcBorders>
          </w:tcPr>
          <w:p w14:paraId="5C28B214" w14:textId="77777777" w:rsidR="005C1C1D" w:rsidRPr="00D8063B" w:rsidRDefault="005C1C1D" w:rsidP="00DA6BCB">
            <w:pPr>
              <w:pStyle w:val="NormalLeft"/>
              <w:rPr>
                <w:lang w:val="en-GB"/>
              </w:rPr>
            </w:pPr>
            <w:r w:rsidRPr="00D8063B">
              <w:rPr>
                <w:lang w:val="en-GB"/>
              </w:rPr>
              <w:t>S.05.01 — Premiums, claims and expenses by line of business</w:t>
            </w:r>
          </w:p>
        </w:tc>
        <w:tc>
          <w:tcPr>
            <w:tcW w:w="5296" w:type="dxa"/>
            <w:tcBorders>
              <w:top w:val="single" w:sz="2" w:space="0" w:color="auto"/>
              <w:left w:val="single" w:sz="2" w:space="0" w:color="auto"/>
              <w:bottom w:val="single" w:sz="2" w:space="0" w:color="auto"/>
              <w:right w:val="single" w:sz="2" w:space="0" w:color="auto"/>
            </w:tcBorders>
          </w:tcPr>
          <w:p w14:paraId="2044A25A" w14:textId="77777777" w:rsidR="005C1C1D" w:rsidRPr="00D8063B" w:rsidRDefault="005C1C1D" w:rsidP="00DA6BCB">
            <w:pPr>
              <w:pStyle w:val="NormalLeft"/>
              <w:rPr>
                <w:lang w:val="en-GB"/>
              </w:rPr>
            </w:pPr>
            <w:r w:rsidRPr="00D8063B">
              <w:rPr>
                <w:lang w:val="en-GB"/>
              </w:rPr>
              <w:t>One of the options in the following closed list shall be used:</w:t>
            </w:r>
          </w:p>
          <w:p w14:paraId="04151E8E" w14:textId="77777777" w:rsidR="005C1C1D" w:rsidRPr="00D8063B" w:rsidRDefault="005C1C1D" w:rsidP="00DA6BCB">
            <w:pPr>
              <w:pStyle w:val="NormalLeft"/>
              <w:rPr>
                <w:lang w:val="en-GB"/>
              </w:rPr>
            </w:pPr>
            <w:r w:rsidRPr="00D8063B">
              <w:rPr>
                <w:lang w:val="en-GB"/>
              </w:rPr>
              <w:t>1 — Reported</w:t>
            </w:r>
          </w:p>
          <w:p w14:paraId="3941E87B" w14:textId="77777777" w:rsidR="005C1C1D" w:rsidRPr="00D8063B" w:rsidRDefault="005C1C1D" w:rsidP="00DA6BCB">
            <w:pPr>
              <w:pStyle w:val="NormalLeft"/>
              <w:rPr>
                <w:lang w:val="en-GB"/>
              </w:rPr>
            </w:pPr>
            <w:r w:rsidRPr="00D8063B">
              <w:rPr>
                <w:lang w:val="en-GB"/>
              </w:rPr>
              <w:t>6 — Exempted under Article 254(2)</w:t>
            </w:r>
          </w:p>
          <w:p w14:paraId="308087AF"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33DC7B4B" w14:textId="77777777" w:rsidTr="00FC23C1">
        <w:tc>
          <w:tcPr>
            <w:tcW w:w="1671" w:type="dxa"/>
            <w:tcBorders>
              <w:top w:val="single" w:sz="2" w:space="0" w:color="auto"/>
              <w:left w:val="single" w:sz="2" w:space="0" w:color="auto"/>
              <w:bottom w:val="single" w:sz="2" w:space="0" w:color="auto"/>
              <w:right w:val="single" w:sz="2" w:space="0" w:color="auto"/>
            </w:tcBorders>
          </w:tcPr>
          <w:p w14:paraId="72FE24FC" w14:textId="77777777" w:rsidR="005C1C1D" w:rsidRPr="00D8063B" w:rsidRDefault="005C1C1D" w:rsidP="00DA6BCB">
            <w:pPr>
              <w:pStyle w:val="NormalLeft"/>
              <w:rPr>
                <w:lang w:val="en-GB"/>
              </w:rPr>
            </w:pPr>
            <w:r w:rsidRPr="00D8063B">
              <w:rPr>
                <w:lang w:val="en-GB"/>
              </w:rPr>
              <w:t>C0010/R0120</w:t>
            </w:r>
          </w:p>
        </w:tc>
        <w:tc>
          <w:tcPr>
            <w:tcW w:w="2322" w:type="dxa"/>
            <w:tcBorders>
              <w:top w:val="single" w:sz="2" w:space="0" w:color="auto"/>
              <w:left w:val="single" w:sz="2" w:space="0" w:color="auto"/>
              <w:bottom w:val="single" w:sz="2" w:space="0" w:color="auto"/>
              <w:right w:val="single" w:sz="2" w:space="0" w:color="auto"/>
            </w:tcBorders>
          </w:tcPr>
          <w:p w14:paraId="1ADDC64B" w14:textId="77777777" w:rsidR="005C1C1D" w:rsidRPr="00D8063B" w:rsidRDefault="005C1C1D" w:rsidP="00DA6BCB">
            <w:pPr>
              <w:pStyle w:val="NormalLeft"/>
              <w:rPr>
                <w:lang w:val="en-GB"/>
              </w:rPr>
            </w:pPr>
            <w:r w:rsidRPr="00D8063B">
              <w:rPr>
                <w:lang w:val="en-GB"/>
              </w:rPr>
              <w:t>S.05.02 — Premiums, claims and expenses by country</w:t>
            </w:r>
          </w:p>
        </w:tc>
        <w:tc>
          <w:tcPr>
            <w:tcW w:w="5296" w:type="dxa"/>
            <w:tcBorders>
              <w:top w:val="single" w:sz="2" w:space="0" w:color="auto"/>
              <w:left w:val="single" w:sz="2" w:space="0" w:color="auto"/>
              <w:bottom w:val="single" w:sz="2" w:space="0" w:color="auto"/>
              <w:right w:val="single" w:sz="2" w:space="0" w:color="auto"/>
            </w:tcBorders>
          </w:tcPr>
          <w:p w14:paraId="490CF0B4" w14:textId="77777777" w:rsidR="005C1C1D" w:rsidRPr="00D8063B" w:rsidRDefault="005C1C1D" w:rsidP="00DA6BCB">
            <w:pPr>
              <w:pStyle w:val="NormalLeft"/>
              <w:rPr>
                <w:lang w:val="en-GB"/>
              </w:rPr>
            </w:pPr>
            <w:r w:rsidRPr="00D8063B">
              <w:rPr>
                <w:lang w:val="en-GB"/>
              </w:rPr>
              <w:t>One of the options in the following closed list shall be used:</w:t>
            </w:r>
          </w:p>
          <w:p w14:paraId="107B11D8" w14:textId="77777777" w:rsidR="005C1C1D" w:rsidRPr="00D8063B" w:rsidRDefault="005C1C1D" w:rsidP="00DA6BCB">
            <w:pPr>
              <w:pStyle w:val="NormalLeft"/>
              <w:rPr>
                <w:lang w:val="en-GB"/>
              </w:rPr>
            </w:pPr>
            <w:r w:rsidRPr="00D8063B">
              <w:rPr>
                <w:lang w:val="en-GB"/>
              </w:rPr>
              <w:t>1 — Reported</w:t>
            </w:r>
          </w:p>
          <w:p w14:paraId="5C6846E3" w14:textId="77777777" w:rsidR="005C1C1D" w:rsidRPr="00D8063B" w:rsidRDefault="005C1C1D" w:rsidP="00DA6BCB">
            <w:pPr>
              <w:pStyle w:val="NormalLeft"/>
              <w:rPr>
                <w:lang w:val="en-GB"/>
              </w:rPr>
            </w:pPr>
            <w:r w:rsidRPr="00D8063B">
              <w:rPr>
                <w:lang w:val="en-GB"/>
              </w:rPr>
              <w:t>3 — Not due in accordance with instructions of the template</w:t>
            </w:r>
          </w:p>
          <w:p w14:paraId="27744DE1"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374AEDF5" w14:textId="77777777" w:rsidTr="00FC23C1">
        <w:tc>
          <w:tcPr>
            <w:tcW w:w="1671" w:type="dxa"/>
            <w:tcBorders>
              <w:top w:val="single" w:sz="2" w:space="0" w:color="auto"/>
              <w:left w:val="single" w:sz="2" w:space="0" w:color="auto"/>
              <w:bottom w:val="single" w:sz="2" w:space="0" w:color="auto"/>
              <w:right w:val="single" w:sz="2" w:space="0" w:color="auto"/>
            </w:tcBorders>
          </w:tcPr>
          <w:p w14:paraId="2C72BBD2" w14:textId="52F43AC7" w:rsidR="005C1C1D" w:rsidRPr="00D8063B" w:rsidRDefault="005C1C1D" w:rsidP="00DA6BCB">
            <w:pPr>
              <w:pStyle w:val="NormalLeft"/>
              <w:rPr>
                <w:lang w:val="en-GB"/>
              </w:rPr>
            </w:pPr>
            <w:del w:id="31" w:author="Author">
              <w:r w:rsidRPr="00D8063B" w:rsidDel="006959F2">
                <w:rPr>
                  <w:lang w:val="en-GB"/>
                </w:rPr>
                <w:delText>C0010/R0130</w:delText>
              </w:r>
            </w:del>
          </w:p>
        </w:tc>
        <w:tc>
          <w:tcPr>
            <w:tcW w:w="2322" w:type="dxa"/>
            <w:tcBorders>
              <w:top w:val="single" w:sz="2" w:space="0" w:color="auto"/>
              <w:left w:val="single" w:sz="2" w:space="0" w:color="auto"/>
              <w:bottom w:val="single" w:sz="2" w:space="0" w:color="auto"/>
              <w:right w:val="single" w:sz="2" w:space="0" w:color="auto"/>
            </w:tcBorders>
          </w:tcPr>
          <w:p w14:paraId="489C3D62" w14:textId="703F9997" w:rsidR="005C1C1D" w:rsidRPr="00D8063B" w:rsidRDefault="005C1C1D" w:rsidP="00DA6BCB">
            <w:pPr>
              <w:pStyle w:val="NormalLeft"/>
              <w:rPr>
                <w:lang w:val="en-GB"/>
              </w:rPr>
            </w:pPr>
            <w:del w:id="32" w:author="Author">
              <w:r w:rsidRPr="00D8063B" w:rsidDel="006959F2">
                <w:rPr>
                  <w:lang w:val="en-GB"/>
                </w:rPr>
                <w:delText>S.06.01 — Summary of Assets</w:delText>
              </w:r>
            </w:del>
          </w:p>
        </w:tc>
        <w:tc>
          <w:tcPr>
            <w:tcW w:w="5296" w:type="dxa"/>
            <w:tcBorders>
              <w:top w:val="single" w:sz="2" w:space="0" w:color="auto"/>
              <w:left w:val="single" w:sz="2" w:space="0" w:color="auto"/>
              <w:bottom w:val="single" w:sz="2" w:space="0" w:color="auto"/>
              <w:right w:val="single" w:sz="2" w:space="0" w:color="auto"/>
            </w:tcBorders>
          </w:tcPr>
          <w:p w14:paraId="2CEBA721" w14:textId="0001B640" w:rsidR="005C1C1D" w:rsidRPr="00D8063B" w:rsidDel="006959F2" w:rsidRDefault="005C1C1D" w:rsidP="00DA6BCB">
            <w:pPr>
              <w:pStyle w:val="NormalLeft"/>
              <w:rPr>
                <w:del w:id="33" w:author="Author"/>
                <w:lang w:val="en-GB"/>
              </w:rPr>
            </w:pPr>
            <w:del w:id="34" w:author="Author">
              <w:r w:rsidRPr="00D8063B" w:rsidDel="006959F2">
                <w:rPr>
                  <w:lang w:val="en-GB"/>
                </w:rPr>
                <w:delText>One of the options in the following closed list shall be used:</w:delText>
              </w:r>
            </w:del>
          </w:p>
          <w:p w14:paraId="67775E40" w14:textId="4CC03E1A" w:rsidR="005C1C1D" w:rsidRPr="00D8063B" w:rsidDel="006959F2" w:rsidRDefault="005C1C1D" w:rsidP="00DA6BCB">
            <w:pPr>
              <w:pStyle w:val="NormalLeft"/>
              <w:rPr>
                <w:del w:id="35" w:author="Author"/>
                <w:lang w:val="en-GB"/>
              </w:rPr>
            </w:pPr>
            <w:del w:id="36" w:author="Author">
              <w:r w:rsidRPr="00D8063B" w:rsidDel="006959F2">
                <w:rPr>
                  <w:lang w:val="en-GB"/>
                </w:rPr>
                <w:delText>1 — Reported</w:delText>
              </w:r>
            </w:del>
          </w:p>
          <w:p w14:paraId="69679F1B" w14:textId="20E86629" w:rsidR="005C1C1D" w:rsidRPr="00D8063B" w:rsidDel="006959F2" w:rsidRDefault="005C1C1D" w:rsidP="00DA6BCB">
            <w:pPr>
              <w:pStyle w:val="NormalLeft"/>
              <w:rPr>
                <w:del w:id="37" w:author="Author"/>
                <w:lang w:val="en-GB"/>
              </w:rPr>
            </w:pPr>
            <w:del w:id="38" w:author="Author">
              <w:r w:rsidRPr="00D8063B" w:rsidDel="006959F2">
                <w:rPr>
                  <w:lang w:val="en-GB"/>
                </w:rPr>
                <w:delText>4 — Not due as S.06.02 and S.08.01 reported quarterly</w:delText>
              </w:r>
            </w:del>
          </w:p>
          <w:p w14:paraId="474FB130" w14:textId="43C919A7" w:rsidR="005C1C1D" w:rsidRPr="00D8063B" w:rsidDel="006959F2" w:rsidRDefault="005C1C1D" w:rsidP="00DA6BCB">
            <w:pPr>
              <w:pStyle w:val="NormalLeft"/>
              <w:rPr>
                <w:del w:id="39" w:author="Author"/>
                <w:lang w:val="en-GB"/>
              </w:rPr>
            </w:pPr>
            <w:del w:id="40" w:author="Author">
              <w:r w:rsidRPr="00D8063B" w:rsidDel="006959F2">
                <w:rPr>
                  <w:lang w:val="en-GB"/>
                </w:rPr>
                <w:delText>5 — Not due as S.06.02 and S.08.01 reported annually</w:delText>
              </w:r>
            </w:del>
          </w:p>
          <w:p w14:paraId="5017ACBF" w14:textId="14EA0146" w:rsidR="005C1C1D" w:rsidRPr="00D8063B" w:rsidRDefault="005C1C1D" w:rsidP="00DA6BCB">
            <w:pPr>
              <w:pStyle w:val="NormalLeft"/>
              <w:rPr>
                <w:lang w:val="en-GB"/>
              </w:rPr>
            </w:pPr>
            <w:del w:id="41" w:author="Author">
              <w:r w:rsidRPr="00D8063B" w:rsidDel="006959F2">
                <w:rPr>
                  <w:lang w:val="en-GB"/>
                </w:rPr>
                <w:delText>0 — Not reported (in this case special justification is needed)</w:delText>
              </w:r>
            </w:del>
          </w:p>
        </w:tc>
      </w:tr>
      <w:tr w:rsidR="005C1C1D" w:rsidRPr="00D8063B" w14:paraId="7F0EDB95" w14:textId="77777777" w:rsidTr="00FC23C1">
        <w:tc>
          <w:tcPr>
            <w:tcW w:w="1671" w:type="dxa"/>
            <w:tcBorders>
              <w:top w:val="single" w:sz="2" w:space="0" w:color="auto"/>
              <w:left w:val="single" w:sz="2" w:space="0" w:color="auto"/>
              <w:bottom w:val="single" w:sz="2" w:space="0" w:color="auto"/>
              <w:right w:val="single" w:sz="2" w:space="0" w:color="auto"/>
            </w:tcBorders>
          </w:tcPr>
          <w:p w14:paraId="5097B049" w14:textId="77777777" w:rsidR="005C1C1D" w:rsidRPr="00D8063B" w:rsidRDefault="005C1C1D" w:rsidP="00DA6BCB">
            <w:pPr>
              <w:pStyle w:val="NormalLeft"/>
              <w:rPr>
                <w:lang w:val="en-GB"/>
              </w:rPr>
            </w:pPr>
            <w:r w:rsidRPr="00D8063B">
              <w:rPr>
                <w:lang w:val="en-GB"/>
              </w:rPr>
              <w:t>C0010/R0140</w:t>
            </w:r>
          </w:p>
        </w:tc>
        <w:tc>
          <w:tcPr>
            <w:tcW w:w="2322" w:type="dxa"/>
            <w:tcBorders>
              <w:top w:val="single" w:sz="2" w:space="0" w:color="auto"/>
              <w:left w:val="single" w:sz="2" w:space="0" w:color="auto"/>
              <w:bottom w:val="single" w:sz="2" w:space="0" w:color="auto"/>
              <w:right w:val="single" w:sz="2" w:space="0" w:color="auto"/>
            </w:tcBorders>
          </w:tcPr>
          <w:p w14:paraId="6652CA04" w14:textId="77777777" w:rsidR="005C1C1D" w:rsidRPr="00D8063B" w:rsidRDefault="005C1C1D" w:rsidP="00DA6BCB">
            <w:pPr>
              <w:pStyle w:val="NormalLeft"/>
              <w:rPr>
                <w:lang w:val="en-GB"/>
              </w:rPr>
            </w:pPr>
            <w:r w:rsidRPr="00D8063B">
              <w:rPr>
                <w:lang w:val="en-GB"/>
              </w:rPr>
              <w:t>S.06.02 — List of assets</w:t>
            </w:r>
          </w:p>
        </w:tc>
        <w:tc>
          <w:tcPr>
            <w:tcW w:w="5296" w:type="dxa"/>
            <w:tcBorders>
              <w:top w:val="single" w:sz="2" w:space="0" w:color="auto"/>
              <w:left w:val="single" w:sz="2" w:space="0" w:color="auto"/>
              <w:bottom w:val="single" w:sz="2" w:space="0" w:color="auto"/>
              <w:right w:val="single" w:sz="2" w:space="0" w:color="auto"/>
            </w:tcBorders>
          </w:tcPr>
          <w:p w14:paraId="111CF211" w14:textId="77777777" w:rsidR="005C1C1D" w:rsidRPr="00D8063B" w:rsidRDefault="005C1C1D" w:rsidP="00DA6BCB">
            <w:pPr>
              <w:pStyle w:val="NormalLeft"/>
              <w:rPr>
                <w:lang w:val="en-GB"/>
              </w:rPr>
            </w:pPr>
            <w:r w:rsidRPr="00D8063B">
              <w:rPr>
                <w:lang w:val="en-GB"/>
              </w:rPr>
              <w:t>One of the options in the following closed list shall be used:</w:t>
            </w:r>
          </w:p>
          <w:p w14:paraId="1E7F3E42" w14:textId="77777777" w:rsidR="005C1C1D" w:rsidRPr="00D8063B" w:rsidRDefault="005C1C1D" w:rsidP="00DA6BCB">
            <w:pPr>
              <w:pStyle w:val="NormalLeft"/>
              <w:rPr>
                <w:lang w:val="en-GB"/>
              </w:rPr>
            </w:pPr>
            <w:r w:rsidRPr="00D8063B">
              <w:rPr>
                <w:lang w:val="en-GB"/>
              </w:rPr>
              <w:t>1 — Reported</w:t>
            </w:r>
          </w:p>
          <w:p w14:paraId="128439C7" w14:textId="77777777" w:rsidR="005C1C1D" w:rsidRPr="00D8063B" w:rsidRDefault="005C1C1D" w:rsidP="00DA6BCB">
            <w:pPr>
              <w:pStyle w:val="NormalLeft"/>
              <w:rPr>
                <w:lang w:val="en-GB"/>
              </w:rPr>
            </w:pPr>
            <w:r w:rsidRPr="00D8063B">
              <w:rPr>
                <w:lang w:val="en-GB"/>
              </w:rPr>
              <w:t>6 — Exempted under Article 254(2)</w:t>
            </w:r>
          </w:p>
          <w:p w14:paraId="75A94BED" w14:textId="5D75D19B" w:rsidR="005C1C1D" w:rsidRPr="00D8063B" w:rsidRDefault="005C1C1D" w:rsidP="00DA6BCB">
            <w:pPr>
              <w:pStyle w:val="NormalLeft"/>
              <w:rPr>
                <w:lang w:val="en-GB"/>
              </w:rPr>
            </w:pPr>
            <w:r w:rsidRPr="00D8063B">
              <w:rPr>
                <w:lang w:val="en-GB"/>
              </w:rPr>
              <w:t>7 — Not due annually as reported for Quarter 4 (this option is only applicable on annual submissions) </w:t>
            </w:r>
            <w:ins w:id="42" w:author="Author">
              <w:r w:rsidR="00EB03F3" w:rsidRPr="00D8063B" w:rsidDel="00EB03F3">
                <w:rPr>
                  <w:lang w:val="en-GB"/>
                </w:rPr>
                <w:t xml:space="preserve"> </w:t>
              </w:r>
            </w:ins>
          </w:p>
          <w:p w14:paraId="7AD2AB9F" w14:textId="77777777" w:rsidR="005C1C1D" w:rsidRPr="00D8063B" w:rsidRDefault="005C1C1D" w:rsidP="00DA6BCB">
            <w:pPr>
              <w:pStyle w:val="NormalLeft"/>
              <w:rPr>
                <w:lang w:val="en-GB"/>
              </w:rPr>
            </w:pPr>
            <w:r w:rsidRPr="00D8063B">
              <w:rPr>
                <w:lang w:val="en-GB"/>
              </w:rPr>
              <w:lastRenderedPageBreak/>
              <w:t>0 — Not reported other reason (in this case special justification is needed</w:t>
            </w:r>
          </w:p>
        </w:tc>
      </w:tr>
      <w:tr w:rsidR="005C1C1D" w:rsidRPr="00D8063B" w14:paraId="77CEE227" w14:textId="77777777" w:rsidTr="00FC23C1">
        <w:tc>
          <w:tcPr>
            <w:tcW w:w="1671" w:type="dxa"/>
            <w:tcBorders>
              <w:top w:val="single" w:sz="2" w:space="0" w:color="auto"/>
              <w:left w:val="single" w:sz="2" w:space="0" w:color="auto"/>
              <w:bottom w:val="single" w:sz="2" w:space="0" w:color="auto"/>
              <w:right w:val="single" w:sz="2" w:space="0" w:color="auto"/>
            </w:tcBorders>
          </w:tcPr>
          <w:p w14:paraId="780AE7D3" w14:textId="77777777" w:rsidR="005C1C1D" w:rsidRPr="00D8063B" w:rsidRDefault="005C1C1D" w:rsidP="00DA6BCB">
            <w:pPr>
              <w:pStyle w:val="NormalLeft"/>
              <w:rPr>
                <w:lang w:val="en-GB"/>
              </w:rPr>
            </w:pPr>
            <w:r w:rsidRPr="00D8063B">
              <w:rPr>
                <w:lang w:val="en-GB"/>
              </w:rPr>
              <w:lastRenderedPageBreak/>
              <w:t>C0010/R0150</w:t>
            </w:r>
          </w:p>
        </w:tc>
        <w:tc>
          <w:tcPr>
            <w:tcW w:w="2322" w:type="dxa"/>
            <w:tcBorders>
              <w:top w:val="single" w:sz="2" w:space="0" w:color="auto"/>
              <w:left w:val="single" w:sz="2" w:space="0" w:color="auto"/>
              <w:bottom w:val="single" w:sz="2" w:space="0" w:color="auto"/>
              <w:right w:val="single" w:sz="2" w:space="0" w:color="auto"/>
            </w:tcBorders>
          </w:tcPr>
          <w:p w14:paraId="556C7DDD" w14:textId="77777777" w:rsidR="005C1C1D" w:rsidRPr="00D8063B" w:rsidRDefault="005C1C1D" w:rsidP="00DA6BCB">
            <w:pPr>
              <w:pStyle w:val="NormalLeft"/>
              <w:rPr>
                <w:lang w:val="en-GB"/>
              </w:rPr>
            </w:pPr>
            <w:r w:rsidRPr="00D8063B">
              <w:rPr>
                <w:lang w:val="en-GB"/>
              </w:rPr>
              <w:t>S.06.03 — Collective investment undertakings — look–through approach</w:t>
            </w:r>
          </w:p>
        </w:tc>
        <w:tc>
          <w:tcPr>
            <w:tcW w:w="5296" w:type="dxa"/>
            <w:tcBorders>
              <w:top w:val="single" w:sz="2" w:space="0" w:color="auto"/>
              <w:left w:val="single" w:sz="2" w:space="0" w:color="auto"/>
              <w:bottom w:val="single" w:sz="2" w:space="0" w:color="auto"/>
              <w:right w:val="single" w:sz="2" w:space="0" w:color="auto"/>
            </w:tcBorders>
          </w:tcPr>
          <w:p w14:paraId="3F392A30" w14:textId="77777777" w:rsidR="005C1C1D" w:rsidRPr="00D8063B" w:rsidRDefault="005C1C1D" w:rsidP="00DA6BCB">
            <w:pPr>
              <w:pStyle w:val="NormalLeft"/>
              <w:rPr>
                <w:lang w:val="en-GB"/>
              </w:rPr>
            </w:pPr>
            <w:r w:rsidRPr="00D8063B">
              <w:rPr>
                <w:lang w:val="en-GB"/>
              </w:rPr>
              <w:t>One of the options in the following closed list shall be used:</w:t>
            </w:r>
          </w:p>
          <w:p w14:paraId="0F144E54" w14:textId="77777777" w:rsidR="005C1C1D" w:rsidRPr="00D8063B" w:rsidRDefault="005C1C1D" w:rsidP="00DA6BCB">
            <w:pPr>
              <w:pStyle w:val="NormalLeft"/>
              <w:rPr>
                <w:lang w:val="en-GB"/>
              </w:rPr>
            </w:pPr>
            <w:r w:rsidRPr="00D8063B">
              <w:rPr>
                <w:lang w:val="en-GB"/>
              </w:rPr>
              <w:t>1 — Reported</w:t>
            </w:r>
          </w:p>
          <w:p w14:paraId="190DACA8" w14:textId="1F2DB7B9" w:rsidR="005C1C1D" w:rsidRPr="00D8063B" w:rsidRDefault="005C1C1D" w:rsidP="00DA6BCB">
            <w:pPr>
              <w:pStyle w:val="NormalLeft"/>
              <w:rPr>
                <w:lang w:val="en-GB"/>
              </w:rPr>
            </w:pPr>
            <w:r w:rsidRPr="00D8063B">
              <w:rPr>
                <w:lang w:val="en-GB"/>
              </w:rPr>
              <w:t>2 — Not reported as no Collective investment undertakings</w:t>
            </w:r>
            <w:ins w:id="43" w:author="Author">
              <w:del w:id="44" w:author="Author">
                <w:r w:rsidR="008745B8" w:rsidRPr="00D8063B" w:rsidDel="00D965F1">
                  <w:rPr>
                    <w:lang w:val="en-GB"/>
                  </w:rPr>
                  <w:delText xml:space="preserve"> </w:delText>
                </w:r>
                <w:r w:rsidR="006959F2" w:rsidRPr="00D8063B" w:rsidDel="00630880">
                  <w:rPr>
                    <w:lang w:val="en-GB"/>
                  </w:rPr>
                  <w:delText>(only for undertakings not exempted under Article 35 (6) to (8))</w:delText>
                </w:r>
              </w:del>
            </w:ins>
          </w:p>
          <w:p w14:paraId="3CA56F17" w14:textId="77777777" w:rsidR="005C1C1D" w:rsidRPr="00D8063B" w:rsidRDefault="005C1C1D" w:rsidP="00DA6BCB">
            <w:pPr>
              <w:pStyle w:val="NormalLeft"/>
              <w:rPr>
                <w:lang w:val="en-GB"/>
              </w:rPr>
            </w:pPr>
            <w:r w:rsidRPr="00D8063B">
              <w:rPr>
                <w:lang w:val="en-GB"/>
              </w:rPr>
              <w:t>3 — Not due in accordance with instructions of the template</w:t>
            </w:r>
          </w:p>
          <w:p w14:paraId="31A398D4" w14:textId="5D9C7BBD" w:rsidR="005C1C1D" w:rsidRPr="00D8063B" w:rsidRDefault="005C1C1D" w:rsidP="00DA6BCB">
            <w:pPr>
              <w:pStyle w:val="NormalLeft"/>
              <w:rPr>
                <w:lang w:val="en-GB"/>
              </w:rPr>
            </w:pPr>
            <w:r w:rsidRPr="00D8063B">
              <w:rPr>
                <w:lang w:val="en-GB"/>
              </w:rPr>
              <w:t xml:space="preserve">6 </w:t>
            </w:r>
            <w:r w:rsidR="00DA6BCB" w:rsidRPr="00D8063B">
              <w:rPr>
                <w:lang w:val="en-GB"/>
              </w:rPr>
              <w:t xml:space="preserve">— Exempted under Article 254(2) </w:t>
            </w:r>
          </w:p>
          <w:p w14:paraId="6C2ABDD4" w14:textId="1C5AE0FF" w:rsidR="005C1C1D" w:rsidRPr="00D8063B" w:rsidRDefault="005C1C1D" w:rsidP="00DA6BCB">
            <w:pPr>
              <w:pStyle w:val="NormalLeft"/>
              <w:rPr>
                <w:lang w:val="en-GB"/>
              </w:rPr>
            </w:pPr>
            <w:r w:rsidRPr="00D8063B">
              <w:rPr>
                <w:lang w:val="en-GB"/>
              </w:rPr>
              <w:t>7 — Not due annually as reported for Quarter 4 (this option is only applicable on annual submissions) </w:t>
            </w:r>
            <w:r w:rsidR="00DA6BCB" w:rsidRPr="00D8063B">
              <w:rPr>
                <w:lang w:val="en-GB"/>
              </w:rPr>
              <w:t xml:space="preserve"> </w:t>
            </w:r>
          </w:p>
          <w:p w14:paraId="189DC658" w14:textId="32774E18" w:rsidR="005C1C1D" w:rsidRPr="00D8063B" w:rsidRDefault="005C1C1D" w:rsidP="00DA6BCB">
            <w:pPr>
              <w:pStyle w:val="NormalLeft"/>
              <w:rPr>
                <w:lang w:val="en-GB"/>
              </w:rPr>
            </w:pPr>
            <w:r w:rsidRPr="00D8063B">
              <w:rPr>
                <w:lang w:val="en-GB"/>
              </w:rPr>
              <w:t>0 — Not reported (in this case special justification is needed)</w:t>
            </w:r>
          </w:p>
        </w:tc>
      </w:tr>
      <w:tr w:rsidR="0094426A" w:rsidRPr="00D8063B" w14:paraId="63C156F1" w14:textId="77777777" w:rsidTr="00FC23C1">
        <w:trPr>
          <w:trHeight w:val="113"/>
        </w:trPr>
        <w:tc>
          <w:tcPr>
            <w:tcW w:w="1671" w:type="dxa"/>
            <w:tcBorders>
              <w:top w:val="single" w:sz="2" w:space="0" w:color="auto"/>
              <w:left w:val="single" w:sz="2" w:space="0" w:color="auto"/>
              <w:bottom w:val="single" w:sz="4" w:space="0" w:color="auto"/>
              <w:right w:val="single" w:sz="2" w:space="0" w:color="auto"/>
            </w:tcBorders>
          </w:tcPr>
          <w:p w14:paraId="56C6D73F" w14:textId="287E13E5" w:rsidR="0094426A" w:rsidRPr="00D8063B" w:rsidRDefault="0094426A" w:rsidP="0094426A">
            <w:pPr>
              <w:pStyle w:val="NormalLeft"/>
              <w:rPr>
                <w:lang w:val="en-GB"/>
              </w:rPr>
            </w:pPr>
            <w:bookmarkStart w:id="45" w:name="_GoBack"/>
            <w:bookmarkEnd w:id="45"/>
            <w:ins w:id="46" w:author="Author">
              <w:del w:id="47" w:author="Author">
                <w:r w:rsidRPr="00D8063B" w:rsidDel="0031333E">
                  <w:rPr>
                    <w:lang w:val="en-GB"/>
                  </w:rPr>
                  <w:delText>C0010/R0151</w:delText>
                </w:r>
              </w:del>
            </w:ins>
          </w:p>
        </w:tc>
        <w:tc>
          <w:tcPr>
            <w:tcW w:w="2322" w:type="dxa"/>
            <w:tcBorders>
              <w:top w:val="single" w:sz="2" w:space="0" w:color="auto"/>
              <w:left w:val="single" w:sz="2" w:space="0" w:color="auto"/>
              <w:bottom w:val="single" w:sz="4" w:space="0" w:color="auto"/>
              <w:right w:val="single" w:sz="2" w:space="0" w:color="auto"/>
            </w:tcBorders>
          </w:tcPr>
          <w:p w14:paraId="253C6714" w14:textId="1A6ED214" w:rsidR="0094426A" w:rsidRPr="00D8063B" w:rsidRDefault="0094426A" w:rsidP="00FC23C1">
            <w:pPr>
              <w:pStyle w:val="NormalLeft"/>
              <w:rPr>
                <w:lang w:val="en-GB"/>
              </w:rPr>
            </w:pPr>
            <w:ins w:id="48" w:author="Author">
              <w:del w:id="49" w:author="Author">
                <w:r w:rsidRPr="00D8063B" w:rsidDel="0031333E">
                  <w:rPr>
                    <w:lang w:val="en-GB"/>
                  </w:rPr>
                  <w:delText>S.06.04 - Sustainable investments and c</w:delText>
                </w:r>
                <w:r w:rsidR="00FC23C1" w:rsidDel="0031333E">
                  <w:rPr>
                    <w:lang w:val="en-GB"/>
                  </w:rPr>
                  <w:delText>C</w:delText>
                </w:r>
                <w:r w:rsidRPr="00D8063B" w:rsidDel="0031333E">
                  <w:rPr>
                    <w:lang w:val="en-GB"/>
                  </w:rPr>
                  <w:delText>limate change-related risks</w:delText>
                </w:r>
                <w:r w:rsidR="006E22EC" w:rsidRPr="00D8063B" w:rsidDel="0031333E">
                  <w:rPr>
                    <w:lang w:val="en-GB"/>
                  </w:rPr>
                  <w:delText xml:space="preserve"> to investments</w:delText>
                </w:r>
              </w:del>
            </w:ins>
          </w:p>
        </w:tc>
        <w:tc>
          <w:tcPr>
            <w:tcW w:w="5296" w:type="dxa"/>
            <w:tcBorders>
              <w:top w:val="single" w:sz="2" w:space="0" w:color="auto"/>
              <w:left w:val="single" w:sz="2" w:space="0" w:color="auto"/>
              <w:bottom w:val="single" w:sz="4" w:space="0" w:color="auto"/>
              <w:right w:val="single" w:sz="2" w:space="0" w:color="auto"/>
            </w:tcBorders>
          </w:tcPr>
          <w:p w14:paraId="29D1D14C" w14:textId="1260A725" w:rsidR="0094426A" w:rsidRPr="00D8063B" w:rsidDel="0031333E" w:rsidRDefault="000A47E3" w:rsidP="0094426A">
            <w:pPr>
              <w:pStyle w:val="NormalLeft"/>
              <w:rPr>
                <w:ins w:id="50" w:author="Author"/>
                <w:del w:id="51" w:author="Author"/>
                <w:lang w:val="en-GB"/>
              </w:rPr>
            </w:pPr>
            <w:ins w:id="52" w:author="Author">
              <w:del w:id="53" w:author="Author">
                <w:r w:rsidDel="0031333E">
                  <w:rPr>
                    <w:lang w:val="en-GB"/>
                  </w:rPr>
                  <w:delText xml:space="preserve">This template should be reported in case of Regular reporting, even if no KPI is provided. </w:delText>
                </w:r>
                <w:r w:rsidR="0094426A" w:rsidRPr="00D8063B" w:rsidDel="0031333E">
                  <w:rPr>
                    <w:lang w:val="en-GB"/>
                  </w:rPr>
                  <w:delText>One of the options in the following closed list shall be used:</w:delText>
                </w:r>
              </w:del>
            </w:ins>
          </w:p>
          <w:p w14:paraId="71571F6E" w14:textId="0BEFE2FB" w:rsidR="0094426A" w:rsidDel="0031333E" w:rsidRDefault="0094426A" w:rsidP="0094426A">
            <w:pPr>
              <w:pStyle w:val="NormalLeft"/>
              <w:rPr>
                <w:ins w:id="54" w:author="Author"/>
                <w:del w:id="55" w:author="Author"/>
                <w:lang w:val="en-GB"/>
              </w:rPr>
            </w:pPr>
            <w:ins w:id="56" w:author="Author">
              <w:del w:id="57" w:author="Author">
                <w:r w:rsidRPr="00D8063B" w:rsidDel="0031333E">
                  <w:rPr>
                    <w:lang w:val="en-GB"/>
                  </w:rPr>
                  <w:delText>1 — Reported</w:delText>
                </w:r>
              </w:del>
            </w:ins>
          </w:p>
          <w:p w14:paraId="764F857F" w14:textId="0CE372FB" w:rsidR="0094426A" w:rsidRPr="00D8063B" w:rsidRDefault="0094426A" w:rsidP="0094426A">
            <w:pPr>
              <w:pStyle w:val="NormalLeft"/>
              <w:rPr>
                <w:lang w:val="en-GB"/>
              </w:rPr>
            </w:pPr>
            <w:ins w:id="58" w:author="Author">
              <w:del w:id="59" w:author="Author">
                <w:r w:rsidRPr="00D8063B" w:rsidDel="0031333E">
                  <w:rPr>
                    <w:lang w:val="en-GB"/>
                  </w:rPr>
                  <w:delText>0 — Not reported (in this case special justification is needed)</w:delText>
                </w:r>
              </w:del>
            </w:ins>
          </w:p>
        </w:tc>
      </w:tr>
      <w:tr w:rsidR="0094426A" w:rsidRPr="00D8063B" w14:paraId="6BA7D4A4" w14:textId="77777777" w:rsidTr="00FC23C1">
        <w:trPr>
          <w:trHeight w:val="3769"/>
        </w:trPr>
        <w:tc>
          <w:tcPr>
            <w:tcW w:w="1671" w:type="dxa"/>
            <w:tcBorders>
              <w:top w:val="single" w:sz="4" w:space="0" w:color="auto"/>
              <w:left w:val="single" w:sz="2" w:space="0" w:color="auto"/>
              <w:bottom w:val="single" w:sz="2" w:space="0" w:color="auto"/>
              <w:right w:val="single" w:sz="2" w:space="0" w:color="auto"/>
            </w:tcBorders>
          </w:tcPr>
          <w:p w14:paraId="64EFCA60" w14:textId="7594704B" w:rsidR="0094426A" w:rsidRPr="00D8063B" w:rsidRDefault="0094426A" w:rsidP="0094426A">
            <w:pPr>
              <w:pStyle w:val="NormalLeft"/>
              <w:rPr>
                <w:lang w:val="en-GB"/>
              </w:rPr>
            </w:pPr>
            <w:r w:rsidRPr="00D8063B">
              <w:rPr>
                <w:lang w:val="en-GB"/>
              </w:rPr>
              <w:t>C0010/R0160</w:t>
            </w:r>
          </w:p>
        </w:tc>
        <w:tc>
          <w:tcPr>
            <w:tcW w:w="2322" w:type="dxa"/>
            <w:tcBorders>
              <w:top w:val="single" w:sz="4" w:space="0" w:color="auto"/>
              <w:left w:val="single" w:sz="2" w:space="0" w:color="auto"/>
              <w:bottom w:val="single" w:sz="2" w:space="0" w:color="auto"/>
              <w:right w:val="single" w:sz="2" w:space="0" w:color="auto"/>
            </w:tcBorders>
          </w:tcPr>
          <w:p w14:paraId="5E33ABAD" w14:textId="31D55593" w:rsidR="0094426A" w:rsidRPr="00D8063B" w:rsidRDefault="0094426A" w:rsidP="0094426A">
            <w:pPr>
              <w:pStyle w:val="NormalLeft"/>
              <w:rPr>
                <w:lang w:val="en-GB"/>
              </w:rPr>
            </w:pPr>
            <w:r w:rsidRPr="00D8063B">
              <w:rPr>
                <w:lang w:val="en-GB"/>
              </w:rPr>
              <w:t xml:space="preserve"> S.07.01 — Structured products</w:t>
            </w:r>
          </w:p>
        </w:tc>
        <w:tc>
          <w:tcPr>
            <w:tcW w:w="5296" w:type="dxa"/>
            <w:tcBorders>
              <w:top w:val="single" w:sz="4" w:space="0" w:color="auto"/>
              <w:left w:val="single" w:sz="2" w:space="0" w:color="auto"/>
              <w:bottom w:val="single" w:sz="2" w:space="0" w:color="auto"/>
              <w:right w:val="single" w:sz="2" w:space="0" w:color="auto"/>
            </w:tcBorders>
          </w:tcPr>
          <w:p w14:paraId="33B98DCC" w14:textId="08CB0881" w:rsidR="0094426A" w:rsidRPr="00D8063B" w:rsidRDefault="0094426A" w:rsidP="0094426A">
            <w:pPr>
              <w:pStyle w:val="NormalLeft"/>
              <w:rPr>
                <w:lang w:val="en-GB"/>
              </w:rPr>
            </w:pPr>
            <w:r w:rsidRPr="00D8063B">
              <w:rPr>
                <w:lang w:val="en-GB"/>
              </w:rPr>
              <w:t>One of the options in the following closed list shall be used:</w:t>
            </w:r>
          </w:p>
          <w:p w14:paraId="70819C2E" w14:textId="77777777" w:rsidR="0094426A" w:rsidRPr="00D8063B" w:rsidRDefault="0094426A" w:rsidP="0094426A">
            <w:pPr>
              <w:pStyle w:val="NormalLeft"/>
              <w:rPr>
                <w:lang w:val="en-GB"/>
              </w:rPr>
            </w:pPr>
            <w:r w:rsidRPr="00D8063B">
              <w:rPr>
                <w:lang w:val="en-GB"/>
              </w:rPr>
              <w:t>1 — Reported</w:t>
            </w:r>
          </w:p>
          <w:p w14:paraId="37517F15" w14:textId="77777777" w:rsidR="0094426A" w:rsidRPr="00D8063B" w:rsidRDefault="0094426A" w:rsidP="0094426A">
            <w:pPr>
              <w:pStyle w:val="NormalLeft"/>
              <w:rPr>
                <w:lang w:val="en-GB"/>
              </w:rPr>
            </w:pPr>
            <w:r w:rsidRPr="00D8063B">
              <w:rPr>
                <w:lang w:val="en-GB"/>
              </w:rPr>
              <w:t>2 — Not reported as no structured products</w:t>
            </w:r>
            <w:ins w:id="60" w:author="Author">
              <w:r w:rsidRPr="00D8063B">
                <w:rPr>
                  <w:lang w:val="en-GB"/>
                </w:rPr>
                <w:t xml:space="preserve"> (only for undertakings not exempted under Article 35</w:t>
              </w:r>
              <w:del w:id="61" w:author="Author">
                <w:r w:rsidRPr="00D8063B" w:rsidDel="0006630A">
                  <w:rPr>
                    <w:lang w:val="en-GB"/>
                  </w:rPr>
                  <w:delText xml:space="preserve"> </w:delText>
                </w:r>
              </w:del>
              <w:r w:rsidRPr="00D8063B">
                <w:rPr>
                  <w:lang w:val="en-GB"/>
                </w:rPr>
                <w:t>(6) to (8))</w:t>
              </w:r>
            </w:ins>
          </w:p>
          <w:p w14:paraId="4C851189" w14:textId="77777777" w:rsidR="0094426A" w:rsidRPr="00D8063B" w:rsidRDefault="0094426A" w:rsidP="0094426A">
            <w:pPr>
              <w:pStyle w:val="NormalLeft"/>
              <w:rPr>
                <w:lang w:val="en-GB"/>
              </w:rPr>
            </w:pPr>
            <w:r w:rsidRPr="00D8063B">
              <w:rPr>
                <w:lang w:val="en-GB"/>
              </w:rPr>
              <w:t>3 — Not due in accordance with instructions of the template</w:t>
            </w:r>
          </w:p>
          <w:p w14:paraId="27FE847F" w14:textId="77777777" w:rsidR="0094426A" w:rsidRPr="00D8063B" w:rsidRDefault="0094426A" w:rsidP="0094426A">
            <w:pPr>
              <w:pStyle w:val="NormalLeft"/>
              <w:rPr>
                <w:lang w:val="en-GB"/>
              </w:rPr>
            </w:pPr>
            <w:r w:rsidRPr="00D8063B">
              <w:rPr>
                <w:lang w:val="en-GB"/>
              </w:rPr>
              <w:t xml:space="preserve">6 — Exempted under Article 254(2)  </w:t>
            </w:r>
          </w:p>
          <w:p w14:paraId="7F4DEDC7" w14:textId="61E6FD68"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3B1F9F8A" w14:textId="77777777" w:rsidTr="00FC23C1">
        <w:tc>
          <w:tcPr>
            <w:tcW w:w="1671" w:type="dxa"/>
            <w:tcBorders>
              <w:top w:val="single" w:sz="2" w:space="0" w:color="auto"/>
              <w:left w:val="single" w:sz="2" w:space="0" w:color="auto"/>
              <w:bottom w:val="single" w:sz="2" w:space="0" w:color="auto"/>
              <w:right w:val="single" w:sz="2" w:space="0" w:color="auto"/>
            </w:tcBorders>
          </w:tcPr>
          <w:p w14:paraId="0B31347F" w14:textId="77777777" w:rsidR="0094426A" w:rsidRPr="00D8063B" w:rsidRDefault="0094426A" w:rsidP="0094426A">
            <w:pPr>
              <w:pStyle w:val="NormalLeft"/>
              <w:rPr>
                <w:lang w:val="en-GB"/>
              </w:rPr>
            </w:pPr>
            <w:r w:rsidRPr="00D8063B">
              <w:rPr>
                <w:lang w:val="en-GB"/>
              </w:rPr>
              <w:t>C0010/R0170</w:t>
            </w:r>
          </w:p>
        </w:tc>
        <w:tc>
          <w:tcPr>
            <w:tcW w:w="2322" w:type="dxa"/>
            <w:tcBorders>
              <w:top w:val="single" w:sz="2" w:space="0" w:color="auto"/>
              <w:left w:val="single" w:sz="2" w:space="0" w:color="auto"/>
              <w:bottom w:val="single" w:sz="2" w:space="0" w:color="auto"/>
              <w:right w:val="single" w:sz="2" w:space="0" w:color="auto"/>
            </w:tcBorders>
          </w:tcPr>
          <w:p w14:paraId="79B7908C" w14:textId="77777777" w:rsidR="0094426A" w:rsidRPr="00D8063B" w:rsidRDefault="0094426A" w:rsidP="0094426A">
            <w:pPr>
              <w:pStyle w:val="NormalLeft"/>
              <w:rPr>
                <w:lang w:val="en-GB"/>
              </w:rPr>
            </w:pPr>
            <w:r w:rsidRPr="00D8063B">
              <w:rPr>
                <w:lang w:val="en-GB"/>
              </w:rPr>
              <w:t>S.08.01 — Open derivatives</w:t>
            </w:r>
          </w:p>
        </w:tc>
        <w:tc>
          <w:tcPr>
            <w:tcW w:w="5296" w:type="dxa"/>
            <w:tcBorders>
              <w:top w:val="single" w:sz="2" w:space="0" w:color="auto"/>
              <w:left w:val="single" w:sz="2" w:space="0" w:color="auto"/>
              <w:bottom w:val="single" w:sz="2" w:space="0" w:color="auto"/>
              <w:right w:val="single" w:sz="2" w:space="0" w:color="auto"/>
            </w:tcBorders>
          </w:tcPr>
          <w:p w14:paraId="123155B4" w14:textId="77777777" w:rsidR="0094426A" w:rsidRPr="00D8063B" w:rsidRDefault="0094426A" w:rsidP="0094426A">
            <w:pPr>
              <w:pStyle w:val="NormalLeft"/>
              <w:rPr>
                <w:lang w:val="en-GB"/>
              </w:rPr>
            </w:pPr>
            <w:r w:rsidRPr="00D8063B">
              <w:rPr>
                <w:lang w:val="en-GB"/>
              </w:rPr>
              <w:t>One of the options in the following closed list shall be used:</w:t>
            </w:r>
          </w:p>
          <w:p w14:paraId="09B1A433" w14:textId="77777777" w:rsidR="0094426A" w:rsidRPr="00D8063B" w:rsidRDefault="0094426A" w:rsidP="0094426A">
            <w:pPr>
              <w:pStyle w:val="NormalLeft"/>
              <w:rPr>
                <w:lang w:val="en-GB"/>
              </w:rPr>
            </w:pPr>
            <w:r w:rsidRPr="00D8063B">
              <w:rPr>
                <w:lang w:val="en-GB"/>
              </w:rPr>
              <w:t>1 — Reported</w:t>
            </w:r>
          </w:p>
          <w:p w14:paraId="7EF4E8C7" w14:textId="71508E23" w:rsidR="0094426A" w:rsidRPr="00D8063B" w:rsidRDefault="0094426A" w:rsidP="0094426A">
            <w:pPr>
              <w:pStyle w:val="NormalLeft"/>
              <w:rPr>
                <w:lang w:val="en-GB"/>
              </w:rPr>
            </w:pPr>
            <w:r w:rsidRPr="00D8063B">
              <w:rPr>
                <w:lang w:val="en-GB"/>
              </w:rPr>
              <w:t>2 — Not reported as no derivative transactions</w:t>
            </w:r>
            <w:ins w:id="62" w:author="Author">
              <w:r w:rsidRPr="00D8063B">
                <w:rPr>
                  <w:lang w:val="en-GB"/>
                </w:rPr>
                <w:t xml:space="preserve"> (only for undertakings not exempted under Article 35</w:t>
              </w:r>
              <w:del w:id="63" w:author="Author">
                <w:r w:rsidRPr="00D8063B" w:rsidDel="0006630A">
                  <w:rPr>
                    <w:lang w:val="en-GB"/>
                  </w:rPr>
                  <w:delText xml:space="preserve"> </w:delText>
                </w:r>
              </w:del>
              <w:r w:rsidRPr="00D8063B">
                <w:rPr>
                  <w:lang w:val="en-GB"/>
                </w:rPr>
                <w:t>(6) to (8))</w:t>
              </w:r>
            </w:ins>
          </w:p>
          <w:p w14:paraId="14931999" w14:textId="77777777" w:rsidR="0094426A" w:rsidRPr="00D8063B" w:rsidRDefault="0094426A" w:rsidP="0094426A">
            <w:pPr>
              <w:pStyle w:val="NormalLeft"/>
              <w:rPr>
                <w:lang w:val="en-GB"/>
              </w:rPr>
            </w:pPr>
            <w:r w:rsidRPr="00D8063B">
              <w:rPr>
                <w:lang w:val="en-GB"/>
              </w:rPr>
              <w:t>6 — Exempted under Article 254(2)</w:t>
            </w:r>
          </w:p>
          <w:p w14:paraId="6A49CD6F" w14:textId="14340E81" w:rsidR="0094426A" w:rsidRPr="00D8063B" w:rsidRDefault="0094426A" w:rsidP="0094426A">
            <w:pPr>
              <w:pStyle w:val="NormalLeft"/>
              <w:rPr>
                <w:lang w:val="en-GB"/>
              </w:rPr>
            </w:pPr>
            <w:r w:rsidRPr="00D8063B">
              <w:rPr>
                <w:lang w:val="en-GB"/>
              </w:rPr>
              <w:lastRenderedPageBreak/>
              <w:t xml:space="preserve">7 — Not due annually as reported for Quarter 4 (this option is only applicable on annual submissions)  </w:t>
            </w:r>
          </w:p>
          <w:p w14:paraId="2C5B06C6"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7BB6B81" w14:textId="77777777" w:rsidTr="00FC23C1">
        <w:tc>
          <w:tcPr>
            <w:tcW w:w="1671" w:type="dxa"/>
            <w:tcBorders>
              <w:top w:val="single" w:sz="2" w:space="0" w:color="auto"/>
              <w:left w:val="single" w:sz="2" w:space="0" w:color="auto"/>
              <w:bottom w:val="single" w:sz="2" w:space="0" w:color="auto"/>
              <w:right w:val="single" w:sz="2" w:space="0" w:color="auto"/>
            </w:tcBorders>
          </w:tcPr>
          <w:p w14:paraId="47384128" w14:textId="08219797" w:rsidR="0094426A" w:rsidRPr="00D8063B" w:rsidRDefault="0094426A" w:rsidP="0094426A">
            <w:pPr>
              <w:pStyle w:val="NormalLeft"/>
              <w:rPr>
                <w:lang w:val="en-GB"/>
              </w:rPr>
            </w:pPr>
            <w:del w:id="64" w:author="Author">
              <w:r w:rsidRPr="00D8063B" w:rsidDel="006959F2">
                <w:rPr>
                  <w:lang w:val="en-GB"/>
                </w:rPr>
                <w:lastRenderedPageBreak/>
                <w:delText>C0010/R0180</w:delText>
              </w:r>
            </w:del>
          </w:p>
        </w:tc>
        <w:tc>
          <w:tcPr>
            <w:tcW w:w="2322" w:type="dxa"/>
            <w:tcBorders>
              <w:top w:val="single" w:sz="2" w:space="0" w:color="auto"/>
              <w:left w:val="single" w:sz="2" w:space="0" w:color="auto"/>
              <w:bottom w:val="single" w:sz="2" w:space="0" w:color="auto"/>
              <w:right w:val="single" w:sz="2" w:space="0" w:color="auto"/>
            </w:tcBorders>
          </w:tcPr>
          <w:p w14:paraId="54287512" w14:textId="7E6F1FBD" w:rsidR="0094426A" w:rsidRPr="00D8063B" w:rsidRDefault="0094426A" w:rsidP="0094426A">
            <w:pPr>
              <w:pStyle w:val="NormalLeft"/>
              <w:rPr>
                <w:lang w:val="en-GB"/>
              </w:rPr>
            </w:pPr>
            <w:del w:id="65" w:author="Author">
              <w:r w:rsidRPr="00D8063B" w:rsidDel="006959F2">
                <w:rPr>
                  <w:lang w:val="en-GB"/>
                </w:rPr>
                <w:delText>S.08.02 — Derivatives Transactions</w:delText>
              </w:r>
            </w:del>
          </w:p>
        </w:tc>
        <w:tc>
          <w:tcPr>
            <w:tcW w:w="5296" w:type="dxa"/>
            <w:tcBorders>
              <w:top w:val="single" w:sz="2" w:space="0" w:color="auto"/>
              <w:left w:val="single" w:sz="2" w:space="0" w:color="auto"/>
              <w:bottom w:val="single" w:sz="2" w:space="0" w:color="auto"/>
              <w:right w:val="single" w:sz="2" w:space="0" w:color="auto"/>
            </w:tcBorders>
          </w:tcPr>
          <w:p w14:paraId="2F200FB4" w14:textId="3C975FD7" w:rsidR="0094426A" w:rsidRPr="00D8063B" w:rsidDel="006959F2" w:rsidRDefault="0094426A" w:rsidP="0094426A">
            <w:pPr>
              <w:pStyle w:val="NormalLeft"/>
              <w:rPr>
                <w:del w:id="66" w:author="Author"/>
                <w:lang w:val="en-GB"/>
              </w:rPr>
            </w:pPr>
            <w:del w:id="67" w:author="Author">
              <w:r w:rsidRPr="00D8063B" w:rsidDel="006959F2">
                <w:rPr>
                  <w:lang w:val="en-GB"/>
                </w:rPr>
                <w:delText>One of the options in the following closed list shall be used:</w:delText>
              </w:r>
            </w:del>
          </w:p>
          <w:p w14:paraId="7C072FE6" w14:textId="5FC53D13" w:rsidR="0094426A" w:rsidRPr="00D8063B" w:rsidDel="006959F2" w:rsidRDefault="0094426A" w:rsidP="0094426A">
            <w:pPr>
              <w:pStyle w:val="NormalLeft"/>
              <w:rPr>
                <w:del w:id="68" w:author="Author"/>
                <w:lang w:val="en-GB"/>
              </w:rPr>
            </w:pPr>
            <w:del w:id="69" w:author="Author">
              <w:r w:rsidRPr="00D8063B" w:rsidDel="006959F2">
                <w:rPr>
                  <w:lang w:val="en-GB"/>
                </w:rPr>
                <w:delText>1 — Reported</w:delText>
              </w:r>
            </w:del>
          </w:p>
          <w:p w14:paraId="3AC57DA5" w14:textId="1C4ABEDB" w:rsidR="0094426A" w:rsidRPr="00D8063B" w:rsidDel="006959F2" w:rsidRDefault="0094426A" w:rsidP="0094426A">
            <w:pPr>
              <w:pStyle w:val="NormalLeft"/>
              <w:rPr>
                <w:del w:id="70" w:author="Author"/>
                <w:lang w:val="en-GB"/>
              </w:rPr>
            </w:pPr>
            <w:del w:id="71" w:author="Author">
              <w:r w:rsidRPr="00D8063B" w:rsidDel="006959F2">
                <w:rPr>
                  <w:lang w:val="en-GB"/>
                </w:rPr>
                <w:delText>2 — Not reported as no derivative transactions</w:delText>
              </w:r>
            </w:del>
          </w:p>
          <w:p w14:paraId="4571FCC8" w14:textId="63EE8291" w:rsidR="0094426A" w:rsidRPr="00D8063B" w:rsidDel="006959F2" w:rsidRDefault="0094426A" w:rsidP="0094426A">
            <w:pPr>
              <w:pStyle w:val="NormalLeft"/>
              <w:rPr>
                <w:del w:id="72" w:author="Author"/>
                <w:lang w:val="en-GB"/>
              </w:rPr>
            </w:pPr>
            <w:del w:id="73" w:author="Author">
              <w:r w:rsidRPr="00D8063B" w:rsidDel="006959F2">
                <w:rPr>
                  <w:lang w:val="en-GB"/>
                </w:rPr>
                <w:delText>6 — Exempted under Article 254(2)</w:delText>
              </w:r>
            </w:del>
          </w:p>
          <w:p w14:paraId="40FB5654" w14:textId="3F74CDF8" w:rsidR="0094426A" w:rsidRPr="00D8063B" w:rsidDel="006959F2" w:rsidRDefault="0094426A" w:rsidP="0094426A">
            <w:pPr>
              <w:pStyle w:val="NormalLeft"/>
              <w:rPr>
                <w:del w:id="74" w:author="Author"/>
                <w:lang w:val="en-GB"/>
              </w:rPr>
            </w:pPr>
            <w:del w:id="75" w:author="Author">
              <w:r w:rsidRPr="00D8063B" w:rsidDel="006959F2">
                <w:rPr>
                  <w:lang w:val="en-GB"/>
                </w:rPr>
                <w:delText xml:space="preserve">7 — Not due annually as reported for Quarter 4 (this option is only applicable on annual submissions)  </w:delText>
              </w:r>
            </w:del>
          </w:p>
          <w:p w14:paraId="052BADE9" w14:textId="6A0C8C4C" w:rsidR="0094426A" w:rsidRPr="00D8063B" w:rsidRDefault="0094426A" w:rsidP="0094426A">
            <w:pPr>
              <w:pStyle w:val="NormalLeft"/>
              <w:rPr>
                <w:lang w:val="en-GB"/>
              </w:rPr>
            </w:pPr>
            <w:del w:id="76" w:author="Author">
              <w:r w:rsidRPr="00D8063B" w:rsidDel="006959F2">
                <w:rPr>
                  <w:lang w:val="en-GB"/>
                </w:rPr>
                <w:delText>0 — Not reported other reason (in this case special justification is needed)</w:delText>
              </w:r>
            </w:del>
          </w:p>
        </w:tc>
      </w:tr>
      <w:tr w:rsidR="0094426A" w:rsidRPr="00D8063B" w14:paraId="37A913CC" w14:textId="77777777" w:rsidTr="00FC23C1">
        <w:tc>
          <w:tcPr>
            <w:tcW w:w="1671" w:type="dxa"/>
            <w:tcBorders>
              <w:top w:val="single" w:sz="2" w:space="0" w:color="auto"/>
              <w:left w:val="single" w:sz="2" w:space="0" w:color="auto"/>
              <w:bottom w:val="single" w:sz="2" w:space="0" w:color="auto"/>
              <w:right w:val="single" w:sz="2" w:space="0" w:color="auto"/>
            </w:tcBorders>
          </w:tcPr>
          <w:p w14:paraId="6C1825FA" w14:textId="77777777" w:rsidR="0094426A" w:rsidRPr="00D8063B" w:rsidRDefault="0094426A" w:rsidP="0094426A">
            <w:pPr>
              <w:pStyle w:val="NormalLeft"/>
              <w:rPr>
                <w:lang w:val="en-GB"/>
              </w:rPr>
            </w:pPr>
            <w:r w:rsidRPr="00D8063B">
              <w:rPr>
                <w:lang w:val="en-GB"/>
              </w:rPr>
              <w:t>C0010/R0190</w:t>
            </w:r>
          </w:p>
        </w:tc>
        <w:tc>
          <w:tcPr>
            <w:tcW w:w="2322" w:type="dxa"/>
            <w:tcBorders>
              <w:top w:val="single" w:sz="2" w:space="0" w:color="auto"/>
              <w:left w:val="single" w:sz="2" w:space="0" w:color="auto"/>
              <w:bottom w:val="single" w:sz="2" w:space="0" w:color="auto"/>
              <w:right w:val="single" w:sz="2" w:space="0" w:color="auto"/>
            </w:tcBorders>
          </w:tcPr>
          <w:p w14:paraId="7575DA3C" w14:textId="77777777" w:rsidR="0094426A" w:rsidRPr="00D8063B" w:rsidRDefault="0094426A" w:rsidP="0094426A">
            <w:pPr>
              <w:pStyle w:val="NormalLeft"/>
              <w:rPr>
                <w:lang w:val="en-GB"/>
              </w:rPr>
            </w:pPr>
            <w:r w:rsidRPr="00D8063B">
              <w:rPr>
                <w:lang w:val="en-GB"/>
              </w:rPr>
              <w:t>S.09.01 — Income/gains and losses in the period</w:t>
            </w:r>
          </w:p>
        </w:tc>
        <w:tc>
          <w:tcPr>
            <w:tcW w:w="5296" w:type="dxa"/>
            <w:tcBorders>
              <w:top w:val="single" w:sz="2" w:space="0" w:color="auto"/>
              <w:left w:val="single" w:sz="2" w:space="0" w:color="auto"/>
              <w:bottom w:val="single" w:sz="2" w:space="0" w:color="auto"/>
              <w:right w:val="single" w:sz="2" w:space="0" w:color="auto"/>
            </w:tcBorders>
          </w:tcPr>
          <w:p w14:paraId="454217B9" w14:textId="77777777" w:rsidR="0094426A" w:rsidRPr="00D8063B" w:rsidRDefault="0094426A" w:rsidP="0094426A">
            <w:pPr>
              <w:pStyle w:val="NormalLeft"/>
              <w:rPr>
                <w:lang w:val="en-GB"/>
              </w:rPr>
            </w:pPr>
            <w:r w:rsidRPr="00D8063B">
              <w:rPr>
                <w:lang w:val="en-GB"/>
              </w:rPr>
              <w:t>One of the options in the following closed list shall be used:</w:t>
            </w:r>
          </w:p>
          <w:p w14:paraId="1394EBA7" w14:textId="77777777" w:rsidR="0094426A" w:rsidRPr="00D8063B" w:rsidRDefault="0094426A" w:rsidP="0094426A">
            <w:pPr>
              <w:pStyle w:val="NormalLeft"/>
              <w:rPr>
                <w:lang w:val="en-GB"/>
              </w:rPr>
            </w:pPr>
            <w:r w:rsidRPr="00D8063B">
              <w:rPr>
                <w:lang w:val="en-GB"/>
              </w:rPr>
              <w:t>1 — Reported</w:t>
            </w:r>
          </w:p>
          <w:p w14:paraId="5321182B"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7755D03" w14:textId="77777777" w:rsidTr="00FC23C1">
        <w:tc>
          <w:tcPr>
            <w:tcW w:w="1671" w:type="dxa"/>
            <w:tcBorders>
              <w:top w:val="single" w:sz="2" w:space="0" w:color="auto"/>
              <w:left w:val="single" w:sz="2" w:space="0" w:color="auto"/>
              <w:bottom w:val="single" w:sz="2" w:space="0" w:color="auto"/>
              <w:right w:val="single" w:sz="2" w:space="0" w:color="auto"/>
            </w:tcBorders>
          </w:tcPr>
          <w:p w14:paraId="6C693B58" w14:textId="77777777" w:rsidR="0094426A" w:rsidRPr="00D8063B" w:rsidRDefault="0094426A" w:rsidP="0094426A">
            <w:pPr>
              <w:pStyle w:val="NormalLeft"/>
              <w:rPr>
                <w:lang w:val="en-GB"/>
              </w:rPr>
            </w:pPr>
            <w:r w:rsidRPr="00D8063B">
              <w:rPr>
                <w:lang w:val="en-GB"/>
              </w:rPr>
              <w:t>C0010/R0200</w:t>
            </w:r>
          </w:p>
        </w:tc>
        <w:tc>
          <w:tcPr>
            <w:tcW w:w="2322" w:type="dxa"/>
            <w:tcBorders>
              <w:top w:val="single" w:sz="2" w:space="0" w:color="auto"/>
              <w:left w:val="single" w:sz="2" w:space="0" w:color="auto"/>
              <w:bottom w:val="single" w:sz="2" w:space="0" w:color="auto"/>
              <w:right w:val="single" w:sz="2" w:space="0" w:color="auto"/>
            </w:tcBorders>
          </w:tcPr>
          <w:p w14:paraId="1C168EB0" w14:textId="77777777" w:rsidR="0094426A" w:rsidRPr="00D8063B" w:rsidRDefault="0094426A" w:rsidP="0094426A">
            <w:pPr>
              <w:pStyle w:val="NormalLeft"/>
              <w:rPr>
                <w:lang w:val="en-GB"/>
              </w:rPr>
            </w:pPr>
            <w:r w:rsidRPr="00D8063B">
              <w:rPr>
                <w:lang w:val="en-GB"/>
              </w:rPr>
              <w:t>S.10.01 — Securities lending and repos</w:t>
            </w:r>
          </w:p>
        </w:tc>
        <w:tc>
          <w:tcPr>
            <w:tcW w:w="5296" w:type="dxa"/>
            <w:tcBorders>
              <w:top w:val="single" w:sz="2" w:space="0" w:color="auto"/>
              <w:left w:val="single" w:sz="2" w:space="0" w:color="auto"/>
              <w:bottom w:val="single" w:sz="2" w:space="0" w:color="auto"/>
              <w:right w:val="single" w:sz="2" w:space="0" w:color="auto"/>
            </w:tcBorders>
          </w:tcPr>
          <w:p w14:paraId="706EE258" w14:textId="77777777" w:rsidR="0094426A" w:rsidRPr="00D8063B" w:rsidRDefault="0094426A" w:rsidP="0094426A">
            <w:pPr>
              <w:pStyle w:val="NormalLeft"/>
              <w:rPr>
                <w:lang w:val="en-GB"/>
              </w:rPr>
            </w:pPr>
            <w:r w:rsidRPr="00D8063B">
              <w:rPr>
                <w:lang w:val="en-GB"/>
              </w:rPr>
              <w:t>One of the options in the following closed list shall be used:</w:t>
            </w:r>
          </w:p>
          <w:p w14:paraId="68EE34BD" w14:textId="77777777" w:rsidR="0094426A" w:rsidRPr="00D8063B" w:rsidRDefault="0094426A" w:rsidP="0094426A">
            <w:pPr>
              <w:pStyle w:val="NormalLeft"/>
              <w:rPr>
                <w:lang w:val="en-GB"/>
              </w:rPr>
            </w:pPr>
            <w:r w:rsidRPr="00D8063B">
              <w:rPr>
                <w:lang w:val="en-GB"/>
              </w:rPr>
              <w:t>1 — Reported</w:t>
            </w:r>
          </w:p>
          <w:p w14:paraId="156A30B9" w14:textId="4A02A3FB" w:rsidR="0094426A" w:rsidRPr="00D8063B" w:rsidRDefault="0094426A" w:rsidP="0094426A">
            <w:pPr>
              <w:pStyle w:val="NormalLeft"/>
              <w:rPr>
                <w:lang w:val="en-GB"/>
              </w:rPr>
            </w:pPr>
            <w:r w:rsidRPr="00D8063B">
              <w:rPr>
                <w:lang w:val="en-GB"/>
              </w:rPr>
              <w:t>2 — Not reported as no Securities lending and repos</w:t>
            </w:r>
            <w:ins w:id="77" w:author="Author">
              <w:r w:rsidRPr="00D8063B">
                <w:rPr>
                  <w:lang w:val="en-GB"/>
                </w:rPr>
                <w:t xml:space="preserve"> (only for undertakings not exempted under Article 35 (6) to (8))</w:t>
              </w:r>
            </w:ins>
          </w:p>
          <w:p w14:paraId="25DBD890" w14:textId="77777777" w:rsidR="0094426A" w:rsidRPr="00D8063B" w:rsidRDefault="0094426A" w:rsidP="0094426A">
            <w:pPr>
              <w:pStyle w:val="NormalLeft"/>
              <w:rPr>
                <w:lang w:val="en-GB"/>
              </w:rPr>
            </w:pPr>
            <w:r w:rsidRPr="00D8063B">
              <w:rPr>
                <w:lang w:val="en-GB"/>
              </w:rPr>
              <w:t>3 — Not due in accordance with instructions of the template</w:t>
            </w:r>
          </w:p>
          <w:p w14:paraId="7E0FDE5B" w14:textId="72BDC709" w:rsidR="0094426A" w:rsidRPr="00D8063B" w:rsidRDefault="0094426A" w:rsidP="0094426A">
            <w:pPr>
              <w:pStyle w:val="NormalLeft"/>
              <w:rPr>
                <w:lang w:val="en-GB"/>
              </w:rPr>
            </w:pPr>
            <w:r w:rsidRPr="00D8063B">
              <w:rPr>
                <w:lang w:val="en-GB"/>
              </w:rPr>
              <w:t xml:space="preserve">6 — Exempted under Article 254(2)  </w:t>
            </w:r>
          </w:p>
          <w:p w14:paraId="3AB90804" w14:textId="22729171"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49565B3" w14:textId="77777777" w:rsidTr="00FC23C1">
        <w:tc>
          <w:tcPr>
            <w:tcW w:w="1671" w:type="dxa"/>
            <w:tcBorders>
              <w:top w:val="single" w:sz="2" w:space="0" w:color="auto"/>
              <w:left w:val="single" w:sz="2" w:space="0" w:color="auto"/>
              <w:bottom w:val="single" w:sz="2" w:space="0" w:color="auto"/>
              <w:right w:val="single" w:sz="2" w:space="0" w:color="auto"/>
            </w:tcBorders>
          </w:tcPr>
          <w:p w14:paraId="1C7E3AF2" w14:textId="77777777" w:rsidR="0094426A" w:rsidRPr="00D8063B" w:rsidRDefault="0094426A" w:rsidP="0094426A">
            <w:pPr>
              <w:pStyle w:val="NormalLeft"/>
              <w:rPr>
                <w:lang w:val="en-GB"/>
              </w:rPr>
            </w:pPr>
            <w:r w:rsidRPr="00D8063B">
              <w:rPr>
                <w:lang w:val="en-GB"/>
              </w:rPr>
              <w:t>C0010/R0210</w:t>
            </w:r>
          </w:p>
        </w:tc>
        <w:tc>
          <w:tcPr>
            <w:tcW w:w="2322" w:type="dxa"/>
            <w:tcBorders>
              <w:top w:val="single" w:sz="2" w:space="0" w:color="auto"/>
              <w:left w:val="single" w:sz="2" w:space="0" w:color="auto"/>
              <w:bottom w:val="single" w:sz="2" w:space="0" w:color="auto"/>
              <w:right w:val="single" w:sz="2" w:space="0" w:color="auto"/>
            </w:tcBorders>
          </w:tcPr>
          <w:p w14:paraId="31A81D3F" w14:textId="77777777" w:rsidR="0094426A" w:rsidRPr="00D8063B" w:rsidRDefault="0094426A" w:rsidP="0094426A">
            <w:pPr>
              <w:pStyle w:val="NormalLeft"/>
              <w:rPr>
                <w:lang w:val="en-GB"/>
              </w:rPr>
            </w:pPr>
            <w:r w:rsidRPr="00D8063B">
              <w:rPr>
                <w:lang w:val="en-GB"/>
              </w:rPr>
              <w:t>S.11.01 — Assets held as collateral</w:t>
            </w:r>
          </w:p>
        </w:tc>
        <w:tc>
          <w:tcPr>
            <w:tcW w:w="5296" w:type="dxa"/>
            <w:tcBorders>
              <w:top w:val="single" w:sz="2" w:space="0" w:color="auto"/>
              <w:left w:val="single" w:sz="2" w:space="0" w:color="auto"/>
              <w:bottom w:val="single" w:sz="2" w:space="0" w:color="auto"/>
              <w:right w:val="single" w:sz="2" w:space="0" w:color="auto"/>
            </w:tcBorders>
          </w:tcPr>
          <w:p w14:paraId="1976D0BB" w14:textId="77777777" w:rsidR="0094426A" w:rsidRPr="00D8063B" w:rsidRDefault="0094426A" w:rsidP="0094426A">
            <w:pPr>
              <w:pStyle w:val="NormalLeft"/>
              <w:rPr>
                <w:lang w:val="en-GB"/>
              </w:rPr>
            </w:pPr>
            <w:r w:rsidRPr="00D8063B">
              <w:rPr>
                <w:lang w:val="en-GB"/>
              </w:rPr>
              <w:t>One of the options in the following closed list shall be used:</w:t>
            </w:r>
          </w:p>
          <w:p w14:paraId="7E325D69" w14:textId="77777777" w:rsidR="0094426A" w:rsidRPr="00D8063B" w:rsidRDefault="0094426A" w:rsidP="0094426A">
            <w:pPr>
              <w:pStyle w:val="NormalLeft"/>
              <w:rPr>
                <w:lang w:val="en-GB"/>
              </w:rPr>
            </w:pPr>
            <w:r w:rsidRPr="00D8063B">
              <w:rPr>
                <w:lang w:val="en-GB"/>
              </w:rPr>
              <w:t>1 — Reported</w:t>
            </w:r>
          </w:p>
          <w:p w14:paraId="6D369049" w14:textId="7BA310E7" w:rsidR="0094426A" w:rsidRPr="00D8063B" w:rsidRDefault="0094426A" w:rsidP="0094426A">
            <w:pPr>
              <w:pStyle w:val="NormalLeft"/>
              <w:rPr>
                <w:lang w:val="en-GB"/>
              </w:rPr>
            </w:pPr>
            <w:r w:rsidRPr="00D8063B">
              <w:rPr>
                <w:lang w:val="en-GB"/>
              </w:rPr>
              <w:t>2 — Not reported as no Assets held as collateral</w:t>
            </w:r>
            <w:ins w:id="78" w:author="Author">
              <w:r w:rsidRPr="00D8063B">
                <w:rPr>
                  <w:lang w:val="en-GB"/>
                </w:rPr>
                <w:t xml:space="preserve"> (only for undertakings not exempted under Article 35 (6) to (8))</w:t>
              </w:r>
            </w:ins>
          </w:p>
          <w:p w14:paraId="614A2632" w14:textId="77777777" w:rsidR="0094426A" w:rsidRPr="00D8063B" w:rsidRDefault="0094426A" w:rsidP="0094426A">
            <w:pPr>
              <w:pStyle w:val="NormalLeft"/>
              <w:rPr>
                <w:lang w:val="en-GB"/>
              </w:rPr>
            </w:pPr>
            <w:r w:rsidRPr="00D8063B">
              <w:rPr>
                <w:lang w:val="en-GB"/>
              </w:rPr>
              <w:t>6 — Exempted under Article 254(2)</w:t>
            </w:r>
          </w:p>
          <w:p w14:paraId="74A838BB"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5651CA0A" w14:textId="77777777" w:rsidTr="00FC23C1">
        <w:tc>
          <w:tcPr>
            <w:tcW w:w="1671" w:type="dxa"/>
            <w:tcBorders>
              <w:top w:val="single" w:sz="2" w:space="0" w:color="auto"/>
              <w:left w:val="single" w:sz="2" w:space="0" w:color="auto"/>
              <w:bottom w:val="single" w:sz="2" w:space="0" w:color="auto"/>
              <w:right w:val="single" w:sz="2" w:space="0" w:color="auto"/>
            </w:tcBorders>
          </w:tcPr>
          <w:p w14:paraId="226B8954" w14:textId="70AA58CB" w:rsidR="0094426A" w:rsidRPr="00D8063B" w:rsidRDefault="0094426A" w:rsidP="0094426A">
            <w:pPr>
              <w:pStyle w:val="NormalLeft"/>
              <w:rPr>
                <w:lang w:val="en-GB"/>
              </w:rPr>
            </w:pPr>
            <w:del w:id="79" w:author="Author">
              <w:r w:rsidRPr="00D8063B" w:rsidDel="006959F2">
                <w:rPr>
                  <w:lang w:val="en-GB"/>
                </w:rPr>
                <w:lastRenderedPageBreak/>
                <w:delText>C0010/R0260</w:delText>
              </w:r>
            </w:del>
          </w:p>
        </w:tc>
        <w:tc>
          <w:tcPr>
            <w:tcW w:w="2322" w:type="dxa"/>
            <w:tcBorders>
              <w:top w:val="single" w:sz="2" w:space="0" w:color="auto"/>
              <w:left w:val="single" w:sz="2" w:space="0" w:color="auto"/>
              <w:bottom w:val="single" w:sz="2" w:space="0" w:color="auto"/>
              <w:right w:val="single" w:sz="2" w:space="0" w:color="auto"/>
            </w:tcBorders>
          </w:tcPr>
          <w:p w14:paraId="12801464" w14:textId="02CC3F70" w:rsidR="0094426A" w:rsidRPr="00D8063B" w:rsidRDefault="0094426A" w:rsidP="0094426A">
            <w:pPr>
              <w:pStyle w:val="NormalLeft"/>
              <w:rPr>
                <w:lang w:val="en-GB"/>
              </w:rPr>
            </w:pPr>
            <w:del w:id="80" w:author="Author">
              <w:r w:rsidRPr="00D8063B" w:rsidDel="006959F2">
                <w:rPr>
                  <w:lang w:val="en-GB"/>
                </w:rPr>
                <w:delText>S.15.01 — Description of the guarantees of variable annuities</w:delText>
              </w:r>
            </w:del>
          </w:p>
        </w:tc>
        <w:tc>
          <w:tcPr>
            <w:tcW w:w="5296" w:type="dxa"/>
            <w:tcBorders>
              <w:top w:val="single" w:sz="2" w:space="0" w:color="auto"/>
              <w:left w:val="single" w:sz="2" w:space="0" w:color="auto"/>
              <w:bottom w:val="single" w:sz="2" w:space="0" w:color="auto"/>
              <w:right w:val="single" w:sz="2" w:space="0" w:color="auto"/>
            </w:tcBorders>
          </w:tcPr>
          <w:p w14:paraId="569AEEA2" w14:textId="68C7C615" w:rsidR="0094426A" w:rsidRPr="00D8063B" w:rsidDel="006959F2" w:rsidRDefault="0094426A" w:rsidP="0094426A">
            <w:pPr>
              <w:pStyle w:val="NormalLeft"/>
              <w:rPr>
                <w:del w:id="81" w:author="Author"/>
                <w:lang w:val="en-GB"/>
              </w:rPr>
            </w:pPr>
            <w:del w:id="82" w:author="Author">
              <w:r w:rsidRPr="00D8063B" w:rsidDel="006959F2">
                <w:rPr>
                  <w:lang w:val="en-GB"/>
                </w:rPr>
                <w:delText>One of the options in the following closed list shall be used:</w:delText>
              </w:r>
            </w:del>
          </w:p>
          <w:p w14:paraId="10C1A06F" w14:textId="4F3ABEF3" w:rsidR="0094426A" w:rsidRPr="00D8063B" w:rsidDel="006959F2" w:rsidRDefault="0094426A" w:rsidP="0094426A">
            <w:pPr>
              <w:pStyle w:val="NormalLeft"/>
              <w:rPr>
                <w:del w:id="83" w:author="Author"/>
                <w:lang w:val="en-GB"/>
              </w:rPr>
            </w:pPr>
            <w:del w:id="84" w:author="Author">
              <w:r w:rsidRPr="00D8063B" w:rsidDel="006959F2">
                <w:rPr>
                  <w:lang w:val="en-GB"/>
                </w:rPr>
                <w:delText>1 — Reported</w:delText>
              </w:r>
            </w:del>
          </w:p>
          <w:p w14:paraId="6F348528" w14:textId="235CDC96" w:rsidR="0094426A" w:rsidRPr="00D8063B" w:rsidDel="006959F2" w:rsidRDefault="0094426A" w:rsidP="0094426A">
            <w:pPr>
              <w:pStyle w:val="NormalLeft"/>
              <w:rPr>
                <w:del w:id="85" w:author="Author"/>
                <w:lang w:val="en-GB"/>
              </w:rPr>
            </w:pPr>
            <w:del w:id="86" w:author="Author">
              <w:r w:rsidRPr="00D8063B" w:rsidDel="006959F2">
                <w:rPr>
                  <w:lang w:val="en-GB"/>
                </w:rPr>
                <w:delText>2 — Not reported as no variable annuities</w:delText>
              </w:r>
            </w:del>
          </w:p>
          <w:p w14:paraId="4CE550A2" w14:textId="106DE7EC" w:rsidR="0094426A" w:rsidRPr="00D8063B" w:rsidDel="006959F2" w:rsidRDefault="0094426A" w:rsidP="0094426A">
            <w:pPr>
              <w:pStyle w:val="NormalLeft"/>
              <w:rPr>
                <w:del w:id="87" w:author="Author"/>
                <w:lang w:val="en-GB"/>
              </w:rPr>
            </w:pPr>
            <w:del w:id="88" w:author="Author">
              <w:r w:rsidRPr="00D8063B" w:rsidDel="006959F2">
                <w:rPr>
                  <w:lang w:val="en-GB"/>
                </w:rPr>
                <w:delText xml:space="preserve">18 — Not reported as no direct insurance business  </w:delText>
              </w:r>
            </w:del>
          </w:p>
          <w:p w14:paraId="14532F7F" w14:textId="636708DF" w:rsidR="0094426A" w:rsidRPr="00D8063B" w:rsidRDefault="0094426A" w:rsidP="0094426A">
            <w:pPr>
              <w:pStyle w:val="NormalLeft"/>
              <w:rPr>
                <w:lang w:val="en-GB"/>
              </w:rPr>
            </w:pPr>
            <w:del w:id="89" w:author="Author">
              <w:r w:rsidRPr="00D8063B" w:rsidDel="006959F2">
                <w:rPr>
                  <w:lang w:val="en-GB"/>
                </w:rPr>
                <w:delText>0 — Not reported other reason (in this case special justification is needed)</w:delText>
              </w:r>
            </w:del>
          </w:p>
        </w:tc>
      </w:tr>
      <w:tr w:rsidR="0094426A" w:rsidRPr="00D8063B" w14:paraId="4DE542DD" w14:textId="77777777" w:rsidTr="00FC23C1">
        <w:tc>
          <w:tcPr>
            <w:tcW w:w="1671" w:type="dxa"/>
            <w:tcBorders>
              <w:top w:val="single" w:sz="2" w:space="0" w:color="auto"/>
              <w:left w:val="single" w:sz="2" w:space="0" w:color="auto"/>
              <w:bottom w:val="single" w:sz="2" w:space="0" w:color="auto"/>
              <w:right w:val="single" w:sz="2" w:space="0" w:color="auto"/>
            </w:tcBorders>
          </w:tcPr>
          <w:p w14:paraId="1AC0D699" w14:textId="66EF0926" w:rsidR="0094426A" w:rsidRPr="00D8063B" w:rsidRDefault="0094426A" w:rsidP="0094426A">
            <w:pPr>
              <w:pStyle w:val="NormalLeft"/>
              <w:rPr>
                <w:lang w:val="en-GB"/>
              </w:rPr>
            </w:pPr>
            <w:del w:id="90" w:author="Author">
              <w:r w:rsidRPr="00D8063B" w:rsidDel="006959F2">
                <w:rPr>
                  <w:lang w:val="en-GB"/>
                </w:rPr>
                <w:delText>C0010/R0270</w:delText>
              </w:r>
            </w:del>
          </w:p>
        </w:tc>
        <w:tc>
          <w:tcPr>
            <w:tcW w:w="2322" w:type="dxa"/>
            <w:tcBorders>
              <w:top w:val="single" w:sz="2" w:space="0" w:color="auto"/>
              <w:left w:val="single" w:sz="2" w:space="0" w:color="auto"/>
              <w:bottom w:val="single" w:sz="2" w:space="0" w:color="auto"/>
              <w:right w:val="single" w:sz="2" w:space="0" w:color="auto"/>
            </w:tcBorders>
          </w:tcPr>
          <w:p w14:paraId="72F573CF" w14:textId="2B6BF050" w:rsidR="0094426A" w:rsidRPr="00D8063B" w:rsidRDefault="0094426A" w:rsidP="0094426A">
            <w:pPr>
              <w:pStyle w:val="NormalLeft"/>
              <w:rPr>
                <w:lang w:val="en-GB"/>
              </w:rPr>
            </w:pPr>
            <w:del w:id="91" w:author="Author">
              <w:r w:rsidRPr="00D8063B" w:rsidDel="006959F2">
                <w:rPr>
                  <w:lang w:val="en-GB"/>
                </w:rPr>
                <w:delText>S.15.02 — Hedging of guarantees of variable annuities</w:delText>
              </w:r>
            </w:del>
          </w:p>
        </w:tc>
        <w:tc>
          <w:tcPr>
            <w:tcW w:w="5296" w:type="dxa"/>
            <w:tcBorders>
              <w:top w:val="single" w:sz="2" w:space="0" w:color="auto"/>
              <w:left w:val="single" w:sz="2" w:space="0" w:color="auto"/>
              <w:bottom w:val="single" w:sz="2" w:space="0" w:color="auto"/>
              <w:right w:val="single" w:sz="2" w:space="0" w:color="auto"/>
            </w:tcBorders>
          </w:tcPr>
          <w:p w14:paraId="4D68D04C" w14:textId="48D03526" w:rsidR="0094426A" w:rsidRPr="00D8063B" w:rsidDel="006959F2" w:rsidRDefault="0094426A" w:rsidP="0094426A">
            <w:pPr>
              <w:pStyle w:val="NormalLeft"/>
              <w:rPr>
                <w:del w:id="92" w:author="Author"/>
                <w:lang w:val="en-GB"/>
              </w:rPr>
            </w:pPr>
            <w:del w:id="93" w:author="Author">
              <w:r w:rsidRPr="00D8063B" w:rsidDel="006959F2">
                <w:rPr>
                  <w:lang w:val="en-GB"/>
                </w:rPr>
                <w:delText>One of the options in the following closed list shall be used:</w:delText>
              </w:r>
            </w:del>
          </w:p>
          <w:p w14:paraId="490BD671" w14:textId="1CFF600F" w:rsidR="0094426A" w:rsidRPr="00D8063B" w:rsidDel="006959F2" w:rsidRDefault="0094426A" w:rsidP="0094426A">
            <w:pPr>
              <w:pStyle w:val="NormalLeft"/>
              <w:rPr>
                <w:del w:id="94" w:author="Author"/>
                <w:lang w:val="en-GB"/>
              </w:rPr>
            </w:pPr>
            <w:del w:id="95" w:author="Author">
              <w:r w:rsidRPr="00D8063B" w:rsidDel="006959F2">
                <w:rPr>
                  <w:lang w:val="en-GB"/>
                </w:rPr>
                <w:delText>1 — Reported</w:delText>
              </w:r>
            </w:del>
          </w:p>
          <w:p w14:paraId="662E76EE" w14:textId="179BCC60" w:rsidR="0094426A" w:rsidRPr="00D8063B" w:rsidDel="006959F2" w:rsidRDefault="0094426A" w:rsidP="0094426A">
            <w:pPr>
              <w:pStyle w:val="NormalLeft"/>
              <w:rPr>
                <w:del w:id="96" w:author="Author"/>
                <w:lang w:val="en-GB"/>
              </w:rPr>
            </w:pPr>
            <w:del w:id="97" w:author="Author">
              <w:r w:rsidRPr="00D8063B" w:rsidDel="006959F2">
                <w:rPr>
                  <w:lang w:val="en-GB"/>
                </w:rPr>
                <w:delText>2 — Not reported as no variable annuities</w:delText>
              </w:r>
            </w:del>
          </w:p>
          <w:p w14:paraId="1F95660C" w14:textId="4C900E89" w:rsidR="0094426A" w:rsidRPr="00D8063B" w:rsidDel="006959F2" w:rsidRDefault="0094426A" w:rsidP="0094426A">
            <w:pPr>
              <w:pStyle w:val="NormalLeft"/>
              <w:rPr>
                <w:del w:id="98" w:author="Author"/>
                <w:lang w:val="en-GB"/>
              </w:rPr>
            </w:pPr>
            <w:del w:id="99" w:author="Author">
              <w:r w:rsidRPr="00D8063B" w:rsidDel="006959F2">
                <w:rPr>
                  <w:lang w:val="en-GB"/>
                </w:rPr>
                <w:delText xml:space="preserve">18 — Not reported as no direct insurance business  </w:delText>
              </w:r>
            </w:del>
          </w:p>
          <w:p w14:paraId="4178AF2E" w14:textId="4D8A7A61" w:rsidR="0094426A" w:rsidRPr="00D8063B" w:rsidRDefault="0094426A" w:rsidP="0094426A">
            <w:pPr>
              <w:pStyle w:val="NormalLeft"/>
              <w:rPr>
                <w:lang w:val="en-GB"/>
              </w:rPr>
            </w:pPr>
            <w:del w:id="100" w:author="Author">
              <w:r w:rsidRPr="00D8063B" w:rsidDel="006959F2">
                <w:rPr>
                  <w:lang w:val="en-GB"/>
                </w:rPr>
                <w:delText>0 — Not reported other reason (in this case special justification is needed)</w:delText>
              </w:r>
            </w:del>
          </w:p>
        </w:tc>
      </w:tr>
      <w:tr w:rsidR="0094426A" w:rsidRPr="00D8063B" w14:paraId="6F57239D" w14:textId="77777777" w:rsidTr="00FC23C1">
        <w:tc>
          <w:tcPr>
            <w:tcW w:w="1671" w:type="dxa"/>
            <w:tcBorders>
              <w:top w:val="single" w:sz="2" w:space="0" w:color="auto"/>
              <w:left w:val="single" w:sz="2" w:space="0" w:color="auto"/>
              <w:bottom w:val="single" w:sz="2" w:space="0" w:color="auto"/>
              <w:right w:val="single" w:sz="2" w:space="0" w:color="auto"/>
            </w:tcBorders>
          </w:tcPr>
          <w:p w14:paraId="6F42F93D" w14:textId="77777777" w:rsidR="0094426A" w:rsidRPr="00D8063B" w:rsidRDefault="0094426A" w:rsidP="0094426A">
            <w:pPr>
              <w:pStyle w:val="NormalLeft"/>
              <w:rPr>
                <w:lang w:val="en-GB"/>
              </w:rPr>
            </w:pPr>
            <w:r w:rsidRPr="00D8063B">
              <w:rPr>
                <w:lang w:val="en-GB"/>
              </w:rPr>
              <w:t>C0010/R0370</w:t>
            </w:r>
          </w:p>
        </w:tc>
        <w:tc>
          <w:tcPr>
            <w:tcW w:w="2322" w:type="dxa"/>
            <w:tcBorders>
              <w:top w:val="single" w:sz="2" w:space="0" w:color="auto"/>
              <w:left w:val="single" w:sz="2" w:space="0" w:color="auto"/>
              <w:bottom w:val="single" w:sz="2" w:space="0" w:color="auto"/>
              <w:right w:val="single" w:sz="2" w:space="0" w:color="auto"/>
            </w:tcBorders>
          </w:tcPr>
          <w:p w14:paraId="77609B02" w14:textId="77777777" w:rsidR="0094426A" w:rsidRPr="00D8063B" w:rsidRDefault="0094426A" w:rsidP="0094426A">
            <w:pPr>
              <w:pStyle w:val="NormalLeft"/>
              <w:rPr>
                <w:lang w:val="en-GB"/>
              </w:rPr>
            </w:pPr>
            <w:r w:rsidRPr="00D8063B">
              <w:rPr>
                <w:lang w:val="en-GB"/>
              </w:rPr>
              <w:t>S.22.01 — Impact of long term guarantees measures and transitionals</w:t>
            </w:r>
          </w:p>
        </w:tc>
        <w:tc>
          <w:tcPr>
            <w:tcW w:w="5296" w:type="dxa"/>
            <w:tcBorders>
              <w:top w:val="single" w:sz="2" w:space="0" w:color="auto"/>
              <w:left w:val="single" w:sz="2" w:space="0" w:color="auto"/>
              <w:bottom w:val="single" w:sz="2" w:space="0" w:color="auto"/>
              <w:right w:val="single" w:sz="2" w:space="0" w:color="auto"/>
            </w:tcBorders>
          </w:tcPr>
          <w:p w14:paraId="502793B0" w14:textId="77777777" w:rsidR="0094426A" w:rsidRPr="00D8063B" w:rsidRDefault="0094426A" w:rsidP="0094426A">
            <w:pPr>
              <w:pStyle w:val="NormalLeft"/>
              <w:rPr>
                <w:lang w:val="en-GB"/>
              </w:rPr>
            </w:pPr>
            <w:r w:rsidRPr="00D8063B">
              <w:rPr>
                <w:lang w:val="en-GB"/>
              </w:rPr>
              <w:t>One of the options in the following closed list shall be used:</w:t>
            </w:r>
          </w:p>
          <w:p w14:paraId="19599970" w14:textId="77777777" w:rsidR="0094426A" w:rsidRPr="00D8063B" w:rsidRDefault="0094426A" w:rsidP="0094426A">
            <w:pPr>
              <w:pStyle w:val="NormalLeft"/>
              <w:rPr>
                <w:lang w:val="en-GB"/>
              </w:rPr>
            </w:pPr>
            <w:r w:rsidRPr="00D8063B">
              <w:rPr>
                <w:lang w:val="en-GB"/>
              </w:rPr>
              <w:t>1 — Reported</w:t>
            </w:r>
          </w:p>
          <w:p w14:paraId="1D6010A4" w14:textId="77777777" w:rsidR="0094426A" w:rsidRPr="00D8063B" w:rsidRDefault="0094426A" w:rsidP="0094426A">
            <w:pPr>
              <w:pStyle w:val="NormalLeft"/>
              <w:rPr>
                <w:lang w:val="en-GB"/>
              </w:rPr>
            </w:pPr>
            <w:r w:rsidRPr="00D8063B">
              <w:rPr>
                <w:lang w:val="en-GB"/>
              </w:rPr>
              <w:t>2 — Not reported as no long term guarantees (‘LTG’) or transitional measures are applied</w:t>
            </w:r>
          </w:p>
          <w:p w14:paraId="096B2AD7"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5A8A2921" w14:textId="77777777" w:rsidTr="00FC23C1">
        <w:tc>
          <w:tcPr>
            <w:tcW w:w="1671" w:type="dxa"/>
            <w:tcBorders>
              <w:top w:val="single" w:sz="2" w:space="0" w:color="auto"/>
              <w:left w:val="single" w:sz="2" w:space="0" w:color="auto"/>
              <w:bottom w:val="single" w:sz="2" w:space="0" w:color="auto"/>
              <w:right w:val="single" w:sz="2" w:space="0" w:color="auto"/>
            </w:tcBorders>
          </w:tcPr>
          <w:p w14:paraId="7CFE2FFF" w14:textId="77777777" w:rsidR="0094426A" w:rsidRPr="00D8063B" w:rsidRDefault="0094426A" w:rsidP="0094426A">
            <w:pPr>
              <w:pStyle w:val="NormalLeft"/>
              <w:rPr>
                <w:lang w:val="en-GB"/>
              </w:rPr>
            </w:pPr>
            <w:r w:rsidRPr="00D8063B">
              <w:rPr>
                <w:lang w:val="en-GB"/>
              </w:rPr>
              <w:t>C0010/R0410</w:t>
            </w:r>
          </w:p>
        </w:tc>
        <w:tc>
          <w:tcPr>
            <w:tcW w:w="2322" w:type="dxa"/>
            <w:tcBorders>
              <w:top w:val="single" w:sz="2" w:space="0" w:color="auto"/>
              <w:left w:val="single" w:sz="2" w:space="0" w:color="auto"/>
              <w:bottom w:val="single" w:sz="2" w:space="0" w:color="auto"/>
              <w:right w:val="single" w:sz="2" w:space="0" w:color="auto"/>
            </w:tcBorders>
          </w:tcPr>
          <w:p w14:paraId="3E84547B" w14:textId="77777777" w:rsidR="0094426A" w:rsidRPr="00D8063B" w:rsidRDefault="0094426A" w:rsidP="0094426A">
            <w:pPr>
              <w:pStyle w:val="NormalLeft"/>
              <w:rPr>
                <w:lang w:val="en-GB"/>
              </w:rPr>
            </w:pPr>
            <w:r w:rsidRPr="00D8063B">
              <w:rPr>
                <w:lang w:val="en-GB"/>
              </w:rPr>
              <w:t>S.23.01 — Own funds</w:t>
            </w:r>
          </w:p>
        </w:tc>
        <w:tc>
          <w:tcPr>
            <w:tcW w:w="5296" w:type="dxa"/>
            <w:tcBorders>
              <w:top w:val="single" w:sz="2" w:space="0" w:color="auto"/>
              <w:left w:val="single" w:sz="2" w:space="0" w:color="auto"/>
              <w:bottom w:val="single" w:sz="2" w:space="0" w:color="auto"/>
              <w:right w:val="single" w:sz="2" w:space="0" w:color="auto"/>
            </w:tcBorders>
          </w:tcPr>
          <w:p w14:paraId="75A9BC7C" w14:textId="77777777" w:rsidR="0094426A" w:rsidRPr="00D8063B" w:rsidRDefault="0094426A" w:rsidP="0094426A">
            <w:pPr>
              <w:pStyle w:val="NormalLeft"/>
              <w:rPr>
                <w:lang w:val="en-GB"/>
              </w:rPr>
            </w:pPr>
            <w:r w:rsidRPr="00D8063B">
              <w:rPr>
                <w:lang w:val="en-GB"/>
              </w:rPr>
              <w:t>One of the options in the following closed list shall be used:</w:t>
            </w:r>
          </w:p>
          <w:p w14:paraId="0BB0DE08" w14:textId="77777777" w:rsidR="0094426A" w:rsidRPr="00D8063B" w:rsidRDefault="0094426A" w:rsidP="0094426A">
            <w:pPr>
              <w:pStyle w:val="NormalLeft"/>
              <w:rPr>
                <w:lang w:val="en-GB"/>
              </w:rPr>
            </w:pPr>
            <w:r w:rsidRPr="00D8063B">
              <w:rPr>
                <w:lang w:val="en-GB"/>
              </w:rPr>
              <w:t>1 — Reported</w:t>
            </w:r>
          </w:p>
          <w:p w14:paraId="1B428B7C" w14:textId="77777777" w:rsidR="0094426A" w:rsidRPr="00D8063B" w:rsidRDefault="0094426A" w:rsidP="0094426A">
            <w:pPr>
              <w:pStyle w:val="NormalLeft"/>
              <w:rPr>
                <w:lang w:val="en-GB"/>
              </w:rPr>
            </w:pPr>
            <w:r w:rsidRPr="00D8063B">
              <w:rPr>
                <w:lang w:val="en-GB"/>
              </w:rPr>
              <w:t xml:space="preserve">6 — Exempted under Article </w:t>
            </w:r>
            <w:r w:rsidRPr="00975216">
              <w:rPr>
                <w:lang w:val="en-GB"/>
              </w:rPr>
              <w:t>254(2)</w:t>
            </w:r>
          </w:p>
          <w:p w14:paraId="62EDDED3"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EFB69D8" w14:textId="77777777" w:rsidTr="00FC23C1">
        <w:tc>
          <w:tcPr>
            <w:tcW w:w="1671" w:type="dxa"/>
            <w:tcBorders>
              <w:top w:val="single" w:sz="2" w:space="0" w:color="auto"/>
              <w:left w:val="single" w:sz="2" w:space="0" w:color="auto"/>
              <w:bottom w:val="single" w:sz="2" w:space="0" w:color="auto"/>
              <w:right w:val="single" w:sz="2" w:space="0" w:color="auto"/>
            </w:tcBorders>
          </w:tcPr>
          <w:p w14:paraId="0158C716" w14:textId="77777777" w:rsidR="0094426A" w:rsidRPr="00D8063B" w:rsidRDefault="0094426A" w:rsidP="0094426A">
            <w:pPr>
              <w:pStyle w:val="NormalLeft"/>
              <w:rPr>
                <w:lang w:val="en-GB"/>
              </w:rPr>
            </w:pPr>
            <w:r w:rsidRPr="00D8063B">
              <w:rPr>
                <w:lang w:val="en-GB"/>
              </w:rPr>
              <w:t>C0010/R0420</w:t>
            </w:r>
          </w:p>
        </w:tc>
        <w:tc>
          <w:tcPr>
            <w:tcW w:w="2322" w:type="dxa"/>
            <w:tcBorders>
              <w:top w:val="single" w:sz="2" w:space="0" w:color="auto"/>
              <w:left w:val="single" w:sz="2" w:space="0" w:color="auto"/>
              <w:bottom w:val="single" w:sz="2" w:space="0" w:color="auto"/>
              <w:right w:val="single" w:sz="2" w:space="0" w:color="auto"/>
            </w:tcBorders>
          </w:tcPr>
          <w:p w14:paraId="45DA4047" w14:textId="77777777" w:rsidR="0094426A" w:rsidRPr="00D8063B" w:rsidRDefault="0094426A" w:rsidP="0094426A">
            <w:pPr>
              <w:pStyle w:val="NormalLeft"/>
              <w:rPr>
                <w:lang w:val="en-GB"/>
              </w:rPr>
            </w:pPr>
            <w:r w:rsidRPr="00D8063B">
              <w:rPr>
                <w:lang w:val="en-GB"/>
              </w:rPr>
              <w:t>S.23.02 — Detailed information by tiers on own funds</w:t>
            </w:r>
          </w:p>
        </w:tc>
        <w:tc>
          <w:tcPr>
            <w:tcW w:w="5296" w:type="dxa"/>
            <w:tcBorders>
              <w:top w:val="single" w:sz="2" w:space="0" w:color="auto"/>
              <w:left w:val="single" w:sz="2" w:space="0" w:color="auto"/>
              <w:bottom w:val="single" w:sz="2" w:space="0" w:color="auto"/>
              <w:right w:val="single" w:sz="2" w:space="0" w:color="auto"/>
            </w:tcBorders>
          </w:tcPr>
          <w:p w14:paraId="60E0C0DA" w14:textId="77777777" w:rsidR="0094426A" w:rsidRPr="00D8063B" w:rsidRDefault="0094426A" w:rsidP="0094426A">
            <w:pPr>
              <w:pStyle w:val="NormalLeft"/>
              <w:rPr>
                <w:lang w:val="en-GB"/>
              </w:rPr>
            </w:pPr>
            <w:r w:rsidRPr="00D8063B">
              <w:rPr>
                <w:lang w:val="en-GB"/>
              </w:rPr>
              <w:t>One of the options in the following closed list shall be used:</w:t>
            </w:r>
          </w:p>
          <w:p w14:paraId="2953676E" w14:textId="77777777" w:rsidR="0094426A" w:rsidRPr="00D8063B" w:rsidRDefault="0094426A" w:rsidP="0094426A">
            <w:pPr>
              <w:pStyle w:val="NormalLeft"/>
              <w:rPr>
                <w:lang w:val="en-GB"/>
              </w:rPr>
            </w:pPr>
            <w:r w:rsidRPr="00D8063B">
              <w:rPr>
                <w:lang w:val="en-GB"/>
              </w:rPr>
              <w:t>1 — Reported</w:t>
            </w:r>
          </w:p>
          <w:p w14:paraId="7FB3A094" w14:textId="77777777" w:rsidR="0094426A" w:rsidRPr="00D8063B" w:rsidRDefault="0094426A" w:rsidP="0094426A">
            <w:pPr>
              <w:pStyle w:val="NormalLeft"/>
              <w:rPr>
                <w:lang w:val="en-GB"/>
              </w:rPr>
            </w:pPr>
            <w:r w:rsidRPr="00D8063B">
              <w:rPr>
                <w:lang w:val="en-GB"/>
              </w:rPr>
              <w:t>13 — Not reported as method 2 is used exclusively</w:t>
            </w:r>
          </w:p>
          <w:p w14:paraId="292441C2"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087423D" w14:textId="77777777" w:rsidTr="00FC23C1">
        <w:tc>
          <w:tcPr>
            <w:tcW w:w="1671" w:type="dxa"/>
            <w:tcBorders>
              <w:top w:val="single" w:sz="2" w:space="0" w:color="auto"/>
              <w:left w:val="single" w:sz="2" w:space="0" w:color="auto"/>
              <w:bottom w:val="single" w:sz="2" w:space="0" w:color="auto"/>
              <w:right w:val="single" w:sz="2" w:space="0" w:color="auto"/>
            </w:tcBorders>
          </w:tcPr>
          <w:p w14:paraId="3E18706A" w14:textId="77777777" w:rsidR="0094426A" w:rsidRPr="00D8063B" w:rsidRDefault="0094426A" w:rsidP="0094426A">
            <w:pPr>
              <w:pStyle w:val="NormalLeft"/>
              <w:rPr>
                <w:lang w:val="en-GB"/>
              </w:rPr>
            </w:pPr>
            <w:r w:rsidRPr="00D8063B">
              <w:rPr>
                <w:lang w:val="en-GB"/>
              </w:rPr>
              <w:t>C0010/R0430</w:t>
            </w:r>
          </w:p>
        </w:tc>
        <w:tc>
          <w:tcPr>
            <w:tcW w:w="2322" w:type="dxa"/>
            <w:tcBorders>
              <w:top w:val="single" w:sz="2" w:space="0" w:color="auto"/>
              <w:left w:val="single" w:sz="2" w:space="0" w:color="auto"/>
              <w:bottom w:val="single" w:sz="2" w:space="0" w:color="auto"/>
              <w:right w:val="single" w:sz="2" w:space="0" w:color="auto"/>
            </w:tcBorders>
          </w:tcPr>
          <w:p w14:paraId="4A9D708B" w14:textId="77777777" w:rsidR="0094426A" w:rsidRPr="00D8063B" w:rsidRDefault="0094426A" w:rsidP="0094426A">
            <w:pPr>
              <w:pStyle w:val="NormalLeft"/>
              <w:rPr>
                <w:lang w:val="en-GB"/>
              </w:rPr>
            </w:pPr>
            <w:r w:rsidRPr="00D8063B">
              <w:rPr>
                <w:lang w:val="en-GB"/>
              </w:rPr>
              <w:t>S.23.03 — Annual movements on own funds</w:t>
            </w:r>
          </w:p>
        </w:tc>
        <w:tc>
          <w:tcPr>
            <w:tcW w:w="5296" w:type="dxa"/>
            <w:tcBorders>
              <w:top w:val="single" w:sz="2" w:space="0" w:color="auto"/>
              <w:left w:val="single" w:sz="2" w:space="0" w:color="auto"/>
              <w:bottom w:val="single" w:sz="2" w:space="0" w:color="auto"/>
              <w:right w:val="single" w:sz="2" w:space="0" w:color="auto"/>
            </w:tcBorders>
          </w:tcPr>
          <w:p w14:paraId="14F35CC4" w14:textId="77777777" w:rsidR="0094426A" w:rsidRPr="00D8063B" w:rsidRDefault="0094426A" w:rsidP="0094426A">
            <w:pPr>
              <w:pStyle w:val="NormalLeft"/>
              <w:rPr>
                <w:lang w:val="en-GB"/>
              </w:rPr>
            </w:pPr>
            <w:r w:rsidRPr="00D8063B">
              <w:rPr>
                <w:lang w:val="en-GB"/>
              </w:rPr>
              <w:t>One of the options in the following closed list shall be used:</w:t>
            </w:r>
          </w:p>
          <w:p w14:paraId="573A7DA1" w14:textId="77777777" w:rsidR="0094426A" w:rsidRPr="00D8063B" w:rsidRDefault="0094426A" w:rsidP="0094426A">
            <w:pPr>
              <w:pStyle w:val="NormalLeft"/>
              <w:rPr>
                <w:lang w:val="en-GB"/>
              </w:rPr>
            </w:pPr>
            <w:r w:rsidRPr="00D8063B">
              <w:rPr>
                <w:lang w:val="en-GB"/>
              </w:rPr>
              <w:t>1 — Reported</w:t>
            </w:r>
          </w:p>
          <w:p w14:paraId="79F26CB1" w14:textId="0A2E7395" w:rsidR="0094426A" w:rsidRPr="00D8063B" w:rsidRDefault="0094426A" w:rsidP="0094426A">
            <w:pPr>
              <w:pStyle w:val="NormalLeft"/>
              <w:rPr>
                <w:ins w:id="101" w:author="Author"/>
                <w:lang w:val="en-GB"/>
              </w:rPr>
            </w:pPr>
            <w:r w:rsidRPr="00D8063B">
              <w:rPr>
                <w:lang w:val="en-GB"/>
              </w:rPr>
              <w:lastRenderedPageBreak/>
              <w:t>13 — Not reported as method 2 is used exclusively</w:t>
            </w:r>
          </w:p>
          <w:p w14:paraId="4242F5CA" w14:textId="77777777" w:rsidR="0094426A" w:rsidRPr="00D8063B" w:rsidRDefault="0094426A" w:rsidP="0094426A">
            <w:pPr>
              <w:pStyle w:val="NormalLeft"/>
              <w:rPr>
                <w:ins w:id="102" w:author="Author"/>
                <w:lang w:val="en-GB"/>
              </w:rPr>
            </w:pPr>
            <w:ins w:id="103" w:author="Author">
              <w:r w:rsidRPr="00D8063B">
                <w:rPr>
                  <w:lang w:val="en-GB"/>
                </w:rPr>
                <w:t>3 — Not due in accordance with instructions of the template</w:t>
              </w:r>
            </w:ins>
          </w:p>
          <w:p w14:paraId="6440AF05"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8D196E8" w14:textId="77777777" w:rsidTr="00FC23C1">
        <w:tc>
          <w:tcPr>
            <w:tcW w:w="1671" w:type="dxa"/>
            <w:tcBorders>
              <w:top w:val="single" w:sz="2" w:space="0" w:color="auto"/>
              <w:left w:val="single" w:sz="2" w:space="0" w:color="auto"/>
              <w:bottom w:val="single" w:sz="2" w:space="0" w:color="auto"/>
              <w:right w:val="single" w:sz="2" w:space="0" w:color="auto"/>
            </w:tcBorders>
          </w:tcPr>
          <w:p w14:paraId="0004D576" w14:textId="77777777" w:rsidR="0094426A" w:rsidRPr="00D8063B" w:rsidRDefault="0094426A" w:rsidP="0094426A">
            <w:pPr>
              <w:pStyle w:val="NormalLeft"/>
              <w:rPr>
                <w:lang w:val="en-GB"/>
              </w:rPr>
            </w:pPr>
            <w:r w:rsidRPr="00D8063B">
              <w:rPr>
                <w:lang w:val="en-GB"/>
              </w:rPr>
              <w:lastRenderedPageBreak/>
              <w:t>C0010/R0440</w:t>
            </w:r>
          </w:p>
        </w:tc>
        <w:tc>
          <w:tcPr>
            <w:tcW w:w="2322" w:type="dxa"/>
            <w:tcBorders>
              <w:top w:val="single" w:sz="2" w:space="0" w:color="auto"/>
              <w:left w:val="single" w:sz="2" w:space="0" w:color="auto"/>
              <w:bottom w:val="single" w:sz="2" w:space="0" w:color="auto"/>
              <w:right w:val="single" w:sz="2" w:space="0" w:color="auto"/>
            </w:tcBorders>
          </w:tcPr>
          <w:p w14:paraId="547DC54A" w14:textId="77777777" w:rsidR="0094426A" w:rsidRPr="00D8063B" w:rsidRDefault="0094426A" w:rsidP="0094426A">
            <w:pPr>
              <w:pStyle w:val="NormalLeft"/>
              <w:rPr>
                <w:lang w:val="en-GB"/>
              </w:rPr>
            </w:pPr>
            <w:r w:rsidRPr="00D8063B">
              <w:rPr>
                <w:lang w:val="en-GB"/>
              </w:rPr>
              <w:t>S.23.04 — List of items on own funds</w:t>
            </w:r>
          </w:p>
        </w:tc>
        <w:tc>
          <w:tcPr>
            <w:tcW w:w="5296" w:type="dxa"/>
            <w:tcBorders>
              <w:top w:val="single" w:sz="2" w:space="0" w:color="auto"/>
              <w:left w:val="single" w:sz="2" w:space="0" w:color="auto"/>
              <w:bottom w:val="single" w:sz="2" w:space="0" w:color="auto"/>
              <w:right w:val="single" w:sz="2" w:space="0" w:color="auto"/>
            </w:tcBorders>
          </w:tcPr>
          <w:p w14:paraId="78069547" w14:textId="77777777" w:rsidR="0094426A" w:rsidRPr="00D8063B" w:rsidRDefault="0094426A" w:rsidP="0094426A">
            <w:pPr>
              <w:pStyle w:val="NormalLeft"/>
              <w:rPr>
                <w:lang w:val="en-GB"/>
              </w:rPr>
            </w:pPr>
            <w:r w:rsidRPr="00D8063B">
              <w:rPr>
                <w:lang w:val="en-GB"/>
              </w:rPr>
              <w:t>One of the options in the following closed list shall be used:</w:t>
            </w:r>
          </w:p>
          <w:p w14:paraId="2F99B3FD" w14:textId="1FA164B7" w:rsidR="0094426A" w:rsidRPr="00D8063B" w:rsidRDefault="0094426A" w:rsidP="0094426A">
            <w:pPr>
              <w:pStyle w:val="NormalLeft"/>
              <w:rPr>
                <w:ins w:id="104" w:author="Author"/>
                <w:lang w:val="en-GB"/>
              </w:rPr>
            </w:pPr>
            <w:r w:rsidRPr="00D8063B">
              <w:rPr>
                <w:lang w:val="en-GB"/>
              </w:rPr>
              <w:t>1 — Reported</w:t>
            </w:r>
          </w:p>
          <w:p w14:paraId="0DA18C3D" w14:textId="1B51F4CA" w:rsidR="0094426A" w:rsidRPr="00D8063B" w:rsidRDefault="0094426A" w:rsidP="0094426A">
            <w:pPr>
              <w:pStyle w:val="NormalLeft"/>
              <w:rPr>
                <w:lang w:val="en-GB"/>
              </w:rPr>
            </w:pPr>
            <w:ins w:id="105" w:author="Author">
              <w:r w:rsidRPr="00D8063B">
                <w:rPr>
                  <w:lang w:val="en-GB"/>
                </w:rPr>
                <w:t>3 — Not due in accordance with instructions of the template</w:t>
              </w:r>
            </w:ins>
          </w:p>
          <w:p w14:paraId="369AB9AB"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4920ED9" w14:textId="77777777" w:rsidTr="00FC23C1">
        <w:tc>
          <w:tcPr>
            <w:tcW w:w="1671" w:type="dxa"/>
            <w:tcBorders>
              <w:top w:val="single" w:sz="2" w:space="0" w:color="auto"/>
              <w:left w:val="single" w:sz="2" w:space="0" w:color="auto"/>
              <w:bottom w:val="single" w:sz="2" w:space="0" w:color="auto"/>
              <w:right w:val="single" w:sz="2" w:space="0" w:color="auto"/>
            </w:tcBorders>
          </w:tcPr>
          <w:p w14:paraId="4B972E8D" w14:textId="77777777" w:rsidR="0094426A" w:rsidRPr="00D8063B" w:rsidRDefault="0094426A" w:rsidP="0094426A">
            <w:pPr>
              <w:pStyle w:val="NormalLeft"/>
              <w:rPr>
                <w:lang w:val="en-GB"/>
              </w:rPr>
            </w:pPr>
            <w:r w:rsidRPr="00D8063B">
              <w:rPr>
                <w:lang w:val="en-GB"/>
              </w:rPr>
              <w:t>C0010/R0460</w:t>
            </w:r>
          </w:p>
        </w:tc>
        <w:tc>
          <w:tcPr>
            <w:tcW w:w="2322" w:type="dxa"/>
            <w:tcBorders>
              <w:top w:val="single" w:sz="2" w:space="0" w:color="auto"/>
              <w:left w:val="single" w:sz="2" w:space="0" w:color="auto"/>
              <w:bottom w:val="single" w:sz="2" w:space="0" w:color="auto"/>
              <w:right w:val="single" w:sz="2" w:space="0" w:color="auto"/>
            </w:tcBorders>
          </w:tcPr>
          <w:p w14:paraId="01E1C320" w14:textId="77777777" w:rsidR="0094426A" w:rsidRPr="00D8063B" w:rsidRDefault="0094426A" w:rsidP="0094426A">
            <w:pPr>
              <w:pStyle w:val="NormalLeft"/>
              <w:rPr>
                <w:lang w:val="en-GB"/>
              </w:rPr>
            </w:pPr>
            <w:r w:rsidRPr="00D8063B">
              <w:rPr>
                <w:lang w:val="en-GB"/>
              </w:rPr>
              <w:t>S.25.01 — Solvency Capital Requirement — for groups on Standard Formula</w:t>
            </w:r>
          </w:p>
        </w:tc>
        <w:tc>
          <w:tcPr>
            <w:tcW w:w="5296" w:type="dxa"/>
            <w:tcBorders>
              <w:top w:val="single" w:sz="2" w:space="0" w:color="auto"/>
              <w:left w:val="single" w:sz="2" w:space="0" w:color="auto"/>
              <w:bottom w:val="single" w:sz="2" w:space="0" w:color="auto"/>
              <w:right w:val="single" w:sz="2" w:space="0" w:color="auto"/>
            </w:tcBorders>
          </w:tcPr>
          <w:p w14:paraId="4D074551" w14:textId="77777777" w:rsidR="0094426A" w:rsidRPr="00D8063B" w:rsidRDefault="0094426A" w:rsidP="0094426A">
            <w:pPr>
              <w:pStyle w:val="NormalLeft"/>
              <w:rPr>
                <w:lang w:val="en-GB"/>
              </w:rPr>
            </w:pPr>
            <w:r w:rsidRPr="00D8063B">
              <w:rPr>
                <w:lang w:val="en-GB"/>
              </w:rPr>
              <w:t>One of the options in the following closed list shall be used:</w:t>
            </w:r>
          </w:p>
          <w:p w14:paraId="2AFB1217" w14:textId="77777777" w:rsidR="0094426A" w:rsidRPr="00D8063B" w:rsidRDefault="0094426A" w:rsidP="0094426A">
            <w:pPr>
              <w:pStyle w:val="NormalLeft"/>
              <w:rPr>
                <w:lang w:val="en-GB"/>
              </w:rPr>
            </w:pPr>
            <w:r w:rsidRPr="00D8063B">
              <w:rPr>
                <w:lang w:val="en-GB"/>
              </w:rPr>
              <w:t>1 — Reported as standard formula (‘SF’) is used</w:t>
            </w:r>
          </w:p>
          <w:p w14:paraId="62B084FC" w14:textId="774DB8FF" w:rsidR="0094426A" w:rsidRPr="00D8063B" w:rsidRDefault="0094426A" w:rsidP="0094426A">
            <w:pPr>
              <w:pStyle w:val="NormalLeft"/>
              <w:rPr>
                <w:lang w:val="en-GB"/>
              </w:rPr>
            </w:pPr>
            <w:r w:rsidRPr="00D8063B">
              <w:rPr>
                <w:lang w:val="en-GB"/>
              </w:rPr>
              <w:t xml:space="preserve">8 — Not reported </w:t>
            </w:r>
            <w:ins w:id="106" w:author="Author">
              <w:r w:rsidR="004C46DF" w:rsidRPr="00180831">
                <w:rPr>
                  <w:lang w:val="en-GB"/>
                </w:rPr>
                <w:t xml:space="preserve">due to </w:t>
              </w:r>
            </w:ins>
            <w:del w:id="107" w:author="Author">
              <w:r w:rsidRPr="00D8063B" w:rsidDel="004C46DF">
                <w:rPr>
                  <w:lang w:val="en-GB"/>
                </w:rPr>
                <w:delText xml:space="preserve">as </w:delText>
              </w:r>
            </w:del>
            <w:r w:rsidRPr="00D8063B">
              <w:rPr>
                <w:lang w:val="en-GB"/>
              </w:rPr>
              <w:t>use of partial internal model (‘PIM’)</w:t>
            </w:r>
          </w:p>
          <w:p w14:paraId="28EA99C8" w14:textId="0343288C" w:rsidR="0094426A" w:rsidRPr="00D8063B" w:rsidRDefault="0094426A" w:rsidP="0094426A">
            <w:pPr>
              <w:pStyle w:val="NormalLeft"/>
              <w:rPr>
                <w:lang w:val="en-GB"/>
              </w:rPr>
            </w:pPr>
            <w:r w:rsidRPr="00D8063B">
              <w:rPr>
                <w:lang w:val="en-GB"/>
              </w:rPr>
              <w:t xml:space="preserve">9 — Not reported </w:t>
            </w:r>
            <w:ins w:id="108" w:author="Author">
              <w:r w:rsidR="00CF28B4" w:rsidRPr="00180831">
                <w:rPr>
                  <w:lang w:val="en-GB"/>
                </w:rPr>
                <w:t>due to</w:t>
              </w:r>
            </w:ins>
            <w:del w:id="109" w:author="Author">
              <w:r w:rsidRPr="00D8063B" w:rsidDel="004C46DF">
                <w:rPr>
                  <w:lang w:val="en-GB"/>
                </w:rPr>
                <w:delText xml:space="preserve">as </w:delText>
              </w:r>
            </w:del>
            <w:ins w:id="110" w:author="Author">
              <w:r w:rsidR="002579A3">
                <w:rPr>
                  <w:lang w:val="en-GB"/>
                </w:rPr>
                <w:t xml:space="preserve"> </w:t>
              </w:r>
            </w:ins>
            <w:r w:rsidRPr="00D8063B">
              <w:rPr>
                <w:lang w:val="en-GB"/>
              </w:rPr>
              <w:t>use of full internal model (‘IM’)</w:t>
            </w:r>
          </w:p>
          <w:p w14:paraId="4B1A4627" w14:textId="59A22494" w:rsidR="0094426A" w:rsidRPr="00D8063B" w:rsidRDefault="0094426A" w:rsidP="0094426A">
            <w:pPr>
              <w:pStyle w:val="NormalLeft"/>
              <w:rPr>
                <w:lang w:val="en-GB"/>
              </w:rPr>
            </w:pPr>
            <w:r w:rsidRPr="00D8063B">
              <w:rPr>
                <w:lang w:val="en-GB"/>
              </w:rPr>
              <w:t xml:space="preserve">16 — Reported due to request of Article 112 of Directive 2009/138/EC  </w:t>
            </w:r>
          </w:p>
          <w:p w14:paraId="4A021E5C" w14:textId="77777777" w:rsidR="0094426A" w:rsidRPr="00D8063B" w:rsidRDefault="0094426A" w:rsidP="0094426A">
            <w:pPr>
              <w:pStyle w:val="NormalLeft"/>
              <w:rPr>
                <w:lang w:val="en-GB"/>
              </w:rPr>
            </w:pPr>
            <w:r w:rsidRPr="00D8063B">
              <w:rPr>
                <w:lang w:val="en-GB"/>
              </w:rPr>
              <w:t>13 — Not reported as method 2 is used exclusively</w:t>
            </w:r>
          </w:p>
          <w:p w14:paraId="4E53813E"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7432DDF" w14:textId="77777777" w:rsidTr="00FC23C1">
        <w:tc>
          <w:tcPr>
            <w:tcW w:w="1671" w:type="dxa"/>
            <w:tcBorders>
              <w:top w:val="single" w:sz="2" w:space="0" w:color="auto"/>
              <w:left w:val="single" w:sz="2" w:space="0" w:color="auto"/>
              <w:bottom w:val="single" w:sz="2" w:space="0" w:color="auto"/>
              <w:right w:val="single" w:sz="2" w:space="0" w:color="auto"/>
            </w:tcBorders>
          </w:tcPr>
          <w:p w14:paraId="2250872E" w14:textId="38C57402" w:rsidR="0094426A" w:rsidRPr="00D8063B" w:rsidRDefault="0094426A" w:rsidP="0094426A">
            <w:pPr>
              <w:pStyle w:val="NormalLeft"/>
              <w:rPr>
                <w:lang w:val="en-GB"/>
              </w:rPr>
            </w:pPr>
            <w:r w:rsidRPr="00D8063B">
              <w:rPr>
                <w:lang w:val="en-GB"/>
              </w:rPr>
              <w:t>C0010/R0470</w:t>
            </w:r>
          </w:p>
        </w:tc>
        <w:tc>
          <w:tcPr>
            <w:tcW w:w="2322" w:type="dxa"/>
            <w:tcBorders>
              <w:top w:val="single" w:sz="2" w:space="0" w:color="auto"/>
              <w:left w:val="single" w:sz="2" w:space="0" w:color="auto"/>
              <w:bottom w:val="single" w:sz="2" w:space="0" w:color="auto"/>
              <w:right w:val="single" w:sz="2" w:space="0" w:color="auto"/>
            </w:tcBorders>
          </w:tcPr>
          <w:p w14:paraId="065EBC5E" w14:textId="0BA31D92" w:rsidR="0094426A" w:rsidRPr="00D8063B" w:rsidRDefault="0094426A" w:rsidP="0094426A">
            <w:pPr>
              <w:pStyle w:val="NormalLeft"/>
              <w:rPr>
                <w:lang w:val="en-GB"/>
              </w:rPr>
            </w:pPr>
            <w:ins w:id="111" w:author="Author">
              <w:r w:rsidRPr="00D8063B">
                <w:rPr>
                  <w:lang w:val="en-GB"/>
                </w:rPr>
                <w:t xml:space="preserve">S.25.05 — Solvency Capital Requirement — for </w:t>
              </w:r>
              <w:del w:id="112" w:author="Author">
                <w:r w:rsidRPr="00D8063B" w:rsidDel="00255C9D">
                  <w:rPr>
                    <w:lang w:val="en-GB"/>
                  </w:rPr>
                  <w:delText>undertakings</w:delText>
                </w:r>
              </w:del>
              <w:r w:rsidRPr="00D8063B">
                <w:rPr>
                  <w:lang w:val="en-GB"/>
                </w:rPr>
                <w:t>groups using an internal model (partial or full)</w:t>
              </w:r>
            </w:ins>
            <w:del w:id="113" w:author="Author">
              <w:r w:rsidRPr="00D8063B" w:rsidDel="00FB1961">
                <w:rPr>
                  <w:lang w:val="en-GB"/>
                </w:rPr>
                <w:delText>S.25.02 — Solvency Capital Requirement — for groups using the standard formula and partial internal model</w:delText>
              </w:r>
            </w:del>
          </w:p>
        </w:tc>
        <w:tc>
          <w:tcPr>
            <w:tcW w:w="5296" w:type="dxa"/>
            <w:tcBorders>
              <w:top w:val="single" w:sz="2" w:space="0" w:color="auto"/>
              <w:left w:val="single" w:sz="2" w:space="0" w:color="auto"/>
              <w:bottom w:val="single" w:sz="2" w:space="0" w:color="auto"/>
              <w:right w:val="single" w:sz="2" w:space="0" w:color="auto"/>
            </w:tcBorders>
          </w:tcPr>
          <w:p w14:paraId="7B6D0EA7" w14:textId="77777777" w:rsidR="0094426A" w:rsidRPr="00D8063B" w:rsidRDefault="0094426A" w:rsidP="0094426A">
            <w:pPr>
              <w:pStyle w:val="NormalLeft"/>
              <w:rPr>
                <w:lang w:val="en-GB"/>
              </w:rPr>
            </w:pPr>
            <w:r w:rsidRPr="00D8063B">
              <w:rPr>
                <w:lang w:val="en-GB"/>
              </w:rPr>
              <w:t>One of the options in the following closed list shall be used:</w:t>
            </w:r>
          </w:p>
          <w:p w14:paraId="21D818D4" w14:textId="53CA61F0" w:rsidR="0094426A" w:rsidRPr="00D8063B" w:rsidRDefault="0094426A" w:rsidP="0094426A">
            <w:pPr>
              <w:pStyle w:val="NormalLeft"/>
              <w:rPr>
                <w:lang w:val="en-GB"/>
              </w:rPr>
            </w:pPr>
            <w:ins w:id="114" w:author="Author">
              <w:del w:id="115" w:author="Author">
                <w:r w:rsidRPr="00D8063B" w:rsidDel="00483AF8">
                  <w:rPr>
                    <w:lang w:val="en-GB"/>
                  </w:rPr>
                  <w:delText xml:space="preserve">1 </w:delText>
                </w:r>
              </w:del>
              <w:r w:rsidRPr="00D8063B">
                <w:rPr>
                  <w:lang w:val="en-GB"/>
                </w:rPr>
                <w:t xml:space="preserve">4 — Reported </w:t>
              </w:r>
              <w:r w:rsidR="0015289D" w:rsidRPr="00180831">
                <w:rPr>
                  <w:lang w:val="en-GB"/>
                </w:rPr>
                <w:t xml:space="preserve">due to use </w:t>
              </w:r>
              <w:del w:id="116" w:author="Author">
                <w:r w:rsidRPr="00D8063B" w:rsidDel="0015289D">
                  <w:rPr>
                    <w:lang w:val="en-GB"/>
                  </w:rPr>
                  <w:delText xml:space="preserve">as use </w:delText>
                </w:r>
              </w:del>
              <w:r w:rsidRPr="00D8063B">
                <w:rPr>
                  <w:lang w:val="en-GB"/>
                </w:rPr>
                <w:t>of partial internal model</w:t>
              </w:r>
            </w:ins>
            <w:del w:id="117" w:author="Author">
              <w:r w:rsidRPr="00D8063B" w:rsidDel="00FB1961">
                <w:rPr>
                  <w:lang w:val="en-GB"/>
                </w:rPr>
                <w:delText>1 — Reported</w:delText>
              </w:r>
            </w:del>
          </w:p>
          <w:p w14:paraId="7A3D2FBD" w14:textId="7B671684" w:rsidR="0094426A" w:rsidRPr="00D8063B" w:rsidRDefault="0094426A" w:rsidP="0094426A">
            <w:pPr>
              <w:pStyle w:val="NormalLeft"/>
              <w:rPr>
                <w:lang w:val="en-GB"/>
              </w:rPr>
            </w:pPr>
            <w:ins w:id="118" w:author="Author">
              <w:del w:id="119" w:author="Author">
                <w:r w:rsidRPr="00D8063B" w:rsidDel="00483AF8">
                  <w:rPr>
                    <w:lang w:val="en-GB"/>
                  </w:rPr>
                  <w:delText xml:space="preserve">9 </w:delText>
                </w:r>
              </w:del>
              <w:r w:rsidRPr="00D8063B">
                <w:rPr>
                  <w:lang w:val="en-GB"/>
                </w:rPr>
                <w:t xml:space="preserve">5 — Reported </w:t>
              </w:r>
              <w:r w:rsidR="0015289D" w:rsidRPr="00180831">
                <w:rPr>
                  <w:lang w:val="en-GB"/>
                </w:rPr>
                <w:t xml:space="preserve">due to use </w:t>
              </w:r>
              <w:del w:id="120" w:author="Author">
                <w:r w:rsidRPr="00D8063B" w:rsidDel="0015289D">
                  <w:rPr>
                    <w:lang w:val="en-GB"/>
                  </w:rPr>
                  <w:delText xml:space="preserve">as use </w:delText>
                </w:r>
              </w:del>
              <w:r w:rsidRPr="00D8063B">
                <w:rPr>
                  <w:lang w:val="en-GB"/>
                </w:rPr>
                <w:t>of full internal model</w:t>
              </w:r>
            </w:ins>
            <w:del w:id="121" w:author="Author">
              <w:r w:rsidRPr="00D8063B" w:rsidDel="00FB1961">
                <w:rPr>
                  <w:lang w:val="en-GB"/>
                </w:rPr>
                <w:delText>9 — Not reported as use of full internal model</w:delText>
              </w:r>
            </w:del>
          </w:p>
          <w:p w14:paraId="185D64BE" w14:textId="4E62736E" w:rsidR="0094426A" w:rsidRPr="00D8063B" w:rsidRDefault="0094426A" w:rsidP="0094426A">
            <w:pPr>
              <w:pStyle w:val="NormalLeft"/>
              <w:rPr>
                <w:lang w:val="en-GB"/>
              </w:rPr>
            </w:pPr>
            <w:r w:rsidRPr="00D8063B">
              <w:rPr>
                <w:lang w:val="en-GB"/>
              </w:rPr>
              <w:t xml:space="preserve">10 — Not reported </w:t>
            </w:r>
            <w:ins w:id="122" w:author="Author">
              <w:r w:rsidR="0015289D" w:rsidRPr="00180831">
                <w:rPr>
                  <w:lang w:val="en-GB"/>
                </w:rPr>
                <w:t xml:space="preserve">due to use </w:t>
              </w:r>
            </w:ins>
            <w:del w:id="123" w:author="Author">
              <w:r w:rsidRPr="00D8063B" w:rsidDel="0015289D">
                <w:rPr>
                  <w:lang w:val="en-GB"/>
                </w:rPr>
                <w:delText xml:space="preserve">as use </w:delText>
              </w:r>
            </w:del>
            <w:r w:rsidRPr="00D8063B">
              <w:rPr>
                <w:lang w:val="en-GB"/>
              </w:rPr>
              <w:t>of standard formula</w:t>
            </w:r>
          </w:p>
          <w:p w14:paraId="51EE82E5" w14:textId="77777777" w:rsidR="0094426A" w:rsidRPr="00D8063B" w:rsidRDefault="0094426A" w:rsidP="0094426A">
            <w:pPr>
              <w:pStyle w:val="NormalLeft"/>
              <w:rPr>
                <w:lang w:val="en-GB"/>
              </w:rPr>
            </w:pPr>
            <w:r w:rsidRPr="00D8063B">
              <w:rPr>
                <w:lang w:val="en-GB"/>
              </w:rPr>
              <w:t>13 — Not reported as method 2 is used exclusively</w:t>
            </w:r>
          </w:p>
          <w:p w14:paraId="46207C09"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17271002" w14:textId="77777777" w:rsidTr="00FC23C1">
        <w:tc>
          <w:tcPr>
            <w:tcW w:w="1671" w:type="dxa"/>
            <w:tcBorders>
              <w:top w:val="single" w:sz="2" w:space="0" w:color="auto"/>
              <w:left w:val="single" w:sz="2" w:space="0" w:color="auto"/>
              <w:bottom w:val="single" w:sz="2" w:space="0" w:color="auto"/>
              <w:right w:val="single" w:sz="2" w:space="0" w:color="auto"/>
            </w:tcBorders>
          </w:tcPr>
          <w:p w14:paraId="1743C497" w14:textId="2E343DB4" w:rsidR="0094426A" w:rsidRPr="00D8063B" w:rsidRDefault="0094426A" w:rsidP="0094426A">
            <w:pPr>
              <w:pStyle w:val="NormalLeft"/>
              <w:rPr>
                <w:lang w:val="en-GB"/>
              </w:rPr>
            </w:pPr>
            <w:del w:id="124" w:author="Author">
              <w:r w:rsidRPr="00D8063B" w:rsidDel="00FB1961">
                <w:rPr>
                  <w:lang w:val="en-GB"/>
                </w:rPr>
                <w:delText>C0010/R0480</w:delText>
              </w:r>
            </w:del>
          </w:p>
        </w:tc>
        <w:tc>
          <w:tcPr>
            <w:tcW w:w="2322" w:type="dxa"/>
            <w:tcBorders>
              <w:top w:val="single" w:sz="2" w:space="0" w:color="auto"/>
              <w:left w:val="single" w:sz="2" w:space="0" w:color="auto"/>
              <w:bottom w:val="single" w:sz="2" w:space="0" w:color="auto"/>
              <w:right w:val="single" w:sz="2" w:space="0" w:color="auto"/>
            </w:tcBorders>
          </w:tcPr>
          <w:p w14:paraId="1DD9A302" w14:textId="1B01C6CC" w:rsidR="0094426A" w:rsidRPr="00D8063B" w:rsidRDefault="0094426A" w:rsidP="0094426A">
            <w:pPr>
              <w:pStyle w:val="NormalLeft"/>
              <w:rPr>
                <w:lang w:val="en-GB"/>
              </w:rPr>
            </w:pPr>
            <w:del w:id="125" w:author="Author">
              <w:r w:rsidRPr="00D8063B" w:rsidDel="00FB1961">
                <w:rPr>
                  <w:lang w:val="en-GB"/>
                </w:rPr>
                <w:delText>S.25.03 — Solvency Capital Requirement — for groups on Full Internal Models</w:delText>
              </w:r>
            </w:del>
          </w:p>
        </w:tc>
        <w:tc>
          <w:tcPr>
            <w:tcW w:w="5296" w:type="dxa"/>
            <w:tcBorders>
              <w:top w:val="single" w:sz="2" w:space="0" w:color="auto"/>
              <w:left w:val="single" w:sz="2" w:space="0" w:color="auto"/>
              <w:bottom w:val="single" w:sz="2" w:space="0" w:color="auto"/>
              <w:right w:val="single" w:sz="2" w:space="0" w:color="auto"/>
            </w:tcBorders>
          </w:tcPr>
          <w:p w14:paraId="414F4883" w14:textId="4F7B080B" w:rsidR="0094426A" w:rsidRPr="00D8063B" w:rsidDel="00FB1961" w:rsidRDefault="0094426A" w:rsidP="0094426A">
            <w:pPr>
              <w:pStyle w:val="NormalLeft"/>
              <w:rPr>
                <w:del w:id="126" w:author="Author"/>
                <w:lang w:val="en-GB"/>
              </w:rPr>
            </w:pPr>
            <w:del w:id="127" w:author="Author">
              <w:r w:rsidRPr="00D8063B" w:rsidDel="00FB1961">
                <w:rPr>
                  <w:lang w:val="en-GB"/>
                </w:rPr>
                <w:delText>One of the options in the following closed list shall be used:</w:delText>
              </w:r>
            </w:del>
          </w:p>
          <w:p w14:paraId="199D99B1" w14:textId="4967DE73" w:rsidR="0094426A" w:rsidRPr="00D8063B" w:rsidDel="00FB1961" w:rsidRDefault="0094426A" w:rsidP="0094426A">
            <w:pPr>
              <w:pStyle w:val="NormalLeft"/>
              <w:rPr>
                <w:del w:id="128" w:author="Author"/>
                <w:lang w:val="en-GB"/>
              </w:rPr>
            </w:pPr>
            <w:del w:id="129" w:author="Author">
              <w:r w:rsidRPr="00D8063B" w:rsidDel="00FB1961">
                <w:rPr>
                  <w:lang w:val="en-GB"/>
                </w:rPr>
                <w:delText>1 — Reported</w:delText>
              </w:r>
            </w:del>
          </w:p>
          <w:p w14:paraId="4E1DD572" w14:textId="616999A3" w:rsidR="0094426A" w:rsidRPr="00D8063B" w:rsidDel="00FB1961" w:rsidRDefault="0094426A" w:rsidP="0094426A">
            <w:pPr>
              <w:pStyle w:val="NormalLeft"/>
              <w:rPr>
                <w:del w:id="130" w:author="Author"/>
                <w:lang w:val="en-GB"/>
              </w:rPr>
            </w:pPr>
            <w:del w:id="131" w:author="Author">
              <w:r w:rsidRPr="00D8063B" w:rsidDel="00FB1961">
                <w:rPr>
                  <w:lang w:val="en-GB"/>
                </w:rPr>
                <w:lastRenderedPageBreak/>
                <w:delText>8 — Not reported as use of partial internal model</w:delText>
              </w:r>
            </w:del>
          </w:p>
          <w:p w14:paraId="69924E74" w14:textId="1918D5BA" w:rsidR="0094426A" w:rsidRPr="00D8063B" w:rsidDel="00FB1961" w:rsidRDefault="0094426A" w:rsidP="0094426A">
            <w:pPr>
              <w:pStyle w:val="NormalLeft"/>
              <w:rPr>
                <w:del w:id="132" w:author="Author"/>
                <w:lang w:val="en-GB"/>
              </w:rPr>
            </w:pPr>
            <w:del w:id="133" w:author="Author">
              <w:r w:rsidRPr="00D8063B" w:rsidDel="00FB1961">
                <w:rPr>
                  <w:lang w:val="en-GB"/>
                </w:rPr>
                <w:delText>10 — Not reported as use of standard formula</w:delText>
              </w:r>
            </w:del>
          </w:p>
          <w:p w14:paraId="2CD8A264" w14:textId="741BF97E" w:rsidR="0094426A" w:rsidRPr="00D8063B" w:rsidDel="00FB1961" w:rsidRDefault="0094426A" w:rsidP="0094426A">
            <w:pPr>
              <w:pStyle w:val="NormalLeft"/>
              <w:rPr>
                <w:del w:id="134" w:author="Author"/>
                <w:lang w:val="en-GB"/>
              </w:rPr>
            </w:pPr>
            <w:del w:id="135" w:author="Author">
              <w:r w:rsidRPr="00D8063B" w:rsidDel="00FB1961">
                <w:rPr>
                  <w:lang w:val="en-GB"/>
                </w:rPr>
                <w:delText>13 — Not reported as method 2 is used exclusively</w:delText>
              </w:r>
            </w:del>
          </w:p>
          <w:p w14:paraId="0DDA9F89" w14:textId="48630D4B" w:rsidR="0094426A" w:rsidRPr="00D8063B" w:rsidRDefault="0094426A" w:rsidP="0094426A">
            <w:pPr>
              <w:pStyle w:val="NormalLeft"/>
              <w:rPr>
                <w:lang w:val="en-GB"/>
              </w:rPr>
            </w:pPr>
            <w:del w:id="136" w:author="Author">
              <w:r w:rsidRPr="00D8063B" w:rsidDel="00FB1961">
                <w:rPr>
                  <w:lang w:val="en-GB"/>
                </w:rPr>
                <w:delText>0 — Not reported other reason (in this case special justification is needed)</w:delText>
              </w:r>
            </w:del>
          </w:p>
        </w:tc>
      </w:tr>
      <w:tr w:rsidR="0094426A" w:rsidRPr="00D8063B" w14:paraId="28BC52E8" w14:textId="77777777" w:rsidTr="00FC23C1">
        <w:tc>
          <w:tcPr>
            <w:tcW w:w="1671" w:type="dxa"/>
            <w:tcBorders>
              <w:top w:val="single" w:sz="2" w:space="0" w:color="auto"/>
              <w:left w:val="single" w:sz="2" w:space="0" w:color="auto"/>
              <w:bottom w:val="single" w:sz="2" w:space="0" w:color="auto"/>
              <w:right w:val="single" w:sz="2" w:space="0" w:color="auto"/>
            </w:tcBorders>
          </w:tcPr>
          <w:p w14:paraId="509DC9E8" w14:textId="77777777" w:rsidR="0094426A" w:rsidRPr="00D8063B" w:rsidRDefault="0094426A" w:rsidP="0094426A">
            <w:pPr>
              <w:pStyle w:val="NormalLeft"/>
              <w:rPr>
                <w:lang w:val="en-GB"/>
              </w:rPr>
            </w:pPr>
            <w:r w:rsidRPr="00D8063B">
              <w:rPr>
                <w:lang w:val="en-GB"/>
              </w:rPr>
              <w:lastRenderedPageBreak/>
              <w:t>C0010/R0500</w:t>
            </w:r>
          </w:p>
        </w:tc>
        <w:tc>
          <w:tcPr>
            <w:tcW w:w="2322" w:type="dxa"/>
            <w:tcBorders>
              <w:top w:val="single" w:sz="2" w:space="0" w:color="auto"/>
              <w:left w:val="single" w:sz="2" w:space="0" w:color="auto"/>
              <w:bottom w:val="single" w:sz="2" w:space="0" w:color="auto"/>
              <w:right w:val="single" w:sz="2" w:space="0" w:color="auto"/>
            </w:tcBorders>
          </w:tcPr>
          <w:p w14:paraId="5057B76D" w14:textId="77777777" w:rsidR="0094426A" w:rsidRPr="00D8063B" w:rsidRDefault="0094426A" w:rsidP="0094426A">
            <w:pPr>
              <w:pStyle w:val="NormalLeft"/>
              <w:rPr>
                <w:lang w:val="en-GB"/>
              </w:rPr>
            </w:pPr>
            <w:r w:rsidRPr="00D8063B">
              <w:rPr>
                <w:lang w:val="en-GB"/>
              </w:rPr>
              <w:t>S.26.01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5024AAE3" w14:textId="77777777" w:rsidR="0094426A" w:rsidRPr="00D8063B" w:rsidRDefault="0094426A" w:rsidP="0094426A">
            <w:pPr>
              <w:pStyle w:val="NormalLeft"/>
              <w:rPr>
                <w:lang w:val="en-GB"/>
              </w:rPr>
            </w:pPr>
            <w:r w:rsidRPr="00D8063B">
              <w:rPr>
                <w:lang w:val="en-GB"/>
              </w:rPr>
              <w:t>One of the options in the following closed list shall be used:</w:t>
            </w:r>
          </w:p>
          <w:p w14:paraId="29BC9B96" w14:textId="77777777" w:rsidR="0094426A" w:rsidRPr="00D8063B" w:rsidRDefault="0094426A" w:rsidP="0094426A">
            <w:pPr>
              <w:pStyle w:val="NormalLeft"/>
              <w:rPr>
                <w:lang w:val="en-GB"/>
              </w:rPr>
            </w:pPr>
            <w:r w:rsidRPr="00D8063B">
              <w:rPr>
                <w:lang w:val="en-GB"/>
              </w:rPr>
              <w:t>1 — Reported</w:t>
            </w:r>
          </w:p>
          <w:p w14:paraId="43A98A28" w14:textId="77777777" w:rsidR="0094426A" w:rsidRPr="00D8063B" w:rsidRDefault="0094426A" w:rsidP="0094426A">
            <w:pPr>
              <w:pStyle w:val="NormalLeft"/>
              <w:rPr>
                <w:lang w:val="en-GB"/>
              </w:rPr>
            </w:pPr>
            <w:r w:rsidRPr="00D8063B">
              <w:rPr>
                <w:lang w:val="en-GB"/>
              </w:rPr>
              <w:t>2 — Not reported as risk not existent</w:t>
            </w:r>
          </w:p>
          <w:p w14:paraId="5A25F101" w14:textId="658E2403" w:rsidR="0094426A" w:rsidRPr="00D8063B" w:rsidRDefault="0094426A" w:rsidP="0094426A">
            <w:pPr>
              <w:pStyle w:val="NormalLeft"/>
              <w:rPr>
                <w:lang w:val="en-GB"/>
              </w:rPr>
            </w:pPr>
            <w:r w:rsidRPr="00D8063B">
              <w:rPr>
                <w:lang w:val="en-GB"/>
              </w:rPr>
              <w:t xml:space="preserve">8 — Not reported </w:t>
            </w:r>
            <w:ins w:id="137" w:author="Author">
              <w:r w:rsidR="00EF4FD4" w:rsidRPr="00180831">
                <w:rPr>
                  <w:lang w:val="en-GB"/>
                </w:rPr>
                <w:t xml:space="preserve">due to </w:t>
              </w:r>
            </w:ins>
            <w:del w:id="138" w:author="Author">
              <w:r w:rsidRPr="00D8063B" w:rsidDel="00EF4FD4">
                <w:rPr>
                  <w:lang w:val="en-GB"/>
                </w:rPr>
                <w:delText xml:space="preserve">as </w:delText>
              </w:r>
            </w:del>
            <w:r w:rsidRPr="00D8063B">
              <w:rPr>
                <w:lang w:val="en-GB"/>
              </w:rPr>
              <w:t>use of partial internal model</w:t>
            </w:r>
          </w:p>
          <w:p w14:paraId="7C9B9059" w14:textId="4CD013A3" w:rsidR="0094426A" w:rsidRPr="00D8063B" w:rsidRDefault="0094426A" w:rsidP="0094426A">
            <w:pPr>
              <w:pStyle w:val="NormalLeft"/>
              <w:rPr>
                <w:lang w:val="en-GB"/>
              </w:rPr>
            </w:pPr>
            <w:r w:rsidRPr="00D8063B">
              <w:rPr>
                <w:lang w:val="en-GB"/>
              </w:rPr>
              <w:t xml:space="preserve">9 — Not reported </w:t>
            </w:r>
            <w:ins w:id="139" w:author="Author">
              <w:r w:rsidR="00EF4FD4" w:rsidRPr="00180831">
                <w:rPr>
                  <w:lang w:val="en-GB"/>
                </w:rPr>
                <w:t xml:space="preserve">due to </w:t>
              </w:r>
            </w:ins>
            <w:del w:id="140" w:author="Author">
              <w:r w:rsidRPr="00D8063B" w:rsidDel="00EF4FD4">
                <w:rPr>
                  <w:lang w:val="en-GB"/>
                </w:rPr>
                <w:delText xml:space="preserve">as </w:delText>
              </w:r>
            </w:del>
            <w:r w:rsidRPr="00D8063B">
              <w:rPr>
                <w:lang w:val="en-GB"/>
              </w:rPr>
              <w:t>use of full internal model</w:t>
            </w:r>
          </w:p>
          <w:p w14:paraId="76FD9021" w14:textId="77777777" w:rsidR="0094426A" w:rsidRPr="00D8063B" w:rsidRDefault="0094426A" w:rsidP="0094426A">
            <w:pPr>
              <w:pStyle w:val="NormalLeft"/>
              <w:rPr>
                <w:lang w:val="en-GB"/>
              </w:rPr>
            </w:pPr>
            <w:r w:rsidRPr="00D8063B">
              <w:rPr>
                <w:lang w:val="en-GB"/>
              </w:rPr>
              <w:t>11 — Not reported as reported at RFF/MAP level</w:t>
            </w:r>
          </w:p>
          <w:p w14:paraId="788F2E1B" w14:textId="77777777" w:rsidR="0094426A" w:rsidRPr="00D8063B" w:rsidRDefault="0094426A" w:rsidP="0094426A">
            <w:pPr>
              <w:pStyle w:val="NormalLeft"/>
              <w:rPr>
                <w:lang w:val="en-GB"/>
              </w:rPr>
            </w:pPr>
            <w:r w:rsidRPr="00D8063B">
              <w:rPr>
                <w:lang w:val="en-GB"/>
              </w:rPr>
              <w:t>13 — Not reported as method 2 is used exclusively</w:t>
            </w:r>
          </w:p>
          <w:p w14:paraId="27E8C635" w14:textId="7BFF17EF" w:rsidR="0094426A" w:rsidRPr="00D8063B" w:rsidRDefault="0094426A" w:rsidP="0094426A">
            <w:pPr>
              <w:pStyle w:val="NormalLeft"/>
              <w:rPr>
                <w:lang w:val="en-GB"/>
              </w:rPr>
            </w:pPr>
            <w:r w:rsidRPr="00D8063B">
              <w:rPr>
                <w:lang w:val="en-GB"/>
              </w:rPr>
              <w:t>16 — Reported due to request of Article 112 of Directive 2009/138/EC</w:t>
            </w:r>
          </w:p>
          <w:p w14:paraId="2808B799" w14:textId="18C6EB81" w:rsidR="0094426A" w:rsidRPr="00D8063B" w:rsidRDefault="0094426A" w:rsidP="0094426A">
            <w:pPr>
              <w:pStyle w:val="NormalLeft"/>
              <w:rPr>
                <w:lang w:val="en-GB"/>
              </w:rPr>
            </w:pPr>
            <w:r w:rsidRPr="00D8063B">
              <w:rPr>
                <w:lang w:val="en-GB"/>
              </w:rPr>
              <w:t xml:space="preserve">17 — </w:t>
            </w:r>
            <w:ins w:id="141" w:author="Author">
              <w:r w:rsidR="00BC4CCF" w:rsidRPr="00752673">
                <w:rPr>
                  <w:color w:val="1F497D"/>
                  <w:lang w:val="en-GB"/>
                </w:rPr>
                <w:t>Partially reported due to use of partial internal model</w:t>
              </w:r>
            </w:ins>
            <w:del w:id="142" w:author="Author">
              <w:r w:rsidRPr="00752673" w:rsidDel="00BC4CCF">
                <w:rPr>
                  <w:lang w:val="en-GB"/>
                </w:rPr>
                <w:delText>Reported twice due to use of PIM</w:delText>
              </w:r>
            </w:del>
            <w:ins w:id="143" w:author="Author">
              <w:del w:id="144" w:author="Author">
                <w:r w:rsidRPr="00752673" w:rsidDel="00BC4CCF">
                  <w:rPr>
                    <w:lang w:val="en-GB"/>
                  </w:rPr>
                  <w:delText>for SF sub-modules</w:delText>
                </w:r>
              </w:del>
            </w:ins>
            <w:r w:rsidRPr="00D8063B">
              <w:rPr>
                <w:lang w:val="en-GB"/>
              </w:rPr>
              <w:t xml:space="preserve">  </w:t>
            </w:r>
          </w:p>
          <w:p w14:paraId="717821F9"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F891F12" w14:textId="77777777" w:rsidTr="00FC23C1">
        <w:tc>
          <w:tcPr>
            <w:tcW w:w="1671" w:type="dxa"/>
            <w:tcBorders>
              <w:top w:val="single" w:sz="2" w:space="0" w:color="auto"/>
              <w:left w:val="single" w:sz="2" w:space="0" w:color="auto"/>
              <w:bottom w:val="single" w:sz="2" w:space="0" w:color="auto"/>
              <w:right w:val="single" w:sz="2" w:space="0" w:color="auto"/>
            </w:tcBorders>
          </w:tcPr>
          <w:p w14:paraId="5BC55516" w14:textId="77777777" w:rsidR="0094426A" w:rsidRPr="00D8063B" w:rsidRDefault="0094426A" w:rsidP="0094426A">
            <w:pPr>
              <w:pStyle w:val="NormalLeft"/>
              <w:rPr>
                <w:lang w:val="en-GB"/>
              </w:rPr>
            </w:pPr>
            <w:r w:rsidRPr="00D8063B">
              <w:rPr>
                <w:lang w:val="en-GB"/>
              </w:rPr>
              <w:t>C0010/R0510</w:t>
            </w:r>
          </w:p>
        </w:tc>
        <w:tc>
          <w:tcPr>
            <w:tcW w:w="2322" w:type="dxa"/>
            <w:tcBorders>
              <w:top w:val="single" w:sz="2" w:space="0" w:color="auto"/>
              <w:left w:val="single" w:sz="2" w:space="0" w:color="auto"/>
              <w:bottom w:val="single" w:sz="2" w:space="0" w:color="auto"/>
              <w:right w:val="single" w:sz="2" w:space="0" w:color="auto"/>
            </w:tcBorders>
          </w:tcPr>
          <w:p w14:paraId="3C5E1FC8" w14:textId="77777777" w:rsidR="0094426A" w:rsidRPr="00D8063B" w:rsidRDefault="0094426A" w:rsidP="0094426A">
            <w:pPr>
              <w:pStyle w:val="NormalLeft"/>
              <w:rPr>
                <w:lang w:val="en-GB"/>
              </w:rPr>
            </w:pPr>
            <w:r w:rsidRPr="00D8063B">
              <w:rPr>
                <w:lang w:val="en-GB"/>
              </w:rPr>
              <w:t>S.26.02 — Solvency Capital 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01F61FFD" w14:textId="77777777" w:rsidR="0094426A" w:rsidRPr="00D8063B" w:rsidRDefault="0094426A" w:rsidP="0094426A">
            <w:pPr>
              <w:pStyle w:val="NormalLeft"/>
              <w:rPr>
                <w:lang w:val="en-GB"/>
              </w:rPr>
            </w:pPr>
            <w:r w:rsidRPr="00D8063B">
              <w:rPr>
                <w:lang w:val="en-GB"/>
              </w:rPr>
              <w:t>One of the options in the following closed list shall be used:</w:t>
            </w:r>
          </w:p>
          <w:p w14:paraId="5A35E8B4" w14:textId="77777777" w:rsidR="0094426A" w:rsidRPr="00D8063B" w:rsidRDefault="0094426A" w:rsidP="0094426A">
            <w:pPr>
              <w:pStyle w:val="NormalLeft"/>
              <w:rPr>
                <w:lang w:val="en-GB"/>
              </w:rPr>
            </w:pPr>
            <w:r w:rsidRPr="00D8063B">
              <w:rPr>
                <w:lang w:val="en-GB"/>
              </w:rPr>
              <w:t>1 — Reported</w:t>
            </w:r>
          </w:p>
          <w:p w14:paraId="612D1948" w14:textId="77777777" w:rsidR="0094426A" w:rsidRPr="00D8063B" w:rsidRDefault="0094426A" w:rsidP="0094426A">
            <w:pPr>
              <w:pStyle w:val="NormalLeft"/>
              <w:rPr>
                <w:lang w:val="en-GB"/>
              </w:rPr>
            </w:pPr>
            <w:r w:rsidRPr="00D8063B">
              <w:rPr>
                <w:lang w:val="en-GB"/>
              </w:rPr>
              <w:t>2 — Not reported as risk not existent</w:t>
            </w:r>
          </w:p>
          <w:p w14:paraId="1A2FD279" w14:textId="0C99DAB8" w:rsidR="0094426A" w:rsidRPr="00D8063B" w:rsidRDefault="0094426A" w:rsidP="0094426A">
            <w:pPr>
              <w:pStyle w:val="NormalLeft"/>
              <w:rPr>
                <w:lang w:val="en-GB"/>
              </w:rPr>
            </w:pPr>
            <w:r w:rsidRPr="00D8063B">
              <w:rPr>
                <w:lang w:val="en-GB"/>
              </w:rPr>
              <w:t xml:space="preserve">8 — Not reported </w:t>
            </w:r>
            <w:ins w:id="145" w:author="Author">
              <w:r w:rsidR="004E5F9F" w:rsidRPr="00180831">
                <w:rPr>
                  <w:lang w:val="en-GB"/>
                </w:rPr>
                <w:t xml:space="preserve">due to </w:t>
              </w:r>
            </w:ins>
            <w:del w:id="146" w:author="Author">
              <w:r w:rsidRPr="00D8063B" w:rsidDel="004E5F9F">
                <w:rPr>
                  <w:lang w:val="en-GB"/>
                </w:rPr>
                <w:delText xml:space="preserve">as </w:delText>
              </w:r>
            </w:del>
            <w:r w:rsidRPr="00D8063B">
              <w:rPr>
                <w:lang w:val="en-GB"/>
              </w:rPr>
              <w:t>use of partial internal model</w:t>
            </w:r>
          </w:p>
          <w:p w14:paraId="37AA3457" w14:textId="0F175162" w:rsidR="0094426A" w:rsidRPr="00D8063B" w:rsidRDefault="0094426A" w:rsidP="0094426A">
            <w:pPr>
              <w:pStyle w:val="NormalLeft"/>
              <w:rPr>
                <w:lang w:val="en-GB"/>
              </w:rPr>
            </w:pPr>
            <w:r w:rsidRPr="00D8063B">
              <w:rPr>
                <w:lang w:val="en-GB"/>
              </w:rPr>
              <w:t xml:space="preserve">9 — Not reported </w:t>
            </w:r>
            <w:ins w:id="147" w:author="Author">
              <w:r w:rsidR="004E5F9F" w:rsidRPr="00180831">
                <w:rPr>
                  <w:lang w:val="en-GB"/>
                </w:rPr>
                <w:t xml:space="preserve">due to </w:t>
              </w:r>
            </w:ins>
            <w:del w:id="148" w:author="Author">
              <w:r w:rsidRPr="00D8063B" w:rsidDel="004E5F9F">
                <w:rPr>
                  <w:lang w:val="en-GB"/>
                </w:rPr>
                <w:delText xml:space="preserve">as </w:delText>
              </w:r>
            </w:del>
            <w:r w:rsidRPr="00D8063B">
              <w:rPr>
                <w:lang w:val="en-GB"/>
              </w:rPr>
              <w:t>use of full internal model</w:t>
            </w:r>
          </w:p>
          <w:p w14:paraId="17A6B2EB" w14:textId="77777777" w:rsidR="0094426A" w:rsidRPr="00D8063B" w:rsidRDefault="0094426A" w:rsidP="0094426A">
            <w:pPr>
              <w:pStyle w:val="NormalLeft"/>
              <w:rPr>
                <w:lang w:val="en-GB"/>
              </w:rPr>
            </w:pPr>
            <w:r w:rsidRPr="00D8063B">
              <w:rPr>
                <w:lang w:val="en-GB"/>
              </w:rPr>
              <w:t>11 — Not reported as reported at RFF/MAP level</w:t>
            </w:r>
          </w:p>
          <w:p w14:paraId="712A9585" w14:textId="77777777" w:rsidR="0094426A" w:rsidRPr="00D8063B" w:rsidRDefault="0094426A" w:rsidP="0094426A">
            <w:pPr>
              <w:pStyle w:val="NormalLeft"/>
              <w:rPr>
                <w:lang w:val="en-GB"/>
              </w:rPr>
            </w:pPr>
            <w:r w:rsidRPr="00D8063B">
              <w:rPr>
                <w:lang w:val="en-GB"/>
              </w:rPr>
              <w:t>13 — Not reported as method 2 is used exclusively</w:t>
            </w:r>
          </w:p>
          <w:p w14:paraId="09B6F958" w14:textId="66272441" w:rsidR="0094426A" w:rsidRPr="00D8063B" w:rsidRDefault="0094426A" w:rsidP="0094426A">
            <w:pPr>
              <w:pStyle w:val="NormalLeft"/>
              <w:rPr>
                <w:lang w:val="en-GB"/>
              </w:rPr>
            </w:pPr>
            <w:r w:rsidRPr="00D8063B">
              <w:rPr>
                <w:lang w:val="en-GB"/>
              </w:rPr>
              <w:t>16 — Reported due to request of Article 112 of Directive 2009/138/EC</w:t>
            </w:r>
          </w:p>
          <w:p w14:paraId="4B885958" w14:textId="29D2BAA9" w:rsidR="0094426A" w:rsidRPr="00D8063B" w:rsidRDefault="0094426A" w:rsidP="0094426A">
            <w:pPr>
              <w:pStyle w:val="NormalLeft"/>
              <w:rPr>
                <w:lang w:val="en-GB"/>
              </w:rPr>
            </w:pPr>
            <w:r w:rsidRPr="00D8063B">
              <w:rPr>
                <w:lang w:val="en-GB"/>
              </w:rPr>
              <w:t xml:space="preserve">17 — </w:t>
            </w:r>
            <w:ins w:id="149" w:author="Author">
              <w:r w:rsidR="00416B10" w:rsidRPr="00752673">
                <w:rPr>
                  <w:color w:val="1F497D"/>
                  <w:lang w:val="en-GB"/>
                </w:rPr>
                <w:t>Partially reported due to use of partial internal model</w:t>
              </w:r>
            </w:ins>
            <w:del w:id="150" w:author="Author">
              <w:r w:rsidRPr="00752673" w:rsidDel="00416B10">
                <w:rPr>
                  <w:lang w:val="en-GB"/>
                </w:rPr>
                <w:delText>Reported twice due to use of PIM</w:delText>
              </w:r>
            </w:del>
            <w:ins w:id="151" w:author="Author">
              <w:del w:id="152" w:author="Author">
                <w:r w:rsidRPr="00752673" w:rsidDel="00416B10">
                  <w:rPr>
                    <w:lang w:val="en-GB"/>
                  </w:rPr>
                  <w:delText>for SF sub-modules</w:delText>
                </w:r>
              </w:del>
            </w:ins>
            <w:del w:id="153" w:author="Author">
              <w:r w:rsidRPr="00D8063B" w:rsidDel="00416B10">
                <w:rPr>
                  <w:lang w:val="en-GB"/>
                </w:rPr>
                <w:delText xml:space="preserve">  </w:delText>
              </w:r>
            </w:del>
          </w:p>
          <w:p w14:paraId="48D85D89"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52C2FCE1" w14:textId="77777777" w:rsidTr="00FC23C1">
        <w:tc>
          <w:tcPr>
            <w:tcW w:w="1671" w:type="dxa"/>
            <w:tcBorders>
              <w:top w:val="single" w:sz="2" w:space="0" w:color="auto"/>
              <w:left w:val="single" w:sz="2" w:space="0" w:color="auto"/>
              <w:bottom w:val="single" w:sz="2" w:space="0" w:color="auto"/>
              <w:right w:val="single" w:sz="2" w:space="0" w:color="auto"/>
            </w:tcBorders>
          </w:tcPr>
          <w:p w14:paraId="3A79C843" w14:textId="77777777" w:rsidR="0094426A" w:rsidRPr="00D8063B" w:rsidRDefault="0094426A" w:rsidP="0094426A">
            <w:pPr>
              <w:pStyle w:val="NormalLeft"/>
              <w:rPr>
                <w:lang w:val="en-GB"/>
              </w:rPr>
            </w:pPr>
            <w:r w:rsidRPr="00D8063B">
              <w:rPr>
                <w:lang w:val="en-GB"/>
              </w:rPr>
              <w:lastRenderedPageBreak/>
              <w:t>C0010/R0520</w:t>
            </w:r>
          </w:p>
        </w:tc>
        <w:tc>
          <w:tcPr>
            <w:tcW w:w="2322" w:type="dxa"/>
            <w:tcBorders>
              <w:top w:val="single" w:sz="2" w:space="0" w:color="auto"/>
              <w:left w:val="single" w:sz="2" w:space="0" w:color="auto"/>
              <w:bottom w:val="single" w:sz="2" w:space="0" w:color="auto"/>
              <w:right w:val="single" w:sz="2" w:space="0" w:color="auto"/>
            </w:tcBorders>
          </w:tcPr>
          <w:p w14:paraId="6D047A32" w14:textId="77777777" w:rsidR="0094426A" w:rsidRPr="00D8063B" w:rsidRDefault="0094426A" w:rsidP="0094426A">
            <w:pPr>
              <w:pStyle w:val="NormalLeft"/>
              <w:rPr>
                <w:lang w:val="en-GB"/>
              </w:rPr>
            </w:pPr>
            <w:r w:rsidRPr="00D8063B">
              <w:rPr>
                <w:lang w:val="en-GB"/>
              </w:rPr>
              <w:t>S.26.03 — Solvency Capital 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5FD0B16B" w14:textId="77777777" w:rsidR="0094426A" w:rsidRPr="00D8063B" w:rsidRDefault="0094426A" w:rsidP="0094426A">
            <w:pPr>
              <w:pStyle w:val="NormalLeft"/>
              <w:rPr>
                <w:lang w:val="en-GB"/>
              </w:rPr>
            </w:pPr>
            <w:r w:rsidRPr="00D8063B">
              <w:rPr>
                <w:lang w:val="en-GB"/>
              </w:rPr>
              <w:t>One of the options in the following closed list shall be used:</w:t>
            </w:r>
          </w:p>
          <w:p w14:paraId="64334D61" w14:textId="77777777" w:rsidR="0094426A" w:rsidRPr="00D8063B" w:rsidRDefault="0094426A" w:rsidP="0094426A">
            <w:pPr>
              <w:pStyle w:val="NormalLeft"/>
              <w:rPr>
                <w:lang w:val="en-GB"/>
              </w:rPr>
            </w:pPr>
            <w:r w:rsidRPr="00D8063B">
              <w:rPr>
                <w:lang w:val="en-GB"/>
              </w:rPr>
              <w:t>1 — Reported</w:t>
            </w:r>
          </w:p>
          <w:p w14:paraId="1F2C7794" w14:textId="77777777" w:rsidR="0094426A" w:rsidRPr="00D8063B" w:rsidRDefault="0094426A" w:rsidP="0094426A">
            <w:pPr>
              <w:pStyle w:val="NormalLeft"/>
              <w:rPr>
                <w:lang w:val="en-GB"/>
              </w:rPr>
            </w:pPr>
            <w:r w:rsidRPr="00D8063B">
              <w:rPr>
                <w:lang w:val="en-GB"/>
              </w:rPr>
              <w:t>2 — Not reported as risk not existent</w:t>
            </w:r>
          </w:p>
          <w:p w14:paraId="07F42D7B" w14:textId="0B2E5951" w:rsidR="0094426A" w:rsidRPr="00D8063B" w:rsidRDefault="0094426A" w:rsidP="0094426A">
            <w:pPr>
              <w:pStyle w:val="NormalLeft"/>
              <w:rPr>
                <w:lang w:val="en-GB"/>
              </w:rPr>
            </w:pPr>
            <w:r w:rsidRPr="00D8063B">
              <w:rPr>
                <w:lang w:val="en-GB"/>
              </w:rPr>
              <w:t xml:space="preserve">8 — Not reported </w:t>
            </w:r>
            <w:ins w:id="154" w:author="Author">
              <w:r w:rsidR="002A75CD" w:rsidRPr="00180831">
                <w:rPr>
                  <w:lang w:val="en-GB"/>
                </w:rPr>
                <w:t xml:space="preserve">due to </w:t>
              </w:r>
            </w:ins>
            <w:del w:id="155" w:author="Author">
              <w:r w:rsidRPr="00D8063B" w:rsidDel="002A75CD">
                <w:rPr>
                  <w:lang w:val="en-GB"/>
                </w:rPr>
                <w:delText xml:space="preserve">as </w:delText>
              </w:r>
            </w:del>
            <w:r w:rsidRPr="00D8063B">
              <w:rPr>
                <w:lang w:val="en-GB"/>
              </w:rPr>
              <w:t>use of partial internal model</w:t>
            </w:r>
          </w:p>
          <w:p w14:paraId="3D816A73" w14:textId="17F52D8E" w:rsidR="0094426A" w:rsidRPr="00D8063B" w:rsidRDefault="0094426A" w:rsidP="0094426A">
            <w:pPr>
              <w:pStyle w:val="NormalLeft"/>
              <w:rPr>
                <w:lang w:val="en-GB"/>
              </w:rPr>
            </w:pPr>
            <w:r w:rsidRPr="00D8063B">
              <w:rPr>
                <w:lang w:val="en-GB"/>
              </w:rPr>
              <w:t xml:space="preserve">9 — Not reported </w:t>
            </w:r>
            <w:ins w:id="156" w:author="Author">
              <w:r w:rsidR="002A75CD" w:rsidRPr="00180831">
                <w:rPr>
                  <w:lang w:val="en-GB"/>
                </w:rPr>
                <w:t xml:space="preserve">due to </w:t>
              </w:r>
            </w:ins>
            <w:del w:id="157" w:author="Author">
              <w:r w:rsidRPr="00D8063B" w:rsidDel="002A75CD">
                <w:rPr>
                  <w:lang w:val="en-GB"/>
                </w:rPr>
                <w:delText xml:space="preserve">as </w:delText>
              </w:r>
            </w:del>
            <w:r w:rsidRPr="00D8063B">
              <w:rPr>
                <w:lang w:val="en-GB"/>
              </w:rPr>
              <w:t>use of full internal model</w:t>
            </w:r>
          </w:p>
          <w:p w14:paraId="28DDA268" w14:textId="77777777" w:rsidR="0094426A" w:rsidRPr="00D8063B" w:rsidRDefault="0094426A" w:rsidP="0094426A">
            <w:pPr>
              <w:pStyle w:val="NormalLeft"/>
              <w:rPr>
                <w:lang w:val="en-GB"/>
              </w:rPr>
            </w:pPr>
            <w:r w:rsidRPr="00D8063B">
              <w:rPr>
                <w:lang w:val="en-GB"/>
              </w:rPr>
              <w:t>11 — Not reported as reported at RFF/MAP level</w:t>
            </w:r>
          </w:p>
          <w:p w14:paraId="59AC4772" w14:textId="77777777" w:rsidR="0094426A" w:rsidRPr="00D8063B" w:rsidRDefault="0094426A" w:rsidP="0094426A">
            <w:pPr>
              <w:pStyle w:val="NormalLeft"/>
              <w:rPr>
                <w:lang w:val="en-GB"/>
              </w:rPr>
            </w:pPr>
            <w:r w:rsidRPr="00D8063B">
              <w:rPr>
                <w:lang w:val="en-GB"/>
              </w:rPr>
              <w:t>13 — Not reported as method 2 is used exclusively</w:t>
            </w:r>
          </w:p>
          <w:p w14:paraId="413DCE2F" w14:textId="64A98006" w:rsidR="0094426A" w:rsidRPr="00D8063B" w:rsidRDefault="0094426A" w:rsidP="0094426A">
            <w:pPr>
              <w:pStyle w:val="NormalLeft"/>
              <w:rPr>
                <w:lang w:val="en-GB"/>
              </w:rPr>
            </w:pPr>
            <w:r w:rsidRPr="00D8063B">
              <w:rPr>
                <w:lang w:val="en-GB"/>
              </w:rPr>
              <w:t>16 — Reported due to request of Article 112 of Directive 2009/138/EC</w:t>
            </w:r>
          </w:p>
          <w:p w14:paraId="7B1BBEE2" w14:textId="345B7D6A" w:rsidR="0094426A" w:rsidRPr="00D8063B" w:rsidRDefault="0094426A" w:rsidP="0094426A">
            <w:pPr>
              <w:pStyle w:val="NormalLeft"/>
              <w:rPr>
                <w:lang w:val="en-GB"/>
              </w:rPr>
            </w:pPr>
            <w:r w:rsidRPr="00D8063B">
              <w:rPr>
                <w:lang w:val="en-GB"/>
              </w:rPr>
              <w:t xml:space="preserve">17 </w:t>
            </w:r>
            <w:r w:rsidRPr="00752673">
              <w:rPr>
                <w:lang w:val="en-GB"/>
              </w:rPr>
              <w:t xml:space="preserve">— </w:t>
            </w:r>
            <w:ins w:id="158" w:author="Author">
              <w:r w:rsidR="00416B10" w:rsidRPr="00752673">
                <w:rPr>
                  <w:color w:val="1F497D"/>
                  <w:lang w:val="en-GB"/>
                </w:rPr>
                <w:t>Partially reported due to use of partial internal model</w:t>
              </w:r>
            </w:ins>
            <w:del w:id="159" w:author="Author">
              <w:r w:rsidRPr="00D8063B" w:rsidDel="00416B10">
                <w:rPr>
                  <w:lang w:val="en-GB"/>
                </w:rPr>
                <w:delText>Reported twice due to use of PIM</w:delText>
              </w:r>
            </w:del>
            <w:ins w:id="160" w:author="Author">
              <w:del w:id="161" w:author="Author">
                <w:r w:rsidRPr="00D8063B" w:rsidDel="00416B10">
                  <w:rPr>
                    <w:lang w:val="en-GB"/>
                  </w:rPr>
                  <w:delText>for SF sub-modules</w:delText>
                </w:r>
              </w:del>
            </w:ins>
            <w:del w:id="162" w:author="Author">
              <w:r w:rsidRPr="00D8063B" w:rsidDel="00416B10">
                <w:rPr>
                  <w:lang w:val="en-GB"/>
                </w:rPr>
                <w:delText xml:space="preserve">  </w:delText>
              </w:r>
            </w:del>
          </w:p>
          <w:p w14:paraId="7276CDD3"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710D17B" w14:textId="77777777" w:rsidTr="00FC23C1">
        <w:tc>
          <w:tcPr>
            <w:tcW w:w="1671" w:type="dxa"/>
            <w:tcBorders>
              <w:top w:val="single" w:sz="2" w:space="0" w:color="auto"/>
              <w:left w:val="single" w:sz="2" w:space="0" w:color="auto"/>
              <w:bottom w:val="single" w:sz="2" w:space="0" w:color="auto"/>
              <w:right w:val="single" w:sz="2" w:space="0" w:color="auto"/>
            </w:tcBorders>
          </w:tcPr>
          <w:p w14:paraId="1D6C2CDD" w14:textId="77777777" w:rsidR="0094426A" w:rsidRPr="00D8063B" w:rsidRDefault="0094426A" w:rsidP="0094426A">
            <w:pPr>
              <w:pStyle w:val="NormalLeft"/>
              <w:rPr>
                <w:lang w:val="en-GB"/>
              </w:rPr>
            </w:pPr>
            <w:r w:rsidRPr="00D8063B">
              <w:rPr>
                <w:lang w:val="en-GB"/>
              </w:rPr>
              <w:t>C0010/R0530</w:t>
            </w:r>
          </w:p>
        </w:tc>
        <w:tc>
          <w:tcPr>
            <w:tcW w:w="2322" w:type="dxa"/>
            <w:tcBorders>
              <w:top w:val="single" w:sz="2" w:space="0" w:color="auto"/>
              <w:left w:val="single" w:sz="2" w:space="0" w:color="auto"/>
              <w:bottom w:val="single" w:sz="2" w:space="0" w:color="auto"/>
              <w:right w:val="single" w:sz="2" w:space="0" w:color="auto"/>
            </w:tcBorders>
          </w:tcPr>
          <w:p w14:paraId="5A01EE0E" w14:textId="77777777" w:rsidR="0094426A" w:rsidRPr="00D8063B" w:rsidRDefault="0094426A" w:rsidP="0094426A">
            <w:pPr>
              <w:pStyle w:val="NormalLeft"/>
              <w:rPr>
                <w:lang w:val="en-GB"/>
              </w:rPr>
            </w:pPr>
            <w:r w:rsidRPr="00D8063B">
              <w:rPr>
                <w:lang w:val="en-GB"/>
              </w:rPr>
              <w:t>S.26.04 — Solvency Capital Requirement — Health underwriting risk</w:t>
            </w:r>
          </w:p>
        </w:tc>
        <w:tc>
          <w:tcPr>
            <w:tcW w:w="5296" w:type="dxa"/>
            <w:tcBorders>
              <w:top w:val="single" w:sz="2" w:space="0" w:color="auto"/>
              <w:left w:val="single" w:sz="2" w:space="0" w:color="auto"/>
              <w:bottom w:val="single" w:sz="2" w:space="0" w:color="auto"/>
              <w:right w:val="single" w:sz="2" w:space="0" w:color="auto"/>
            </w:tcBorders>
          </w:tcPr>
          <w:p w14:paraId="17166BC6" w14:textId="77777777" w:rsidR="0094426A" w:rsidRPr="00D8063B" w:rsidRDefault="0094426A" w:rsidP="0094426A">
            <w:pPr>
              <w:pStyle w:val="NormalLeft"/>
              <w:rPr>
                <w:lang w:val="en-GB"/>
              </w:rPr>
            </w:pPr>
            <w:r w:rsidRPr="00D8063B">
              <w:rPr>
                <w:lang w:val="en-GB"/>
              </w:rPr>
              <w:t>One of the options in the following closed list shall be used:</w:t>
            </w:r>
          </w:p>
          <w:p w14:paraId="523158DB" w14:textId="77777777" w:rsidR="0094426A" w:rsidRPr="00D8063B" w:rsidRDefault="0094426A" w:rsidP="0094426A">
            <w:pPr>
              <w:pStyle w:val="NormalLeft"/>
              <w:rPr>
                <w:lang w:val="en-GB"/>
              </w:rPr>
            </w:pPr>
            <w:r w:rsidRPr="00D8063B">
              <w:rPr>
                <w:lang w:val="en-GB"/>
              </w:rPr>
              <w:t>1 — Reported</w:t>
            </w:r>
          </w:p>
          <w:p w14:paraId="4A2A9FCD" w14:textId="77777777" w:rsidR="0094426A" w:rsidRPr="00D8063B" w:rsidRDefault="0094426A" w:rsidP="0094426A">
            <w:pPr>
              <w:pStyle w:val="NormalLeft"/>
              <w:rPr>
                <w:lang w:val="en-GB"/>
              </w:rPr>
            </w:pPr>
            <w:r w:rsidRPr="00D8063B">
              <w:rPr>
                <w:lang w:val="en-GB"/>
              </w:rPr>
              <w:t>2 — Not reported as risk not existent</w:t>
            </w:r>
          </w:p>
          <w:p w14:paraId="604157EF" w14:textId="3F7BC2AF" w:rsidR="0094426A" w:rsidRPr="00D8063B" w:rsidRDefault="0094426A" w:rsidP="0094426A">
            <w:pPr>
              <w:pStyle w:val="NormalLeft"/>
              <w:rPr>
                <w:lang w:val="en-GB"/>
              </w:rPr>
            </w:pPr>
            <w:r w:rsidRPr="00D8063B">
              <w:rPr>
                <w:lang w:val="en-GB"/>
              </w:rPr>
              <w:t xml:space="preserve">8 — Not reported </w:t>
            </w:r>
            <w:ins w:id="163" w:author="Author">
              <w:r w:rsidR="0001450C" w:rsidRPr="00180831">
                <w:rPr>
                  <w:lang w:val="en-GB"/>
                </w:rPr>
                <w:t xml:space="preserve">due to </w:t>
              </w:r>
            </w:ins>
            <w:del w:id="164" w:author="Author">
              <w:r w:rsidRPr="00D8063B" w:rsidDel="0001450C">
                <w:rPr>
                  <w:lang w:val="en-GB"/>
                </w:rPr>
                <w:delText xml:space="preserve">as </w:delText>
              </w:r>
            </w:del>
            <w:r w:rsidRPr="00D8063B">
              <w:rPr>
                <w:lang w:val="en-GB"/>
              </w:rPr>
              <w:t>use of partial internal model</w:t>
            </w:r>
          </w:p>
          <w:p w14:paraId="45D74B35" w14:textId="1592E584" w:rsidR="0094426A" w:rsidRPr="00D8063B" w:rsidRDefault="0094426A" w:rsidP="0094426A">
            <w:pPr>
              <w:pStyle w:val="NormalLeft"/>
              <w:rPr>
                <w:lang w:val="en-GB"/>
              </w:rPr>
            </w:pPr>
            <w:r w:rsidRPr="00D8063B">
              <w:rPr>
                <w:lang w:val="en-GB"/>
              </w:rPr>
              <w:t xml:space="preserve">9 — Not reported </w:t>
            </w:r>
            <w:ins w:id="165" w:author="Author">
              <w:r w:rsidR="0001450C" w:rsidRPr="00180831">
                <w:rPr>
                  <w:lang w:val="en-GB"/>
                </w:rPr>
                <w:t xml:space="preserve">due to </w:t>
              </w:r>
            </w:ins>
            <w:del w:id="166" w:author="Author">
              <w:r w:rsidRPr="00D8063B" w:rsidDel="0001450C">
                <w:rPr>
                  <w:lang w:val="en-GB"/>
                </w:rPr>
                <w:delText xml:space="preserve">as </w:delText>
              </w:r>
            </w:del>
            <w:r w:rsidRPr="00D8063B">
              <w:rPr>
                <w:lang w:val="en-GB"/>
              </w:rPr>
              <w:t>use of full internal model</w:t>
            </w:r>
          </w:p>
          <w:p w14:paraId="6F6D12DB" w14:textId="77777777" w:rsidR="0094426A" w:rsidRPr="00D8063B" w:rsidRDefault="0094426A" w:rsidP="0094426A">
            <w:pPr>
              <w:pStyle w:val="NormalLeft"/>
              <w:rPr>
                <w:lang w:val="en-GB"/>
              </w:rPr>
            </w:pPr>
            <w:r w:rsidRPr="00D8063B">
              <w:rPr>
                <w:lang w:val="en-GB"/>
              </w:rPr>
              <w:t>11 — Not reported as reported at RFF/MAP level</w:t>
            </w:r>
          </w:p>
          <w:p w14:paraId="46795D42" w14:textId="77777777" w:rsidR="0094426A" w:rsidRPr="00D8063B" w:rsidRDefault="0094426A" w:rsidP="0094426A">
            <w:pPr>
              <w:pStyle w:val="NormalLeft"/>
              <w:rPr>
                <w:lang w:val="en-GB"/>
              </w:rPr>
            </w:pPr>
            <w:r w:rsidRPr="00D8063B">
              <w:rPr>
                <w:lang w:val="en-GB"/>
              </w:rPr>
              <w:t>13 — Not reported as method 2 is used exclusively</w:t>
            </w:r>
          </w:p>
          <w:p w14:paraId="38FB9700" w14:textId="00E69DBD" w:rsidR="0094426A" w:rsidRPr="00D8063B" w:rsidRDefault="0094426A" w:rsidP="0094426A">
            <w:pPr>
              <w:pStyle w:val="NormalLeft"/>
              <w:rPr>
                <w:lang w:val="en-GB"/>
              </w:rPr>
            </w:pPr>
            <w:r w:rsidRPr="00D8063B">
              <w:rPr>
                <w:lang w:val="en-GB"/>
              </w:rPr>
              <w:t>16 — Reported due to request of Article 112 of Directive 2009/138/EC</w:t>
            </w:r>
          </w:p>
          <w:p w14:paraId="26DCB5AA" w14:textId="196EFB90" w:rsidR="0094426A" w:rsidRPr="00D8063B" w:rsidRDefault="0094426A" w:rsidP="0094426A">
            <w:pPr>
              <w:pStyle w:val="NormalLeft"/>
              <w:rPr>
                <w:lang w:val="en-GB"/>
              </w:rPr>
            </w:pPr>
            <w:r w:rsidRPr="00D8063B">
              <w:rPr>
                <w:lang w:val="en-GB"/>
              </w:rPr>
              <w:t xml:space="preserve">17 — </w:t>
            </w:r>
            <w:ins w:id="167" w:author="Author">
              <w:r w:rsidR="00416B10" w:rsidRPr="00752673">
                <w:rPr>
                  <w:color w:val="1F497D"/>
                  <w:lang w:val="en-GB"/>
                </w:rPr>
                <w:t>Partially reported due to use of partial internal model</w:t>
              </w:r>
            </w:ins>
            <w:del w:id="168" w:author="Author">
              <w:r w:rsidRPr="00752673" w:rsidDel="00416B10">
                <w:rPr>
                  <w:lang w:val="en-GB"/>
                </w:rPr>
                <w:delText>R</w:delText>
              </w:r>
              <w:r w:rsidRPr="00D8063B" w:rsidDel="00416B10">
                <w:rPr>
                  <w:lang w:val="en-GB"/>
                </w:rPr>
                <w:delText>eported twice due to use of PIM</w:delText>
              </w:r>
            </w:del>
            <w:ins w:id="169" w:author="Author">
              <w:del w:id="170" w:author="Author">
                <w:r w:rsidRPr="00D8063B" w:rsidDel="00416B10">
                  <w:rPr>
                    <w:lang w:val="en-GB"/>
                  </w:rPr>
                  <w:delText>for SF sub-modules</w:delText>
                </w:r>
              </w:del>
            </w:ins>
            <w:del w:id="171" w:author="Author">
              <w:r w:rsidRPr="00D8063B" w:rsidDel="00416B10">
                <w:rPr>
                  <w:lang w:val="en-GB"/>
                </w:rPr>
                <w:delText xml:space="preserve">  </w:delText>
              </w:r>
            </w:del>
          </w:p>
          <w:p w14:paraId="7C320C5A"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CC32F31" w14:textId="77777777" w:rsidTr="00FC23C1">
        <w:tc>
          <w:tcPr>
            <w:tcW w:w="1671" w:type="dxa"/>
            <w:tcBorders>
              <w:top w:val="single" w:sz="2" w:space="0" w:color="auto"/>
              <w:left w:val="single" w:sz="2" w:space="0" w:color="auto"/>
              <w:bottom w:val="single" w:sz="2" w:space="0" w:color="auto"/>
              <w:right w:val="single" w:sz="2" w:space="0" w:color="auto"/>
            </w:tcBorders>
          </w:tcPr>
          <w:p w14:paraId="4B412E08" w14:textId="77777777" w:rsidR="0094426A" w:rsidRPr="00D8063B" w:rsidRDefault="0094426A" w:rsidP="0094426A">
            <w:pPr>
              <w:pStyle w:val="NormalLeft"/>
              <w:rPr>
                <w:lang w:val="en-GB"/>
              </w:rPr>
            </w:pPr>
            <w:r w:rsidRPr="00D8063B">
              <w:rPr>
                <w:lang w:val="en-GB"/>
              </w:rPr>
              <w:t>C0010/R0540</w:t>
            </w:r>
          </w:p>
        </w:tc>
        <w:tc>
          <w:tcPr>
            <w:tcW w:w="2322" w:type="dxa"/>
            <w:tcBorders>
              <w:top w:val="single" w:sz="2" w:space="0" w:color="auto"/>
              <w:left w:val="single" w:sz="2" w:space="0" w:color="auto"/>
              <w:bottom w:val="single" w:sz="2" w:space="0" w:color="auto"/>
              <w:right w:val="single" w:sz="2" w:space="0" w:color="auto"/>
            </w:tcBorders>
          </w:tcPr>
          <w:p w14:paraId="1E8FB449" w14:textId="77777777" w:rsidR="0094426A" w:rsidRPr="00D8063B" w:rsidRDefault="0094426A" w:rsidP="0094426A">
            <w:pPr>
              <w:pStyle w:val="NormalLeft"/>
              <w:rPr>
                <w:lang w:val="en-GB"/>
              </w:rPr>
            </w:pPr>
            <w:r w:rsidRPr="00D8063B">
              <w:rPr>
                <w:lang w:val="en-GB"/>
              </w:rPr>
              <w:t>S.26.05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0A042406" w14:textId="77777777" w:rsidR="0094426A" w:rsidRPr="00D8063B" w:rsidRDefault="0094426A" w:rsidP="0094426A">
            <w:pPr>
              <w:pStyle w:val="NormalLeft"/>
              <w:rPr>
                <w:lang w:val="en-GB"/>
              </w:rPr>
            </w:pPr>
            <w:r w:rsidRPr="00D8063B">
              <w:rPr>
                <w:lang w:val="en-GB"/>
              </w:rPr>
              <w:t>One of the options in the following closed list shall be used:</w:t>
            </w:r>
          </w:p>
          <w:p w14:paraId="5BE6A2F0" w14:textId="77777777" w:rsidR="0094426A" w:rsidRPr="00D8063B" w:rsidRDefault="0094426A" w:rsidP="0094426A">
            <w:pPr>
              <w:pStyle w:val="NormalLeft"/>
              <w:rPr>
                <w:lang w:val="en-GB"/>
              </w:rPr>
            </w:pPr>
            <w:r w:rsidRPr="00D8063B">
              <w:rPr>
                <w:lang w:val="en-GB"/>
              </w:rPr>
              <w:t>1 — Reported</w:t>
            </w:r>
          </w:p>
          <w:p w14:paraId="0B2AC76B" w14:textId="3A69DAFD" w:rsidR="0094426A" w:rsidRPr="00D8063B" w:rsidRDefault="0094426A" w:rsidP="0094426A">
            <w:pPr>
              <w:pStyle w:val="NormalLeft"/>
              <w:rPr>
                <w:lang w:val="en-GB"/>
              </w:rPr>
            </w:pPr>
            <w:r w:rsidRPr="00D8063B">
              <w:rPr>
                <w:lang w:val="en-GB"/>
              </w:rPr>
              <w:t>2 — Not reported as risk not existent</w:t>
            </w:r>
          </w:p>
          <w:p w14:paraId="033112E4" w14:textId="4821455C" w:rsidR="0094426A" w:rsidRPr="00D8063B" w:rsidRDefault="0094426A" w:rsidP="0094426A">
            <w:pPr>
              <w:pStyle w:val="NormalLeft"/>
              <w:rPr>
                <w:lang w:val="en-GB"/>
              </w:rPr>
            </w:pPr>
            <w:r w:rsidRPr="00D8063B">
              <w:rPr>
                <w:lang w:val="en-GB"/>
              </w:rPr>
              <w:lastRenderedPageBreak/>
              <w:t xml:space="preserve">8 — Not reported </w:t>
            </w:r>
            <w:ins w:id="172" w:author="Author">
              <w:r w:rsidR="00B31070" w:rsidRPr="00180831">
                <w:rPr>
                  <w:lang w:val="en-GB"/>
                </w:rPr>
                <w:t xml:space="preserve">due to </w:t>
              </w:r>
            </w:ins>
            <w:del w:id="173" w:author="Author">
              <w:r w:rsidRPr="00D8063B" w:rsidDel="00B31070">
                <w:rPr>
                  <w:lang w:val="en-GB"/>
                </w:rPr>
                <w:delText xml:space="preserve">as </w:delText>
              </w:r>
            </w:del>
            <w:r w:rsidRPr="00D8063B">
              <w:rPr>
                <w:lang w:val="en-GB"/>
              </w:rPr>
              <w:t>use of partial internal model</w:t>
            </w:r>
          </w:p>
          <w:p w14:paraId="0CAE5F17" w14:textId="5CD73BE2" w:rsidR="0094426A" w:rsidRPr="00D8063B" w:rsidRDefault="0094426A" w:rsidP="0094426A">
            <w:pPr>
              <w:pStyle w:val="NormalLeft"/>
              <w:rPr>
                <w:lang w:val="en-GB"/>
              </w:rPr>
            </w:pPr>
            <w:r w:rsidRPr="00D8063B">
              <w:rPr>
                <w:lang w:val="en-GB"/>
              </w:rPr>
              <w:t xml:space="preserve">9 — Not reported </w:t>
            </w:r>
            <w:ins w:id="174" w:author="Author">
              <w:r w:rsidR="00B31070" w:rsidRPr="00180831">
                <w:rPr>
                  <w:lang w:val="en-GB"/>
                </w:rPr>
                <w:t xml:space="preserve">due to </w:t>
              </w:r>
            </w:ins>
            <w:del w:id="175" w:author="Author">
              <w:r w:rsidRPr="00D8063B" w:rsidDel="00B31070">
                <w:rPr>
                  <w:lang w:val="en-GB"/>
                </w:rPr>
                <w:delText xml:space="preserve">as </w:delText>
              </w:r>
            </w:del>
            <w:r w:rsidRPr="00D8063B">
              <w:rPr>
                <w:lang w:val="en-GB"/>
              </w:rPr>
              <w:t>use of full internal model</w:t>
            </w:r>
          </w:p>
          <w:p w14:paraId="1882B9EC" w14:textId="77777777" w:rsidR="0094426A" w:rsidRPr="00D8063B" w:rsidRDefault="0094426A" w:rsidP="0094426A">
            <w:pPr>
              <w:pStyle w:val="NormalLeft"/>
              <w:rPr>
                <w:lang w:val="en-GB"/>
              </w:rPr>
            </w:pPr>
            <w:r w:rsidRPr="00D8063B">
              <w:rPr>
                <w:lang w:val="en-GB"/>
              </w:rPr>
              <w:t>11 — Not reported as reported at RFF/MAP level</w:t>
            </w:r>
          </w:p>
          <w:p w14:paraId="6A233E8E" w14:textId="77777777" w:rsidR="0094426A" w:rsidRPr="00D8063B" w:rsidRDefault="0094426A" w:rsidP="0094426A">
            <w:pPr>
              <w:pStyle w:val="NormalLeft"/>
              <w:rPr>
                <w:lang w:val="en-GB"/>
              </w:rPr>
            </w:pPr>
            <w:r w:rsidRPr="00D8063B">
              <w:rPr>
                <w:lang w:val="en-GB"/>
              </w:rPr>
              <w:t>13 — Not reported as method 2 is used exclusively</w:t>
            </w:r>
          </w:p>
          <w:p w14:paraId="6523C881" w14:textId="001798DB" w:rsidR="0094426A" w:rsidRPr="00D8063B" w:rsidRDefault="0094426A" w:rsidP="0094426A">
            <w:pPr>
              <w:pStyle w:val="NormalLeft"/>
              <w:rPr>
                <w:lang w:val="en-GB"/>
              </w:rPr>
            </w:pPr>
            <w:r w:rsidRPr="00D8063B">
              <w:rPr>
                <w:lang w:val="en-GB"/>
              </w:rPr>
              <w:t>16 — Reported due to request of Article 112 of Directive 2009/138/EC</w:t>
            </w:r>
          </w:p>
          <w:p w14:paraId="28CFE936" w14:textId="2A939971" w:rsidR="0094426A" w:rsidRPr="00D8063B" w:rsidRDefault="0094426A" w:rsidP="0094426A">
            <w:pPr>
              <w:pStyle w:val="NormalLeft"/>
              <w:rPr>
                <w:lang w:val="en-GB"/>
              </w:rPr>
            </w:pPr>
            <w:r w:rsidRPr="00D8063B">
              <w:rPr>
                <w:lang w:val="en-GB"/>
              </w:rPr>
              <w:t xml:space="preserve">17 — </w:t>
            </w:r>
            <w:ins w:id="176" w:author="Author">
              <w:r w:rsidR="00416B10" w:rsidRPr="00752673">
                <w:rPr>
                  <w:color w:val="1F497D"/>
                  <w:lang w:val="en-GB"/>
                </w:rPr>
                <w:t>Partially reported due to use of partial internal model</w:t>
              </w:r>
            </w:ins>
            <w:del w:id="177" w:author="Author">
              <w:r w:rsidRPr="00752673" w:rsidDel="00416B10">
                <w:rPr>
                  <w:lang w:val="en-GB"/>
                </w:rPr>
                <w:delText>Reported twice due to use of PIM</w:delText>
              </w:r>
            </w:del>
            <w:ins w:id="178" w:author="Author">
              <w:del w:id="179" w:author="Author">
                <w:r w:rsidRPr="00752673" w:rsidDel="00416B10">
                  <w:rPr>
                    <w:lang w:val="en-GB"/>
                  </w:rPr>
                  <w:delText>for SF sub-modules</w:delText>
                </w:r>
              </w:del>
            </w:ins>
            <w:del w:id="180" w:author="Author">
              <w:r w:rsidRPr="00D8063B" w:rsidDel="00416B10">
                <w:rPr>
                  <w:lang w:val="en-GB"/>
                </w:rPr>
                <w:delText xml:space="preserve">  </w:delText>
              </w:r>
            </w:del>
          </w:p>
          <w:p w14:paraId="4B32891E"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47BD8A8B" w14:textId="77777777" w:rsidTr="00FC23C1">
        <w:tc>
          <w:tcPr>
            <w:tcW w:w="1671" w:type="dxa"/>
            <w:tcBorders>
              <w:top w:val="single" w:sz="2" w:space="0" w:color="auto"/>
              <w:left w:val="single" w:sz="2" w:space="0" w:color="auto"/>
              <w:bottom w:val="single" w:sz="2" w:space="0" w:color="auto"/>
              <w:right w:val="single" w:sz="2" w:space="0" w:color="auto"/>
            </w:tcBorders>
          </w:tcPr>
          <w:p w14:paraId="16F66F34" w14:textId="77777777" w:rsidR="0094426A" w:rsidRPr="00D8063B" w:rsidRDefault="0094426A" w:rsidP="0094426A">
            <w:pPr>
              <w:pStyle w:val="NormalLeft"/>
              <w:rPr>
                <w:lang w:val="en-GB"/>
              </w:rPr>
            </w:pPr>
            <w:r w:rsidRPr="00D8063B">
              <w:rPr>
                <w:lang w:val="en-GB"/>
              </w:rPr>
              <w:lastRenderedPageBreak/>
              <w:t>C0010/R0550</w:t>
            </w:r>
          </w:p>
        </w:tc>
        <w:tc>
          <w:tcPr>
            <w:tcW w:w="2322" w:type="dxa"/>
            <w:tcBorders>
              <w:top w:val="single" w:sz="2" w:space="0" w:color="auto"/>
              <w:left w:val="single" w:sz="2" w:space="0" w:color="auto"/>
              <w:bottom w:val="single" w:sz="2" w:space="0" w:color="auto"/>
              <w:right w:val="single" w:sz="2" w:space="0" w:color="auto"/>
            </w:tcBorders>
          </w:tcPr>
          <w:p w14:paraId="0714CFDF" w14:textId="77777777" w:rsidR="0094426A" w:rsidRPr="00D8063B" w:rsidRDefault="0094426A" w:rsidP="0094426A">
            <w:pPr>
              <w:pStyle w:val="NormalLeft"/>
              <w:rPr>
                <w:lang w:val="en-GB"/>
              </w:rPr>
            </w:pPr>
            <w:r w:rsidRPr="00D8063B">
              <w:rPr>
                <w:lang w:val="en-GB"/>
              </w:rPr>
              <w:t>S.26.06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44775768" w14:textId="77777777" w:rsidR="0094426A" w:rsidRPr="00D8063B" w:rsidRDefault="0094426A" w:rsidP="0094426A">
            <w:pPr>
              <w:pStyle w:val="NormalLeft"/>
              <w:rPr>
                <w:lang w:val="en-GB"/>
              </w:rPr>
            </w:pPr>
            <w:r w:rsidRPr="00D8063B">
              <w:rPr>
                <w:lang w:val="en-GB"/>
              </w:rPr>
              <w:t>One of the options in the following closed list shall be used:</w:t>
            </w:r>
          </w:p>
          <w:p w14:paraId="31610FDE" w14:textId="77777777" w:rsidR="0094426A" w:rsidRPr="00D8063B" w:rsidRDefault="0094426A" w:rsidP="0094426A">
            <w:pPr>
              <w:pStyle w:val="NormalLeft"/>
              <w:rPr>
                <w:lang w:val="en-GB"/>
              </w:rPr>
            </w:pPr>
            <w:r w:rsidRPr="00D8063B">
              <w:rPr>
                <w:lang w:val="en-GB"/>
              </w:rPr>
              <w:t>1 — Reported</w:t>
            </w:r>
          </w:p>
          <w:p w14:paraId="73AA7E61" w14:textId="0FF7900D" w:rsidR="0094426A" w:rsidRPr="00D8063B" w:rsidRDefault="0094426A" w:rsidP="0094426A">
            <w:pPr>
              <w:pStyle w:val="NormalLeft"/>
              <w:rPr>
                <w:lang w:val="en-GB"/>
              </w:rPr>
            </w:pPr>
            <w:r w:rsidRPr="00D8063B">
              <w:rPr>
                <w:lang w:val="en-GB"/>
              </w:rPr>
              <w:t xml:space="preserve">8 — Not reported </w:t>
            </w:r>
            <w:ins w:id="181" w:author="Author">
              <w:r w:rsidR="00B31070" w:rsidRPr="00180831">
                <w:rPr>
                  <w:lang w:val="en-GB"/>
                </w:rPr>
                <w:t xml:space="preserve">due to </w:t>
              </w:r>
            </w:ins>
            <w:del w:id="182" w:author="Author">
              <w:r w:rsidRPr="00D8063B" w:rsidDel="00B31070">
                <w:rPr>
                  <w:lang w:val="en-GB"/>
                </w:rPr>
                <w:delText xml:space="preserve">as </w:delText>
              </w:r>
            </w:del>
            <w:r w:rsidRPr="00D8063B">
              <w:rPr>
                <w:lang w:val="en-GB"/>
              </w:rPr>
              <w:t>use of partial internal model</w:t>
            </w:r>
          </w:p>
          <w:p w14:paraId="6EBF3B0F" w14:textId="275E0449" w:rsidR="0094426A" w:rsidRPr="00D8063B" w:rsidRDefault="0094426A" w:rsidP="0094426A">
            <w:pPr>
              <w:pStyle w:val="NormalLeft"/>
              <w:rPr>
                <w:lang w:val="en-GB"/>
              </w:rPr>
            </w:pPr>
            <w:r w:rsidRPr="00D8063B">
              <w:rPr>
                <w:lang w:val="en-GB"/>
              </w:rPr>
              <w:t xml:space="preserve">9 — Not reported </w:t>
            </w:r>
            <w:ins w:id="183" w:author="Author">
              <w:r w:rsidR="00B31070" w:rsidRPr="00180831">
                <w:rPr>
                  <w:lang w:val="en-GB"/>
                </w:rPr>
                <w:t xml:space="preserve">due to </w:t>
              </w:r>
            </w:ins>
            <w:del w:id="184" w:author="Author">
              <w:r w:rsidRPr="00D8063B" w:rsidDel="00B31070">
                <w:rPr>
                  <w:lang w:val="en-GB"/>
                </w:rPr>
                <w:delText xml:space="preserve">as </w:delText>
              </w:r>
            </w:del>
            <w:r w:rsidRPr="00D8063B">
              <w:rPr>
                <w:lang w:val="en-GB"/>
              </w:rPr>
              <w:t>use of full internal model</w:t>
            </w:r>
          </w:p>
          <w:p w14:paraId="394996FA" w14:textId="77777777" w:rsidR="0094426A" w:rsidRPr="00D8063B" w:rsidRDefault="0094426A" w:rsidP="0094426A">
            <w:pPr>
              <w:pStyle w:val="NormalLeft"/>
              <w:rPr>
                <w:lang w:val="en-GB"/>
              </w:rPr>
            </w:pPr>
            <w:r w:rsidRPr="00D8063B">
              <w:rPr>
                <w:lang w:val="en-GB"/>
              </w:rPr>
              <w:t>11 — Not reported as reported at RFF/MAP level</w:t>
            </w:r>
          </w:p>
          <w:p w14:paraId="5731B748" w14:textId="77777777" w:rsidR="0094426A" w:rsidRPr="00D8063B" w:rsidRDefault="0094426A" w:rsidP="0094426A">
            <w:pPr>
              <w:pStyle w:val="NormalLeft"/>
              <w:rPr>
                <w:lang w:val="en-GB"/>
              </w:rPr>
            </w:pPr>
            <w:r w:rsidRPr="00D8063B">
              <w:rPr>
                <w:lang w:val="en-GB"/>
              </w:rPr>
              <w:t>13 — Not reported as method 2 is used exclusively</w:t>
            </w:r>
          </w:p>
          <w:p w14:paraId="2951236B" w14:textId="45B51F4D" w:rsidR="0094426A" w:rsidRPr="00D8063B" w:rsidRDefault="0094426A" w:rsidP="0094426A">
            <w:pPr>
              <w:pStyle w:val="NormalLeft"/>
              <w:rPr>
                <w:lang w:val="en-GB"/>
              </w:rPr>
            </w:pPr>
            <w:r w:rsidRPr="00D8063B">
              <w:rPr>
                <w:lang w:val="en-GB"/>
              </w:rPr>
              <w:t>16 — Reported due to request of Article 112 of Directive 2009/138/EC</w:t>
            </w:r>
          </w:p>
          <w:p w14:paraId="28C886AE" w14:textId="124DF638" w:rsidR="0094426A" w:rsidRPr="00D8063B" w:rsidRDefault="0094426A" w:rsidP="0094426A">
            <w:pPr>
              <w:pStyle w:val="NormalLeft"/>
              <w:rPr>
                <w:lang w:val="en-GB"/>
              </w:rPr>
            </w:pPr>
            <w:r w:rsidRPr="00D8063B">
              <w:rPr>
                <w:lang w:val="en-GB"/>
              </w:rPr>
              <w:t xml:space="preserve">17 — </w:t>
            </w:r>
            <w:ins w:id="185" w:author="Author">
              <w:r w:rsidR="00416B10" w:rsidRPr="00752673">
                <w:rPr>
                  <w:color w:val="1F497D"/>
                  <w:lang w:val="en-GB"/>
                </w:rPr>
                <w:t>Partially reported due to use of partial internal model</w:t>
              </w:r>
            </w:ins>
            <w:del w:id="186" w:author="Author">
              <w:r w:rsidRPr="00752673" w:rsidDel="00416B10">
                <w:rPr>
                  <w:lang w:val="en-GB"/>
                </w:rPr>
                <w:delText>Reported twice due to use of PIM</w:delText>
              </w:r>
            </w:del>
            <w:ins w:id="187" w:author="Author">
              <w:del w:id="188" w:author="Author">
                <w:r w:rsidRPr="00752673" w:rsidDel="00416B10">
                  <w:rPr>
                    <w:lang w:val="en-GB"/>
                  </w:rPr>
                  <w:delText>for SF sub-modules</w:delText>
                </w:r>
              </w:del>
            </w:ins>
            <w:del w:id="189" w:author="Author">
              <w:r w:rsidRPr="00752673" w:rsidDel="00416B10">
                <w:rPr>
                  <w:lang w:val="en-GB"/>
                </w:rPr>
                <w:delText xml:space="preserve">  </w:delText>
              </w:r>
            </w:del>
          </w:p>
          <w:p w14:paraId="2FE38DA4"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55F6C57" w14:textId="77777777" w:rsidTr="00FC23C1">
        <w:tc>
          <w:tcPr>
            <w:tcW w:w="1671" w:type="dxa"/>
            <w:tcBorders>
              <w:top w:val="single" w:sz="2" w:space="0" w:color="auto"/>
              <w:left w:val="single" w:sz="2" w:space="0" w:color="auto"/>
              <w:bottom w:val="single" w:sz="2" w:space="0" w:color="auto"/>
              <w:right w:val="single" w:sz="2" w:space="0" w:color="auto"/>
            </w:tcBorders>
          </w:tcPr>
          <w:p w14:paraId="4D78D8A7" w14:textId="77777777" w:rsidR="0094426A" w:rsidRPr="00D8063B" w:rsidRDefault="0094426A" w:rsidP="0094426A">
            <w:pPr>
              <w:pStyle w:val="NormalLeft"/>
              <w:rPr>
                <w:lang w:val="en-GB"/>
              </w:rPr>
            </w:pPr>
            <w:r w:rsidRPr="00D8063B">
              <w:rPr>
                <w:lang w:val="en-GB"/>
              </w:rPr>
              <w:t>C0010/R0560</w:t>
            </w:r>
          </w:p>
        </w:tc>
        <w:tc>
          <w:tcPr>
            <w:tcW w:w="2322" w:type="dxa"/>
            <w:tcBorders>
              <w:top w:val="single" w:sz="2" w:space="0" w:color="auto"/>
              <w:left w:val="single" w:sz="2" w:space="0" w:color="auto"/>
              <w:bottom w:val="single" w:sz="2" w:space="0" w:color="auto"/>
              <w:right w:val="single" w:sz="2" w:space="0" w:color="auto"/>
            </w:tcBorders>
          </w:tcPr>
          <w:p w14:paraId="301C568F" w14:textId="77777777" w:rsidR="0094426A" w:rsidRPr="00D8063B" w:rsidRDefault="0094426A" w:rsidP="0094426A">
            <w:pPr>
              <w:pStyle w:val="NormalLeft"/>
              <w:rPr>
                <w:lang w:val="en-GB"/>
              </w:rPr>
            </w:pPr>
            <w:r w:rsidRPr="00D8063B">
              <w:rPr>
                <w:lang w:val="en-GB"/>
              </w:rPr>
              <w:t>S.26.07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4A318843" w14:textId="77777777" w:rsidR="0094426A" w:rsidRPr="00D8063B" w:rsidRDefault="0094426A" w:rsidP="0094426A">
            <w:pPr>
              <w:pStyle w:val="NormalLeft"/>
              <w:rPr>
                <w:lang w:val="en-GB"/>
              </w:rPr>
            </w:pPr>
            <w:r w:rsidRPr="00D8063B">
              <w:rPr>
                <w:lang w:val="en-GB"/>
              </w:rPr>
              <w:t>One of the options in the following closed list shall be used:</w:t>
            </w:r>
          </w:p>
          <w:p w14:paraId="694543C9" w14:textId="77777777" w:rsidR="0094426A" w:rsidRPr="00D8063B" w:rsidRDefault="0094426A" w:rsidP="0094426A">
            <w:pPr>
              <w:pStyle w:val="NormalLeft"/>
              <w:rPr>
                <w:lang w:val="en-GB"/>
              </w:rPr>
            </w:pPr>
            <w:r w:rsidRPr="00D8063B">
              <w:rPr>
                <w:lang w:val="en-GB"/>
              </w:rPr>
              <w:t>1 — Reported</w:t>
            </w:r>
          </w:p>
          <w:p w14:paraId="214660DF" w14:textId="77777777" w:rsidR="0094426A" w:rsidRPr="00D8063B" w:rsidRDefault="0094426A" w:rsidP="0094426A">
            <w:pPr>
              <w:pStyle w:val="NormalLeft"/>
              <w:rPr>
                <w:lang w:val="en-GB"/>
              </w:rPr>
            </w:pPr>
            <w:r w:rsidRPr="00D8063B">
              <w:rPr>
                <w:lang w:val="en-GB"/>
              </w:rPr>
              <w:t>2 — Not reported as no simplified calculations used</w:t>
            </w:r>
          </w:p>
          <w:p w14:paraId="23FEFF3D" w14:textId="7FFFB60A" w:rsidR="0094426A" w:rsidRPr="00D8063B" w:rsidRDefault="0094426A" w:rsidP="0094426A">
            <w:pPr>
              <w:pStyle w:val="NormalLeft"/>
              <w:rPr>
                <w:lang w:val="en-GB"/>
              </w:rPr>
            </w:pPr>
            <w:r w:rsidRPr="00D8063B">
              <w:rPr>
                <w:lang w:val="en-GB"/>
              </w:rPr>
              <w:t xml:space="preserve">8 — Not reported </w:t>
            </w:r>
            <w:ins w:id="190" w:author="Author">
              <w:r w:rsidR="00B31070" w:rsidRPr="00180831">
                <w:rPr>
                  <w:lang w:val="en-GB"/>
                </w:rPr>
                <w:t xml:space="preserve">due to </w:t>
              </w:r>
            </w:ins>
            <w:del w:id="191" w:author="Author">
              <w:r w:rsidRPr="00D8063B" w:rsidDel="00B31070">
                <w:rPr>
                  <w:lang w:val="en-GB"/>
                </w:rPr>
                <w:delText xml:space="preserve">as </w:delText>
              </w:r>
            </w:del>
            <w:r w:rsidRPr="00D8063B">
              <w:rPr>
                <w:lang w:val="en-GB"/>
              </w:rPr>
              <w:t>use of partial internal model</w:t>
            </w:r>
          </w:p>
          <w:p w14:paraId="089291CB" w14:textId="5CF00BC0" w:rsidR="0094426A" w:rsidRPr="00D8063B" w:rsidRDefault="0094426A" w:rsidP="0094426A">
            <w:pPr>
              <w:pStyle w:val="NormalLeft"/>
              <w:rPr>
                <w:lang w:val="en-GB"/>
              </w:rPr>
            </w:pPr>
            <w:r w:rsidRPr="00D8063B">
              <w:rPr>
                <w:lang w:val="en-GB"/>
              </w:rPr>
              <w:t xml:space="preserve">9 — Not reported </w:t>
            </w:r>
            <w:ins w:id="192" w:author="Author">
              <w:r w:rsidR="00B31070" w:rsidRPr="00180831">
                <w:rPr>
                  <w:lang w:val="en-GB"/>
                </w:rPr>
                <w:t xml:space="preserve">due to </w:t>
              </w:r>
            </w:ins>
            <w:del w:id="193" w:author="Author">
              <w:r w:rsidRPr="00D8063B" w:rsidDel="00B31070">
                <w:rPr>
                  <w:lang w:val="en-GB"/>
                </w:rPr>
                <w:delText xml:space="preserve">as </w:delText>
              </w:r>
            </w:del>
            <w:r w:rsidRPr="00D8063B">
              <w:rPr>
                <w:lang w:val="en-GB"/>
              </w:rPr>
              <w:t>use of full internal model</w:t>
            </w:r>
          </w:p>
          <w:p w14:paraId="79EFC8EC" w14:textId="77777777" w:rsidR="0094426A" w:rsidRPr="00D8063B" w:rsidRDefault="0094426A" w:rsidP="0094426A">
            <w:pPr>
              <w:pStyle w:val="NormalLeft"/>
              <w:rPr>
                <w:lang w:val="en-GB"/>
              </w:rPr>
            </w:pPr>
            <w:r w:rsidRPr="00D8063B">
              <w:rPr>
                <w:lang w:val="en-GB"/>
              </w:rPr>
              <w:t>11 — Not reported as reported at RFF/MAP level</w:t>
            </w:r>
          </w:p>
          <w:p w14:paraId="7EFBFE11" w14:textId="77777777" w:rsidR="0094426A" w:rsidRPr="00D8063B" w:rsidRDefault="0094426A" w:rsidP="0094426A">
            <w:pPr>
              <w:pStyle w:val="NormalLeft"/>
              <w:rPr>
                <w:lang w:val="en-GB"/>
              </w:rPr>
            </w:pPr>
            <w:r w:rsidRPr="00D8063B">
              <w:rPr>
                <w:lang w:val="en-GB"/>
              </w:rPr>
              <w:t>13 — Not reported as method 2 is used exclusively</w:t>
            </w:r>
          </w:p>
          <w:p w14:paraId="244EC797" w14:textId="4B348073" w:rsidR="0094426A" w:rsidRPr="00D8063B" w:rsidRDefault="0094426A" w:rsidP="0094426A">
            <w:pPr>
              <w:pStyle w:val="NormalLeft"/>
              <w:rPr>
                <w:lang w:val="en-GB"/>
              </w:rPr>
            </w:pPr>
            <w:r w:rsidRPr="00D8063B">
              <w:rPr>
                <w:lang w:val="en-GB"/>
              </w:rPr>
              <w:lastRenderedPageBreak/>
              <w:t>16 — Reported due to request of Article 112 of Directive 2009/138/EC</w:t>
            </w:r>
          </w:p>
          <w:p w14:paraId="7D4BB79B" w14:textId="75BF1ABA" w:rsidR="0094426A" w:rsidRPr="00D8063B" w:rsidRDefault="0094426A" w:rsidP="0094426A">
            <w:pPr>
              <w:pStyle w:val="NormalLeft"/>
              <w:rPr>
                <w:lang w:val="en-GB"/>
              </w:rPr>
            </w:pPr>
            <w:r w:rsidRPr="00D8063B">
              <w:rPr>
                <w:lang w:val="en-GB"/>
              </w:rPr>
              <w:t xml:space="preserve">17 — </w:t>
            </w:r>
            <w:ins w:id="194" w:author="Author">
              <w:r w:rsidR="00416B10" w:rsidRPr="00752673">
                <w:rPr>
                  <w:color w:val="1F497D"/>
                  <w:lang w:val="en-GB"/>
                </w:rPr>
                <w:t>Partially reported due to use of partial internal model</w:t>
              </w:r>
            </w:ins>
            <w:del w:id="195" w:author="Author">
              <w:r w:rsidRPr="00752673" w:rsidDel="00416B10">
                <w:rPr>
                  <w:lang w:val="en-GB"/>
                </w:rPr>
                <w:delText>Reported twice due to use of PIM</w:delText>
              </w:r>
            </w:del>
            <w:ins w:id="196" w:author="Author">
              <w:del w:id="197" w:author="Author">
                <w:r w:rsidRPr="00752673" w:rsidDel="00416B10">
                  <w:rPr>
                    <w:lang w:val="en-GB"/>
                  </w:rPr>
                  <w:delText>for SF sub-modules</w:delText>
                </w:r>
              </w:del>
            </w:ins>
            <w:del w:id="198" w:author="Author">
              <w:r w:rsidRPr="00D8063B" w:rsidDel="00416B10">
                <w:rPr>
                  <w:lang w:val="en-GB"/>
                </w:rPr>
                <w:delText xml:space="preserve">  </w:delText>
              </w:r>
            </w:del>
          </w:p>
          <w:p w14:paraId="5CCFA7A6"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01CE7FA1" w14:textId="77777777" w:rsidTr="00FC23C1">
        <w:trPr>
          <w:ins w:id="199" w:author="Author"/>
        </w:trPr>
        <w:tc>
          <w:tcPr>
            <w:tcW w:w="1671" w:type="dxa"/>
            <w:tcBorders>
              <w:top w:val="single" w:sz="2" w:space="0" w:color="auto"/>
              <w:left w:val="single" w:sz="2" w:space="0" w:color="auto"/>
              <w:bottom w:val="single" w:sz="2" w:space="0" w:color="auto"/>
              <w:right w:val="single" w:sz="2" w:space="0" w:color="auto"/>
            </w:tcBorders>
          </w:tcPr>
          <w:p w14:paraId="763FB061" w14:textId="7D2FDBC5" w:rsidR="0094426A" w:rsidRPr="00D8063B" w:rsidRDefault="0094426A" w:rsidP="0094426A">
            <w:pPr>
              <w:pStyle w:val="NormalLeft"/>
              <w:rPr>
                <w:ins w:id="200" w:author="Author"/>
                <w:lang w:val="en-GB"/>
              </w:rPr>
            </w:pPr>
            <w:ins w:id="201" w:author="Author">
              <w:r w:rsidRPr="00D8063B">
                <w:rPr>
                  <w:lang w:val="en-GB"/>
                </w:rPr>
                <w:lastRenderedPageBreak/>
                <w:t>C0010/R0561</w:t>
              </w:r>
            </w:ins>
          </w:p>
        </w:tc>
        <w:tc>
          <w:tcPr>
            <w:tcW w:w="2322" w:type="dxa"/>
            <w:tcBorders>
              <w:top w:val="single" w:sz="2" w:space="0" w:color="auto"/>
              <w:left w:val="single" w:sz="2" w:space="0" w:color="auto"/>
              <w:bottom w:val="single" w:sz="2" w:space="0" w:color="auto"/>
              <w:right w:val="single" w:sz="2" w:space="0" w:color="auto"/>
            </w:tcBorders>
          </w:tcPr>
          <w:p w14:paraId="045E64B0" w14:textId="050B7B6A" w:rsidR="0094426A" w:rsidRPr="00D8063B" w:rsidRDefault="0094426A" w:rsidP="0094426A">
            <w:pPr>
              <w:pStyle w:val="NormalLeft"/>
              <w:rPr>
                <w:ins w:id="202" w:author="Author"/>
                <w:lang w:val="en-GB"/>
              </w:rPr>
            </w:pPr>
            <w:ins w:id="203" w:author="Author">
              <w:r w:rsidRPr="00D8063B">
                <w:rPr>
                  <w:lang w:val="en-GB"/>
                </w:rPr>
                <w:t>S.26.08 - Solvency Capital Requirement - for groups using an internal model</w:t>
              </w:r>
              <w:r w:rsidR="00A301A9">
                <w:rPr>
                  <w:lang w:val="en-GB"/>
                </w:rPr>
                <w:t xml:space="preserve"> (partial or full)</w:t>
              </w:r>
            </w:ins>
          </w:p>
        </w:tc>
        <w:tc>
          <w:tcPr>
            <w:tcW w:w="5296" w:type="dxa"/>
            <w:tcBorders>
              <w:top w:val="single" w:sz="2" w:space="0" w:color="auto"/>
              <w:left w:val="single" w:sz="2" w:space="0" w:color="auto"/>
              <w:bottom w:val="single" w:sz="2" w:space="0" w:color="auto"/>
              <w:right w:val="single" w:sz="2" w:space="0" w:color="auto"/>
            </w:tcBorders>
          </w:tcPr>
          <w:p w14:paraId="745A9072" w14:textId="77777777" w:rsidR="0094426A" w:rsidRPr="00D8063B" w:rsidRDefault="0094426A" w:rsidP="0094426A">
            <w:pPr>
              <w:pStyle w:val="NormalLeft"/>
              <w:rPr>
                <w:ins w:id="204" w:author="Author"/>
                <w:lang w:val="en-GB"/>
              </w:rPr>
            </w:pPr>
            <w:ins w:id="205" w:author="Author">
              <w:r w:rsidRPr="00D8063B">
                <w:rPr>
                  <w:lang w:val="en-GB"/>
                </w:rPr>
                <w:t>One of the options in the following closed list shall be used:</w:t>
              </w:r>
            </w:ins>
          </w:p>
          <w:p w14:paraId="51646E15" w14:textId="77777777" w:rsidR="0094426A" w:rsidRPr="00D8063B" w:rsidRDefault="0094426A" w:rsidP="0094426A">
            <w:pPr>
              <w:pStyle w:val="NormalLeft"/>
              <w:rPr>
                <w:ins w:id="206" w:author="Author"/>
                <w:lang w:val="en-GB"/>
              </w:rPr>
            </w:pPr>
            <w:ins w:id="207" w:author="Author">
              <w:r w:rsidRPr="00D8063B">
                <w:rPr>
                  <w:lang w:val="en-GB"/>
                </w:rPr>
                <w:t>4 — Reported due to use of partial internal model</w:t>
              </w:r>
            </w:ins>
          </w:p>
          <w:p w14:paraId="14E00176" w14:textId="77777777" w:rsidR="0094426A" w:rsidRPr="00D8063B" w:rsidRDefault="0094426A" w:rsidP="0094426A">
            <w:pPr>
              <w:pStyle w:val="NormalLeft"/>
              <w:rPr>
                <w:ins w:id="208" w:author="Author"/>
                <w:lang w:val="en-GB"/>
              </w:rPr>
            </w:pPr>
            <w:ins w:id="209" w:author="Author">
              <w:r w:rsidRPr="00D8063B">
                <w:rPr>
                  <w:lang w:val="en-GB"/>
                </w:rPr>
                <w:t>5 — Reported due to use of full internal model</w:t>
              </w:r>
            </w:ins>
          </w:p>
          <w:p w14:paraId="70A4B992" w14:textId="577E1C71" w:rsidR="0094426A" w:rsidRPr="00D8063B" w:rsidRDefault="0094426A" w:rsidP="0094426A">
            <w:pPr>
              <w:pStyle w:val="NormalLeft"/>
              <w:rPr>
                <w:ins w:id="210" w:author="Author"/>
                <w:lang w:val="en-GB"/>
              </w:rPr>
            </w:pPr>
            <w:ins w:id="211" w:author="Author">
              <w:r w:rsidRPr="00D8063B">
                <w:rPr>
                  <w:lang w:val="en-GB"/>
                </w:rPr>
                <w:t xml:space="preserve">10 — Not reported </w:t>
              </w:r>
              <w:r w:rsidR="002E1245" w:rsidRPr="00180831">
                <w:rPr>
                  <w:lang w:val="en-GB"/>
                </w:rPr>
                <w:t xml:space="preserve">due to </w:t>
              </w:r>
              <w:del w:id="212" w:author="Author">
                <w:r w:rsidRPr="00D8063B" w:rsidDel="002E1245">
                  <w:rPr>
                    <w:lang w:val="en-GB"/>
                  </w:rPr>
                  <w:delText xml:space="preserve">as </w:delText>
                </w:r>
              </w:del>
              <w:r w:rsidRPr="00D8063B">
                <w:rPr>
                  <w:lang w:val="en-GB"/>
                </w:rPr>
                <w:t>use of standard formula</w:t>
              </w:r>
            </w:ins>
          </w:p>
          <w:p w14:paraId="2AE25A79" w14:textId="05C3C221" w:rsidR="0094426A" w:rsidRPr="00D8063B" w:rsidRDefault="0094426A" w:rsidP="0094426A">
            <w:pPr>
              <w:pStyle w:val="NormalLeft"/>
              <w:rPr>
                <w:ins w:id="213" w:author="Author"/>
                <w:lang w:val="en-GB"/>
              </w:rPr>
            </w:pPr>
            <w:ins w:id="214" w:author="Author">
              <w:r w:rsidRPr="00D8063B">
                <w:rPr>
                  <w:lang w:val="en-GB"/>
                </w:rPr>
                <w:t>11 — Not reported as reported at RFF/MAP level</w:t>
              </w:r>
            </w:ins>
          </w:p>
          <w:p w14:paraId="344979B2" w14:textId="3217EFD2" w:rsidR="0094426A" w:rsidRPr="00D8063B" w:rsidRDefault="0094426A" w:rsidP="0094426A">
            <w:pPr>
              <w:pStyle w:val="NormalLeft"/>
              <w:rPr>
                <w:ins w:id="215" w:author="Author"/>
                <w:lang w:val="en-GB"/>
              </w:rPr>
            </w:pPr>
            <w:ins w:id="216" w:author="Author">
              <w:r w:rsidRPr="00D8063B">
                <w:rPr>
                  <w:lang w:val="en-GB"/>
                </w:rPr>
                <w:t>0 — Not reported other reason (in this case special justification is needed)</w:t>
              </w:r>
            </w:ins>
          </w:p>
        </w:tc>
      </w:tr>
      <w:tr w:rsidR="0094426A" w:rsidRPr="00D8063B" w14:paraId="6638C79B" w14:textId="77777777" w:rsidTr="00FC23C1">
        <w:trPr>
          <w:ins w:id="217" w:author="Author"/>
        </w:trPr>
        <w:tc>
          <w:tcPr>
            <w:tcW w:w="1671" w:type="dxa"/>
            <w:tcBorders>
              <w:top w:val="single" w:sz="2" w:space="0" w:color="auto"/>
              <w:left w:val="single" w:sz="2" w:space="0" w:color="auto"/>
              <w:bottom w:val="single" w:sz="2" w:space="0" w:color="auto"/>
              <w:right w:val="single" w:sz="2" w:space="0" w:color="auto"/>
            </w:tcBorders>
          </w:tcPr>
          <w:p w14:paraId="6A02EE6C" w14:textId="5F98E3B5" w:rsidR="0094426A" w:rsidRPr="00D8063B" w:rsidRDefault="0094426A" w:rsidP="0094426A">
            <w:pPr>
              <w:pStyle w:val="NormalLeft"/>
              <w:rPr>
                <w:ins w:id="218" w:author="Author"/>
                <w:lang w:val="en-GB"/>
              </w:rPr>
            </w:pPr>
            <w:ins w:id="219" w:author="Author">
              <w:r w:rsidRPr="00D8063B">
                <w:rPr>
                  <w:lang w:val="en-GB"/>
                </w:rPr>
                <w:t>C0010/R</w:t>
              </w:r>
              <w:del w:id="220" w:author="Author">
                <w:r w:rsidRPr="00D8063B" w:rsidDel="008F07A0">
                  <w:rPr>
                    <w:lang w:val="en-GB"/>
                  </w:rPr>
                  <w:delText>1</w:delText>
                </w:r>
                <w:r w:rsidRPr="00D8063B" w:rsidDel="0016692B">
                  <w:rPr>
                    <w:lang w:val="en-GB"/>
                  </w:rPr>
                  <w:delText>0</w:delText>
                </w:r>
                <w:r w:rsidRPr="00D8063B" w:rsidDel="008E3500">
                  <w:rPr>
                    <w:lang w:val="en-GB"/>
                  </w:rPr>
                  <w:delText>1</w:delText>
                </w:r>
              </w:del>
              <w:r w:rsidRPr="00D8063B">
                <w:rPr>
                  <w:lang w:val="en-GB"/>
                </w:rPr>
                <w:t>0562</w:t>
              </w:r>
            </w:ins>
          </w:p>
        </w:tc>
        <w:tc>
          <w:tcPr>
            <w:tcW w:w="2322" w:type="dxa"/>
            <w:tcBorders>
              <w:top w:val="single" w:sz="2" w:space="0" w:color="auto"/>
              <w:left w:val="single" w:sz="2" w:space="0" w:color="auto"/>
              <w:bottom w:val="single" w:sz="2" w:space="0" w:color="auto"/>
              <w:right w:val="single" w:sz="2" w:space="0" w:color="auto"/>
            </w:tcBorders>
          </w:tcPr>
          <w:p w14:paraId="0D818227" w14:textId="1A73792E" w:rsidR="0094426A" w:rsidRPr="00D8063B" w:rsidRDefault="0094426A" w:rsidP="0094426A">
            <w:pPr>
              <w:pStyle w:val="NormalLeft"/>
              <w:rPr>
                <w:ins w:id="221" w:author="Author"/>
                <w:lang w:val="en-GB"/>
              </w:rPr>
            </w:pPr>
            <w:ins w:id="222" w:author="Author">
              <w:r w:rsidRPr="00D8063B">
                <w:rPr>
                  <w:lang w:val="en-GB"/>
                </w:rPr>
                <w:t>S.26.09 - Internal model - Market &amp; credit risk and sensitivities</w:t>
              </w:r>
            </w:ins>
          </w:p>
        </w:tc>
        <w:tc>
          <w:tcPr>
            <w:tcW w:w="5296" w:type="dxa"/>
            <w:tcBorders>
              <w:top w:val="single" w:sz="2" w:space="0" w:color="auto"/>
              <w:left w:val="single" w:sz="2" w:space="0" w:color="auto"/>
              <w:bottom w:val="single" w:sz="2" w:space="0" w:color="auto"/>
              <w:right w:val="single" w:sz="2" w:space="0" w:color="auto"/>
            </w:tcBorders>
          </w:tcPr>
          <w:p w14:paraId="2EDB22AC" w14:textId="43415A2B" w:rsidR="0094426A" w:rsidRPr="00D8063B" w:rsidRDefault="0094426A" w:rsidP="0094426A">
            <w:pPr>
              <w:pStyle w:val="NormalLeft"/>
              <w:rPr>
                <w:ins w:id="223" w:author="Author"/>
                <w:lang w:val="en-GB"/>
              </w:rPr>
            </w:pPr>
            <w:ins w:id="224" w:author="Author">
              <w:r w:rsidRPr="00D8063B">
                <w:rPr>
                  <w:lang w:val="en-GB"/>
                </w:rPr>
                <w:t>One of the options in the following closed list shall be used:</w:t>
              </w:r>
            </w:ins>
          </w:p>
          <w:p w14:paraId="27CDF1B5" w14:textId="7C763FB9" w:rsidR="0094426A" w:rsidRPr="00D8063B" w:rsidRDefault="0094426A" w:rsidP="0094426A">
            <w:pPr>
              <w:pStyle w:val="NormalLeft"/>
              <w:rPr>
                <w:ins w:id="225" w:author="Author"/>
                <w:lang w:val="en-GB"/>
              </w:rPr>
            </w:pPr>
            <w:ins w:id="226" w:author="Author">
              <w:r w:rsidRPr="00D8063B">
                <w:rPr>
                  <w:lang w:val="en-GB"/>
                </w:rPr>
                <w:t>4— Reported due to use of partial internal model</w:t>
              </w:r>
              <w:r w:rsidR="001D41CB">
                <w:rPr>
                  <w:lang w:val="en-GB"/>
                </w:rPr>
                <w:t xml:space="preserve"> covering these risks</w:t>
              </w:r>
            </w:ins>
          </w:p>
          <w:p w14:paraId="22BE82B3" w14:textId="77777777" w:rsidR="0094426A" w:rsidRPr="00D8063B" w:rsidRDefault="0094426A" w:rsidP="0094426A">
            <w:pPr>
              <w:pStyle w:val="NormalLeft"/>
              <w:rPr>
                <w:ins w:id="227" w:author="Author"/>
                <w:lang w:val="en-GB"/>
              </w:rPr>
            </w:pPr>
            <w:ins w:id="228" w:author="Author">
              <w:r w:rsidRPr="00D8063B">
                <w:rPr>
                  <w:lang w:val="en-GB"/>
                </w:rPr>
                <w:t>5— Reported due to use of full internal model</w:t>
              </w:r>
            </w:ins>
          </w:p>
          <w:p w14:paraId="01A8CD9F" w14:textId="0456B04E" w:rsidR="0094426A" w:rsidRPr="00D8063B" w:rsidRDefault="0094426A" w:rsidP="0094426A">
            <w:pPr>
              <w:pStyle w:val="NormalLeft"/>
              <w:rPr>
                <w:ins w:id="229" w:author="Author"/>
                <w:lang w:val="en-GB"/>
              </w:rPr>
            </w:pPr>
            <w:ins w:id="230" w:author="Author">
              <w:r w:rsidRPr="00D8063B">
                <w:rPr>
                  <w:lang w:val="en-GB"/>
                </w:rPr>
                <w:t xml:space="preserve">10 — Not reported </w:t>
              </w:r>
              <w:r w:rsidR="002E1245" w:rsidRPr="00180831">
                <w:rPr>
                  <w:lang w:val="en-GB"/>
                </w:rPr>
                <w:t xml:space="preserve">due to </w:t>
              </w:r>
              <w:del w:id="231" w:author="Author">
                <w:r w:rsidRPr="00D8063B" w:rsidDel="002E1245">
                  <w:rPr>
                    <w:lang w:val="en-GB"/>
                  </w:rPr>
                  <w:delText xml:space="preserve">as </w:delText>
                </w:r>
              </w:del>
              <w:r w:rsidRPr="00D8063B">
                <w:rPr>
                  <w:lang w:val="en-GB"/>
                </w:rPr>
                <w:t xml:space="preserve">use of standard formula or </w:t>
              </w:r>
              <w:r w:rsidR="001D41CB" w:rsidRPr="00D8063B">
                <w:rPr>
                  <w:lang w:val="en-GB"/>
                </w:rPr>
                <w:t>partial internal model</w:t>
              </w:r>
              <w:r w:rsidR="001D41CB" w:rsidRPr="00D8063B" w:rsidDel="001D41CB">
                <w:rPr>
                  <w:lang w:val="en-GB"/>
                </w:rPr>
                <w:t xml:space="preserve"> </w:t>
              </w:r>
              <w:del w:id="232" w:author="Author">
                <w:r w:rsidRPr="00D8063B" w:rsidDel="001D41CB">
                  <w:rPr>
                    <w:lang w:val="en-GB"/>
                  </w:rPr>
                  <w:delText xml:space="preserve">PIM </w:delText>
                </w:r>
              </w:del>
              <w:r w:rsidRPr="00D8063B">
                <w:rPr>
                  <w:lang w:val="en-GB"/>
                </w:rPr>
                <w:t>not covering these risks</w:t>
              </w:r>
            </w:ins>
          </w:p>
          <w:p w14:paraId="3C6ABF46" w14:textId="0DB3BC09" w:rsidR="0094426A" w:rsidRPr="00D8063B" w:rsidRDefault="0094426A" w:rsidP="0094426A">
            <w:pPr>
              <w:pStyle w:val="NormalLeft"/>
              <w:rPr>
                <w:ins w:id="233" w:author="Author"/>
                <w:lang w:val="en-GB"/>
              </w:rPr>
            </w:pPr>
            <w:ins w:id="234" w:author="Author">
              <w:r w:rsidRPr="00D8063B">
                <w:rPr>
                  <w:lang w:val="en-GB"/>
                </w:rPr>
                <w:t>0 — Not reported other reason (in this case special justification is needed)</w:t>
              </w:r>
            </w:ins>
          </w:p>
        </w:tc>
      </w:tr>
      <w:tr w:rsidR="0094426A" w:rsidRPr="00D8063B" w14:paraId="668BE3DC" w14:textId="77777777" w:rsidTr="00FC23C1">
        <w:trPr>
          <w:ins w:id="235" w:author="Author"/>
        </w:trPr>
        <w:tc>
          <w:tcPr>
            <w:tcW w:w="1671" w:type="dxa"/>
            <w:tcBorders>
              <w:top w:val="single" w:sz="2" w:space="0" w:color="auto"/>
              <w:left w:val="single" w:sz="2" w:space="0" w:color="auto"/>
              <w:bottom w:val="single" w:sz="2" w:space="0" w:color="auto"/>
              <w:right w:val="single" w:sz="2" w:space="0" w:color="auto"/>
            </w:tcBorders>
          </w:tcPr>
          <w:p w14:paraId="2B4E63B8" w14:textId="300EFFF1" w:rsidR="0094426A" w:rsidRPr="00D8063B" w:rsidRDefault="0094426A" w:rsidP="0094426A">
            <w:pPr>
              <w:pStyle w:val="NormalLeft"/>
              <w:rPr>
                <w:ins w:id="236" w:author="Author"/>
                <w:lang w:val="en-GB"/>
              </w:rPr>
            </w:pPr>
            <w:ins w:id="237" w:author="Author">
              <w:r w:rsidRPr="00D8063B">
                <w:rPr>
                  <w:lang w:val="en-GB"/>
                </w:rPr>
                <w:t>C0010/R0563</w:t>
              </w:r>
            </w:ins>
          </w:p>
        </w:tc>
        <w:tc>
          <w:tcPr>
            <w:tcW w:w="2322" w:type="dxa"/>
            <w:tcBorders>
              <w:top w:val="single" w:sz="2" w:space="0" w:color="auto"/>
              <w:left w:val="single" w:sz="2" w:space="0" w:color="auto"/>
              <w:bottom w:val="single" w:sz="2" w:space="0" w:color="auto"/>
              <w:right w:val="single" w:sz="2" w:space="0" w:color="auto"/>
            </w:tcBorders>
          </w:tcPr>
          <w:p w14:paraId="79545E96" w14:textId="4144A36C" w:rsidR="0094426A" w:rsidRPr="00D8063B" w:rsidRDefault="0094426A" w:rsidP="0094426A">
            <w:pPr>
              <w:pStyle w:val="NormalLeft"/>
              <w:rPr>
                <w:ins w:id="238" w:author="Author"/>
                <w:lang w:val="en-GB"/>
              </w:rPr>
            </w:pPr>
            <w:ins w:id="239" w:author="Author">
              <w:r w:rsidRPr="00D8063B">
                <w:rPr>
                  <w:lang w:val="en-GB"/>
                </w:rPr>
                <w:t>S.26.10 - Internal model - Credit event risk Portfolio view details</w:t>
              </w:r>
            </w:ins>
          </w:p>
        </w:tc>
        <w:tc>
          <w:tcPr>
            <w:tcW w:w="5296" w:type="dxa"/>
            <w:tcBorders>
              <w:top w:val="single" w:sz="2" w:space="0" w:color="auto"/>
              <w:left w:val="single" w:sz="2" w:space="0" w:color="auto"/>
              <w:bottom w:val="single" w:sz="2" w:space="0" w:color="auto"/>
              <w:right w:val="single" w:sz="2" w:space="0" w:color="auto"/>
            </w:tcBorders>
          </w:tcPr>
          <w:p w14:paraId="5410C0DC" w14:textId="6883A726" w:rsidR="0094426A" w:rsidRPr="00D8063B" w:rsidRDefault="0094426A" w:rsidP="0094426A">
            <w:pPr>
              <w:pStyle w:val="NormalLeft"/>
              <w:rPr>
                <w:ins w:id="240" w:author="Author"/>
                <w:lang w:val="en-GB"/>
              </w:rPr>
            </w:pPr>
            <w:ins w:id="241" w:author="Author">
              <w:r w:rsidRPr="00D8063B">
                <w:rPr>
                  <w:lang w:val="en-GB"/>
                </w:rPr>
                <w:t>One of the options in the following closed list shall be used:</w:t>
              </w:r>
            </w:ins>
          </w:p>
          <w:p w14:paraId="21C38A7F" w14:textId="0CED860D" w:rsidR="0094426A" w:rsidRPr="00D8063B" w:rsidRDefault="0094426A" w:rsidP="0094426A">
            <w:pPr>
              <w:pStyle w:val="NormalLeft"/>
              <w:rPr>
                <w:ins w:id="242" w:author="Author"/>
                <w:lang w:val="en-GB"/>
              </w:rPr>
            </w:pPr>
            <w:ins w:id="243" w:author="Author">
              <w:r w:rsidRPr="00D8063B">
                <w:rPr>
                  <w:lang w:val="en-GB"/>
                </w:rPr>
                <w:t>4— Reported due to use of partial internal model</w:t>
              </w:r>
              <w:r w:rsidR="001D41CB">
                <w:rPr>
                  <w:lang w:val="en-GB"/>
                </w:rPr>
                <w:t xml:space="preserve"> covering these risks</w:t>
              </w:r>
            </w:ins>
          </w:p>
          <w:p w14:paraId="65A4E40E" w14:textId="77777777" w:rsidR="0094426A" w:rsidRPr="00D8063B" w:rsidRDefault="0094426A" w:rsidP="0094426A">
            <w:pPr>
              <w:pStyle w:val="NormalLeft"/>
              <w:rPr>
                <w:ins w:id="244" w:author="Author"/>
                <w:lang w:val="en-GB"/>
              </w:rPr>
            </w:pPr>
            <w:ins w:id="245" w:author="Author">
              <w:r w:rsidRPr="00D8063B">
                <w:rPr>
                  <w:lang w:val="en-GB"/>
                </w:rPr>
                <w:t>5— Reported due to use of full internal model</w:t>
              </w:r>
            </w:ins>
          </w:p>
          <w:p w14:paraId="01CDD697" w14:textId="4517778D" w:rsidR="0094426A" w:rsidRPr="00D8063B" w:rsidRDefault="0094426A" w:rsidP="0094426A">
            <w:pPr>
              <w:pStyle w:val="NormalLeft"/>
              <w:rPr>
                <w:ins w:id="246" w:author="Author"/>
                <w:lang w:val="en-GB"/>
              </w:rPr>
            </w:pPr>
            <w:ins w:id="247" w:author="Author">
              <w:r w:rsidRPr="00D8063B">
                <w:rPr>
                  <w:lang w:val="en-GB"/>
                </w:rPr>
                <w:t xml:space="preserve">10 — Not reported </w:t>
              </w:r>
              <w:r w:rsidR="003B40AE" w:rsidRPr="00180831">
                <w:rPr>
                  <w:lang w:val="en-GB"/>
                </w:rPr>
                <w:t xml:space="preserve">due to </w:t>
              </w:r>
              <w:del w:id="248" w:author="Author">
                <w:r w:rsidRPr="00D8063B" w:rsidDel="003B40AE">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249" w:author="Author">
                <w:r w:rsidR="0024449A" w:rsidDel="001D41CB">
                  <w:rPr>
                    <w:lang w:val="en-GB"/>
                  </w:rPr>
                  <w:delText xml:space="preserve">PIM </w:delText>
                </w:r>
              </w:del>
              <w:r w:rsidR="0024449A">
                <w:rPr>
                  <w:lang w:val="en-GB"/>
                </w:rPr>
                <w:t>not covering these risks</w:t>
              </w:r>
            </w:ins>
          </w:p>
          <w:p w14:paraId="34BD8B0B" w14:textId="3442249F" w:rsidR="0094426A" w:rsidRPr="00D8063B" w:rsidRDefault="0094426A" w:rsidP="0094426A">
            <w:pPr>
              <w:pStyle w:val="NormalLeft"/>
              <w:rPr>
                <w:ins w:id="250" w:author="Author"/>
                <w:lang w:val="en-GB"/>
              </w:rPr>
            </w:pPr>
            <w:ins w:id="251" w:author="Author">
              <w:r w:rsidRPr="00D8063B">
                <w:rPr>
                  <w:lang w:val="en-GB"/>
                </w:rPr>
                <w:t>0 — Not reported other reason (in this case special justification is needed)</w:t>
              </w:r>
            </w:ins>
          </w:p>
        </w:tc>
      </w:tr>
      <w:tr w:rsidR="0094426A" w:rsidRPr="00D8063B" w14:paraId="02567940" w14:textId="77777777" w:rsidTr="00FC23C1">
        <w:trPr>
          <w:ins w:id="252" w:author="Author"/>
        </w:trPr>
        <w:tc>
          <w:tcPr>
            <w:tcW w:w="1671" w:type="dxa"/>
            <w:tcBorders>
              <w:top w:val="single" w:sz="2" w:space="0" w:color="auto"/>
              <w:left w:val="single" w:sz="2" w:space="0" w:color="auto"/>
              <w:bottom w:val="single" w:sz="2" w:space="0" w:color="auto"/>
              <w:right w:val="single" w:sz="2" w:space="0" w:color="auto"/>
            </w:tcBorders>
          </w:tcPr>
          <w:p w14:paraId="276B73F2" w14:textId="4A7D7F44" w:rsidR="0094426A" w:rsidRPr="00D8063B" w:rsidRDefault="0094426A" w:rsidP="0094426A">
            <w:pPr>
              <w:pStyle w:val="NormalLeft"/>
              <w:rPr>
                <w:ins w:id="253" w:author="Author"/>
                <w:lang w:val="en-GB"/>
              </w:rPr>
            </w:pPr>
            <w:ins w:id="254" w:author="Author">
              <w:r w:rsidRPr="00D8063B">
                <w:rPr>
                  <w:lang w:val="en-GB"/>
                </w:rPr>
                <w:t>C0010/R0564</w:t>
              </w:r>
            </w:ins>
          </w:p>
        </w:tc>
        <w:tc>
          <w:tcPr>
            <w:tcW w:w="2322" w:type="dxa"/>
            <w:tcBorders>
              <w:top w:val="single" w:sz="2" w:space="0" w:color="auto"/>
              <w:left w:val="single" w:sz="2" w:space="0" w:color="auto"/>
              <w:bottom w:val="single" w:sz="2" w:space="0" w:color="auto"/>
              <w:right w:val="single" w:sz="2" w:space="0" w:color="auto"/>
            </w:tcBorders>
          </w:tcPr>
          <w:p w14:paraId="604BD46B" w14:textId="04AEA6FB" w:rsidR="0094426A" w:rsidRPr="00D8063B" w:rsidRDefault="0094426A" w:rsidP="0094426A">
            <w:pPr>
              <w:pStyle w:val="NormalLeft"/>
              <w:rPr>
                <w:ins w:id="255" w:author="Author"/>
                <w:lang w:val="en-GB"/>
              </w:rPr>
            </w:pPr>
            <w:ins w:id="256" w:author="Author">
              <w:r w:rsidRPr="00D8063B">
                <w:rPr>
                  <w:lang w:val="en-GB"/>
                </w:rPr>
                <w:t>S.26.11 - Internal model - Credit event risk for financial instruments</w:t>
              </w:r>
            </w:ins>
          </w:p>
        </w:tc>
        <w:tc>
          <w:tcPr>
            <w:tcW w:w="5296" w:type="dxa"/>
            <w:tcBorders>
              <w:top w:val="single" w:sz="2" w:space="0" w:color="auto"/>
              <w:left w:val="single" w:sz="2" w:space="0" w:color="auto"/>
              <w:bottom w:val="single" w:sz="2" w:space="0" w:color="auto"/>
              <w:right w:val="single" w:sz="2" w:space="0" w:color="auto"/>
            </w:tcBorders>
          </w:tcPr>
          <w:p w14:paraId="422BAF80" w14:textId="24F03B15" w:rsidR="0094426A" w:rsidRPr="00D8063B" w:rsidRDefault="0094426A" w:rsidP="0094426A">
            <w:pPr>
              <w:pStyle w:val="NormalLeft"/>
              <w:rPr>
                <w:ins w:id="257" w:author="Author"/>
                <w:lang w:val="en-GB"/>
              </w:rPr>
            </w:pPr>
            <w:ins w:id="258" w:author="Author">
              <w:r w:rsidRPr="00D8063B">
                <w:rPr>
                  <w:lang w:val="en-GB"/>
                </w:rPr>
                <w:t>One of the options in the following closed list shall be used:</w:t>
              </w:r>
            </w:ins>
          </w:p>
          <w:p w14:paraId="20F88D2E" w14:textId="041B8F54" w:rsidR="0094426A" w:rsidRPr="00D8063B" w:rsidRDefault="0094426A" w:rsidP="0094426A">
            <w:pPr>
              <w:pStyle w:val="NormalLeft"/>
              <w:rPr>
                <w:ins w:id="259" w:author="Author"/>
                <w:lang w:val="en-GB"/>
              </w:rPr>
            </w:pPr>
            <w:ins w:id="260" w:author="Author">
              <w:r w:rsidRPr="00D8063B">
                <w:rPr>
                  <w:lang w:val="en-GB"/>
                </w:rPr>
                <w:t>4— Reported due to use of partial internal model</w:t>
              </w:r>
              <w:r w:rsidR="001D41CB">
                <w:rPr>
                  <w:lang w:val="en-GB"/>
                </w:rPr>
                <w:t xml:space="preserve"> covering these risks</w:t>
              </w:r>
            </w:ins>
          </w:p>
          <w:p w14:paraId="7A4CE2B7" w14:textId="77777777" w:rsidR="0094426A" w:rsidRPr="00D8063B" w:rsidRDefault="0094426A" w:rsidP="0094426A">
            <w:pPr>
              <w:pStyle w:val="NormalLeft"/>
              <w:rPr>
                <w:ins w:id="261" w:author="Author"/>
                <w:lang w:val="en-GB"/>
              </w:rPr>
            </w:pPr>
            <w:ins w:id="262" w:author="Author">
              <w:r w:rsidRPr="00D8063B">
                <w:rPr>
                  <w:lang w:val="en-GB"/>
                </w:rPr>
                <w:lastRenderedPageBreak/>
                <w:t>5— Reported due to use of full internal model</w:t>
              </w:r>
            </w:ins>
          </w:p>
          <w:p w14:paraId="72A291D8" w14:textId="374E7D0C" w:rsidR="0094426A" w:rsidRPr="00D8063B" w:rsidRDefault="0094426A" w:rsidP="0094426A">
            <w:pPr>
              <w:pStyle w:val="NormalLeft"/>
              <w:rPr>
                <w:ins w:id="263" w:author="Author"/>
                <w:lang w:val="en-GB"/>
              </w:rPr>
            </w:pPr>
            <w:ins w:id="264" w:author="Author">
              <w:r w:rsidRPr="00D8063B">
                <w:rPr>
                  <w:lang w:val="en-GB"/>
                </w:rPr>
                <w:t xml:space="preserve">10 — Not reported </w:t>
              </w:r>
              <w:r w:rsidR="003B40AE" w:rsidRPr="00180831">
                <w:rPr>
                  <w:lang w:val="en-GB"/>
                </w:rPr>
                <w:t xml:space="preserve">due to </w:t>
              </w:r>
              <w:del w:id="265" w:author="Author">
                <w:r w:rsidRPr="00D8063B" w:rsidDel="003B40AE">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266" w:author="Author">
                <w:r w:rsidR="0024449A" w:rsidDel="001D41CB">
                  <w:rPr>
                    <w:lang w:val="en-GB"/>
                  </w:rPr>
                  <w:delText xml:space="preserve">PIM </w:delText>
                </w:r>
              </w:del>
              <w:r w:rsidR="0024449A">
                <w:rPr>
                  <w:lang w:val="en-GB"/>
                </w:rPr>
                <w:t>not covering these risks</w:t>
              </w:r>
            </w:ins>
          </w:p>
          <w:p w14:paraId="5820EDFA" w14:textId="4AA48788" w:rsidR="0094426A" w:rsidRPr="00D8063B" w:rsidRDefault="0094426A" w:rsidP="0094426A">
            <w:pPr>
              <w:pStyle w:val="NormalLeft"/>
              <w:rPr>
                <w:ins w:id="267" w:author="Author"/>
                <w:lang w:val="en-GB"/>
              </w:rPr>
            </w:pPr>
            <w:ins w:id="268" w:author="Author">
              <w:r w:rsidRPr="00D8063B">
                <w:rPr>
                  <w:lang w:val="en-GB"/>
                </w:rPr>
                <w:t>0 — Not reported other reason (in this case special justification is needed)</w:t>
              </w:r>
            </w:ins>
          </w:p>
        </w:tc>
      </w:tr>
      <w:tr w:rsidR="0094426A" w:rsidRPr="00D8063B" w14:paraId="152505B9" w14:textId="77777777" w:rsidTr="00FC23C1">
        <w:trPr>
          <w:ins w:id="269" w:author="Author"/>
        </w:trPr>
        <w:tc>
          <w:tcPr>
            <w:tcW w:w="1671" w:type="dxa"/>
            <w:tcBorders>
              <w:top w:val="single" w:sz="2" w:space="0" w:color="auto"/>
              <w:left w:val="single" w:sz="2" w:space="0" w:color="auto"/>
              <w:bottom w:val="single" w:sz="2" w:space="0" w:color="auto"/>
              <w:right w:val="single" w:sz="2" w:space="0" w:color="auto"/>
            </w:tcBorders>
          </w:tcPr>
          <w:p w14:paraId="4A762F2B" w14:textId="4B882ED1" w:rsidR="0094426A" w:rsidRPr="00D8063B" w:rsidRDefault="0094426A" w:rsidP="0094426A">
            <w:pPr>
              <w:pStyle w:val="NormalLeft"/>
              <w:rPr>
                <w:ins w:id="270" w:author="Author"/>
                <w:lang w:val="en-GB"/>
              </w:rPr>
            </w:pPr>
            <w:ins w:id="271" w:author="Author">
              <w:r w:rsidRPr="00D8063B">
                <w:rPr>
                  <w:lang w:val="en-GB"/>
                </w:rPr>
                <w:lastRenderedPageBreak/>
                <w:t>C0010/R0565</w:t>
              </w:r>
            </w:ins>
          </w:p>
        </w:tc>
        <w:tc>
          <w:tcPr>
            <w:tcW w:w="2322" w:type="dxa"/>
            <w:tcBorders>
              <w:top w:val="single" w:sz="2" w:space="0" w:color="auto"/>
              <w:left w:val="single" w:sz="2" w:space="0" w:color="auto"/>
              <w:bottom w:val="single" w:sz="2" w:space="0" w:color="auto"/>
              <w:right w:val="single" w:sz="2" w:space="0" w:color="auto"/>
            </w:tcBorders>
          </w:tcPr>
          <w:p w14:paraId="32FC50D4" w14:textId="4F658866" w:rsidR="0094426A" w:rsidRPr="00D8063B" w:rsidRDefault="0094426A" w:rsidP="0094426A">
            <w:pPr>
              <w:pStyle w:val="NormalLeft"/>
              <w:rPr>
                <w:ins w:id="272" w:author="Author"/>
                <w:lang w:val="en-GB"/>
              </w:rPr>
            </w:pPr>
            <w:ins w:id="273" w:author="Author">
              <w:r w:rsidRPr="00D8063B">
                <w:rPr>
                  <w:lang w:val="en-GB"/>
                </w:rPr>
                <w:t>S.26.12 - Internal model - Credit risk Non-Financial Instruments</w:t>
              </w:r>
            </w:ins>
          </w:p>
        </w:tc>
        <w:tc>
          <w:tcPr>
            <w:tcW w:w="5296" w:type="dxa"/>
            <w:tcBorders>
              <w:top w:val="single" w:sz="2" w:space="0" w:color="auto"/>
              <w:left w:val="single" w:sz="2" w:space="0" w:color="auto"/>
              <w:bottom w:val="single" w:sz="2" w:space="0" w:color="auto"/>
              <w:right w:val="single" w:sz="2" w:space="0" w:color="auto"/>
            </w:tcBorders>
          </w:tcPr>
          <w:p w14:paraId="3EB402E7" w14:textId="7FFB7A9C" w:rsidR="0094426A" w:rsidRPr="00D8063B" w:rsidRDefault="0094426A" w:rsidP="0094426A">
            <w:pPr>
              <w:pStyle w:val="NormalLeft"/>
              <w:rPr>
                <w:ins w:id="274" w:author="Author"/>
                <w:lang w:val="en-GB"/>
              </w:rPr>
            </w:pPr>
            <w:ins w:id="275" w:author="Author">
              <w:r w:rsidRPr="00D8063B">
                <w:rPr>
                  <w:lang w:val="en-GB"/>
                </w:rPr>
                <w:t>One of the options in the following closed list shall be used:</w:t>
              </w:r>
            </w:ins>
          </w:p>
          <w:p w14:paraId="1AE03FFF" w14:textId="005D272F" w:rsidR="0094426A" w:rsidRPr="00D8063B" w:rsidRDefault="0094426A" w:rsidP="0094426A">
            <w:pPr>
              <w:pStyle w:val="NormalLeft"/>
              <w:rPr>
                <w:ins w:id="276" w:author="Author"/>
                <w:lang w:val="en-GB"/>
              </w:rPr>
            </w:pPr>
            <w:ins w:id="277" w:author="Author">
              <w:r w:rsidRPr="00D8063B">
                <w:rPr>
                  <w:lang w:val="en-GB"/>
                </w:rPr>
                <w:t>4— Reported due to use of partial internal model</w:t>
              </w:r>
              <w:r w:rsidR="001D41CB">
                <w:rPr>
                  <w:lang w:val="en-GB"/>
                </w:rPr>
                <w:t xml:space="preserve"> covering these risks</w:t>
              </w:r>
            </w:ins>
          </w:p>
          <w:p w14:paraId="2803D894" w14:textId="77777777" w:rsidR="0094426A" w:rsidRPr="00D8063B" w:rsidRDefault="0094426A" w:rsidP="0094426A">
            <w:pPr>
              <w:pStyle w:val="NormalLeft"/>
              <w:rPr>
                <w:ins w:id="278" w:author="Author"/>
                <w:lang w:val="en-GB"/>
              </w:rPr>
            </w:pPr>
            <w:ins w:id="279" w:author="Author">
              <w:r w:rsidRPr="00D8063B">
                <w:rPr>
                  <w:lang w:val="en-GB"/>
                </w:rPr>
                <w:t>5— Reported due to use of full internal model</w:t>
              </w:r>
            </w:ins>
          </w:p>
          <w:p w14:paraId="36986F6C" w14:textId="41835881" w:rsidR="0094426A" w:rsidRPr="00D8063B" w:rsidRDefault="0094426A" w:rsidP="0094426A">
            <w:pPr>
              <w:pStyle w:val="NormalLeft"/>
              <w:rPr>
                <w:ins w:id="280" w:author="Author"/>
                <w:lang w:val="en-GB"/>
              </w:rPr>
            </w:pPr>
            <w:ins w:id="281" w:author="Author">
              <w:r w:rsidRPr="00D8063B">
                <w:rPr>
                  <w:lang w:val="en-GB"/>
                </w:rPr>
                <w:t xml:space="preserve">10 — Not reported </w:t>
              </w:r>
              <w:r w:rsidR="003B4845" w:rsidRPr="00180831">
                <w:rPr>
                  <w:lang w:val="en-GB"/>
                </w:rPr>
                <w:t xml:space="preserve">due to </w:t>
              </w:r>
              <w:del w:id="282" w:author="Author">
                <w:r w:rsidRPr="00D8063B" w:rsidDel="003B4845">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283" w:author="Author">
                <w:r w:rsidR="0024449A" w:rsidDel="001D41CB">
                  <w:rPr>
                    <w:lang w:val="en-GB"/>
                  </w:rPr>
                  <w:delText xml:space="preserve">PIM </w:delText>
                </w:r>
              </w:del>
              <w:r w:rsidR="0024449A">
                <w:rPr>
                  <w:lang w:val="en-GB"/>
                </w:rPr>
                <w:t>not covering these risks</w:t>
              </w:r>
            </w:ins>
          </w:p>
          <w:p w14:paraId="14B59515" w14:textId="3EF96098" w:rsidR="0094426A" w:rsidRPr="00D8063B" w:rsidRDefault="0094426A" w:rsidP="0094426A">
            <w:pPr>
              <w:pStyle w:val="NormalLeft"/>
              <w:rPr>
                <w:ins w:id="284" w:author="Author"/>
                <w:lang w:val="en-GB"/>
              </w:rPr>
            </w:pPr>
            <w:ins w:id="285" w:author="Author">
              <w:r w:rsidRPr="00D8063B">
                <w:rPr>
                  <w:lang w:val="en-GB"/>
                </w:rPr>
                <w:t>0 — Not reported other reason (in this case special justification is needed)</w:t>
              </w:r>
            </w:ins>
          </w:p>
        </w:tc>
      </w:tr>
      <w:tr w:rsidR="0094426A" w:rsidRPr="00D8063B" w14:paraId="2067C1F0" w14:textId="77777777" w:rsidTr="00FC23C1">
        <w:trPr>
          <w:ins w:id="286" w:author="Author"/>
        </w:trPr>
        <w:tc>
          <w:tcPr>
            <w:tcW w:w="1671" w:type="dxa"/>
            <w:tcBorders>
              <w:top w:val="single" w:sz="2" w:space="0" w:color="auto"/>
              <w:left w:val="single" w:sz="2" w:space="0" w:color="auto"/>
              <w:bottom w:val="single" w:sz="2" w:space="0" w:color="auto"/>
              <w:right w:val="single" w:sz="2" w:space="0" w:color="auto"/>
            </w:tcBorders>
          </w:tcPr>
          <w:p w14:paraId="48593B6F" w14:textId="4278DCF8" w:rsidR="0094426A" w:rsidRPr="00D8063B" w:rsidRDefault="0094426A" w:rsidP="0094426A">
            <w:pPr>
              <w:pStyle w:val="NormalLeft"/>
              <w:rPr>
                <w:ins w:id="287" w:author="Author"/>
                <w:lang w:val="en-GB"/>
              </w:rPr>
            </w:pPr>
            <w:ins w:id="288" w:author="Author">
              <w:r w:rsidRPr="00D8063B">
                <w:rPr>
                  <w:lang w:val="en-GB"/>
                </w:rPr>
                <w:t>C0010/R0566</w:t>
              </w:r>
            </w:ins>
          </w:p>
        </w:tc>
        <w:tc>
          <w:tcPr>
            <w:tcW w:w="2322" w:type="dxa"/>
            <w:tcBorders>
              <w:top w:val="single" w:sz="2" w:space="0" w:color="auto"/>
              <w:left w:val="single" w:sz="2" w:space="0" w:color="auto"/>
              <w:bottom w:val="single" w:sz="2" w:space="0" w:color="auto"/>
              <w:right w:val="single" w:sz="2" w:space="0" w:color="auto"/>
            </w:tcBorders>
          </w:tcPr>
          <w:p w14:paraId="2249F821" w14:textId="62850227" w:rsidR="0094426A" w:rsidRPr="00D8063B" w:rsidRDefault="0094426A" w:rsidP="0094426A">
            <w:pPr>
              <w:pStyle w:val="NormalLeft"/>
              <w:rPr>
                <w:ins w:id="289" w:author="Author"/>
                <w:lang w:val="en-GB"/>
              </w:rPr>
            </w:pPr>
            <w:ins w:id="290" w:author="Author">
              <w:r w:rsidRPr="00D8063B">
                <w:rPr>
                  <w:lang w:val="en-GB"/>
                </w:rPr>
                <w:t>S.26.13 - Internal model - Non-life &amp; Health non-SLT</w:t>
              </w:r>
            </w:ins>
          </w:p>
        </w:tc>
        <w:tc>
          <w:tcPr>
            <w:tcW w:w="5296" w:type="dxa"/>
            <w:tcBorders>
              <w:top w:val="single" w:sz="2" w:space="0" w:color="auto"/>
              <w:left w:val="single" w:sz="2" w:space="0" w:color="auto"/>
              <w:bottom w:val="single" w:sz="2" w:space="0" w:color="auto"/>
              <w:right w:val="single" w:sz="2" w:space="0" w:color="auto"/>
            </w:tcBorders>
          </w:tcPr>
          <w:p w14:paraId="031EE894" w14:textId="112B319B" w:rsidR="0094426A" w:rsidRPr="00D8063B" w:rsidRDefault="0094426A" w:rsidP="0094426A">
            <w:pPr>
              <w:pStyle w:val="NormalLeft"/>
              <w:rPr>
                <w:ins w:id="291" w:author="Author"/>
                <w:lang w:val="en-GB"/>
              </w:rPr>
            </w:pPr>
            <w:ins w:id="292" w:author="Author">
              <w:r w:rsidRPr="00D8063B">
                <w:rPr>
                  <w:lang w:val="en-GB"/>
                </w:rPr>
                <w:t>One of the options in the following closed list shall be used:</w:t>
              </w:r>
            </w:ins>
          </w:p>
          <w:p w14:paraId="53CD24AB" w14:textId="62CCB6D0" w:rsidR="0094426A" w:rsidRPr="00D8063B" w:rsidRDefault="0094426A" w:rsidP="0094426A">
            <w:pPr>
              <w:pStyle w:val="NormalLeft"/>
              <w:rPr>
                <w:ins w:id="293" w:author="Author"/>
                <w:lang w:val="en-GB"/>
              </w:rPr>
            </w:pPr>
            <w:ins w:id="294" w:author="Author">
              <w:r w:rsidRPr="00D8063B">
                <w:rPr>
                  <w:lang w:val="en-GB"/>
                </w:rPr>
                <w:t>4— Reported due to use of partial internal model</w:t>
              </w:r>
              <w:r w:rsidR="001D41CB">
                <w:rPr>
                  <w:lang w:val="en-GB"/>
                </w:rPr>
                <w:t xml:space="preserve"> covering these risks</w:t>
              </w:r>
            </w:ins>
          </w:p>
          <w:p w14:paraId="0004A917" w14:textId="77777777" w:rsidR="0094426A" w:rsidRPr="00D8063B" w:rsidRDefault="0094426A" w:rsidP="0094426A">
            <w:pPr>
              <w:pStyle w:val="NormalLeft"/>
              <w:rPr>
                <w:ins w:id="295" w:author="Author"/>
                <w:lang w:val="en-GB"/>
              </w:rPr>
            </w:pPr>
            <w:ins w:id="296" w:author="Author">
              <w:r w:rsidRPr="00D8063B">
                <w:rPr>
                  <w:lang w:val="en-GB"/>
                </w:rPr>
                <w:t>5— Reported due to use of full internal model</w:t>
              </w:r>
            </w:ins>
          </w:p>
          <w:p w14:paraId="4DD7903A" w14:textId="56231F4C" w:rsidR="0094426A" w:rsidRPr="00D8063B" w:rsidRDefault="0094426A" w:rsidP="0094426A">
            <w:pPr>
              <w:pStyle w:val="NormalLeft"/>
              <w:rPr>
                <w:ins w:id="297" w:author="Author"/>
                <w:lang w:val="en-GB"/>
              </w:rPr>
            </w:pPr>
            <w:ins w:id="298" w:author="Author">
              <w:r w:rsidRPr="00D8063B">
                <w:rPr>
                  <w:lang w:val="en-GB"/>
                </w:rPr>
                <w:t xml:space="preserve">10 — Not reported </w:t>
              </w:r>
              <w:r w:rsidR="003B4845" w:rsidRPr="00180831">
                <w:rPr>
                  <w:lang w:val="en-GB"/>
                </w:rPr>
                <w:t xml:space="preserve">due to </w:t>
              </w:r>
              <w:del w:id="299" w:author="Author">
                <w:r w:rsidRPr="00D8063B" w:rsidDel="003B4845">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300" w:author="Author">
                <w:r w:rsidR="0024449A" w:rsidDel="001D41CB">
                  <w:rPr>
                    <w:lang w:val="en-GB"/>
                  </w:rPr>
                  <w:delText xml:space="preserve">PIM </w:delText>
                </w:r>
              </w:del>
              <w:r w:rsidR="0024449A">
                <w:rPr>
                  <w:lang w:val="en-GB"/>
                </w:rPr>
                <w:t>not covering these risks</w:t>
              </w:r>
            </w:ins>
          </w:p>
          <w:p w14:paraId="0AC0C58F" w14:textId="28A30608" w:rsidR="0094426A" w:rsidRPr="00D8063B" w:rsidRDefault="0094426A" w:rsidP="0094426A">
            <w:pPr>
              <w:pStyle w:val="NormalLeft"/>
              <w:rPr>
                <w:ins w:id="301" w:author="Author"/>
                <w:lang w:val="en-GB"/>
              </w:rPr>
            </w:pPr>
            <w:ins w:id="302" w:author="Author">
              <w:r w:rsidRPr="00D8063B">
                <w:rPr>
                  <w:lang w:val="en-GB"/>
                </w:rPr>
                <w:t>0 — Not reported other reason (in this case special justification is needed)</w:t>
              </w:r>
            </w:ins>
          </w:p>
        </w:tc>
      </w:tr>
      <w:tr w:rsidR="0094426A" w:rsidRPr="00D8063B" w14:paraId="65F4FA11" w14:textId="77777777" w:rsidTr="00FC23C1">
        <w:trPr>
          <w:ins w:id="303" w:author="Author"/>
        </w:trPr>
        <w:tc>
          <w:tcPr>
            <w:tcW w:w="1671" w:type="dxa"/>
            <w:tcBorders>
              <w:top w:val="single" w:sz="2" w:space="0" w:color="auto"/>
              <w:left w:val="single" w:sz="2" w:space="0" w:color="auto"/>
              <w:bottom w:val="single" w:sz="2" w:space="0" w:color="auto"/>
              <w:right w:val="single" w:sz="2" w:space="0" w:color="auto"/>
            </w:tcBorders>
          </w:tcPr>
          <w:p w14:paraId="4787D680" w14:textId="790D0AC2" w:rsidR="0094426A" w:rsidRPr="00D8063B" w:rsidRDefault="0094426A" w:rsidP="0094426A">
            <w:pPr>
              <w:pStyle w:val="NormalLeft"/>
              <w:rPr>
                <w:ins w:id="304" w:author="Author"/>
                <w:lang w:val="en-GB"/>
              </w:rPr>
            </w:pPr>
            <w:ins w:id="305" w:author="Author">
              <w:r w:rsidRPr="00D8063B">
                <w:rPr>
                  <w:lang w:val="en-GB"/>
                </w:rPr>
                <w:t>C0010/R0567</w:t>
              </w:r>
            </w:ins>
          </w:p>
        </w:tc>
        <w:tc>
          <w:tcPr>
            <w:tcW w:w="2322" w:type="dxa"/>
            <w:tcBorders>
              <w:top w:val="single" w:sz="2" w:space="0" w:color="auto"/>
              <w:left w:val="single" w:sz="2" w:space="0" w:color="auto"/>
              <w:bottom w:val="single" w:sz="2" w:space="0" w:color="auto"/>
              <w:right w:val="single" w:sz="2" w:space="0" w:color="auto"/>
            </w:tcBorders>
          </w:tcPr>
          <w:p w14:paraId="413CBCD3" w14:textId="3D2639C7" w:rsidR="0094426A" w:rsidRPr="00D8063B" w:rsidRDefault="0094426A" w:rsidP="0094426A">
            <w:pPr>
              <w:pStyle w:val="NormalLeft"/>
              <w:rPr>
                <w:ins w:id="306" w:author="Author"/>
                <w:lang w:val="en-GB"/>
              </w:rPr>
            </w:pPr>
            <w:ins w:id="307" w:author="Author">
              <w:r w:rsidRPr="00D8063B">
                <w:rPr>
                  <w:lang w:val="en-GB"/>
                </w:rPr>
                <w:t>S.26.14 - Internal model - Life &amp; health risk</w:t>
              </w:r>
            </w:ins>
          </w:p>
        </w:tc>
        <w:tc>
          <w:tcPr>
            <w:tcW w:w="5296" w:type="dxa"/>
            <w:tcBorders>
              <w:top w:val="single" w:sz="2" w:space="0" w:color="auto"/>
              <w:left w:val="single" w:sz="2" w:space="0" w:color="auto"/>
              <w:bottom w:val="single" w:sz="2" w:space="0" w:color="auto"/>
              <w:right w:val="single" w:sz="2" w:space="0" w:color="auto"/>
            </w:tcBorders>
          </w:tcPr>
          <w:p w14:paraId="6BC79812" w14:textId="77777777" w:rsidR="0094426A" w:rsidRPr="00D8063B" w:rsidRDefault="0094426A" w:rsidP="0094426A">
            <w:pPr>
              <w:pStyle w:val="NormalLeft"/>
              <w:rPr>
                <w:ins w:id="308" w:author="Author"/>
                <w:lang w:val="en-GB"/>
              </w:rPr>
            </w:pPr>
            <w:ins w:id="309" w:author="Author">
              <w:r w:rsidRPr="00D8063B">
                <w:rPr>
                  <w:lang w:val="en-GB"/>
                </w:rPr>
                <w:t>One of the options in the following closed list shall be used:</w:t>
              </w:r>
            </w:ins>
          </w:p>
          <w:p w14:paraId="6321EC8A" w14:textId="26CD4024" w:rsidR="0094426A" w:rsidRPr="00D8063B" w:rsidRDefault="0094426A" w:rsidP="0094426A">
            <w:pPr>
              <w:pStyle w:val="NormalLeft"/>
              <w:rPr>
                <w:ins w:id="310" w:author="Author"/>
                <w:lang w:val="en-GB"/>
              </w:rPr>
            </w:pPr>
            <w:ins w:id="311" w:author="Author">
              <w:r w:rsidRPr="00D8063B">
                <w:rPr>
                  <w:lang w:val="en-GB"/>
                </w:rPr>
                <w:t>4— Reported due to use of partial internal model</w:t>
              </w:r>
              <w:r w:rsidR="001D41CB">
                <w:rPr>
                  <w:lang w:val="en-GB"/>
                </w:rPr>
                <w:t xml:space="preserve"> covering these risks</w:t>
              </w:r>
            </w:ins>
          </w:p>
          <w:p w14:paraId="277C49AB" w14:textId="77777777" w:rsidR="0094426A" w:rsidRPr="00D8063B" w:rsidRDefault="0094426A" w:rsidP="0094426A">
            <w:pPr>
              <w:pStyle w:val="NormalLeft"/>
              <w:rPr>
                <w:ins w:id="312" w:author="Author"/>
                <w:lang w:val="en-GB"/>
              </w:rPr>
            </w:pPr>
            <w:ins w:id="313" w:author="Author">
              <w:r w:rsidRPr="00D8063B">
                <w:rPr>
                  <w:lang w:val="en-GB"/>
                </w:rPr>
                <w:t>5— Reported due to use of full internal model</w:t>
              </w:r>
            </w:ins>
          </w:p>
          <w:p w14:paraId="6622EF4C" w14:textId="6396C017" w:rsidR="0094426A" w:rsidRPr="00D8063B" w:rsidRDefault="0094426A" w:rsidP="0094426A">
            <w:pPr>
              <w:pStyle w:val="NormalLeft"/>
              <w:rPr>
                <w:ins w:id="314" w:author="Author"/>
                <w:lang w:val="en-GB"/>
              </w:rPr>
            </w:pPr>
            <w:ins w:id="315" w:author="Author">
              <w:r w:rsidRPr="00D8063B">
                <w:rPr>
                  <w:lang w:val="en-GB"/>
                </w:rPr>
                <w:t xml:space="preserve">10 — Not reported </w:t>
              </w:r>
              <w:r w:rsidR="00D02D92" w:rsidRPr="00180831">
                <w:rPr>
                  <w:lang w:val="en-GB"/>
                </w:rPr>
                <w:t xml:space="preserve">due to </w:t>
              </w:r>
              <w:del w:id="316" w:author="Author">
                <w:r w:rsidRPr="00D8063B" w:rsidDel="00D02D92">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317" w:author="Author">
                <w:r w:rsidR="0024449A" w:rsidDel="001D41CB">
                  <w:rPr>
                    <w:lang w:val="en-GB"/>
                  </w:rPr>
                  <w:delText xml:space="preserve">PIM </w:delText>
                </w:r>
              </w:del>
              <w:r w:rsidR="0024449A">
                <w:rPr>
                  <w:lang w:val="en-GB"/>
                </w:rPr>
                <w:t>not covering these risks</w:t>
              </w:r>
            </w:ins>
          </w:p>
          <w:p w14:paraId="5224B9B3" w14:textId="6DC65EC9" w:rsidR="0094426A" w:rsidRPr="00D8063B" w:rsidRDefault="0094426A" w:rsidP="0094426A">
            <w:pPr>
              <w:pStyle w:val="NormalLeft"/>
              <w:rPr>
                <w:ins w:id="318" w:author="Author"/>
                <w:lang w:val="en-GB"/>
              </w:rPr>
            </w:pPr>
            <w:ins w:id="319" w:author="Author">
              <w:r w:rsidRPr="00D8063B">
                <w:rPr>
                  <w:lang w:val="en-GB"/>
                </w:rPr>
                <w:t>0 — Not reported other reason (in this case special justification is needed)</w:t>
              </w:r>
            </w:ins>
          </w:p>
        </w:tc>
      </w:tr>
      <w:tr w:rsidR="0094426A" w:rsidRPr="00D8063B" w14:paraId="31F7C5B8" w14:textId="77777777" w:rsidTr="00FC23C1">
        <w:trPr>
          <w:ins w:id="320" w:author="Author"/>
        </w:trPr>
        <w:tc>
          <w:tcPr>
            <w:tcW w:w="1671" w:type="dxa"/>
            <w:tcBorders>
              <w:top w:val="single" w:sz="2" w:space="0" w:color="auto"/>
              <w:left w:val="single" w:sz="2" w:space="0" w:color="auto"/>
              <w:bottom w:val="single" w:sz="2" w:space="0" w:color="auto"/>
              <w:right w:val="single" w:sz="2" w:space="0" w:color="auto"/>
            </w:tcBorders>
          </w:tcPr>
          <w:p w14:paraId="443DE752" w14:textId="0462B775" w:rsidR="0094426A" w:rsidRPr="00D8063B" w:rsidRDefault="0094426A" w:rsidP="0094426A">
            <w:pPr>
              <w:pStyle w:val="NormalLeft"/>
              <w:rPr>
                <w:ins w:id="321" w:author="Author"/>
                <w:lang w:val="en-GB"/>
              </w:rPr>
            </w:pPr>
            <w:ins w:id="322" w:author="Author">
              <w:r w:rsidRPr="00D8063B">
                <w:rPr>
                  <w:lang w:val="en-GB"/>
                </w:rPr>
                <w:t>C0010/R0568</w:t>
              </w:r>
            </w:ins>
          </w:p>
        </w:tc>
        <w:tc>
          <w:tcPr>
            <w:tcW w:w="2322" w:type="dxa"/>
            <w:tcBorders>
              <w:top w:val="single" w:sz="2" w:space="0" w:color="auto"/>
              <w:left w:val="single" w:sz="2" w:space="0" w:color="auto"/>
              <w:bottom w:val="single" w:sz="2" w:space="0" w:color="auto"/>
              <w:right w:val="single" w:sz="2" w:space="0" w:color="auto"/>
            </w:tcBorders>
          </w:tcPr>
          <w:p w14:paraId="15E00989" w14:textId="0023E6C4" w:rsidR="0094426A" w:rsidRPr="00D8063B" w:rsidRDefault="0094426A" w:rsidP="0094426A">
            <w:pPr>
              <w:pStyle w:val="NormalLeft"/>
              <w:rPr>
                <w:ins w:id="323" w:author="Author"/>
                <w:lang w:val="en-GB"/>
              </w:rPr>
            </w:pPr>
            <w:ins w:id="324" w:author="Author">
              <w:r w:rsidRPr="00D8063B">
                <w:rPr>
                  <w:lang w:val="en-GB"/>
                </w:rPr>
                <w:t>S.26.15 - Internal model - Operational risk</w:t>
              </w:r>
            </w:ins>
          </w:p>
        </w:tc>
        <w:tc>
          <w:tcPr>
            <w:tcW w:w="5296" w:type="dxa"/>
            <w:tcBorders>
              <w:top w:val="single" w:sz="2" w:space="0" w:color="auto"/>
              <w:left w:val="single" w:sz="2" w:space="0" w:color="auto"/>
              <w:bottom w:val="single" w:sz="2" w:space="0" w:color="auto"/>
              <w:right w:val="single" w:sz="2" w:space="0" w:color="auto"/>
            </w:tcBorders>
          </w:tcPr>
          <w:p w14:paraId="1642EDFE" w14:textId="77777777" w:rsidR="0094426A" w:rsidRPr="00D8063B" w:rsidRDefault="0094426A" w:rsidP="0094426A">
            <w:pPr>
              <w:pStyle w:val="NormalLeft"/>
              <w:rPr>
                <w:ins w:id="325" w:author="Author"/>
                <w:lang w:val="en-GB"/>
              </w:rPr>
            </w:pPr>
            <w:ins w:id="326" w:author="Author">
              <w:r w:rsidRPr="00D8063B">
                <w:rPr>
                  <w:lang w:val="en-GB"/>
                </w:rPr>
                <w:t>One of the options in the following closed list shall be used:</w:t>
              </w:r>
            </w:ins>
          </w:p>
          <w:p w14:paraId="20B0D4A9" w14:textId="533BBF97" w:rsidR="0094426A" w:rsidRPr="00D8063B" w:rsidRDefault="0094426A" w:rsidP="0094426A">
            <w:pPr>
              <w:pStyle w:val="NormalLeft"/>
              <w:rPr>
                <w:ins w:id="327" w:author="Author"/>
                <w:lang w:val="en-GB"/>
              </w:rPr>
            </w:pPr>
            <w:ins w:id="328" w:author="Author">
              <w:r w:rsidRPr="00D8063B">
                <w:rPr>
                  <w:lang w:val="en-GB"/>
                </w:rPr>
                <w:t>4— Reported due to use of partial internal model</w:t>
              </w:r>
              <w:r w:rsidR="001D41CB">
                <w:rPr>
                  <w:lang w:val="en-GB"/>
                </w:rPr>
                <w:t xml:space="preserve"> covering these risks</w:t>
              </w:r>
            </w:ins>
          </w:p>
          <w:p w14:paraId="3ADB1164" w14:textId="77777777" w:rsidR="0094426A" w:rsidRPr="00D8063B" w:rsidRDefault="0094426A" w:rsidP="0094426A">
            <w:pPr>
              <w:pStyle w:val="NormalLeft"/>
              <w:rPr>
                <w:ins w:id="329" w:author="Author"/>
                <w:lang w:val="en-GB"/>
              </w:rPr>
            </w:pPr>
            <w:ins w:id="330" w:author="Author">
              <w:r w:rsidRPr="00D8063B">
                <w:rPr>
                  <w:lang w:val="en-GB"/>
                </w:rPr>
                <w:lastRenderedPageBreak/>
                <w:t>5— Reported due to use of full internal model</w:t>
              </w:r>
            </w:ins>
          </w:p>
          <w:p w14:paraId="0136F370" w14:textId="3D245A09" w:rsidR="0094426A" w:rsidRPr="00D8063B" w:rsidRDefault="0094426A" w:rsidP="0094426A">
            <w:pPr>
              <w:pStyle w:val="NormalLeft"/>
              <w:rPr>
                <w:ins w:id="331" w:author="Author"/>
                <w:lang w:val="en-GB"/>
              </w:rPr>
            </w:pPr>
            <w:ins w:id="332" w:author="Author">
              <w:r w:rsidRPr="00D8063B">
                <w:rPr>
                  <w:lang w:val="en-GB"/>
                </w:rPr>
                <w:t xml:space="preserve">10 — Not reported </w:t>
              </w:r>
              <w:r w:rsidR="00D02D92" w:rsidRPr="00180831">
                <w:rPr>
                  <w:lang w:val="en-GB"/>
                </w:rPr>
                <w:t xml:space="preserve">due to </w:t>
              </w:r>
              <w:del w:id="333" w:author="Author">
                <w:r w:rsidRPr="00D8063B" w:rsidDel="00D02D92">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334" w:author="Author">
                <w:r w:rsidR="0024449A" w:rsidDel="001D41CB">
                  <w:rPr>
                    <w:lang w:val="en-GB"/>
                  </w:rPr>
                  <w:delText xml:space="preserve">PIM </w:delText>
                </w:r>
              </w:del>
              <w:r w:rsidR="0024449A">
                <w:rPr>
                  <w:lang w:val="en-GB"/>
                </w:rPr>
                <w:t>not covering these risks</w:t>
              </w:r>
            </w:ins>
          </w:p>
          <w:p w14:paraId="4EDA90F4" w14:textId="7895B09F" w:rsidR="0094426A" w:rsidRPr="00D8063B" w:rsidRDefault="0094426A" w:rsidP="0094426A">
            <w:pPr>
              <w:pStyle w:val="NormalLeft"/>
              <w:rPr>
                <w:ins w:id="335" w:author="Author"/>
                <w:lang w:val="en-GB"/>
              </w:rPr>
            </w:pPr>
            <w:ins w:id="336" w:author="Author">
              <w:r w:rsidRPr="00D8063B">
                <w:rPr>
                  <w:lang w:val="en-GB"/>
                </w:rPr>
                <w:t>0 — Not reported other reason (in this case special justification is needed)</w:t>
              </w:r>
            </w:ins>
          </w:p>
        </w:tc>
      </w:tr>
      <w:tr w:rsidR="0094426A" w:rsidRPr="00D8063B" w14:paraId="0EB93B78" w14:textId="77777777" w:rsidTr="00FC23C1">
        <w:trPr>
          <w:ins w:id="337" w:author="Author"/>
        </w:trPr>
        <w:tc>
          <w:tcPr>
            <w:tcW w:w="1671" w:type="dxa"/>
            <w:tcBorders>
              <w:top w:val="single" w:sz="2" w:space="0" w:color="auto"/>
              <w:left w:val="single" w:sz="2" w:space="0" w:color="auto"/>
              <w:bottom w:val="single" w:sz="2" w:space="0" w:color="auto"/>
              <w:right w:val="single" w:sz="2" w:space="0" w:color="auto"/>
            </w:tcBorders>
          </w:tcPr>
          <w:p w14:paraId="0968FEF6" w14:textId="5A24A419" w:rsidR="0094426A" w:rsidRPr="00D8063B" w:rsidRDefault="0094426A" w:rsidP="0094426A">
            <w:pPr>
              <w:pStyle w:val="NormalLeft"/>
              <w:rPr>
                <w:ins w:id="338" w:author="Author"/>
                <w:lang w:val="en-GB"/>
              </w:rPr>
            </w:pPr>
            <w:ins w:id="339" w:author="Author">
              <w:r w:rsidRPr="00D8063B">
                <w:rPr>
                  <w:lang w:val="en-GB"/>
                </w:rPr>
                <w:lastRenderedPageBreak/>
                <w:t>C0010/R0569</w:t>
              </w:r>
            </w:ins>
          </w:p>
        </w:tc>
        <w:tc>
          <w:tcPr>
            <w:tcW w:w="2322" w:type="dxa"/>
            <w:tcBorders>
              <w:top w:val="single" w:sz="2" w:space="0" w:color="auto"/>
              <w:left w:val="single" w:sz="2" w:space="0" w:color="auto"/>
              <w:bottom w:val="single" w:sz="2" w:space="0" w:color="auto"/>
              <w:right w:val="single" w:sz="2" w:space="0" w:color="auto"/>
            </w:tcBorders>
          </w:tcPr>
          <w:p w14:paraId="1C09D20D" w14:textId="7AA8FA4C" w:rsidR="0094426A" w:rsidRPr="00D8063B" w:rsidRDefault="0094426A" w:rsidP="0094426A">
            <w:pPr>
              <w:pStyle w:val="NormalLeft"/>
              <w:rPr>
                <w:ins w:id="340" w:author="Author"/>
                <w:lang w:val="en-GB"/>
              </w:rPr>
            </w:pPr>
            <w:ins w:id="341" w:author="Author">
              <w:r w:rsidRPr="00D8063B">
                <w:rPr>
                  <w:lang w:val="en-GB"/>
                </w:rPr>
                <w:t>S.26.16 - Internal model - Model Changes</w:t>
              </w:r>
            </w:ins>
          </w:p>
        </w:tc>
        <w:tc>
          <w:tcPr>
            <w:tcW w:w="5296" w:type="dxa"/>
            <w:tcBorders>
              <w:top w:val="single" w:sz="2" w:space="0" w:color="auto"/>
              <w:left w:val="single" w:sz="2" w:space="0" w:color="auto"/>
              <w:bottom w:val="single" w:sz="2" w:space="0" w:color="auto"/>
              <w:right w:val="single" w:sz="2" w:space="0" w:color="auto"/>
            </w:tcBorders>
          </w:tcPr>
          <w:p w14:paraId="295A2E12" w14:textId="77777777" w:rsidR="0094426A" w:rsidRPr="00D8063B" w:rsidRDefault="0094426A" w:rsidP="0094426A">
            <w:pPr>
              <w:pStyle w:val="NormalLeft"/>
              <w:rPr>
                <w:ins w:id="342" w:author="Author"/>
                <w:lang w:val="en-GB"/>
              </w:rPr>
            </w:pPr>
            <w:ins w:id="343" w:author="Author">
              <w:r w:rsidRPr="00D8063B">
                <w:rPr>
                  <w:lang w:val="en-GB"/>
                </w:rPr>
                <w:t>One of the options in the following closed list shall be used:</w:t>
              </w:r>
            </w:ins>
          </w:p>
          <w:p w14:paraId="03A6332C" w14:textId="05067939" w:rsidR="0094426A" w:rsidRPr="00D8063B" w:rsidRDefault="0094426A" w:rsidP="0094426A">
            <w:pPr>
              <w:pStyle w:val="NormalLeft"/>
              <w:rPr>
                <w:ins w:id="344" w:author="Author"/>
                <w:lang w:val="en-GB"/>
              </w:rPr>
            </w:pPr>
            <w:ins w:id="345" w:author="Author">
              <w:r w:rsidRPr="00D8063B">
                <w:rPr>
                  <w:lang w:val="en-GB"/>
                </w:rPr>
                <w:t>4— Reported due to use of partial internal model</w:t>
              </w:r>
              <w:r w:rsidR="001D41CB">
                <w:rPr>
                  <w:lang w:val="en-GB"/>
                </w:rPr>
                <w:t xml:space="preserve"> covering these risks</w:t>
              </w:r>
            </w:ins>
          </w:p>
          <w:p w14:paraId="1A05CF2A" w14:textId="77777777" w:rsidR="0094426A" w:rsidRPr="00D8063B" w:rsidRDefault="0094426A" w:rsidP="0094426A">
            <w:pPr>
              <w:pStyle w:val="NormalLeft"/>
              <w:rPr>
                <w:ins w:id="346" w:author="Author"/>
                <w:lang w:val="en-GB"/>
              </w:rPr>
            </w:pPr>
            <w:ins w:id="347" w:author="Author">
              <w:r w:rsidRPr="00D8063B">
                <w:rPr>
                  <w:lang w:val="en-GB"/>
                </w:rPr>
                <w:t>5— Reported due to use of full internal model</w:t>
              </w:r>
            </w:ins>
          </w:p>
          <w:p w14:paraId="6BE9503A" w14:textId="09DAF710" w:rsidR="0094426A" w:rsidRPr="00D8063B" w:rsidRDefault="0094426A" w:rsidP="0094426A">
            <w:pPr>
              <w:pStyle w:val="NormalLeft"/>
              <w:rPr>
                <w:ins w:id="348" w:author="Author"/>
                <w:lang w:val="en-GB"/>
              </w:rPr>
            </w:pPr>
            <w:ins w:id="349" w:author="Author">
              <w:r w:rsidRPr="00D8063B">
                <w:rPr>
                  <w:lang w:val="en-GB"/>
                </w:rPr>
                <w:t xml:space="preserve">10 — Not reported </w:t>
              </w:r>
              <w:r w:rsidR="00D02D92" w:rsidRPr="00180831">
                <w:rPr>
                  <w:lang w:val="en-GB"/>
                </w:rPr>
                <w:t xml:space="preserve">due to </w:t>
              </w:r>
              <w:del w:id="350" w:author="Author">
                <w:r w:rsidRPr="00D8063B" w:rsidDel="00D02D92">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351" w:author="Author">
                <w:r w:rsidR="0024449A" w:rsidDel="001D41CB">
                  <w:rPr>
                    <w:lang w:val="en-GB"/>
                  </w:rPr>
                  <w:delText xml:space="preserve">PIM </w:delText>
                </w:r>
              </w:del>
              <w:r w:rsidR="0024449A">
                <w:rPr>
                  <w:lang w:val="en-GB"/>
                </w:rPr>
                <w:t>not covering these risks</w:t>
              </w:r>
            </w:ins>
          </w:p>
          <w:p w14:paraId="3FCBF66B" w14:textId="3130A237" w:rsidR="0094426A" w:rsidRPr="00D8063B" w:rsidRDefault="0094426A" w:rsidP="0094426A">
            <w:pPr>
              <w:pStyle w:val="NormalLeft"/>
              <w:rPr>
                <w:ins w:id="352" w:author="Author"/>
                <w:lang w:val="en-GB"/>
              </w:rPr>
            </w:pPr>
            <w:ins w:id="353" w:author="Author">
              <w:r w:rsidRPr="00D8063B">
                <w:rPr>
                  <w:lang w:val="en-GB"/>
                </w:rPr>
                <w:t>0 — Not reported other reason (in this case special justification is needed)</w:t>
              </w:r>
            </w:ins>
          </w:p>
        </w:tc>
      </w:tr>
      <w:tr w:rsidR="0094426A" w:rsidRPr="00D8063B" w14:paraId="64591F75" w14:textId="77777777" w:rsidTr="00FC23C1">
        <w:tc>
          <w:tcPr>
            <w:tcW w:w="1671" w:type="dxa"/>
            <w:tcBorders>
              <w:top w:val="single" w:sz="2" w:space="0" w:color="auto"/>
              <w:left w:val="single" w:sz="2" w:space="0" w:color="auto"/>
              <w:bottom w:val="single" w:sz="2" w:space="0" w:color="auto"/>
              <w:right w:val="single" w:sz="2" w:space="0" w:color="auto"/>
            </w:tcBorders>
          </w:tcPr>
          <w:p w14:paraId="58CC01B2" w14:textId="047C5760" w:rsidR="0094426A" w:rsidRPr="00D8063B" w:rsidRDefault="0094426A" w:rsidP="0094426A">
            <w:pPr>
              <w:pStyle w:val="NormalLeft"/>
              <w:rPr>
                <w:lang w:val="en-GB"/>
              </w:rPr>
            </w:pPr>
            <w:r w:rsidRPr="00D8063B">
              <w:rPr>
                <w:lang w:val="en-GB"/>
              </w:rPr>
              <w:t>C0010/R0570</w:t>
            </w:r>
          </w:p>
        </w:tc>
        <w:tc>
          <w:tcPr>
            <w:tcW w:w="2322" w:type="dxa"/>
            <w:tcBorders>
              <w:top w:val="single" w:sz="2" w:space="0" w:color="auto"/>
              <w:left w:val="single" w:sz="2" w:space="0" w:color="auto"/>
              <w:bottom w:val="single" w:sz="2" w:space="0" w:color="auto"/>
              <w:right w:val="single" w:sz="2" w:space="0" w:color="auto"/>
            </w:tcBorders>
          </w:tcPr>
          <w:p w14:paraId="2569FD6E" w14:textId="77777777" w:rsidR="0094426A" w:rsidRPr="00D8063B" w:rsidRDefault="0094426A" w:rsidP="0094426A">
            <w:pPr>
              <w:pStyle w:val="NormalLeft"/>
              <w:rPr>
                <w:lang w:val="en-GB"/>
              </w:rPr>
            </w:pPr>
            <w:r w:rsidRPr="00D8063B">
              <w:rPr>
                <w:lang w:val="en-GB"/>
              </w:rPr>
              <w:t>S.27.01 — Solvency Capital Requirement — Non–Life and Health catastrophe risk</w:t>
            </w:r>
          </w:p>
        </w:tc>
        <w:tc>
          <w:tcPr>
            <w:tcW w:w="5296" w:type="dxa"/>
            <w:tcBorders>
              <w:top w:val="single" w:sz="2" w:space="0" w:color="auto"/>
              <w:left w:val="single" w:sz="2" w:space="0" w:color="auto"/>
              <w:bottom w:val="single" w:sz="2" w:space="0" w:color="auto"/>
              <w:right w:val="single" w:sz="2" w:space="0" w:color="auto"/>
            </w:tcBorders>
          </w:tcPr>
          <w:p w14:paraId="6E2C30C9" w14:textId="77777777" w:rsidR="0094426A" w:rsidRPr="00D8063B" w:rsidRDefault="0094426A" w:rsidP="0094426A">
            <w:pPr>
              <w:pStyle w:val="NormalLeft"/>
              <w:rPr>
                <w:lang w:val="en-GB"/>
              </w:rPr>
            </w:pPr>
            <w:r w:rsidRPr="00D8063B">
              <w:rPr>
                <w:lang w:val="en-GB"/>
              </w:rPr>
              <w:t>One of the options in the following closed list shall be used:</w:t>
            </w:r>
          </w:p>
          <w:p w14:paraId="30588854" w14:textId="77777777" w:rsidR="0094426A" w:rsidRPr="00D8063B" w:rsidRDefault="0094426A" w:rsidP="0094426A">
            <w:pPr>
              <w:pStyle w:val="NormalLeft"/>
              <w:rPr>
                <w:lang w:val="en-GB"/>
              </w:rPr>
            </w:pPr>
            <w:r w:rsidRPr="00D8063B">
              <w:rPr>
                <w:lang w:val="en-GB"/>
              </w:rPr>
              <w:t>1 — Reported</w:t>
            </w:r>
          </w:p>
          <w:p w14:paraId="4F72DB5A" w14:textId="7536F1F8" w:rsidR="0094426A" w:rsidRPr="00D8063B" w:rsidRDefault="0094426A" w:rsidP="0094426A">
            <w:pPr>
              <w:pStyle w:val="NormalLeft"/>
              <w:rPr>
                <w:lang w:val="en-GB"/>
              </w:rPr>
            </w:pPr>
            <w:r w:rsidRPr="00D8063B">
              <w:rPr>
                <w:lang w:val="en-GB"/>
              </w:rPr>
              <w:t xml:space="preserve">2 — </w:t>
            </w:r>
            <w:ins w:id="354" w:author="Author">
              <w:r w:rsidR="007843D3" w:rsidRPr="007843D3">
                <w:rPr>
                  <w:lang w:val="en-GB"/>
                </w:rPr>
                <w:t>Not reported as risk not existent</w:t>
              </w:r>
            </w:ins>
            <w:del w:id="355" w:author="Author">
              <w:r w:rsidRPr="00D8063B" w:rsidDel="007843D3">
                <w:rPr>
                  <w:lang w:val="en-GB"/>
                </w:rPr>
                <w:delText>Risk not existent</w:delText>
              </w:r>
            </w:del>
          </w:p>
          <w:p w14:paraId="0455E790" w14:textId="372F6453" w:rsidR="0094426A" w:rsidRPr="00D8063B" w:rsidRDefault="0094426A" w:rsidP="0094426A">
            <w:pPr>
              <w:pStyle w:val="NormalLeft"/>
              <w:rPr>
                <w:lang w:val="en-GB"/>
              </w:rPr>
            </w:pPr>
            <w:r w:rsidRPr="00D8063B">
              <w:rPr>
                <w:lang w:val="en-GB"/>
              </w:rPr>
              <w:t xml:space="preserve">8 — Not reported </w:t>
            </w:r>
            <w:ins w:id="356" w:author="Author">
              <w:r w:rsidR="00D02D92" w:rsidRPr="00180831">
                <w:rPr>
                  <w:lang w:val="en-GB"/>
                </w:rPr>
                <w:t xml:space="preserve">due to </w:t>
              </w:r>
            </w:ins>
            <w:del w:id="357" w:author="Author">
              <w:r w:rsidRPr="00D8063B" w:rsidDel="00D02D92">
                <w:rPr>
                  <w:lang w:val="en-GB"/>
                </w:rPr>
                <w:delText xml:space="preserve">as </w:delText>
              </w:r>
            </w:del>
            <w:r w:rsidRPr="00D8063B">
              <w:rPr>
                <w:lang w:val="en-GB"/>
              </w:rPr>
              <w:t>use of partial internal model</w:t>
            </w:r>
          </w:p>
          <w:p w14:paraId="6EA126F2" w14:textId="55584A83" w:rsidR="0094426A" w:rsidRPr="00D8063B" w:rsidRDefault="0094426A" w:rsidP="0094426A">
            <w:pPr>
              <w:pStyle w:val="NormalLeft"/>
              <w:rPr>
                <w:lang w:val="en-GB"/>
              </w:rPr>
            </w:pPr>
            <w:r w:rsidRPr="00D8063B">
              <w:rPr>
                <w:lang w:val="en-GB"/>
              </w:rPr>
              <w:t xml:space="preserve">9 — Not reported </w:t>
            </w:r>
            <w:ins w:id="358" w:author="Author">
              <w:r w:rsidR="00D02D92" w:rsidRPr="00180831">
                <w:rPr>
                  <w:lang w:val="en-GB"/>
                </w:rPr>
                <w:t xml:space="preserve">due to </w:t>
              </w:r>
            </w:ins>
            <w:del w:id="359" w:author="Author">
              <w:r w:rsidRPr="00D8063B" w:rsidDel="00D02D92">
                <w:rPr>
                  <w:lang w:val="en-GB"/>
                </w:rPr>
                <w:delText xml:space="preserve">as </w:delText>
              </w:r>
            </w:del>
            <w:r w:rsidRPr="00D8063B">
              <w:rPr>
                <w:lang w:val="en-GB"/>
              </w:rPr>
              <w:t>use of full internal model</w:t>
            </w:r>
          </w:p>
          <w:p w14:paraId="3760157D" w14:textId="77777777" w:rsidR="0094426A" w:rsidRPr="00D8063B" w:rsidRDefault="0094426A" w:rsidP="0094426A">
            <w:pPr>
              <w:pStyle w:val="NormalLeft"/>
              <w:rPr>
                <w:lang w:val="en-GB"/>
              </w:rPr>
            </w:pPr>
            <w:r w:rsidRPr="00D8063B">
              <w:rPr>
                <w:lang w:val="en-GB"/>
              </w:rPr>
              <w:t>11 — Not reported as reported at RFF/MAP level</w:t>
            </w:r>
          </w:p>
          <w:p w14:paraId="7C2534BF" w14:textId="474A12F4" w:rsidR="0094426A" w:rsidRDefault="0094426A" w:rsidP="0094426A">
            <w:pPr>
              <w:pStyle w:val="NormalLeft"/>
              <w:rPr>
                <w:ins w:id="360" w:author="Author"/>
                <w:lang w:val="en-GB"/>
              </w:rPr>
            </w:pPr>
            <w:r w:rsidRPr="00D8063B">
              <w:rPr>
                <w:lang w:val="en-GB"/>
              </w:rPr>
              <w:t>13 — Not reported as method 2 is used exclusively</w:t>
            </w:r>
          </w:p>
          <w:p w14:paraId="6653C424" w14:textId="77777777" w:rsidR="00792742" w:rsidRPr="00180831" w:rsidRDefault="00792742" w:rsidP="00792742">
            <w:pPr>
              <w:pStyle w:val="NormalLeft"/>
              <w:rPr>
                <w:ins w:id="361" w:author="Author"/>
                <w:lang w:val="en-GB"/>
              </w:rPr>
            </w:pPr>
            <w:ins w:id="362" w:author="Author">
              <w:r w:rsidRPr="00BC32BD">
                <w:rPr>
                  <w:lang w:val="en-GB"/>
                </w:rPr>
                <w:t xml:space="preserve">17 — </w:t>
              </w:r>
              <w:r w:rsidRPr="00BC32BD">
                <w:rPr>
                  <w:color w:val="1F497D"/>
                  <w:lang w:val="en-GB"/>
                </w:rPr>
                <w:t>Partially reported due to use of partial internal model</w:t>
              </w:r>
            </w:ins>
          </w:p>
          <w:p w14:paraId="7FC5F839" w14:textId="5C66AC81" w:rsidR="00792742" w:rsidRPr="00D8063B" w:rsidDel="00792742" w:rsidRDefault="00792742" w:rsidP="0094426A">
            <w:pPr>
              <w:pStyle w:val="NormalLeft"/>
              <w:rPr>
                <w:del w:id="363" w:author="Author"/>
                <w:lang w:val="en-GB"/>
              </w:rPr>
            </w:pPr>
          </w:p>
          <w:p w14:paraId="3A658982" w14:textId="4D5D045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2333243" w14:textId="77777777" w:rsidTr="00FC23C1">
        <w:tc>
          <w:tcPr>
            <w:tcW w:w="1671" w:type="dxa"/>
            <w:tcBorders>
              <w:top w:val="single" w:sz="2" w:space="0" w:color="auto"/>
              <w:left w:val="single" w:sz="2" w:space="0" w:color="auto"/>
              <w:bottom w:val="single" w:sz="2" w:space="0" w:color="auto"/>
              <w:right w:val="single" w:sz="2" w:space="0" w:color="auto"/>
            </w:tcBorders>
          </w:tcPr>
          <w:p w14:paraId="4A18C689" w14:textId="0B9AD153" w:rsidR="0094426A" w:rsidRPr="00D8063B" w:rsidRDefault="0094426A" w:rsidP="0094426A">
            <w:pPr>
              <w:pStyle w:val="NormalLeft"/>
              <w:rPr>
                <w:lang w:val="en-GB"/>
              </w:rPr>
            </w:pPr>
            <w:r w:rsidRPr="00D8063B">
              <w:rPr>
                <w:lang w:val="en-GB"/>
              </w:rPr>
              <w:t>C0010/R0680</w:t>
            </w:r>
          </w:p>
        </w:tc>
        <w:tc>
          <w:tcPr>
            <w:tcW w:w="2322" w:type="dxa"/>
            <w:tcBorders>
              <w:top w:val="single" w:sz="2" w:space="0" w:color="auto"/>
              <w:left w:val="single" w:sz="2" w:space="0" w:color="auto"/>
              <w:bottom w:val="single" w:sz="2" w:space="0" w:color="auto"/>
              <w:right w:val="single" w:sz="2" w:space="0" w:color="auto"/>
            </w:tcBorders>
          </w:tcPr>
          <w:p w14:paraId="3385595A" w14:textId="77777777" w:rsidR="0094426A" w:rsidRPr="00D8063B" w:rsidRDefault="0094426A" w:rsidP="0094426A">
            <w:pPr>
              <w:pStyle w:val="NormalLeft"/>
              <w:rPr>
                <w:lang w:val="en-GB"/>
              </w:rPr>
            </w:pPr>
            <w:r w:rsidRPr="00D8063B">
              <w:rPr>
                <w:lang w:val="en-GB"/>
              </w:rPr>
              <w:t>S.31.01 — Share of reinsurers (including Finite Reinsurance and SPV's)</w:t>
            </w:r>
          </w:p>
        </w:tc>
        <w:tc>
          <w:tcPr>
            <w:tcW w:w="5296" w:type="dxa"/>
            <w:tcBorders>
              <w:top w:val="single" w:sz="2" w:space="0" w:color="auto"/>
              <w:left w:val="single" w:sz="2" w:space="0" w:color="auto"/>
              <w:bottom w:val="single" w:sz="2" w:space="0" w:color="auto"/>
              <w:right w:val="single" w:sz="2" w:space="0" w:color="auto"/>
            </w:tcBorders>
          </w:tcPr>
          <w:p w14:paraId="1DC19489" w14:textId="77777777" w:rsidR="0094426A" w:rsidRPr="00D8063B" w:rsidRDefault="0094426A" w:rsidP="0094426A">
            <w:pPr>
              <w:pStyle w:val="NormalLeft"/>
              <w:rPr>
                <w:lang w:val="en-GB"/>
              </w:rPr>
            </w:pPr>
            <w:r w:rsidRPr="00D8063B">
              <w:rPr>
                <w:lang w:val="en-GB"/>
              </w:rPr>
              <w:t>One of the options in the following closed list shall be used:</w:t>
            </w:r>
          </w:p>
          <w:p w14:paraId="266C0025" w14:textId="77777777" w:rsidR="0094426A" w:rsidRPr="00D8063B" w:rsidRDefault="0094426A" w:rsidP="0094426A">
            <w:pPr>
              <w:pStyle w:val="NormalLeft"/>
              <w:rPr>
                <w:lang w:val="en-GB"/>
              </w:rPr>
            </w:pPr>
            <w:r w:rsidRPr="00D8063B">
              <w:rPr>
                <w:lang w:val="en-GB"/>
              </w:rPr>
              <w:t>1 — Reported</w:t>
            </w:r>
          </w:p>
          <w:p w14:paraId="184E6402" w14:textId="77777777" w:rsidR="0094426A" w:rsidRPr="00D8063B" w:rsidRDefault="0094426A" w:rsidP="0094426A">
            <w:pPr>
              <w:pStyle w:val="NormalLeft"/>
              <w:rPr>
                <w:lang w:val="en-GB"/>
              </w:rPr>
            </w:pPr>
            <w:r w:rsidRPr="00D8063B">
              <w:rPr>
                <w:lang w:val="en-GB"/>
              </w:rPr>
              <w:t>2 — Not reported as no reinsurance</w:t>
            </w:r>
          </w:p>
          <w:p w14:paraId="125F6F08" w14:textId="1C9B4460"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576E37A8" w14:textId="77777777" w:rsidTr="00FC23C1">
        <w:tc>
          <w:tcPr>
            <w:tcW w:w="1671" w:type="dxa"/>
            <w:tcBorders>
              <w:top w:val="single" w:sz="2" w:space="0" w:color="auto"/>
              <w:left w:val="single" w:sz="2" w:space="0" w:color="auto"/>
              <w:bottom w:val="single" w:sz="2" w:space="0" w:color="auto"/>
              <w:right w:val="single" w:sz="2" w:space="0" w:color="auto"/>
            </w:tcBorders>
          </w:tcPr>
          <w:p w14:paraId="311C2290" w14:textId="67E378B9" w:rsidR="0094426A" w:rsidRPr="00D8063B" w:rsidRDefault="0094426A" w:rsidP="0094426A">
            <w:pPr>
              <w:pStyle w:val="NormalLeft"/>
              <w:rPr>
                <w:lang w:val="en-GB"/>
              </w:rPr>
            </w:pPr>
            <w:r w:rsidRPr="00D8063B">
              <w:rPr>
                <w:lang w:val="en-GB"/>
              </w:rPr>
              <w:lastRenderedPageBreak/>
              <w:t>C0010/R0690</w:t>
            </w:r>
          </w:p>
        </w:tc>
        <w:tc>
          <w:tcPr>
            <w:tcW w:w="2322" w:type="dxa"/>
            <w:tcBorders>
              <w:top w:val="single" w:sz="2" w:space="0" w:color="auto"/>
              <w:left w:val="single" w:sz="2" w:space="0" w:color="auto"/>
              <w:bottom w:val="single" w:sz="2" w:space="0" w:color="auto"/>
              <w:right w:val="single" w:sz="2" w:space="0" w:color="auto"/>
            </w:tcBorders>
          </w:tcPr>
          <w:p w14:paraId="1F66A949" w14:textId="77777777" w:rsidR="0094426A" w:rsidRPr="00D8063B" w:rsidRDefault="0094426A" w:rsidP="0094426A">
            <w:pPr>
              <w:pStyle w:val="NormalLeft"/>
              <w:rPr>
                <w:lang w:val="en-GB"/>
              </w:rPr>
            </w:pPr>
            <w:r w:rsidRPr="00D8063B">
              <w:rPr>
                <w:lang w:val="en-GB"/>
              </w:rPr>
              <w:t>S.31.02 — Special Purpose Vehicles</w:t>
            </w:r>
          </w:p>
        </w:tc>
        <w:tc>
          <w:tcPr>
            <w:tcW w:w="5296" w:type="dxa"/>
            <w:tcBorders>
              <w:top w:val="single" w:sz="2" w:space="0" w:color="auto"/>
              <w:left w:val="single" w:sz="2" w:space="0" w:color="auto"/>
              <w:bottom w:val="single" w:sz="2" w:space="0" w:color="auto"/>
              <w:right w:val="single" w:sz="2" w:space="0" w:color="auto"/>
            </w:tcBorders>
          </w:tcPr>
          <w:p w14:paraId="4079071F" w14:textId="77777777" w:rsidR="0094426A" w:rsidRPr="00D8063B" w:rsidRDefault="0094426A" w:rsidP="0094426A">
            <w:pPr>
              <w:pStyle w:val="NormalLeft"/>
              <w:rPr>
                <w:lang w:val="en-GB"/>
              </w:rPr>
            </w:pPr>
            <w:r w:rsidRPr="00D8063B">
              <w:rPr>
                <w:lang w:val="en-GB"/>
              </w:rPr>
              <w:t>One of the options in the following closed list shall be used:</w:t>
            </w:r>
          </w:p>
          <w:p w14:paraId="7E13138A" w14:textId="77777777" w:rsidR="0094426A" w:rsidRPr="00D8063B" w:rsidRDefault="0094426A" w:rsidP="0094426A">
            <w:pPr>
              <w:pStyle w:val="NormalLeft"/>
              <w:rPr>
                <w:lang w:val="en-GB"/>
              </w:rPr>
            </w:pPr>
            <w:r w:rsidRPr="00D8063B">
              <w:rPr>
                <w:lang w:val="en-GB"/>
              </w:rPr>
              <w:t>1 — Reported</w:t>
            </w:r>
          </w:p>
          <w:p w14:paraId="3CE188D3" w14:textId="77777777" w:rsidR="0094426A" w:rsidRPr="00D8063B" w:rsidRDefault="0094426A" w:rsidP="0094426A">
            <w:pPr>
              <w:pStyle w:val="NormalLeft"/>
              <w:rPr>
                <w:lang w:val="en-GB"/>
              </w:rPr>
            </w:pPr>
            <w:r w:rsidRPr="00D8063B">
              <w:rPr>
                <w:lang w:val="en-GB"/>
              </w:rPr>
              <w:t>2 — Not reported as no Special Purpose Insurance Vehicles (‘SPV’)</w:t>
            </w:r>
          </w:p>
          <w:p w14:paraId="334ACB83" w14:textId="216CD992"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E3C1703" w14:textId="77777777" w:rsidTr="00FC23C1">
        <w:tc>
          <w:tcPr>
            <w:tcW w:w="1671" w:type="dxa"/>
            <w:tcBorders>
              <w:top w:val="single" w:sz="2" w:space="0" w:color="auto"/>
              <w:left w:val="single" w:sz="2" w:space="0" w:color="auto"/>
              <w:bottom w:val="single" w:sz="2" w:space="0" w:color="auto"/>
              <w:right w:val="single" w:sz="2" w:space="0" w:color="auto"/>
            </w:tcBorders>
          </w:tcPr>
          <w:p w14:paraId="3A5A046B" w14:textId="653AF243" w:rsidR="0094426A" w:rsidRPr="00D8063B" w:rsidRDefault="0094426A" w:rsidP="0094426A">
            <w:pPr>
              <w:pStyle w:val="NormalLeft"/>
              <w:rPr>
                <w:lang w:val="en-GB"/>
              </w:rPr>
            </w:pPr>
            <w:r w:rsidRPr="00D8063B">
              <w:rPr>
                <w:lang w:val="en-GB"/>
              </w:rPr>
              <w:t>C0010/R0700</w:t>
            </w:r>
          </w:p>
        </w:tc>
        <w:tc>
          <w:tcPr>
            <w:tcW w:w="2322" w:type="dxa"/>
            <w:tcBorders>
              <w:top w:val="single" w:sz="2" w:space="0" w:color="auto"/>
              <w:left w:val="single" w:sz="2" w:space="0" w:color="auto"/>
              <w:bottom w:val="single" w:sz="2" w:space="0" w:color="auto"/>
              <w:right w:val="single" w:sz="2" w:space="0" w:color="auto"/>
            </w:tcBorders>
          </w:tcPr>
          <w:p w14:paraId="2A68554A" w14:textId="77777777" w:rsidR="0094426A" w:rsidRPr="00D8063B" w:rsidRDefault="0094426A" w:rsidP="0094426A">
            <w:pPr>
              <w:pStyle w:val="NormalLeft"/>
              <w:rPr>
                <w:lang w:val="en-GB"/>
              </w:rPr>
            </w:pPr>
            <w:r w:rsidRPr="00D8063B">
              <w:rPr>
                <w:lang w:val="en-GB"/>
              </w:rPr>
              <w:t>S.32.01 — Undertakings in the scope of the group</w:t>
            </w:r>
          </w:p>
        </w:tc>
        <w:tc>
          <w:tcPr>
            <w:tcW w:w="5296" w:type="dxa"/>
            <w:tcBorders>
              <w:top w:val="single" w:sz="2" w:space="0" w:color="auto"/>
              <w:left w:val="single" w:sz="2" w:space="0" w:color="auto"/>
              <w:bottom w:val="single" w:sz="2" w:space="0" w:color="auto"/>
              <w:right w:val="single" w:sz="2" w:space="0" w:color="auto"/>
            </w:tcBorders>
          </w:tcPr>
          <w:p w14:paraId="7F9CB83E" w14:textId="77777777" w:rsidR="0094426A" w:rsidRPr="00D8063B" w:rsidRDefault="0094426A" w:rsidP="0094426A">
            <w:pPr>
              <w:pStyle w:val="NormalLeft"/>
              <w:rPr>
                <w:lang w:val="en-GB"/>
              </w:rPr>
            </w:pPr>
            <w:r w:rsidRPr="00D8063B">
              <w:rPr>
                <w:lang w:val="en-GB"/>
              </w:rPr>
              <w:t>One of the options in the following closed list shall be used:</w:t>
            </w:r>
          </w:p>
          <w:p w14:paraId="3A5523DA" w14:textId="77777777" w:rsidR="0094426A" w:rsidRPr="00D8063B" w:rsidRDefault="0094426A" w:rsidP="0094426A">
            <w:pPr>
              <w:pStyle w:val="NormalLeft"/>
              <w:rPr>
                <w:lang w:val="en-GB"/>
              </w:rPr>
            </w:pPr>
            <w:r w:rsidRPr="00D8063B">
              <w:rPr>
                <w:lang w:val="en-GB"/>
              </w:rPr>
              <w:t>1 — Reported</w:t>
            </w:r>
          </w:p>
          <w:p w14:paraId="6F4D2973" w14:textId="76A64F3E"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68AB966" w14:textId="77777777" w:rsidTr="00FC23C1">
        <w:tc>
          <w:tcPr>
            <w:tcW w:w="1671" w:type="dxa"/>
            <w:tcBorders>
              <w:top w:val="single" w:sz="2" w:space="0" w:color="auto"/>
              <w:left w:val="single" w:sz="2" w:space="0" w:color="auto"/>
              <w:bottom w:val="single" w:sz="2" w:space="0" w:color="auto"/>
              <w:right w:val="single" w:sz="2" w:space="0" w:color="auto"/>
            </w:tcBorders>
          </w:tcPr>
          <w:p w14:paraId="624BC034" w14:textId="016ABB76" w:rsidR="0094426A" w:rsidRPr="00D8063B" w:rsidRDefault="0094426A" w:rsidP="0094426A">
            <w:pPr>
              <w:pStyle w:val="NormalLeft"/>
              <w:rPr>
                <w:lang w:val="en-GB"/>
              </w:rPr>
            </w:pPr>
            <w:r w:rsidRPr="00D8063B">
              <w:rPr>
                <w:lang w:val="en-GB"/>
              </w:rPr>
              <w:t>C0010/R0710</w:t>
            </w:r>
          </w:p>
        </w:tc>
        <w:tc>
          <w:tcPr>
            <w:tcW w:w="2322" w:type="dxa"/>
            <w:tcBorders>
              <w:top w:val="single" w:sz="2" w:space="0" w:color="auto"/>
              <w:left w:val="single" w:sz="2" w:space="0" w:color="auto"/>
              <w:bottom w:val="single" w:sz="2" w:space="0" w:color="auto"/>
              <w:right w:val="single" w:sz="2" w:space="0" w:color="auto"/>
            </w:tcBorders>
          </w:tcPr>
          <w:p w14:paraId="0F197D4F" w14:textId="77777777" w:rsidR="0094426A" w:rsidRPr="00D8063B" w:rsidRDefault="0094426A" w:rsidP="0094426A">
            <w:pPr>
              <w:pStyle w:val="NormalLeft"/>
              <w:rPr>
                <w:lang w:val="en-GB"/>
              </w:rPr>
            </w:pPr>
            <w:r w:rsidRPr="00D8063B">
              <w:rPr>
                <w:lang w:val="en-GB"/>
              </w:rPr>
              <w:t>S.33.01 — Insurance and Reinsurance individual requirements</w:t>
            </w:r>
          </w:p>
        </w:tc>
        <w:tc>
          <w:tcPr>
            <w:tcW w:w="5296" w:type="dxa"/>
            <w:tcBorders>
              <w:top w:val="single" w:sz="2" w:space="0" w:color="auto"/>
              <w:left w:val="single" w:sz="2" w:space="0" w:color="auto"/>
              <w:bottom w:val="single" w:sz="2" w:space="0" w:color="auto"/>
              <w:right w:val="single" w:sz="2" w:space="0" w:color="auto"/>
            </w:tcBorders>
          </w:tcPr>
          <w:p w14:paraId="5FE9012F" w14:textId="77777777" w:rsidR="0094426A" w:rsidRPr="00D8063B" w:rsidRDefault="0094426A" w:rsidP="0094426A">
            <w:pPr>
              <w:pStyle w:val="NormalLeft"/>
              <w:rPr>
                <w:lang w:val="en-GB"/>
              </w:rPr>
            </w:pPr>
            <w:r w:rsidRPr="00D8063B">
              <w:rPr>
                <w:lang w:val="en-GB"/>
              </w:rPr>
              <w:t>One of the options in the following closed list shall be used:</w:t>
            </w:r>
          </w:p>
          <w:p w14:paraId="08DF5ED7" w14:textId="77777777" w:rsidR="0094426A" w:rsidRPr="00D8063B" w:rsidRDefault="0094426A" w:rsidP="0094426A">
            <w:pPr>
              <w:pStyle w:val="NormalLeft"/>
              <w:rPr>
                <w:lang w:val="en-GB"/>
              </w:rPr>
            </w:pPr>
            <w:r w:rsidRPr="00D8063B">
              <w:rPr>
                <w:lang w:val="en-GB"/>
              </w:rPr>
              <w:t>1 — Reported</w:t>
            </w:r>
          </w:p>
          <w:p w14:paraId="7C460DC2" w14:textId="29C18DD4"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D518398" w14:textId="77777777" w:rsidTr="00FC23C1">
        <w:tc>
          <w:tcPr>
            <w:tcW w:w="1671" w:type="dxa"/>
            <w:tcBorders>
              <w:top w:val="single" w:sz="2" w:space="0" w:color="auto"/>
              <w:left w:val="single" w:sz="2" w:space="0" w:color="auto"/>
              <w:bottom w:val="single" w:sz="2" w:space="0" w:color="auto"/>
              <w:right w:val="single" w:sz="2" w:space="0" w:color="auto"/>
            </w:tcBorders>
          </w:tcPr>
          <w:p w14:paraId="32F74384" w14:textId="34728E15" w:rsidR="0094426A" w:rsidRPr="00D8063B" w:rsidRDefault="0094426A" w:rsidP="0094426A">
            <w:pPr>
              <w:pStyle w:val="NormalLeft"/>
              <w:rPr>
                <w:lang w:val="en-GB"/>
              </w:rPr>
            </w:pPr>
            <w:r w:rsidRPr="00D8063B">
              <w:rPr>
                <w:lang w:val="en-GB"/>
              </w:rPr>
              <w:t>C0010/R0720</w:t>
            </w:r>
          </w:p>
        </w:tc>
        <w:tc>
          <w:tcPr>
            <w:tcW w:w="2322" w:type="dxa"/>
            <w:tcBorders>
              <w:top w:val="single" w:sz="2" w:space="0" w:color="auto"/>
              <w:left w:val="single" w:sz="2" w:space="0" w:color="auto"/>
              <w:bottom w:val="single" w:sz="2" w:space="0" w:color="auto"/>
              <w:right w:val="single" w:sz="2" w:space="0" w:color="auto"/>
            </w:tcBorders>
          </w:tcPr>
          <w:p w14:paraId="52E5E10A" w14:textId="77777777" w:rsidR="0094426A" w:rsidRPr="00D8063B" w:rsidRDefault="0094426A" w:rsidP="0094426A">
            <w:pPr>
              <w:pStyle w:val="NormalLeft"/>
              <w:rPr>
                <w:lang w:val="en-GB"/>
              </w:rPr>
            </w:pPr>
            <w:r w:rsidRPr="00D8063B">
              <w:rPr>
                <w:lang w:val="en-GB"/>
              </w:rPr>
              <w:t>S.34.01 — Other regulated and non-regulated financial undertakings including insurance holding companies and mixed financial holding company individual requirements</w:t>
            </w:r>
          </w:p>
        </w:tc>
        <w:tc>
          <w:tcPr>
            <w:tcW w:w="5296" w:type="dxa"/>
            <w:tcBorders>
              <w:top w:val="single" w:sz="2" w:space="0" w:color="auto"/>
              <w:left w:val="single" w:sz="2" w:space="0" w:color="auto"/>
              <w:bottom w:val="single" w:sz="2" w:space="0" w:color="auto"/>
              <w:right w:val="single" w:sz="2" w:space="0" w:color="auto"/>
            </w:tcBorders>
          </w:tcPr>
          <w:p w14:paraId="57F71E6A" w14:textId="77777777" w:rsidR="0094426A" w:rsidRPr="00D8063B" w:rsidRDefault="0094426A" w:rsidP="0094426A">
            <w:pPr>
              <w:pStyle w:val="NormalLeft"/>
              <w:rPr>
                <w:lang w:val="en-GB"/>
              </w:rPr>
            </w:pPr>
            <w:r w:rsidRPr="00D8063B">
              <w:rPr>
                <w:lang w:val="en-GB"/>
              </w:rPr>
              <w:t>One of the options in the following closed list shall be used:</w:t>
            </w:r>
          </w:p>
          <w:p w14:paraId="3E56A3EC" w14:textId="77777777" w:rsidR="0094426A" w:rsidRPr="00D8063B" w:rsidRDefault="0094426A" w:rsidP="0094426A">
            <w:pPr>
              <w:pStyle w:val="NormalLeft"/>
              <w:rPr>
                <w:lang w:val="en-GB"/>
              </w:rPr>
            </w:pPr>
            <w:r w:rsidRPr="00D8063B">
              <w:rPr>
                <w:lang w:val="en-GB"/>
              </w:rPr>
              <w:t>1 — Reported</w:t>
            </w:r>
          </w:p>
          <w:p w14:paraId="1CDB5F4A" w14:textId="77777777" w:rsidR="0094426A" w:rsidRPr="00D8063B" w:rsidRDefault="0094426A" w:rsidP="0094426A">
            <w:pPr>
              <w:pStyle w:val="NormalLeft"/>
              <w:rPr>
                <w:lang w:val="en-GB"/>
              </w:rPr>
            </w:pPr>
            <w:r w:rsidRPr="00D8063B">
              <w:rPr>
                <w:lang w:val="en-GB"/>
              </w:rPr>
              <w:t>2 — Not reported as no non–(re)insurance business in the scope of the group</w:t>
            </w:r>
          </w:p>
          <w:p w14:paraId="26E36975" w14:textId="7268AAEF"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0D6B4F1F" w14:textId="77777777" w:rsidTr="00FC23C1">
        <w:trPr>
          <w:trHeight w:val="1682"/>
        </w:trPr>
        <w:tc>
          <w:tcPr>
            <w:tcW w:w="1671" w:type="dxa"/>
            <w:tcBorders>
              <w:top w:val="single" w:sz="2" w:space="0" w:color="auto"/>
              <w:left w:val="single" w:sz="2" w:space="0" w:color="auto"/>
              <w:bottom w:val="single" w:sz="4" w:space="0" w:color="auto"/>
              <w:right w:val="single" w:sz="2" w:space="0" w:color="auto"/>
            </w:tcBorders>
          </w:tcPr>
          <w:p w14:paraId="3B32531C" w14:textId="28662A12" w:rsidR="0094426A" w:rsidRPr="00D8063B" w:rsidRDefault="0094426A" w:rsidP="0094426A">
            <w:pPr>
              <w:pStyle w:val="NormalLeft"/>
              <w:rPr>
                <w:lang w:val="en-GB"/>
              </w:rPr>
            </w:pPr>
            <w:r w:rsidRPr="00D8063B">
              <w:rPr>
                <w:lang w:val="en-GB"/>
              </w:rPr>
              <w:t>C0010/R0730</w:t>
            </w:r>
          </w:p>
        </w:tc>
        <w:tc>
          <w:tcPr>
            <w:tcW w:w="2322" w:type="dxa"/>
            <w:tcBorders>
              <w:top w:val="single" w:sz="2" w:space="0" w:color="auto"/>
              <w:left w:val="single" w:sz="2" w:space="0" w:color="auto"/>
              <w:bottom w:val="single" w:sz="4" w:space="0" w:color="auto"/>
              <w:right w:val="single" w:sz="2" w:space="0" w:color="auto"/>
            </w:tcBorders>
          </w:tcPr>
          <w:p w14:paraId="14AB1A70" w14:textId="77777777" w:rsidR="0094426A" w:rsidRPr="00D8063B" w:rsidRDefault="0094426A" w:rsidP="0094426A">
            <w:pPr>
              <w:pStyle w:val="NormalLeft"/>
              <w:rPr>
                <w:lang w:val="en-GB"/>
              </w:rPr>
            </w:pPr>
            <w:r w:rsidRPr="00D8063B">
              <w:rPr>
                <w:lang w:val="en-GB"/>
              </w:rPr>
              <w:t>S.35.01 — Contribution to group Technical Provisions</w:t>
            </w:r>
          </w:p>
        </w:tc>
        <w:tc>
          <w:tcPr>
            <w:tcW w:w="5296" w:type="dxa"/>
            <w:tcBorders>
              <w:top w:val="single" w:sz="2" w:space="0" w:color="auto"/>
              <w:left w:val="single" w:sz="2" w:space="0" w:color="auto"/>
              <w:bottom w:val="single" w:sz="4" w:space="0" w:color="auto"/>
              <w:right w:val="single" w:sz="2" w:space="0" w:color="auto"/>
            </w:tcBorders>
          </w:tcPr>
          <w:p w14:paraId="0321F62F" w14:textId="77777777" w:rsidR="0094426A" w:rsidRPr="00D8063B" w:rsidRDefault="0094426A" w:rsidP="0094426A">
            <w:pPr>
              <w:pStyle w:val="NormalLeft"/>
              <w:rPr>
                <w:lang w:val="en-GB"/>
              </w:rPr>
            </w:pPr>
            <w:r w:rsidRPr="00D8063B">
              <w:rPr>
                <w:lang w:val="en-GB"/>
              </w:rPr>
              <w:t>One of the options in the following closed list shall be used:</w:t>
            </w:r>
          </w:p>
          <w:p w14:paraId="48EE2517" w14:textId="77777777" w:rsidR="0094426A" w:rsidRPr="00D8063B" w:rsidRDefault="0094426A" w:rsidP="0094426A">
            <w:pPr>
              <w:pStyle w:val="NormalLeft"/>
              <w:rPr>
                <w:lang w:val="en-GB"/>
              </w:rPr>
            </w:pPr>
            <w:r w:rsidRPr="00D8063B">
              <w:rPr>
                <w:lang w:val="en-GB"/>
              </w:rPr>
              <w:t>1 — Reported</w:t>
            </w:r>
          </w:p>
          <w:p w14:paraId="7311D027" w14:textId="05F523AC"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1477DEA1" w14:textId="77777777" w:rsidTr="00FC23C1">
        <w:trPr>
          <w:trHeight w:val="181"/>
        </w:trPr>
        <w:tc>
          <w:tcPr>
            <w:tcW w:w="1671" w:type="dxa"/>
            <w:tcBorders>
              <w:top w:val="single" w:sz="4" w:space="0" w:color="auto"/>
              <w:left w:val="single" w:sz="2" w:space="0" w:color="auto"/>
              <w:bottom w:val="single" w:sz="2" w:space="0" w:color="auto"/>
              <w:right w:val="single" w:sz="2" w:space="0" w:color="auto"/>
            </w:tcBorders>
          </w:tcPr>
          <w:p w14:paraId="1022D89B" w14:textId="011FDC23" w:rsidR="0094426A" w:rsidRPr="00D8063B" w:rsidRDefault="0094426A" w:rsidP="0094426A">
            <w:pPr>
              <w:pStyle w:val="NormalLeft"/>
              <w:rPr>
                <w:lang w:val="en-GB"/>
              </w:rPr>
            </w:pPr>
            <w:ins w:id="364" w:author="Author">
              <w:del w:id="365" w:author="Author">
                <w:r w:rsidRPr="00D8063B" w:rsidDel="00CD332B">
                  <w:rPr>
                    <w:lang w:val="en-GB"/>
                  </w:rPr>
                  <w:delText>C0010/R0735</w:delText>
                </w:r>
              </w:del>
            </w:ins>
          </w:p>
        </w:tc>
        <w:tc>
          <w:tcPr>
            <w:tcW w:w="2322" w:type="dxa"/>
            <w:tcBorders>
              <w:top w:val="single" w:sz="4" w:space="0" w:color="auto"/>
              <w:left w:val="single" w:sz="2" w:space="0" w:color="auto"/>
              <w:bottom w:val="single" w:sz="2" w:space="0" w:color="auto"/>
              <w:right w:val="single" w:sz="2" w:space="0" w:color="auto"/>
            </w:tcBorders>
          </w:tcPr>
          <w:p w14:paraId="23DC6F87" w14:textId="614076F1" w:rsidR="0094426A" w:rsidRPr="00D8063B" w:rsidRDefault="0094426A" w:rsidP="0094426A">
            <w:pPr>
              <w:pStyle w:val="NormalLeft"/>
              <w:rPr>
                <w:lang w:val="en-GB"/>
              </w:rPr>
            </w:pPr>
            <w:ins w:id="366" w:author="Author">
              <w:del w:id="367" w:author="Author">
                <w:r w:rsidRPr="00D8063B" w:rsidDel="00CD332B">
                  <w:rPr>
                    <w:lang w:val="en-GB"/>
                  </w:rPr>
                  <w:delText>S.36.00 – IGT – Summary template</w:delText>
                </w:r>
              </w:del>
            </w:ins>
          </w:p>
        </w:tc>
        <w:tc>
          <w:tcPr>
            <w:tcW w:w="5296" w:type="dxa"/>
            <w:tcBorders>
              <w:top w:val="single" w:sz="4" w:space="0" w:color="auto"/>
              <w:left w:val="single" w:sz="2" w:space="0" w:color="auto"/>
              <w:bottom w:val="single" w:sz="2" w:space="0" w:color="auto"/>
              <w:right w:val="single" w:sz="2" w:space="0" w:color="auto"/>
            </w:tcBorders>
          </w:tcPr>
          <w:p w14:paraId="0C489C63" w14:textId="66D82EC0" w:rsidR="0094426A" w:rsidRPr="00D8063B" w:rsidDel="00CD332B" w:rsidRDefault="0094426A" w:rsidP="0094426A">
            <w:pPr>
              <w:pStyle w:val="NormalLeft"/>
              <w:rPr>
                <w:ins w:id="368" w:author="Author"/>
                <w:del w:id="369" w:author="Author"/>
                <w:lang w:val="en-GB"/>
              </w:rPr>
            </w:pPr>
            <w:ins w:id="370" w:author="Author">
              <w:del w:id="371" w:author="Author">
                <w:r w:rsidRPr="00D8063B" w:rsidDel="00CD332B">
                  <w:rPr>
                    <w:lang w:val="en-GB"/>
                  </w:rPr>
                  <w:delText>One of the options in the following closed list shall be used:</w:delText>
                </w:r>
              </w:del>
            </w:ins>
          </w:p>
          <w:p w14:paraId="58A430B8" w14:textId="52DECFE8" w:rsidR="0094426A" w:rsidRPr="00D8063B" w:rsidDel="00CD332B" w:rsidRDefault="0094426A" w:rsidP="0094426A">
            <w:pPr>
              <w:pStyle w:val="NormalLeft"/>
              <w:rPr>
                <w:ins w:id="372" w:author="Author"/>
                <w:del w:id="373" w:author="Author"/>
                <w:lang w:val="en-GB"/>
              </w:rPr>
            </w:pPr>
            <w:bookmarkStart w:id="374" w:name="OLE_LINK2"/>
            <w:ins w:id="375" w:author="Author">
              <w:del w:id="376" w:author="Author">
                <w:r w:rsidRPr="00D8063B" w:rsidDel="00CD332B">
                  <w:rPr>
                    <w:lang w:val="en-GB"/>
                  </w:rPr>
                  <w:delText>1 — Reported</w:delText>
                </w:r>
              </w:del>
            </w:ins>
          </w:p>
          <w:p w14:paraId="2DEDE9DF" w14:textId="0D78A53B" w:rsidR="0094426A" w:rsidRPr="00D8063B" w:rsidDel="00CD332B" w:rsidRDefault="0094426A" w:rsidP="0094426A">
            <w:pPr>
              <w:pStyle w:val="NormalLeft"/>
              <w:rPr>
                <w:ins w:id="377" w:author="Author"/>
                <w:del w:id="378" w:author="Author"/>
                <w:lang w:val="en-GB"/>
              </w:rPr>
            </w:pPr>
            <w:ins w:id="379" w:author="Author">
              <w:del w:id="380" w:author="Author">
                <w:r w:rsidRPr="00D8063B" w:rsidDel="00CD332B">
                  <w:rPr>
                    <w:lang w:val="en-GB"/>
                  </w:rPr>
                  <w:delText>2 — Not reported as no intragroup transaction (‘IGT’)</w:delText>
                </w:r>
              </w:del>
            </w:ins>
          </w:p>
          <w:p w14:paraId="1B31E07D" w14:textId="2F95B5A4" w:rsidR="0094426A" w:rsidRPr="00D8063B" w:rsidDel="00CD332B" w:rsidRDefault="0094426A" w:rsidP="0094426A">
            <w:pPr>
              <w:pStyle w:val="NormalLeft"/>
              <w:rPr>
                <w:ins w:id="381" w:author="Author"/>
                <w:del w:id="382" w:author="Author"/>
                <w:lang w:val="en-GB"/>
              </w:rPr>
            </w:pPr>
            <w:ins w:id="383" w:author="Author">
              <w:del w:id="384" w:author="Author">
                <w:r w:rsidRPr="00D8063B" w:rsidDel="00CD332B">
                  <w:rPr>
                    <w:lang w:val="en-GB"/>
                  </w:rPr>
                  <w:delText xml:space="preserve">12 — Not reported as no parent undertaking is a mixed–activity insurance holding company where </w:delText>
                </w:r>
                <w:r w:rsidRPr="00D8063B" w:rsidDel="00CD332B">
                  <w:rPr>
                    <w:lang w:val="en-GB"/>
                  </w:rPr>
                  <w:lastRenderedPageBreak/>
                  <w:delText>they are not part of a group as defined under Article 213 (2) (a), (b) and (c) of Solvency II Directive</w:delText>
                </w:r>
              </w:del>
            </w:ins>
          </w:p>
          <w:p w14:paraId="5AAF5C61" w14:textId="1D6622BB" w:rsidR="0094426A" w:rsidRPr="00D8063B" w:rsidRDefault="0094426A" w:rsidP="0094426A">
            <w:pPr>
              <w:pStyle w:val="NormalLeft"/>
              <w:rPr>
                <w:lang w:val="en-GB"/>
              </w:rPr>
            </w:pPr>
            <w:ins w:id="385" w:author="Author">
              <w:del w:id="386" w:author="Author">
                <w:r w:rsidRPr="00D8063B" w:rsidDel="00CD332B">
                  <w:rPr>
                    <w:lang w:val="en-GB"/>
                  </w:rPr>
                  <w:delText>0 — Not reported other reason (in this case special justification is needed)</w:delText>
                </w:r>
              </w:del>
            </w:ins>
            <w:bookmarkEnd w:id="374"/>
          </w:p>
        </w:tc>
      </w:tr>
      <w:tr w:rsidR="0094426A" w:rsidRPr="00D8063B" w14:paraId="296E63CC" w14:textId="77777777" w:rsidTr="00FC23C1">
        <w:tc>
          <w:tcPr>
            <w:tcW w:w="1671" w:type="dxa"/>
            <w:tcBorders>
              <w:top w:val="single" w:sz="2" w:space="0" w:color="auto"/>
              <w:left w:val="single" w:sz="2" w:space="0" w:color="auto"/>
              <w:bottom w:val="single" w:sz="2" w:space="0" w:color="auto"/>
              <w:right w:val="single" w:sz="2" w:space="0" w:color="auto"/>
            </w:tcBorders>
          </w:tcPr>
          <w:p w14:paraId="68C721EA" w14:textId="6F353D94" w:rsidR="0094426A" w:rsidRPr="00D8063B" w:rsidRDefault="0094426A" w:rsidP="0094426A">
            <w:pPr>
              <w:pStyle w:val="NormalLeft"/>
              <w:rPr>
                <w:lang w:val="en-GB"/>
              </w:rPr>
            </w:pPr>
            <w:r w:rsidRPr="00D8063B">
              <w:rPr>
                <w:lang w:val="en-GB"/>
              </w:rPr>
              <w:lastRenderedPageBreak/>
              <w:t>C0010/R0740</w:t>
            </w:r>
          </w:p>
        </w:tc>
        <w:tc>
          <w:tcPr>
            <w:tcW w:w="2322" w:type="dxa"/>
            <w:tcBorders>
              <w:top w:val="single" w:sz="2" w:space="0" w:color="auto"/>
              <w:left w:val="single" w:sz="2" w:space="0" w:color="auto"/>
              <w:bottom w:val="single" w:sz="2" w:space="0" w:color="auto"/>
              <w:right w:val="single" w:sz="2" w:space="0" w:color="auto"/>
            </w:tcBorders>
          </w:tcPr>
          <w:p w14:paraId="3A6CFD0D" w14:textId="77777777" w:rsidR="0094426A" w:rsidRPr="00D8063B" w:rsidRDefault="0094426A" w:rsidP="0094426A">
            <w:pPr>
              <w:pStyle w:val="NormalLeft"/>
              <w:rPr>
                <w:lang w:val="en-GB"/>
              </w:rPr>
            </w:pPr>
            <w:r w:rsidRPr="00D8063B">
              <w:rPr>
                <w:lang w:val="en-GB"/>
              </w:rPr>
              <w:t>S.36.01 — IGT — Equity–type transactions, debt and asset transfer</w:t>
            </w:r>
          </w:p>
        </w:tc>
        <w:tc>
          <w:tcPr>
            <w:tcW w:w="5296" w:type="dxa"/>
            <w:tcBorders>
              <w:top w:val="single" w:sz="2" w:space="0" w:color="auto"/>
              <w:left w:val="single" w:sz="2" w:space="0" w:color="auto"/>
              <w:bottom w:val="single" w:sz="2" w:space="0" w:color="auto"/>
              <w:right w:val="single" w:sz="2" w:space="0" w:color="auto"/>
            </w:tcBorders>
          </w:tcPr>
          <w:p w14:paraId="0234BCE9" w14:textId="77777777" w:rsidR="0094426A" w:rsidRPr="00D8063B" w:rsidRDefault="0094426A" w:rsidP="0094426A">
            <w:pPr>
              <w:pStyle w:val="NormalLeft"/>
              <w:rPr>
                <w:lang w:val="en-GB"/>
              </w:rPr>
            </w:pPr>
            <w:r w:rsidRPr="00D8063B">
              <w:rPr>
                <w:lang w:val="en-GB"/>
              </w:rPr>
              <w:t>One of the options in the following closed list shall be used:</w:t>
            </w:r>
          </w:p>
          <w:p w14:paraId="3C3FDA50" w14:textId="77777777" w:rsidR="0094426A" w:rsidRPr="00D8063B" w:rsidRDefault="0094426A" w:rsidP="0094426A">
            <w:pPr>
              <w:pStyle w:val="NormalLeft"/>
              <w:rPr>
                <w:lang w:val="en-GB"/>
              </w:rPr>
            </w:pPr>
            <w:r w:rsidRPr="00D8063B">
              <w:rPr>
                <w:lang w:val="en-GB"/>
              </w:rPr>
              <w:t>1 — Reported</w:t>
            </w:r>
          </w:p>
          <w:p w14:paraId="78A6F438" w14:textId="6F796A98" w:rsidR="0094426A" w:rsidRPr="00D8063B" w:rsidRDefault="0094426A" w:rsidP="0094426A">
            <w:pPr>
              <w:pStyle w:val="NormalLeft"/>
              <w:rPr>
                <w:lang w:val="en-GB"/>
              </w:rPr>
            </w:pPr>
            <w:r w:rsidRPr="00D8063B">
              <w:rPr>
                <w:lang w:val="en-GB"/>
              </w:rPr>
              <w:t xml:space="preserve">2 — Not reported as no </w:t>
            </w:r>
            <w:del w:id="387" w:author="Author">
              <w:r w:rsidRPr="00D8063B" w:rsidDel="001D3F76">
                <w:rPr>
                  <w:lang w:val="en-GB"/>
                </w:rPr>
                <w:delText>Intragroup transaction (‘</w:delText>
              </w:r>
            </w:del>
            <w:r w:rsidRPr="00D8063B">
              <w:rPr>
                <w:lang w:val="en-GB"/>
              </w:rPr>
              <w:t>IGT</w:t>
            </w:r>
            <w:del w:id="388" w:author="Author">
              <w:r w:rsidRPr="00D8063B" w:rsidDel="001D3F76">
                <w:rPr>
                  <w:lang w:val="en-GB"/>
                </w:rPr>
                <w:delText>’)</w:delText>
              </w:r>
            </w:del>
            <w:r w:rsidRPr="00D8063B">
              <w:rPr>
                <w:lang w:val="en-GB"/>
              </w:rPr>
              <w:t xml:space="preserve"> on Equity–type transactions, debt and asset transfer</w:t>
            </w:r>
          </w:p>
          <w:p w14:paraId="37F4124A" w14:textId="205EC842"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1CA2A31D" w14:textId="77777777" w:rsidTr="00FC23C1">
        <w:tc>
          <w:tcPr>
            <w:tcW w:w="1671" w:type="dxa"/>
            <w:tcBorders>
              <w:top w:val="single" w:sz="2" w:space="0" w:color="auto"/>
              <w:left w:val="single" w:sz="2" w:space="0" w:color="auto"/>
              <w:bottom w:val="single" w:sz="2" w:space="0" w:color="auto"/>
              <w:right w:val="single" w:sz="2" w:space="0" w:color="auto"/>
            </w:tcBorders>
          </w:tcPr>
          <w:p w14:paraId="0AF74475" w14:textId="4527BBDC" w:rsidR="0094426A" w:rsidRPr="00D8063B" w:rsidRDefault="0094426A" w:rsidP="0094426A">
            <w:pPr>
              <w:pStyle w:val="NormalLeft"/>
              <w:rPr>
                <w:lang w:val="en-GB"/>
              </w:rPr>
            </w:pPr>
            <w:r w:rsidRPr="00D8063B">
              <w:rPr>
                <w:lang w:val="en-GB"/>
              </w:rPr>
              <w:t>C0010/R0750</w:t>
            </w:r>
          </w:p>
        </w:tc>
        <w:tc>
          <w:tcPr>
            <w:tcW w:w="2322" w:type="dxa"/>
            <w:tcBorders>
              <w:top w:val="single" w:sz="2" w:space="0" w:color="auto"/>
              <w:left w:val="single" w:sz="2" w:space="0" w:color="auto"/>
              <w:bottom w:val="single" w:sz="2" w:space="0" w:color="auto"/>
              <w:right w:val="single" w:sz="2" w:space="0" w:color="auto"/>
            </w:tcBorders>
          </w:tcPr>
          <w:p w14:paraId="4B09EA96" w14:textId="77777777" w:rsidR="0094426A" w:rsidRPr="00D8063B" w:rsidRDefault="0094426A" w:rsidP="0094426A">
            <w:pPr>
              <w:pStyle w:val="NormalLeft"/>
              <w:rPr>
                <w:lang w:val="en-GB"/>
              </w:rPr>
            </w:pPr>
            <w:r w:rsidRPr="00D8063B">
              <w:rPr>
                <w:lang w:val="en-GB"/>
              </w:rPr>
              <w:t>S.36.02 — IGT — Derivatives</w:t>
            </w:r>
          </w:p>
        </w:tc>
        <w:tc>
          <w:tcPr>
            <w:tcW w:w="5296" w:type="dxa"/>
            <w:tcBorders>
              <w:top w:val="single" w:sz="2" w:space="0" w:color="auto"/>
              <w:left w:val="single" w:sz="2" w:space="0" w:color="auto"/>
              <w:bottom w:val="single" w:sz="2" w:space="0" w:color="auto"/>
              <w:right w:val="single" w:sz="2" w:space="0" w:color="auto"/>
            </w:tcBorders>
          </w:tcPr>
          <w:p w14:paraId="56794B2A" w14:textId="77777777" w:rsidR="0094426A" w:rsidRPr="00D8063B" w:rsidRDefault="0094426A" w:rsidP="0094426A">
            <w:pPr>
              <w:pStyle w:val="NormalLeft"/>
              <w:rPr>
                <w:lang w:val="en-GB"/>
              </w:rPr>
            </w:pPr>
            <w:r w:rsidRPr="00D8063B">
              <w:rPr>
                <w:lang w:val="en-GB"/>
              </w:rPr>
              <w:t>One of the options in the following closed list shall be used:</w:t>
            </w:r>
          </w:p>
          <w:p w14:paraId="06457FD3" w14:textId="77777777" w:rsidR="0094426A" w:rsidRPr="00D8063B" w:rsidRDefault="0094426A" w:rsidP="0094426A">
            <w:pPr>
              <w:pStyle w:val="NormalLeft"/>
              <w:rPr>
                <w:lang w:val="en-GB"/>
              </w:rPr>
            </w:pPr>
            <w:r w:rsidRPr="00D8063B">
              <w:rPr>
                <w:lang w:val="en-GB"/>
              </w:rPr>
              <w:t>1 — Reported</w:t>
            </w:r>
          </w:p>
          <w:p w14:paraId="334574E8" w14:textId="77777777" w:rsidR="0094426A" w:rsidRPr="00D8063B" w:rsidRDefault="0094426A" w:rsidP="0094426A">
            <w:pPr>
              <w:pStyle w:val="NormalLeft"/>
              <w:rPr>
                <w:lang w:val="en-GB"/>
              </w:rPr>
            </w:pPr>
            <w:r w:rsidRPr="00D8063B">
              <w:rPr>
                <w:lang w:val="en-GB"/>
              </w:rPr>
              <w:t>2 — Not reported as no IGT on Derivatives</w:t>
            </w:r>
          </w:p>
          <w:p w14:paraId="0AA2A50D" w14:textId="7B7B52E3"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1FB88C4C" w14:textId="77777777" w:rsidTr="00FC23C1">
        <w:tc>
          <w:tcPr>
            <w:tcW w:w="1671" w:type="dxa"/>
            <w:tcBorders>
              <w:top w:val="single" w:sz="2" w:space="0" w:color="auto"/>
              <w:left w:val="single" w:sz="2" w:space="0" w:color="auto"/>
              <w:bottom w:val="single" w:sz="2" w:space="0" w:color="auto"/>
              <w:right w:val="single" w:sz="2" w:space="0" w:color="auto"/>
            </w:tcBorders>
          </w:tcPr>
          <w:p w14:paraId="26585CA3" w14:textId="42636DE2" w:rsidR="0094426A" w:rsidRPr="00D8063B" w:rsidRDefault="0094426A" w:rsidP="0094426A">
            <w:pPr>
              <w:pStyle w:val="NormalLeft"/>
              <w:rPr>
                <w:lang w:val="en-GB"/>
              </w:rPr>
            </w:pPr>
            <w:r w:rsidRPr="00D8063B">
              <w:rPr>
                <w:lang w:val="en-GB"/>
              </w:rPr>
              <w:t>C0010/R0760</w:t>
            </w:r>
          </w:p>
        </w:tc>
        <w:tc>
          <w:tcPr>
            <w:tcW w:w="2322" w:type="dxa"/>
            <w:tcBorders>
              <w:top w:val="single" w:sz="2" w:space="0" w:color="auto"/>
              <w:left w:val="single" w:sz="2" w:space="0" w:color="auto"/>
              <w:bottom w:val="single" w:sz="2" w:space="0" w:color="auto"/>
              <w:right w:val="single" w:sz="2" w:space="0" w:color="auto"/>
            </w:tcBorders>
          </w:tcPr>
          <w:p w14:paraId="26E6AF89" w14:textId="321369DA" w:rsidR="0094426A" w:rsidRPr="00D8063B" w:rsidRDefault="0094426A" w:rsidP="0094426A">
            <w:pPr>
              <w:pStyle w:val="NormalLeft"/>
              <w:rPr>
                <w:lang w:val="en-GB"/>
              </w:rPr>
            </w:pPr>
            <w:r w:rsidRPr="00D8063B">
              <w:rPr>
                <w:lang w:val="en-GB"/>
              </w:rPr>
              <w:t xml:space="preserve">S.36.03 — IGT — </w:t>
            </w:r>
            <w:ins w:id="389" w:author="Author">
              <w:r w:rsidRPr="00D8063B">
                <w:rPr>
                  <w:lang w:val="en-GB"/>
                </w:rPr>
                <w:t>Off-balance sheet and contingent liabilities</w:t>
              </w:r>
            </w:ins>
          </w:p>
        </w:tc>
        <w:tc>
          <w:tcPr>
            <w:tcW w:w="5296" w:type="dxa"/>
            <w:tcBorders>
              <w:top w:val="single" w:sz="2" w:space="0" w:color="auto"/>
              <w:left w:val="single" w:sz="2" w:space="0" w:color="auto"/>
              <w:bottom w:val="single" w:sz="2" w:space="0" w:color="auto"/>
              <w:right w:val="single" w:sz="2" w:space="0" w:color="auto"/>
            </w:tcBorders>
          </w:tcPr>
          <w:p w14:paraId="7AE8D7D5" w14:textId="77777777" w:rsidR="0094426A" w:rsidRPr="00D8063B" w:rsidRDefault="0094426A" w:rsidP="0094426A">
            <w:pPr>
              <w:pStyle w:val="NormalLeft"/>
              <w:rPr>
                <w:lang w:val="en-GB"/>
              </w:rPr>
            </w:pPr>
            <w:r w:rsidRPr="00D8063B">
              <w:rPr>
                <w:lang w:val="en-GB"/>
              </w:rPr>
              <w:t>One of the options in the following closed list shall be used:</w:t>
            </w:r>
          </w:p>
          <w:p w14:paraId="51AD0801" w14:textId="77777777" w:rsidR="0094426A" w:rsidRPr="00D8063B" w:rsidRDefault="0094426A" w:rsidP="0094426A">
            <w:pPr>
              <w:pStyle w:val="NormalLeft"/>
              <w:rPr>
                <w:lang w:val="en-GB"/>
              </w:rPr>
            </w:pPr>
            <w:r w:rsidRPr="00D8063B">
              <w:rPr>
                <w:lang w:val="en-GB"/>
              </w:rPr>
              <w:t>1 — Reported</w:t>
            </w:r>
          </w:p>
          <w:p w14:paraId="7618F17E" w14:textId="7885F9DD" w:rsidR="0094426A" w:rsidRPr="00D8063B" w:rsidRDefault="0094426A" w:rsidP="0094426A">
            <w:pPr>
              <w:pStyle w:val="NormalLeft"/>
              <w:rPr>
                <w:lang w:val="en-GB"/>
              </w:rPr>
            </w:pPr>
            <w:r w:rsidRPr="00D8063B">
              <w:rPr>
                <w:lang w:val="en-GB"/>
              </w:rPr>
              <w:t xml:space="preserve">2 — Not reported as no IGT on </w:t>
            </w:r>
            <w:ins w:id="390" w:author="Author">
              <w:r w:rsidR="002F366A">
                <w:rPr>
                  <w:lang w:val="en-GB"/>
                </w:rPr>
                <w:t>o</w:t>
              </w:r>
              <w:r w:rsidR="002F366A" w:rsidRPr="00D8063B">
                <w:rPr>
                  <w:lang w:val="en-GB"/>
                </w:rPr>
                <w:t>ff-balance sheet and contingent liabilities</w:t>
              </w:r>
            </w:ins>
            <w:del w:id="391" w:author="Author">
              <w:r w:rsidRPr="00D8063B" w:rsidDel="002F366A">
                <w:rPr>
                  <w:lang w:val="en-GB"/>
                </w:rPr>
                <w:delText>Internal reinsurance</w:delText>
              </w:r>
            </w:del>
          </w:p>
          <w:p w14:paraId="35F55487" w14:textId="1D723B8E"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4BF8FADD" w14:textId="77777777" w:rsidTr="00FC23C1">
        <w:trPr>
          <w:trHeight w:val="2417"/>
        </w:trPr>
        <w:tc>
          <w:tcPr>
            <w:tcW w:w="1671" w:type="dxa"/>
            <w:tcBorders>
              <w:top w:val="single" w:sz="2" w:space="0" w:color="auto"/>
              <w:left w:val="single" w:sz="2" w:space="0" w:color="auto"/>
              <w:bottom w:val="single" w:sz="4" w:space="0" w:color="auto"/>
              <w:right w:val="single" w:sz="2" w:space="0" w:color="auto"/>
            </w:tcBorders>
          </w:tcPr>
          <w:p w14:paraId="05EAFD81" w14:textId="2D8D368B" w:rsidR="0094426A" w:rsidRPr="00D8063B" w:rsidRDefault="0094426A" w:rsidP="0094426A">
            <w:pPr>
              <w:pStyle w:val="NormalLeft"/>
              <w:rPr>
                <w:lang w:val="en-GB"/>
              </w:rPr>
            </w:pPr>
            <w:r w:rsidRPr="00D8063B">
              <w:rPr>
                <w:lang w:val="en-GB"/>
              </w:rPr>
              <w:t>C0010/R0770</w:t>
            </w:r>
          </w:p>
        </w:tc>
        <w:tc>
          <w:tcPr>
            <w:tcW w:w="2322" w:type="dxa"/>
            <w:tcBorders>
              <w:top w:val="single" w:sz="2" w:space="0" w:color="auto"/>
              <w:left w:val="single" w:sz="2" w:space="0" w:color="auto"/>
              <w:bottom w:val="single" w:sz="4" w:space="0" w:color="auto"/>
              <w:right w:val="single" w:sz="2" w:space="0" w:color="auto"/>
            </w:tcBorders>
          </w:tcPr>
          <w:p w14:paraId="230BF2B1" w14:textId="0AD6AF41" w:rsidR="0094426A" w:rsidRPr="00D8063B" w:rsidRDefault="0094426A" w:rsidP="0094426A">
            <w:pPr>
              <w:pStyle w:val="NormalLeft"/>
              <w:rPr>
                <w:lang w:val="en-GB"/>
              </w:rPr>
            </w:pPr>
            <w:r w:rsidRPr="00D8063B">
              <w:rPr>
                <w:lang w:val="en-GB"/>
              </w:rPr>
              <w:t xml:space="preserve">S.36.04 — IGT — </w:t>
            </w:r>
            <w:ins w:id="392" w:author="Author">
              <w:r w:rsidRPr="00D8063B">
                <w:rPr>
                  <w:lang w:val="en-GB"/>
                </w:rPr>
                <w:t>Insurance and Reinsurance</w:t>
              </w:r>
            </w:ins>
          </w:p>
        </w:tc>
        <w:tc>
          <w:tcPr>
            <w:tcW w:w="5296" w:type="dxa"/>
            <w:tcBorders>
              <w:top w:val="single" w:sz="2" w:space="0" w:color="auto"/>
              <w:left w:val="single" w:sz="2" w:space="0" w:color="auto"/>
              <w:bottom w:val="single" w:sz="4" w:space="0" w:color="auto"/>
              <w:right w:val="single" w:sz="2" w:space="0" w:color="auto"/>
            </w:tcBorders>
          </w:tcPr>
          <w:p w14:paraId="1C6A25F4" w14:textId="77777777" w:rsidR="0094426A" w:rsidRPr="00D8063B" w:rsidRDefault="0094426A" w:rsidP="0094426A">
            <w:pPr>
              <w:pStyle w:val="NormalLeft"/>
              <w:rPr>
                <w:lang w:val="en-GB"/>
              </w:rPr>
            </w:pPr>
            <w:r w:rsidRPr="00D8063B">
              <w:rPr>
                <w:lang w:val="en-GB"/>
              </w:rPr>
              <w:t>One of the options in the following closed list shall be used:</w:t>
            </w:r>
          </w:p>
          <w:p w14:paraId="2F3EB737" w14:textId="77777777" w:rsidR="0094426A" w:rsidRPr="00D8063B" w:rsidRDefault="0094426A" w:rsidP="0094426A">
            <w:pPr>
              <w:pStyle w:val="NormalLeft"/>
              <w:rPr>
                <w:lang w:val="en-GB"/>
              </w:rPr>
            </w:pPr>
            <w:r w:rsidRPr="00D8063B">
              <w:rPr>
                <w:lang w:val="en-GB"/>
              </w:rPr>
              <w:t>1 — Reported</w:t>
            </w:r>
          </w:p>
          <w:p w14:paraId="14078DF4" w14:textId="5B84B0E7" w:rsidR="0094426A" w:rsidRPr="00D8063B" w:rsidRDefault="0094426A" w:rsidP="0094426A">
            <w:pPr>
              <w:pStyle w:val="NormalLeft"/>
              <w:rPr>
                <w:lang w:val="en-GB"/>
              </w:rPr>
            </w:pPr>
            <w:r w:rsidRPr="00D8063B">
              <w:rPr>
                <w:lang w:val="en-GB"/>
              </w:rPr>
              <w:t xml:space="preserve">2 — Not reported as no IGT on </w:t>
            </w:r>
            <w:ins w:id="393" w:author="Author">
              <w:r w:rsidR="002F366A" w:rsidRPr="002F366A">
                <w:rPr>
                  <w:lang w:val="en-GB"/>
                </w:rPr>
                <w:t>Insurance and Reinsurance</w:t>
              </w:r>
            </w:ins>
            <w:del w:id="394" w:author="Author">
              <w:r w:rsidRPr="00D8063B" w:rsidDel="002F366A">
                <w:rPr>
                  <w:lang w:val="en-GB"/>
                </w:rPr>
                <w:delText>Cost Sharing, contingent liabilities, off BS and other items</w:delText>
              </w:r>
            </w:del>
          </w:p>
          <w:p w14:paraId="00DD7C5F" w14:textId="6C12EFFA"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3CC95110" w14:textId="77777777" w:rsidTr="00FC23C1">
        <w:trPr>
          <w:trHeight w:val="121"/>
        </w:trPr>
        <w:tc>
          <w:tcPr>
            <w:tcW w:w="1671" w:type="dxa"/>
            <w:tcBorders>
              <w:top w:val="single" w:sz="4" w:space="0" w:color="auto"/>
              <w:left w:val="single" w:sz="2" w:space="0" w:color="auto"/>
              <w:bottom w:val="single" w:sz="2" w:space="0" w:color="auto"/>
              <w:right w:val="single" w:sz="2" w:space="0" w:color="auto"/>
            </w:tcBorders>
          </w:tcPr>
          <w:p w14:paraId="453B6767" w14:textId="2FD7277F" w:rsidR="0094426A" w:rsidRPr="00D8063B" w:rsidRDefault="0094426A" w:rsidP="0094426A">
            <w:pPr>
              <w:pStyle w:val="NormalLeft"/>
              <w:rPr>
                <w:lang w:val="en-GB"/>
              </w:rPr>
            </w:pPr>
            <w:ins w:id="395" w:author="Author">
              <w:r w:rsidRPr="00D8063B">
                <w:rPr>
                  <w:lang w:val="en-GB"/>
                </w:rPr>
                <w:t>C0010/R0775</w:t>
              </w:r>
            </w:ins>
          </w:p>
        </w:tc>
        <w:tc>
          <w:tcPr>
            <w:tcW w:w="2322" w:type="dxa"/>
            <w:tcBorders>
              <w:top w:val="single" w:sz="4" w:space="0" w:color="auto"/>
              <w:left w:val="single" w:sz="2" w:space="0" w:color="auto"/>
              <w:bottom w:val="single" w:sz="2" w:space="0" w:color="auto"/>
              <w:right w:val="single" w:sz="2" w:space="0" w:color="auto"/>
            </w:tcBorders>
          </w:tcPr>
          <w:p w14:paraId="12FAA7AC" w14:textId="3AC1CE09" w:rsidR="0094426A" w:rsidRPr="00D8063B" w:rsidRDefault="0094426A" w:rsidP="0094426A">
            <w:pPr>
              <w:pStyle w:val="NormalLeft"/>
              <w:rPr>
                <w:lang w:val="en-GB"/>
              </w:rPr>
            </w:pPr>
            <w:ins w:id="396" w:author="Author">
              <w:r w:rsidRPr="00D8063B">
                <w:rPr>
                  <w:lang w:val="en-GB"/>
                </w:rPr>
                <w:t>S.36.05 – IGT – P&amp;L</w:t>
              </w:r>
            </w:ins>
          </w:p>
        </w:tc>
        <w:tc>
          <w:tcPr>
            <w:tcW w:w="5296" w:type="dxa"/>
            <w:tcBorders>
              <w:top w:val="single" w:sz="4" w:space="0" w:color="auto"/>
              <w:left w:val="single" w:sz="2" w:space="0" w:color="auto"/>
              <w:bottom w:val="single" w:sz="2" w:space="0" w:color="auto"/>
              <w:right w:val="single" w:sz="2" w:space="0" w:color="auto"/>
            </w:tcBorders>
          </w:tcPr>
          <w:p w14:paraId="380A06DD" w14:textId="77777777" w:rsidR="0094426A" w:rsidRPr="00D8063B" w:rsidRDefault="0094426A" w:rsidP="0094426A">
            <w:pPr>
              <w:pStyle w:val="NormalLeft"/>
              <w:rPr>
                <w:ins w:id="397" w:author="Author"/>
                <w:lang w:val="en-GB"/>
              </w:rPr>
            </w:pPr>
            <w:ins w:id="398" w:author="Author">
              <w:r w:rsidRPr="00D8063B">
                <w:rPr>
                  <w:lang w:val="en-GB"/>
                </w:rPr>
                <w:t>One of the options in the following closed list shall be used:</w:t>
              </w:r>
            </w:ins>
          </w:p>
          <w:p w14:paraId="73B60CB8" w14:textId="77777777" w:rsidR="0094426A" w:rsidRPr="00D8063B" w:rsidRDefault="0094426A" w:rsidP="0094426A">
            <w:pPr>
              <w:pStyle w:val="NormalLeft"/>
              <w:rPr>
                <w:ins w:id="399" w:author="Author"/>
                <w:lang w:val="en-GB"/>
              </w:rPr>
            </w:pPr>
            <w:ins w:id="400" w:author="Author">
              <w:r w:rsidRPr="00D8063B">
                <w:rPr>
                  <w:lang w:val="en-GB"/>
                </w:rPr>
                <w:t>1 — Reported</w:t>
              </w:r>
            </w:ins>
          </w:p>
          <w:p w14:paraId="2A12F724" w14:textId="00E810FE" w:rsidR="0094426A" w:rsidRPr="00D8063B" w:rsidRDefault="0094426A" w:rsidP="0094426A">
            <w:pPr>
              <w:pStyle w:val="NormalLeft"/>
              <w:rPr>
                <w:ins w:id="401" w:author="Author"/>
                <w:lang w:val="en-GB"/>
              </w:rPr>
            </w:pPr>
            <w:ins w:id="402" w:author="Author">
              <w:r w:rsidRPr="00D8063B">
                <w:rPr>
                  <w:lang w:val="en-GB"/>
                </w:rPr>
                <w:t xml:space="preserve">2 — Not reported as no </w:t>
              </w:r>
              <w:del w:id="403" w:author="Author">
                <w:r w:rsidRPr="00D8063B" w:rsidDel="0044197B">
                  <w:rPr>
                    <w:lang w:val="en-GB"/>
                  </w:rPr>
                  <w:delText>intragroup transaction (‘</w:delText>
                </w:r>
              </w:del>
              <w:r w:rsidRPr="00D8063B">
                <w:rPr>
                  <w:lang w:val="en-GB"/>
                </w:rPr>
                <w:t>IGT</w:t>
              </w:r>
              <w:del w:id="404" w:author="Author">
                <w:r w:rsidRPr="00D8063B" w:rsidDel="0044197B">
                  <w:rPr>
                    <w:lang w:val="en-GB"/>
                  </w:rPr>
                  <w:delText>’)</w:delText>
                </w:r>
              </w:del>
            </w:ins>
          </w:p>
          <w:p w14:paraId="349FE324" w14:textId="318E775E" w:rsidR="0094426A" w:rsidRPr="00D8063B" w:rsidDel="00CE25BE" w:rsidRDefault="0094426A" w:rsidP="0094426A">
            <w:pPr>
              <w:pStyle w:val="NormalLeft"/>
              <w:rPr>
                <w:ins w:id="405" w:author="Author"/>
                <w:del w:id="406" w:author="Author"/>
                <w:lang w:val="en-GB"/>
              </w:rPr>
            </w:pPr>
            <w:ins w:id="407" w:author="Author">
              <w:del w:id="408" w:author="Author">
                <w:r w:rsidRPr="00D8063B" w:rsidDel="00CE25BE">
                  <w:rPr>
                    <w:lang w:val="en-GB"/>
                  </w:rPr>
                  <w:lastRenderedPageBreak/>
                  <w:delText>12 — Not reported as no parent undertaking is a mixed–activity insurance holding company where they are not part of a group as defined under Article 213 (2) (a), (b) and (c) of Solvency II Directive</w:delText>
                </w:r>
              </w:del>
            </w:ins>
          </w:p>
          <w:p w14:paraId="34FF2F60" w14:textId="13C2B645" w:rsidR="0094426A" w:rsidRPr="00D8063B" w:rsidRDefault="0094426A" w:rsidP="0094426A">
            <w:pPr>
              <w:pStyle w:val="NormalLeft"/>
              <w:rPr>
                <w:lang w:val="en-GB"/>
              </w:rPr>
            </w:pPr>
            <w:ins w:id="409" w:author="Author">
              <w:r w:rsidRPr="00D8063B">
                <w:rPr>
                  <w:lang w:val="en-GB"/>
                </w:rPr>
                <w:t>0 — Not reported other reason (in this case special justification is needed)</w:t>
              </w:r>
            </w:ins>
          </w:p>
        </w:tc>
      </w:tr>
      <w:tr w:rsidR="0094426A" w:rsidRPr="00D8063B" w14:paraId="4DD2C700" w14:textId="77777777" w:rsidTr="00FC23C1">
        <w:trPr>
          <w:trHeight w:val="2416"/>
        </w:trPr>
        <w:tc>
          <w:tcPr>
            <w:tcW w:w="1671" w:type="dxa"/>
            <w:tcBorders>
              <w:top w:val="single" w:sz="2" w:space="0" w:color="auto"/>
              <w:left w:val="single" w:sz="2" w:space="0" w:color="auto"/>
              <w:bottom w:val="single" w:sz="4" w:space="0" w:color="auto"/>
              <w:right w:val="single" w:sz="2" w:space="0" w:color="auto"/>
            </w:tcBorders>
          </w:tcPr>
          <w:p w14:paraId="29BCCC86" w14:textId="24B37600" w:rsidR="0094426A" w:rsidRPr="00D8063B" w:rsidRDefault="0094426A" w:rsidP="0094426A">
            <w:pPr>
              <w:pStyle w:val="NormalLeft"/>
              <w:rPr>
                <w:lang w:val="en-GB"/>
              </w:rPr>
            </w:pPr>
            <w:r w:rsidRPr="00D8063B">
              <w:rPr>
                <w:lang w:val="en-GB"/>
              </w:rPr>
              <w:lastRenderedPageBreak/>
              <w:t>C0010/R0780</w:t>
            </w:r>
          </w:p>
        </w:tc>
        <w:tc>
          <w:tcPr>
            <w:tcW w:w="2322" w:type="dxa"/>
            <w:tcBorders>
              <w:top w:val="single" w:sz="2" w:space="0" w:color="auto"/>
              <w:left w:val="single" w:sz="2" w:space="0" w:color="auto"/>
              <w:bottom w:val="single" w:sz="4" w:space="0" w:color="auto"/>
              <w:right w:val="single" w:sz="2" w:space="0" w:color="auto"/>
            </w:tcBorders>
          </w:tcPr>
          <w:p w14:paraId="4AFF069F" w14:textId="77777777" w:rsidR="0094426A" w:rsidRPr="00D8063B" w:rsidRDefault="0094426A" w:rsidP="0094426A">
            <w:pPr>
              <w:pStyle w:val="NormalLeft"/>
              <w:rPr>
                <w:lang w:val="en-GB"/>
              </w:rPr>
            </w:pPr>
            <w:r w:rsidRPr="00D8063B">
              <w:rPr>
                <w:lang w:val="en-GB"/>
              </w:rPr>
              <w:t>S.37.01 — Risk concentration</w:t>
            </w:r>
          </w:p>
        </w:tc>
        <w:tc>
          <w:tcPr>
            <w:tcW w:w="5296" w:type="dxa"/>
            <w:tcBorders>
              <w:top w:val="single" w:sz="2" w:space="0" w:color="auto"/>
              <w:left w:val="single" w:sz="2" w:space="0" w:color="auto"/>
              <w:bottom w:val="single" w:sz="4" w:space="0" w:color="auto"/>
              <w:right w:val="single" w:sz="2" w:space="0" w:color="auto"/>
            </w:tcBorders>
          </w:tcPr>
          <w:p w14:paraId="34ADE8B7" w14:textId="77777777" w:rsidR="0094426A" w:rsidRPr="00D8063B" w:rsidRDefault="0094426A" w:rsidP="0094426A">
            <w:pPr>
              <w:pStyle w:val="NormalLeft"/>
              <w:rPr>
                <w:lang w:val="en-GB"/>
              </w:rPr>
            </w:pPr>
            <w:r w:rsidRPr="00D8063B">
              <w:rPr>
                <w:lang w:val="en-GB"/>
              </w:rPr>
              <w:t>One of the options in the following closed list shall be used:</w:t>
            </w:r>
          </w:p>
          <w:p w14:paraId="0EC57DFD" w14:textId="77777777" w:rsidR="0094426A" w:rsidRPr="00D8063B" w:rsidRDefault="0094426A" w:rsidP="0094426A">
            <w:pPr>
              <w:pStyle w:val="NormalLeft"/>
              <w:rPr>
                <w:lang w:val="en-GB"/>
              </w:rPr>
            </w:pPr>
            <w:r w:rsidRPr="00D8063B">
              <w:rPr>
                <w:lang w:val="en-GB"/>
              </w:rPr>
              <w:t>1 — Reported</w:t>
            </w:r>
          </w:p>
          <w:p w14:paraId="497F0DA7" w14:textId="77777777" w:rsidR="0094426A" w:rsidRPr="00D8063B" w:rsidRDefault="0094426A" w:rsidP="0094426A">
            <w:pPr>
              <w:pStyle w:val="NormalLeft"/>
              <w:rPr>
                <w:lang w:val="en-GB"/>
              </w:rPr>
            </w:pPr>
            <w:r w:rsidRPr="00D8063B">
              <w:rPr>
                <w:lang w:val="en-GB"/>
              </w:rPr>
              <w:t>2 — Not due in accordance with threshold decided by group supervisor</w:t>
            </w:r>
          </w:p>
          <w:p w14:paraId="2A3BA918" w14:textId="32B6AA63" w:rsidR="0094426A" w:rsidRPr="00D8063B" w:rsidRDefault="0094426A" w:rsidP="0094426A">
            <w:pPr>
              <w:pStyle w:val="NormalLeft"/>
              <w:rPr>
                <w:lang w:val="en-GB"/>
              </w:rPr>
            </w:pPr>
            <w:r w:rsidRPr="00D8063B">
              <w:rPr>
                <w:lang w:val="en-GB"/>
              </w:rPr>
              <w:t>0 — Not reported other reason (in this case special justification is needed)</w:t>
            </w:r>
          </w:p>
        </w:tc>
      </w:tr>
      <w:tr w:rsidR="00F76C5B" w:rsidRPr="00D8063B" w14:paraId="128A23F5" w14:textId="77777777" w:rsidTr="00FC23C1">
        <w:trPr>
          <w:ins w:id="410" w:author="Author"/>
        </w:trPr>
        <w:tc>
          <w:tcPr>
            <w:tcW w:w="1671" w:type="dxa"/>
            <w:tcBorders>
              <w:top w:val="single" w:sz="2" w:space="0" w:color="auto"/>
              <w:left w:val="single" w:sz="2" w:space="0" w:color="auto"/>
              <w:bottom w:val="single" w:sz="2" w:space="0" w:color="auto"/>
              <w:right w:val="single" w:sz="2" w:space="0" w:color="auto"/>
            </w:tcBorders>
          </w:tcPr>
          <w:p w14:paraId="69300FD2" w14:textId="7075634F" w:rsidR="00F76C5B" w:rsidRPr="00D8063B" w:rsidRDefault="00F76C5B" w:rsidP="0094426A">
            <w:pPr>
              <w:pStyle w:val="NormalLeft"/>
              <w:rPr>
                <w:ins w:id="411" w:author="Author"/>
                <w:lang w:val="en-GB"/>
              </w:rPr>
            </w:pPr>
            <w:ins w:id="412" w:author="Author">
              <w:r w:rsidRPr="00D8063B">
                <w:rPr>
                  <w:lang w:val="en-GB"/>
                </w:rPr>
                <w:t>C0010/R0785</w:t>
              </w:r>
            </w:ins>
          </w:p>
        </w:tc>
        <w:tc>
          <w:tcPr>
            <w:tcW w:w="2322" w:type="dxa"/>
            <w:tcBorders>
              <w:top w:val="single" w:sz="2" w:space="0" w:color="auto"/>
              <w:left w:val="single" w:sz="2" w:space="0" w:color="auto"/>
              <w:bottom w:val="single" w:sz="2" w:space="0" w:color="auto"/>
              <w:right w:val="single" w:sz="2" w:space="0" w:color="auto"/>
            </w:tcBorders>
          </w:tcPr>
          <w:p w14:paraId="73DBE545" w14:textId="0DF8DB76" w:rsidR="00F76C5B" w:rsidRPr="00D8063B" w:rsidRDefault="00F76C5B" w:rsidP="0094426A">
            <w:pPr>
              <w:pStyle w:val="NormalLeft"/>
              <w:rPr>
                <w:ins w:id="413" w:author="Author"/>
                <w:lang w:val="en-GB"/>
              </w:rPr>
            </w:pPr>
            <w:ins w:id="414" w:author="Author">
              <w:r w:rsidRPr="00D8063B">
                <w:rPr>
                  <w:lang w:val="en-GB"/>
                </w:rPr>
                <w:t>S.37.02 - Risk Concentration – Exposure by currency, sector, country</w:t>
              </w:r>
            </w:ins>
          </w:p>
        </w:tc>
        <w:tc>
          <w:tcPr>
            <w:tcW w:w="5296" w:type="dxa"/>
            <w:tcBorders>
              <w:top w:val="single" w:sz="2" w:space="0" w:color="auto"/>
              <w:left w:val="single" w:sz="2" w:space="0" w:color="auto"/>
              <w:bottom w:val="single" w:sz="2" w:space="0" w:color="auto"/>
              <w:right w:val="single" w:sz="2" w:space="0" w:color="auto"/>
            </w:tcBorders>
          </w:tcPr>
          <w:p w14:paraId="408794EA" w14:textId="77777777" w:rsidR="00787872" w:rsidRPr="00D8063B" w:rsidRDefault="00787872" w:rsidP="00787872">
            <w:pPr>
              <w:pStyle w:val="NormalLeft"/>
              <w:rPr>
                <w:ins w:id="415" w:author="Author"/>
                <w:lang w:val="en-GB"/>
              </w:rPr>
            </w:pPr>
            <w:ins w:id="416" w:author="Author">
              <w:r w:rsidRPr="00D8063B">
                <w:rPr>
                  <w:lang w:val="en-GB"/>
                </w:rPr>
                <w:t>One of the options in the following closed list shall be used:</w:t>
              </w:r>
            </w:ins>
          </w:p>
          <w:p w14:paraId="2C68BCA3" w14:textId="77777777" w:rsidR="00787872" w:rsidRPr="00D8063B" w:rsidRDefault="00787872" w:rsidP="00787872">
            <w:pPr>
              <w:pStyle w:val="NormalLeft"/>
              <w:rPr>
                <w:ins w:id="417" w:author="Author"/>
                <w:lang w:val="en-GB"/>
              </w:rPr>
            </w:pPr>
            <w:ins w:id="418" w:author="Author">
              <w:r w:rsidRPr="00D8063B">
                <w:rPr>
                  <w:lang w:val="en-GB"/>
                </w:rPr>
                <w:t>1 — Reported</w:t>
              </w:r>
            </w:ins>
          </w:p>
          <w:p w14:paraId="55F77D2E" w14:textId="709F2622" w:rsidR="00F76C5B" w:rsidRPr="00D8063B" w:rsidRDefault="00787872" w:rsidP="00787872">
            <w:pPr>
              <w:pStyle w:val="NormalLeft"/>
              <w:rPr>
                <w:ins w:id="419" w:author="Author"/>
                <w:lang w:val="en-GB"/>
              </w:rPr>
            </w:pPr>
            <w:ins w:id="420" w:author="Author">
              <w:r w:rsidRPr="00D8063B">
                <w:rPr>
                  <w:lang w:val="en-GB"/>
                </w:rPr>
                <w:t>0 — Not reported other reason (in this case special justification is needed)</w:t>
              </w:r>
            </w:ins>
          </w:p>
        </w:tc>
      </w:tr>
      <w:tr w:rsidR="00F76C5B" w:rsidRPr="00D8063B" w14:paraId="7594CF5D" w14:textId="77777777" w:rsidTr="00FC23C1">
        <w:trPr>
          <w:ins w:id="421" w:author="Author"/>
        </w:trPr>
        <w:tc>
          <w:tcPr>
            <w:tcW w:w="1671" w:type="dxa"/>
            <w:tcBorders>
              <w:top w:val="single" w:sz="2" w:space="0" w:color="auto"/>
              <w:left w:val="single" w:sz="2" w:space="0" w:color="auto"/>
              <w:bottom w:val="single" w:sz="2" w:space="0" w:color="auto"/>
              <w:right w:val="single" w:sz="2" w:space="0" w:color="auto"/>
            </w:tcBorders>
          </w:tcPr>
          <w:p w14:paraId="2A1347A7" w14:textId="0D25713A" w:rsidR="00F76C5B" w:rsidRPr="00D8063B" w:rsidRDefault="00F76C5B" w:rsidP="0094426A">
            <w:pPr>
              <w:pStyle w:val="NormalLeft"/>
              <w:rPr>
                <w:ins w:id="422" w:author="Author"/>
                <w:lang w:val="en-GB"/>
              </w:rPr>
            </w:pPr>
            <w:ins w:id="423" w:author="Author">
              <w:r w:rsidRPr="00D8063B">
                <w:rPr>
                  <w:lang w:val="en-GB"/>
                </w:rPr>
                <w:t>C0010/R0786</w:t>
              </w:r>
            </w:ins>
          </w:p>
        </w:tc>
        <w:tc>
          <w:tcPr>
            <w:tcW w:w="2322" w:type="dxa"/>
            <w:tcBorders>
              <w:top w:val="single" w:sz="2" w:space="0" w:color="auto"/>
              <w:left w:val="single" w:sz="2" w:space="0" w:color="auto"/>
              <w:bottom w:val="single" w:sz="2" w:space="0" w:color="auto"/>
              <w:right w:val="single" w:sz="2" w:space="0" w:color="auto"/>
            </w:tcBorders>
          </w:tcPr>
          <w:p w14:paraId="40B0AA89" w14:textId="009C4B4F" w:rsidR="00F76C5B" w:rsidRPr="00D8063B" w:rsidRDefault="00F76C5B" w:rsidP="00F76C5B">
            <w:pPr>
              <w:pStyle w:val="NormalLeft"/>
              <w:rPr>
                <w:ins w:id="424" w:author="Author"/>
                <w:lang w:val="en-GB"/>
              </w:rPr>
            </w:pPr>
            <w:ins w:id="425" w:author="Author">
              <w:r w:rsidRPr="00D8063B">
                <w:rPr>
                  <w:lang w:val="en-GB"/>
                </w:rPr>
                <w:t>S.37.03 - Risk Concentration – Exposure by asset class and rating</w:t>
              </w:r>
            </w:ins>
          </w:p>
        </w:tc>
        <w:tc>
          <w:tcPr>
            <w:tcW w:w="5296" w:type="dxa"/>
            <w:tcBorders>
              <w:top w:val="single" w:sz="2" w:space="0" w:color="auto"/>
              <w:left w:val="single" w:sz="2" w:space="0" w:color="auto"/>
              <w:bottom w:val="single" w:sz="2" w:space="0" w:color="auto"/>
              <w:right w:val="single" w:sz="2" w:space="0" w:color="auto"/>
            </w:tcBorders>
          </w:tcPr>
          <w:p w14:paraId="429DFDB3" w14:textId="77777777" w:rsidR="00787872" w:rsidRPr="00D8063B" w:rsidRDefault="00787872" w:rsidP="00787872">
            <w:pPr>
              <w:pStyle w:val="NormalLeft"/>
              <w:rPr>
                <w:ins w:id="426" w:author="Author"/>
                <w:lang w:val="en-GB"/>
              </w:rPr>
            </w:pPr>
            <w:ins w:id="427" w:author="Author">
              <w:r w:rsidRPr="00D8063B">
                <w:rPr>
                  <w:lang w:val="en-GB"/>
                </w:rPr>
                <w:t>One of the options in the following closed list shall be used:</w:t>
              </w:r>
            </w:ins>
          </w:p>
          <w:p w14:paraId="421A842F" w14:textId="77777777" w:rsidR="00787872" w:rsidRPr="00D8063B" w:rsidRDefault="00787872" w:rsidP="00787872">
            <w:pPr>
              <w:pStyle w:val="NormalLeft"/>
              <w:rPr>
                <w:ins w:id="428" w:author="Author"/>
                <w:lang w:val="en-GB"/>
              </w:rPr>
            </w:pPr>
            <w:ins w:id="429" w:author="Author">
              <w:r w:rsidRPr="00D8063B">
                <w:rPr>
                  <w:lang w:val="en-GB"/>
                </w:rPr>
                <w:t>1 — Reported</w:t>
              </w:r>
            </w:ins>
          </w:p>
          <w:p w14:paraId="548B0D94" w14:textId="0E4DD5D8" w:rsidR="00F76C5B" w:rsidRPr="00D8063B" w:rsidRDefault="00787872" w:rsidP="00787872">
            <w:pPr>
              <w:pStyle w:val="NormalLeft"/>
              <w:rPr>
                <w:ins w:id="430" w:author="Author"/>
                <w:lang w:val="en-GB"/>
              </w:rPr>
            </w:pPr>
            <w:ins w:id="431" w:author="Author">
              <w:r w:rsidRPr="00D8063B">
                <w:rPr>
                  <w:lang w:val="en-GB"/>
                </w:rPr>
                <w:t>0 — Not reported other reason (in this case special justification is needed)</w:t>
              </w:r>
            </w:ins>
          </w:p>
        </w:tc>
      </w:tr>
      <w:tr w:rsidR="0094426A" w:rsidRPr="00D8063B" w14:paraId="2EB3F870" w14:textId="77777777" w:rsidTr="00FC23C1">
        <w:tc>
          <w:tcPr>
            <w:tcW w:w="1671" w:type="dxa"/>
            <w:tcBorders>
              <w:top w:val="single" w:sz="2" w:space="0" w:color="auto"/>
              <w:left w:val="single" w:sz="2" w:space="0" w:color="auto"/>
              <w:bottom w:val="single" w:sz="2" w:space="0" w:color="auto"/>
              <w:right w:val="single" w:sz="2" w:space="0" w:color="auto"/>
            </w:tcBorders>
          </w:tcPr>
          <w:p w14:paraId="2A291734" w14:textId="478E725B" w:rsidR="0094426A" w:rsidRPr="00D8063B" w:rsidRDefault="0094426A" w:rsidP="0094426A">
            <w:pPr>
              <w:pStyle w:val="NormalLeft"/>
              <w:rPr>
                <w:lang w:val="en-GB"/>
              </w:rPr>
            </w:pPr>
            <w:r w:rsidRPr="00D8063B">
              <w:rPr>
                <w:lang w:val="en-GB"/>
              </w:rPr>
              <w:t>C0010/R0790</w:t>
            </w:r>
          </w:p>
        </w:tc>
        <w:tc>
          <w:tcPr>
            <w:tcW w:w="2322" w:type="dxa"/>
            <w:tcBorders>
              <w:top w:val="single" w:sz="2" w:space="0" w:color="auto"/>
              <w:left w:val="single" w:sz="2" w:space="0" w:color="auto"/>
              <w:bottom w:val="single" w:sz="2" w:space="0" w:color="auto"/>
              <w:right w:val="single" w:sz="2" w:space="0" w:color="auto"/>
            </w:tcBorders>
          </w:tcPr>
          <w:p w14:paraId="056BF552" w14:textId="77777777" w:rsidR="0094426A" w:rsidRPr="00D8063B" w:rsidRDefault="0094426A" w:rsidP="0094426A">
            <w:pPr>
              <w:pStyle w:val="NormalLeft"/>
              <w:rPr>
                <w:lang w:val="en-GB"/>
              </w:rPr>
            </w:pPr>
            <w:r w:rsidRPr="00D8063B">
              <w:rPr>
                <w:lang w:val="en-GB"/>
              </w:rPr>
              <w:t>SR.02.01 — Balance Sheet</w:t>
            </w:r>
          </w:p>
        </w:tc>
        <w:tc>
          <w:tcPr>
            <w:tcW w:w="5296" w:type="dxa"/>
            <w:tcBorders>
              <w:top w:val="single" w:sz="2" w:space="0" w:color="auto"/>
              <w:left w:val="single" w:sz="2" w:space="0" w:color="auto"/>
              <w:bottom w:val="single" w:sz="2" w:space="0" w:color="auto"/>
              <w:right w:val="single" w:sz="2" w:space="0" w:color="auto"/>
            </w:tcBorders>
          </w:tcPr>
          <w:p w14:paraId="19AEEC96" w14:textId="77777777" w:rsidR="0094426A" w:rsidRPr="00D8063B" w:rsidRDefault="0094426A" w:rsidP="0094426A">
            <w:pPr>
              <w:pStyle w:val="NormalLeft"/>
              <w:rPr>
                <w:lang w:val="en-GB"/>
              </w:rPr>
            </w:pPr>
            <w:r w:rsidRPr="00D8063B">
              <w:rPr>
                <w:lang w:val="en-GB"/>
              </w:rPr>
              <w:t>One of the options in the following closed list shall be used:</w:t>
            </w:r>
          </w:p>
          <w:p w14:paraId="66B6E6E5" w14:textId="77777777" w:rsidR="0094426A" w:rsidRPr="00D8063B" w:rsidRDefault="0094426A" w:rsidP="0094426A">
            <w:pPr>
              <w:pStyle w:val="NormalLeft"/>
              <w:rPr>
                <w:lang w:val="en-GB"/>
              </w:rPr>
            </w:pPr>
            <w:r w:rsidRPr="00D8063B">
              <w:rPr>
                <w:lang w:val="en-GB"/>
              </w:rPr>
              <w:t>1 — Reported</w:t>
            </w:r>
          </w:p>
          <w:p w14:paraId="11C4C612" w14:textId="77777777" w:rsidR="0094426A" w:rsidRPr="00D8063B" w:rsidRDefault="0094426A" w:rsidP="0094426A">
            <w:pPr>
              <w:pStyle w:val="NormalLeft"/>
              <w:rPr>
                <w:lang w:val="en-GB"/>
              </w:rPr>
            </w:pPr>
            <w:r w:rsidRPr="00D8063B">
              <w:rPr>
                <w:lang w:val="en-GB"/>
              </w:rPr>
              <w:t>2 — Not reported as no RFF/MAP</w:t>
            </w:r>
          </w:p>
          <w:p w14:paraId="44EF6313" w14:textId="77777777" w:rsidR="0094426A" w:rsidRPr="00D8063B" w:rsidRDefault="0094426A" w:rsidP="0094426A">
            <w:pPr>
              <w:pStyle w:val="NormalLeft"/>
              <w:rPr>
                <w:lang w:val="en-GB"/>
              </w:rPr>
            </w:pPr>
            <w:r w:rsidRPr="00D8063B">
              <w:rPr>
                <w:lang w:val="en-GB"/>
              </w:rPr>
              <w:t>13 — Not reported as method 2 is used exclusively</w:t>
            </w:r>
          </w:p>
          <w:p w14:paraId="2EB8B522" w14:textId="77777777" w:rsidR="0094426A" w:rsidRPr="00D8063B" w:rsidRDefault="0094426A" w:rsidP="0094426A">
            <w:pPr>
              <w:pStyle w:val="NormalLeft"/>
              <w:rPr>
                <w:lang w:val="en-GB"/>
              </w:rPr>
            </w:pPr>
            <w:r w:rsidRPr="00D8063B">
              <w:rPr>
                <w:lang w:val="en-GB"/>
              </w:rPr>
              <w:t>14 — Not reported as refers to MAP fund</w:t>
            </w:r>
          </w:p>
          <w:p w14:paraId="7F099C09" w14:textId="26207DFF"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30B2DF8C" w14:textId="77777777" w:rsidTr="00FC23C1">
        <w:trPr>
          <w:trHeight w:val="3611"/>
        </w:trPr>
        <w:tc>
          <w:tcPr>
            <w:tcW w:w="1671" w:type="dxa"/>
            <w:tcBorders>
              <w:top w:val="single" w:sz="2" w:space="0" w:color="auto"/>
              <w:left w:val="single" w:sz="2" w:space="0" w:color="auto"/>
              <w:bottom w:val="single" w:sz="4" w:space="0" w:color="auto"/>
              <w:right w:val="single" w:sz="2" w:space="0" w:color="auto"/>
            </w:tcBorders>
          </w:tcPr>
          <w:p w14:paraId="494E9B35" w14:textId="39F5CF5A" w:rsidR="0094426A" w:rsidRPr="00D8063B" w:rsidRDefault="0094426A" w:rsidP="0094426A">
            <w:pPr>
              <w:pStyle w:val="NormalLeft"/>
              <w:rPr>
                <w:lang w:val="en-GB"/>
              </w:rPr>
            </w:pPr>
            <w:r w:rsidRPr="00D8063B">
              <w:rPr>
                <w:lang w:val="en-GB"/>
              </w:rPr>
              <w:lastRenderedPageBreak/>
              <w:t>C0010/R0840</w:t>
            </w:r>
          </w:p>
        </w:tc>
        <w:tc>
          <w:tcPr>
            <w:tcW w:w="2322" w:type="dxa"/>
            <w:tcBorders>
              <w:top w:val="single" w:sz="2" w:space="0" w:color="auto"/>
              <w:left w:val="single" w:sz="2" w:space="0" w:color="auto"/>
              <w:bottom w:val="single" w:sz="4" w:space="0" w:color="auto"/>
              <w:right w:val="single" w:sz="2" w:space="0" w:color="auto"/>
            </w:tcBorders>
          </w:tcPr>
          <w:p w14:paraId="67A514C5" w14:textId="77777777" w:rsidR="0094426A" w:rsidRPr="00D8063B" w:rsidRDefault="0094426A" w:rsidP="0094426A">
            <w:pPr>
              <w:pStyle w:val="NormalLeft"/>
              <w:rPr>
                <w:lang w:val="en-GB"/>
              </w:rPr>
            </w:pPr>
            <w:r w:rsidRPr="00D8063B">
              <w:rPr>
                <w:lang w:val="en-GB"/>
              </w:rPr>
              <w:t>SR.25.01 — Solvency Capital Requirement — Only SF</w:t>
            </w:r>
          </w:p>
        </w:tc>
        <w:tc>
          <w:tcPr>
            <w:tcW w:w="5296" w:type="dxa"/>
            <w:tcBorders>
              <w:top w:val="single" w:sz="2" w:space="0" w:color="auto"/>
              <w:left w:val="single" w:sz="2" w:space="0" w:color="auto"/>
              <w:bottom w:val="single" w:sz="4" w:space="0" w:color="auto"/>
              <w:right w:val="single" w:sz="2" w:space="0" w:color="auto"/>
            </w:tcBorders>
          </w:tcPr>
          <w:p w14:paraId="431AC593" w14:textId="77777777" w:rsidR="0094426A" w:rsidRPr="00D8063B" w:rsidRDefault="0094426A" w:rsidP="0094426A">
            <w:pPr>
              <w:pStyle w:val="NormalLeft"/>
              <w:rPr>
                <w:lang w:val="en-GB"/>
              </w:rPr>
            </w:pPr>
            <w:r w:rsidRPr="00D8063B">
              <w:rPr>
                <w:lang w:val="en-GB"/>
              </w:rPr>
              <w:t>One of the options in the following closed list shall be used:</w:t>
            </w:r>
          </w:p>
          <w:p w14:paraId="751A637A" w14:textId="77777777" w:rsidR="0094426A" w:rsidRPr="00D8063B" w:rsidRDefault="0094426A" w:rsidP="0094426A">
            <w:pPr>
              <w:pStyle w:val="NormalLeft"/>
              <w:rPr>
                <w:lang w:val="en-GB"/>
              </w:rPr>
            </w:pPr>
            <w:r w:rsidRPr="00D8063B">
              <w:rPr>
                <w:lang w:val="en-GB"/>
              </w:rPr>
              <w:t>1 — Reported as standard formula is used</w:t>
            </w:r>
          </w:p>
          <w:p w14:paraId="6402892A" w14:textId="51917C3E" w:rsidR="0094426A" w:rsidRPr="00D8063B" w:rsidRDefault="0094426A" w:rsidP="0094426A">
            <w:pPr>
              <w:pStyle w:val="NormalLeft"/>
              <w:rPr>
                <w:lang w:val="en-GB"/>
              </w:rPr>
            </w:pPr>
            <w:r w:rsidRPr="00D8063B">
              <w:rPr>
                <w:lang w:val="en-GB"/>
              </w:rPr>
              <w:t xml:space="preserve">8 — Not reported </w:t>
            </w:r>
            <w:ins w:id="432" w:author="Author">
              <w:r w:rsidR="00D02D92" w:rsidRPr="00180831">
                <w:rPr>
                  <w:lang w:val="en-GB"/>
                </w:rPr>
                <w:t xml:space="preserve">due to </w:t>
              </w:r>
            </w:ins>
            <w:del w:id="433" w:author="Author">
              <w:r w:rsidRPr="00D8063B" w:rsidDel="00D02D92">
                <w:rPr>
                  <w:lang w:val="en-GB"/>
                </w:rPr>
                <w:delText xml:space="preserve">as </w:delText>
              </w:r>
            </w:del>
            <w:r w:rsidRPr="00D8063B">
              <w:rPr>
                <w:lang w:val="en-GB"/>
              </w:rPr>
              <w:t>use of partial internal model</w:t>
            </w:r>
          </w:p>
          <w:p w14:paraId="50550EBC" w14:textId="37B2631F" w:rsidR="0094426A" w:rsidRPr="00D8063B" w:rsidRDefault="0094426A" w:rsidP="0094426A">
            <w:pPr>
              <w:pStyle w:val="NormalLeft"/>
              <w:rPr>
                <w:lang w:val="en-GB"/>
              </w:rPr>
            </w:pPr>
            <w:r w:rsidRPr="00D8063B">
              <w:rPr>
                <w:lang w:val="en-GB"/>
              </w:rPr>
              <w:t xml:space="preserve">9 — Not reported </w:t>
            </w:r>
            <w:ins w:id="434" w:author="Author">
              <w:r w:rsidR="00D02D92" w:rsidRPr="00180831">
                <w:rPr>
                  <w:lang w:val="en-GB"/>
                </w:rPr>
                <w:t xml:space="preserve">due to </w:t>
              </w:r>
            </w:ins>
            <w:del w:id="435" w:author="Author">
              <w:r w:rsidRPr="00D8063B" w:rsidDel="00D02D92">
                <w:rPr>
                  <w:lang w:val="en-GB"/>
                </w:rPr>
                <w:delText xml:space="preserve">as </w:delText>
              </w:r>
            </w:del>
            <w:r w:rsidRPr="00D8063B">
              <w:rPr>
                <w:lang w:val="en-GB"/>
              </w:rPr>
              <w:t>use of full internal model</w:t>
            </w:r>
          </w:p>
          <w:p w14:paraId="6A233383" w14:textId="77777777" w:rsidR="0094426A" w:rsidRPr="00D8063B" w:rsidRDefault="0094426A" w:rsidP="0094426A">
            <w:pPr>
              <w:pStyle w:val="NormalLeft"/>
              <w:rPr>
                <w:lang w:val="en-GB"/>
              </w:rPr>
            </w:pPr>
            <w:r w:rsidRPr="00D8063B">
              <w:rPr>
                <w:lang w:val="en-GB"/>
              </w:rPr>
              <w:t>13 — Not reported as method 2 is used exclusively</w:t>
            </w:r>
          </w:p>
          <w:p w14:paraId="637C1409" w14:textId="171359E8" w:rsidR="0094426A" w:rsidRPr="00D8063B" w:rsidRDefault="0094426A" w:rsidP="0094426A">
            <w:pPr>
              <w:pStyle w:val="NormalLeft"/>
              <w:rPr>
                <w:lang w:val="en-GB"/>
              </w:rPr>
            </w:pPr>
            <w:r w:rsidRPr="00D8063B">
              <w:rPr>
                <w:lang w:val="en-GB"/>
              </w:rPr>
              <w:t xml:space="preserve">16 — Reported due to request of Article 112 of Directive 2009/138/EC  </w:t>
            </w:r>
          </w:p>
          <w:p w14:paraId="2A19893E" w14:textId="43A8B35D" w:rsidR="0094426A" w:rsidRPr="00D8063B" w:rsidRDefault="0094426A" w:rsidP="0094426A">
            <w:pPr>
              <w:pStyle w:val="NormalLeft"/>
              <w:rPr>
                <w:lang w:val="en-GB"/>
              </w:rPr>
            </w:pPr>
            <w:r w:rsidRPr="00D8063B">
              <w:rPr>
                <w:lang w:val="en-GB"/>
              </w:rPr>
              <w:t>0 — Not reported other reason (in this case special justification is needed)</w:t>
            </w:r>
          </w:p>
        </w:tc>
      </w:tr>
      <w:tr w:rsidR="009B6E23" w:rsidRPr="00D8063B" w14:paraId="34DB33A9" w14:textId="77777777" w:rsidTr="00FC23C1">
        <w:trPr>
          <w:trHeight w:val="111"/>
        </w:trPr>
        <w:tc>
          <w:tcPr>
            <w:tcW w:w="1671" w:type="dxa"/>
            <w:tcBorders>
              <w:top w:val="single" w:sz="4" w:space="0" w:color="auto"/>
              <w:left w:val="single" w:sz="2" w:space="0" w:color="auto"/>
              <w:bottom w:val="single" w:sz="2" w:space="0" w:color="auto"/>
              <w:right w:val="single" w:sz="2" w:space="0" w:color="auto"/>
            </w:tcBorders>
          </w:tcPr>
          <w:p w14:paraId="77BCD72A" w14:textId="59B5FC63" w:rsidR="009B6E23" w:rsidRPr="00D8063B" w:rsidRDefault="009B6E23" w:rsidP="0094426A">
            <w:pPr>
              <w:pStyle w:val="NormalLeft"/>
              <w:rPr>
                <w:lang w:val="en-GB"/>
              </w:rPr>
            </w:pPr>
            <w:del w:id="436" w:author="Author">
              <w:r w:rsidRPr="00D8063B" w:rsidDel="009B6E23">
                <w:rPr>
                  <w:lang w:val="en-GB"/>
                </w:rPr>
                <w:delText>C0010/</w:delText>
              </w:r>
            </w:del>
            <w:ins w:id="437" w:author="Author">
              <w:del w:id="438" w:author="Author">
                <w:r w:rsidRPr="00D8063B" w:rsidDel="009B6E23">
                  <w:rPr>
                    <w:lang w:val="en-GB"/>
                  </w:rPr>
                  <w:delText>R0855</w:delText>
                </w:r>
              </w:del>
            </w:ins>
          </w:p>
        </w:tc>
        <w:tc>
          <w:tcPr>
            <w:tcW w:w="2322" w:type="dxa"/>
            <w:tcBorders>
              <w:top w:val="single" w:sz="4" w:space="0" w:color="auto"/>
              <w:left w:val="single" w:sz="2" w:space="0" w:color="auto"/>
              <w:bottom w:val="single" w:sz="2" w:space="0" w:color="auto"/>
              <w:right w:val="single" w:sz="2" w:space="0" w:color="auto"/>
            </w:tcBorders>
          </w:tcPr>
          <w:p w14:paraId="22975E25" w14:textId="209E6C33" w:rsidR="009B6E23" w:rsidRPr="00D8063B" w:rsidRDefault="009B6E23" w:rsidP="0094426A">
            <w:pPr>
              <w:pStyle w:val="NormalLeft"/>
              <w:rPr>
                <w:lang w:val="en-GB"/>
              </w:rPr>
            </w:pPr>
            <w:del w:id="439" w:author="Author">
              <w:r w:rsidRPr="00D8063B" w:rsidDel="009B6E23">
                <w:rPr>
                  <w:lang w:val="en-GB"/>
                </w:rPr>
                <w:delText>SR.25.02 — Solvency Capital Requirement — SF and PIM</w:delText>
              </w:r>
            </w:del>
          </w:p>
        </w:tc>
        <w:tc>
          <w:tcPr>
            <w:tcW w:w="5296" w:type="dxa"/>
            <w:tcBorders>
              <w:top w:val="single" w:sz="4" w:space="0" w:color="auto"/>
              <w:left w:val="single" w:sz="2" w:space="0" w:color="auto"/>
              <w:bottom w:val="single" w:sz="2" w:space="0" w:color="auto"/>
              <w:right w:val="single" w:sz="2" w:space="0" w:color="auto"/>
            </w:tcBorders>
          </w:tcPr>
          <w:p w14:paraId="22A2B665" w14:textId="5C836767" w:rsidR="009B6E23" w:rsidRPr="00D8063B" w:rsidDel="009B6E23" w:rsidRDefault="009B6E23" w:rsidP="009B6E23">
            <w:pPr>
              <w:pStyle w:val="NormalLeft"/>
              <w:rPr>
                <w:del w:id="440" w:author="Author"/>
                <w:lang w:val="en-GB"/>
              </w:rPr>
            </w:pPr>
            <w:del w:id="441" w:author="Author">
              <w:r w:rsidRPr="00D8063B" w:rsidDel="009B6E23">
                <w:rPr>
                  <w:lang w:val="en-GB"/>
                </w:rPr>
                <w:delText>One of the options in the following closed list shall be used:</w:delText>
              </w:r>
            </w:del>
          </w:p>
          <w:p w14:paraId="573BF97C" w14:textId="0CD6F60E" w:rsidR="009B6E23" w:rsidRPr="00D8063B" w:rsidDel="009B6E23" w:rsidRDefault="009B6E23" w:rsidP="009B6E23">
            <w:pPr>
              <w:pStyle w:val="NormalLeft"/>
              <w:rPr>
                <w:del w:id="442" w:author="Author"/>
                <w:lang w:val="en-GB"/>
              </w:rPr>
            </w:pPr>
            <w:del w:id="443" w:author="Author">
              <w:r w:rsidRPr="00D8063B" w:rsidDel="009B6E23">
                <w:rPr>
                  <w:lang w:val="en-GB"/>
                </w:rPr>
                <w:delText xml:space="preserve">1 </w:delText>
              </w:r>
            </w:del>
            <w:ins w:id="444" w:author="Author">
              <w:del w:id="445" w:author="Author">
                <w:r w:rsidRPr="00D8063B" w:rsidDel="009B6E23">
                  <w:rPr>
                    <w:lang w:val="en-GB"/>
                  </w:rPr>
                  <w:delText xml:space="preserve">4 </w:delText>
                </w:r>
              </w:del>
            </w:ins>
            <w:del w:id="446" w:author="Author">
              <w:r w:rsidRPr="00D8063B" w:rsidDel="009B6E23">
                <w:rPr>
                  <w:lang w:val="en-GB"/>
                </w:rPr>
                <w:delText>— Reported</w:delText>
              </w:r>
            </w:del>
            <w:ins w:id="447" w:author="Author">
              <w:del w:id="448" w:author="Author">
                <w:r w:rsidRPr="00D8063B" w:rsidDel="009B6E23">
                  <w:rPr>
                    <w:lang w:val="en-GB"/>
                  </w:rPr>
                  <w:delText xml:space="preserve"> asdue to use of partial internal model</w:delText>
                </w:r>
              </w:del>
            </w:ins>
          </w:p>
          <w:p w14:paraId="32DEFE1D" w14:textId="1DA7F847" w:rsidR="009B6E23" w:rsidRPr="00D8063B" w:rsidDel="009B6E23" w:rsidRDefault="009B6E23" w:rsidP="009B6E23">
            <w:pPr>
              <w:pStyle w:val="NormalLeft"/>
              <w:rPr>
                <w:del w:id="449" w:author="Author"/>
                <w:lang w:val="en-GB"/>
              </w:rPr>
            </w:pPr>
            <w:del w:id="450" w:author="Author">
              <w:r w:rsidRPr="00D8063B" w:rsidDel="009B6E23">
                <w:rPr>
                  <w:lang w:val="en-GB"/>
                </w:rPr>
                <w:delText xml:space="preserve">9 </w:delText>
              </w:r>
            </w:del>
            <w:ins w:id="451" w:author="Author">
              <w:del w:id="452" w:author="Author">
                <w:r w:rsidRPr="00D8063B" w:rsidDel="009B6E23">
                  <w:rPr>
                    <w:lang w:val="en-GB"/>
                  </w:rPr>
                  <w:delText xml:space="preserve">5 </w:delText>
                </w:r>
              </w:del>
            </w:ins>
            <w:del w:id="453" w:author="Author">
              <w:r w:rsidRPr="00D8063B" w:rsidDel="009B6E23">
                <w:rPr>
                  <w:lang w:val="en-GB"/>
                </w:rPr>
                <w:delText xml:space="preserve">— </w:delText>
              </w:r>
            </w:del>
            <w:ins w:id="454" w:author="Author">
              <w:del w:id="455" w:author="Author">
                <w:r w:rsidRPr="00D8063B" w:rsidDel="009B6E23">
                  <w:rPr>
                    <w:lang w:val="en-GB"/>
                  </w:rPr>
                  <w:delText>R</w:delText>
                </w:r>
              </w:del>
            </w:ins>
            <w:del w:id="456" w:author="Author">
              <w:r w:rsidRPr="00D8063B" w:rsidDel="009B6E23">
                <w:rPr>
                  <w:lang w:val="en-GB"/>
                </w:rPr>
                <w:delText>Not reported as</w:delText>
              </w:r>
            </w:del>
            <w:ins w:id="457" w:author="Author">
              <w:del w:id="458" w:author="Author">
                <w:r w:rsidRPr="00D8063B" w:rsidDel="009B6E23">
                  <w:rPr>
                    <w:lang w:val="en-GB"/>
                  </w:rPr>
                  <w:delText>due to</w:delText>
                </w:r>
              </w:del>
            </w:ins>
            <w:del w:id="459" w:author="Author">
              <w:r w:rsidRPr="00D8063B" w:rsidDel="009B6E23">
                <w:rPr>
                  <w:lang w:val="en-GB"/>
                </w:rPr>
                <w:delText xml:space="preserve"> use of full internal model</w:delText>
              </w:r>
            </w:del>
          </w:p>
          <w:p w14:paraId="2FC75FE0" w14:textId="40666E58" w:rsidR="009B6E23" w:rsidRPr="00D8063B" w:rsidDel="009B6E23" w:rsidRDefault="009B6E23" w:rsidP="009B6E23">
            <w:pPr>
              <w:pStyle w:val="NormalLeft"/>
              <w:rPr>
                <w:del w:id="460" w:author="Author"/>
                <w:lang w:val="en-GB"/>
              </w:rPr>
            </w:pPr>
            <w:del w:id="461" w:author="Author">
              <w:r w:rsidRPr="00D8063B" w:rsidDel="009B6E23">
                <w:rPr>
                  <w:lang w:val="en-GB"/>
                </w:rPr>
                <w:delText>10 — Not reported as use of standard formula</w:delText>
              </w:r>
            </w:del>
          </w:p>
          <w:p w14:paraId="0EB5D6D7" w14:textId="143A471F" w:rsidR="009B6E23" w:rsidRPr="00D8063B" w:rsidDel="009B6E23" w:rsidRDefault="009B6E23" w:rsidP="009B6E23">
            <w:pPr>
              <w:pStyle w:val="NormalLeft"/>
              <w:rPr>
                <w:del w:id="462" w:author="Author"/>
                <w:lang w:val="en-GB"/>
              </w:rPr>
            </w:pPr>
            <w:del w:id="463" w:author="Author">
              <w:r w:rsidRPr="00D8063B" w:rsidDel="009B6E23">
                <w:rPr>
                  <w:lang w:val="en-GB"/>
                </w:rPr>
                <w:delText>13 — Not reported as method 2 is used exclusively</w:delText>
              </w:r>
            </w:del>
          </w:p>
          <w:p w14:paraId="24037CE5" w14:textId="6711600B" w:rsidR="009B6E23" w:rsidRPr="00D8063B" w:rsidRDefault="009B6E23" w:rsidP="009B6E23">
            <w:pPr>
              <w:pStyle w:val="NormalLeft"/>
              <w:rPr>
                <w:lang w:val="en-GB"/>
              </w:rPr>
            </w:pPr>
            <w:del w:id="464" w:author="Author">
              <w:r w:rsidRPr="00D8063B" w:rsidDel="009B6E23">
                <w:rPr>
                  <w:lang w:val="en-GB"/>
                </w:rPr>
                <w:delText>0 — Not reported other reason (in this case special justification is needed)</w:delText>
              </w:r>
            </w:del>
          </w:p>
        </w:tc>
      </w:tr>
      <w:tr w:rsidR="009B6E23" w:rsidRPr="00D8063B" w14:paraId="184EDCCF" w14:textId="77777777" w:rsidTr="00FC23C1">
        <w:tc>
          <w:tcPr>
            <w:tcW w:w="1671" w:type="dxa"/>
            <w:tcBorders>
              <w:top w:val="single" w:sz="2" w:space="0" w:color="auto"/>
              <w:left w:val="single" w:sz="2" w:space="0" w:color="auto"/>
              <w:bottom w:val="single" w:sz="2" w:space="0" w:color="auto"/>
              <w:right w:val="single" w:sz="2" w:space="0" w:color="auto"/>
            </w:tcBorders>
          </w:tcPr>
          <w:p w14:paraId="5936D766" w14:textId="43691BA0" w:rsidR="009B6E23" w:rsidRPr="00D8063B" w:rsidRDefault="009B6E23" w:rsidP="009B6E23">
            <w:pPr>
              <w:pStyle w:val="NormalLeft"/>
              <w:rPr>
                <w:lang w:val="en-GB"/>
              </w:rPr>
            </w:pPr>
            <w:ins w:id="465" w:author="Author">
              <w:r w:rsidRPr="00D8063B">
                <w:rPr>
                  <w:lang w:val="en-GB"/>
                </w:rPr>
                <w:t>C0010/R085</w:t>
              </w:r>
              <w:r w:rsidR="003233C5">
                <w:rPr>
                  <w:lang w:val="en-GB"/>
                </w:rPr>
                <w:t>5</w:t>
              </w:r>
              <w:del w:id="466" w:author="Author">
                <w:r w:rsidR="00A762E1" w:rsidRPr="00D8063B" w:rsidDel="003233C5">
                  <w:rPr>
                    <w:lang w:val="en-GB"/>
                  </w:rPr>
                  <w:delText>0</w:delText>
                </w:r>
              </w:del>
            </w:ins>
          </w:p>
        </w:tc>
        <w:tc>
          <w:tcPr>
            <w:tcW w:w="2322" w:type="dxa"/>
            <w:tcBorders>
              <w:top w:val="single" w:sz="2" w:space="0" w:color="auto"/>
              <w:left w:val="single" w:sz="2" w:space="0" w:color="auto"/>
              <w:bottom w:val="single" w:sz="2" w:space="0" w:color="auto"/>
              <w:right w:val="single" w:sz="2" w:space="0" w:color="auto"/>
            </w:tcBorders>
          </w:tcPr>
          <w:p w14:paraId="27F24038" w14:textId="6EC44565" w:rsidR="009B6E23" w:rsidRPr="00D8063B" w:rsidRDefault="009B6E23" w:rsidP="009B6E23">
            <w:pPr>
              <w:pStyle w:val="NormalLeft"/>
              <w:rPr>
                <w:lang w:val="en-GB"/>
              </w:rPr>
            </w:pPr>
            <w:ins w:id="467" w:author="Author">
              <w:r w:rsidRPr="00D8063B">
                <w:rPr>
                  <w:lang w:val="en-GB"/>
                </w:rPr>
                <w:t>SR.25.05 — Solvency Capital Requirement — for groups using an internal model (partial or full)</w:t>
              </w:r>
            </w:ins>
          </w:p>
        </w:tc>
        <w:tc>
          <w:tcPr>
            <w:tcW w:w="5296" w:type="dxa"/>
            <w:tcBorders>
              <w:top w:val="single" w:sz="2" w:space="0" w:color="auto"/>
              <w:left w:val="single" w:sz="2" w:space="0" w:color="auto"/>
              <w:bottom w:val="single" w:sz="2" w:space="0" w:color="auto"/>
              <w:right w:val="single" w:sz="2" w:space="0" w:color="auto"/>
            </w:tcBorders>
          </w:tcPr>
          <w:p w14:paraId="1152FA86" w14:textId="77777777" w:rsidR="009B6E23" w:rsidRPr="00D8063B" w:rsidRDefault="009B6E23" w:rsidP="009B6E23">
            <w:pPr>
              <w:pStyle w:val="NormalLeft"/>
              <w:rPr>
                <w:ins w:id="468" w:author="Author"/>
                <w:lang w:val="en-GB"/>
              </w:rPr>
            </w:pPr>
            <w:ins w:id="469" w:author="Author">
              <w:r w:rsidRPr="00D8063B">
                <w:rPr>
                  <w:lang w:val="en-GB"/>
                </w:rPr>
                <w:t>One of the options in the following closed list shall be used:</w:t>
              </w:r>
            </w:ins>
          </w:p>
          <w:p w14:paraId="376191EA" w14:textId="77777777" w:rsidR="009B6E23" w:rsidRPr="00D8063B" w:rsidRDefault="009B6E23" w:rsidP="009B6E23">
            <w:pPr>
              <w:pStyle w:val="NormalLeft"/>
              <w:rPr>
                <w:ins w:id="470" w:author="Author"/>
                <w:lang w:val="en-GB"/>
              </w:rPr>
            </w:pPr>
            <w:ins w:id="471" w:author="Author">
              <w:r w:rsidRPr="00D8063B">
                <w:rPr>
                  <w:lang w:val="en-GB"/>
                </w:rPr>
                <w:t>4 — Reported due to use of partial internal model</w:t>
              </w:r>
            </w:ins>
          </w:p>
          <w:p w14:paraId="3527906E" w14:textId="0292208C" w:rsidR="009B6E23" w:rsidRPr="00D8063B" w:rsidRDefault="009B6E23" w:rsidP="009B6E23">
            <w:pPr>
              <w:pStyle w:val="NormalLeft"/>
              <w:rPr>
                <w:ins w:id="472" w:author="Author"/>
                <w:lang w:val="en-GB"/>
              </w:rPr>
            </w:pPr>
            <w:ins w:id="473" w:author="Author">
              <w:del w:id="474" w:author="Author">
                <w:r w:rsidRPr="00D8063B" w:rsidDel="00436C3C">
                  <w:rPr>
                    <w:lang w:val="en-GB"/>
                  </w:rPr>
                  <w:delText xml:space="preserve">9 </w:delText>
                </w:r>
              </w:del>
              <w:r w:rsidRPr="00D8063B">
                <w:rPr>
                  <w:lang w:val="en-GB"/>
                </w:rPr>
                <w:t>5 — Reported due to use of full internal model</w:t>
              </w:r>
            </w:ins>
          </w:p>
          <w:p w14:paraId="49DC9E4F" w14:textId="0E824C36" w:rsidR="009B6E23" w:rsidRPr="00D8063B" w:rsidRDefault="009B6E23" w:rsidP="009B6E23">
            <w:pPr>
              <w:pStyle w:val="NormalLeft"/>
              <w:rPr>
                <w:ins w:id="475" w:author="Author"/>
                <w:lang w:val="en-GB"/>
              </w:rPr>
            </w:pPr>
            <w:ins w:id="476" w:author="Author">
              <w:r w:rsidRPr="00D8063B">
                <w:rPr>
                  <w:lang w:val="en-GB"/>
                </w:rPr>
                <w:t xml:space="preserve">10 — Not reported </w:t>
              </w:r>
              <w:r w:rsidR="00D02D92" w:rsidRPr="00180831">
                <w:rPr>
                  <w:lang w:val="en-GB"/>
                </w:rPr>
                <w:t xml:space="preserve">due to </w:t>
              </w:r>
              <w:del w:id="477" w:author="Author">
                <w:r w:rsidRPr="00D8063B" w:rsidDel="00D02D92">
                  <w:rPr>
                    <w:lang w:val="en-GB"/>
                  </w:rPr>
                  <w:delText xml:space="preserve">as </w:delText>
                </w:r>
              </w:del>
              <w:r w:rsidRPr="00D8063B">
                <w:rPr>
                  <w:lang w:val="en-GB"/>
                </w:rPr>
                <w:t>use of standard formula</w:t>
              </w:r>
            </w:ins>
          </w:p>
          <w:p w14:paraId="2FB20814" w14:textId="77777777" w:rsidR="009B6E23" w:rsidRPr="00D8063B" w:rsidRDefault="009B6E23" w:rsidP="009B6E23">
            <w:pPr>
              <w:pStyle w:val="NormalLeft"/>
              <w:rPr>
                <w:ins w:id="478" w:author="Author"/>
                <w:lang w:val="en-GB"/>
              </w:rPr>
            </w:pPr>
            <w:ins w:id="479" w:author="Author">
              <w:r w:rsidRPr="00D8063B">
                <w:rPr>
                  <w:lang w:val="en-GB"/>
                </w:rPr>
                <w:t>13 — Not reported as method 2 is used exclusively</w:t>
              </w:r>
            </w:ins>
          </w:p>
          <w:p w14:paraId="70416865" w14:textId="7802C474" w:rsidR="009B6E23" w:rsidRPr="00D8063B" w:rsidRDefault="009B6E23" w:rsidP="009B6E23">
            <w:pPr>
              <w:pStyle w:val="NormalLeft"/>
              <w:rPr>
                <w:lang w:val="en-GB"/>
              </w:rPr>
            </w:pPr>
            <w:ins w:id="480" w:author="Author">
              <w:r w:rsidRPr="00D8063B">
                <w:rPr>
                  <w:lang w:val="en-GB"/>
                </w:rPr>
                <w:t>0 — Not reported other reason (in this case special justification is needed)</w:t>
              </w:r>
            </w:ins>
          </w:p>
        </w:tc>
      </w:tr>
      <w:tr w:rsidR="009B6E23" w:rsidRPr="00D8063B" w14:paraId="22557EB7" w14:textId="77777777" w:rsidTr="00FC23C1">
        <w:tc>
          <w:tcPr>
            <w:tcW w:w="1671" w:type="dxa"/>
            <w:tcBorders>
              <w:top w:val="single" w:sz="2" w:space="0" w:color="auto"/>
              <w:left w:val="single" w:sz="2" w:space="0" w:color="auto"/>
              <w:bottom w:val="single" w:sz="2" w:space="0" w:color="auto"/>
              <w:right w:val="single" w:sz="2" w:space="0" w:color="auto"/>
            </w:tcBorders>
          </w:tcPr>
          <w:p w14:paraId="2479BD41" w14:textId="1D5C0F75" w:rsidR="009B6E23" w:rsidRPr="00D8063B" w:rsidRDefault="009B6E23" w:rsidP="009B6E23">
            <w:pPr>
              <w:pStyle w:val="NormalLeft"/>
              <w:rPr>
                <w:lang w:val="en-GB"/>
              </w:rPr>
            </w:pPr>
            <w:del w:id="481" w:author="Author">
              <w:r w:rsidRPr="00D8063B" w:rsidDel="00682BD1">
                <w:rPr>
                  <w:lang w:val="en-GB"/>
                </w:rPr>
                <w:delText>C0010/R0860</w:delText>
              </w:r>
            </w:del>
          </w:p>
        </w:tc>
        <w:tc>
          <w:tcPr>
            <w:tcW w:w="2322" w:type="dxa"/>
            <w:tcBorders>
              <w:top w:val="single" w:sz="2" w:space="0" w:color="auto"/>
              <w:left w:val="single" w:sz="2" w:space="0" w:color="auto"/>
              <w:bottom w:val="single" w:sz="2" w:space="0" w:color="auto"/>
              <w:right w:val="single" w:sz="2" w:space="0" w:color="auto"/>
            </w:tcBorders>
          </w:tcPr>
          <w:p w14:paraId="6D5E2819" w14:textId="5BD7055F" w:rsidR="009B6E23" w:rsidRPr="00D8063B" w:rsidRDefault="009B6E23" w:rsidP="009B6E23">
            <w:pPr>
              <w:pStyle w:val="NormalLeft"/>
              <w:rPr>
                <w:lang w:val="en-GB"/>
              </w:rPr>
            </w:pPr>
            <w:del w:id="482" w:author="Author">
              <w:r w:rsidRPr="00D8063B" w:rsidDel="00682BD1">
                <w:rPr>
                  <w:lang w:val="en-GB"/>
                </w:rPr>
                <w:delText>SR.25.03 — Solvency Capital Requirement — IM</w:delText>
              </w:r>
            </w:del>
          </w:p>
        </w:tc>
        <w:tc>
          <w:tcPr>
            <w:tcW w:w="5296" w:type="dxa"/>
            <w:tcBorders>
              <w:top w:val="single" w:sz="2" w:space="0" w:color="auto"/>
              <w:left w:val="single" w:sz="2" w:space="0" w:color="auto"/>
              <w:bottom w:val="single" w:sz="2" w:space="0" w:color="auto"/>
              <w:right w:val="single" w:sz="2" w:space="0" w:color="auto"/>
            </w:tcBorders>
          </w:tcPr>
          <w:p w14:paraId="50353DD8" w14:textId="4803A95C" w:rsidR="009B6E23" w:rsidRPr="00D8063B" w:rsidDel="00682BD1" w:rsidRDefault="009B6E23" w:rsidP="009B6E23">
            <w:pPr>
              <w:pStyle w:val="NormalLeft"/>
              <w:rPr>
                <w:del w:id="483" w:author="Author"/>
                <w:lang w:val="en-GB"/>
              </w:rPr>
            </w:pPr>
            <w:del w:id="484" w:author="Author">
              <w:r w:rsidRPr="00D8063B" w:rsidDel="00682BD1">
                <w:rPr>
                  <w:lang w:val="en-GB"/>
                </w:rPr>
                <w:delText>One of the options in the following closed list shall be used:</w:delText>
              </w:r>
            </w:del>
          </w:p>
          <w:p w14:paraId="25925D90" w14:textId="4F84F813" w:rsidR="009B6E23" w:rsidRPr="00D8063B" w:rsidDel="00682BD1" w:rsidRDefault="009B6E23" w:rsidP="009B6E23">
            <w:pPr>
              <w:pStyle w:val="NormalLeft"/>
              <w:rPr>
                <w:del w:id="485" w:author="Author"/>
                <w:lang w:val="en-GB"/>
              </w:rPr>
            </w:pPr>
            <w:del w:id="486" w:author="Author">
              <w:r w:rsidRPr="00D8063B" w:rsidDel="00682BD1">
                <w:rPr>
                  <w:lang w:val="en-GB"/>
                </w:rPr>
                <w:delText>1 — Reported</w:delText>
              </w:r>
            </w:del>
          </w:p>
          <w:p w14:paraId="7B1C2BD6" w14:textId="3B2DDFF2" w:rsidR="009B6E23" w:rsidRPr="00D8063B" w:rsidDel="00682BD1" w:rsidRDefault="009B6E23" w:rsidP="009B6E23">
            <w:pPr>
              <w:pStyle w:val="NormalLeft"/>
              <w:rPr>
                <w:del w:id="487" w:author="Author"/>
                <w:lang w:val="en-GB"/>
              </w:rPr>
            </w:pPr>
            <w:del w:id="488" w:author="Author">
              <w:r w:rsidRPr="00D8063B" w:rsidDel="00682BD1">
                <w:rPr>
                  <w:lang w:val="en-GB"/>
                </w:rPr>
                <w:delText>8 — Not reported as use of partial internal model</w:delText>
              </w:r>
            </w:del>
          </w:p>
          <w:p w14:paraId="02CA985F" w14:textId="69F52818" w:rsidR="009B6E23" w:rsidRPr="00D8063B" w:rsidDel="00682BD1" w:rsidRDefault="009B6E23" w:rsidP="009B6E23">
            <w:pPr>
              <w:pStyle w:val="NormalLeft"/>
              <w:rPr>
                <w:del w:id="489" w:author="Author"/>
                <w:lang w:val="en-GB"/>
              </w:rPr>
            </w:pPr>
            <w:del w:id="490" w:author="Author">
              <w:r w:rsidRPr="00D8063B" w:rsidDel="00682BD1">
                <w:rPr>
                  <w:lang w:val="en-GB"/>
                </w:rPr>
                <w:delText>10 — Not reported as use of standard formula</w:delText>
              </w:r>
            </w:del>
          </w:p>
          <w:p w14:paraId="31443015" w14:textId="7D10111C" w:rsidR="009B6E23" w:rsidRPr="00D8063B" w:rsidDel="00682BD1" w:rsidRDefault="009B6E23" w:rsidP="009B6E23">
            <w:pPr>
              <w:pStyle w:val="NormalLeft"/>
              <w:rPr>
                <w:del w:id="491" w:author="Author"/>
                <w:lang w:val="en-GB"/>
              </w:rPr>
            </w:pPr>
            <w:del w:id="492" w:author="Author">
              <w:r w:rsidRPr="00D8063B" w:rsidDel="00682BD1">
                <w:rPr>
                  <w:lang w:val="en-GB"/>
                </w:rPr>
                <w:delText>13 — Not reported as method 2 is used exclusively</w:delText>
              </w:r>
            </w:del>
          </w:p>
          <w:p w14:paraId="1FF5589F" w14:textId="0777E36A" w:rsidR="009B6E23" w:rsidRPr="00D8063B" w:rsidRDefault="009B6E23" w:rsidP="009B6E23">
            <w:pPr>
              <w:pStyle w:val="NormalLeft"/>
              <w:rPr>
                <w:lang w:val="en-GB"/>
              </w:rPr>
            </w:pPr>
            <w:del w:id="493" w:author="Author">
              <w:r w:rsidRPr="00D8063B" w:rsidDel="00682BD1">
                <w:rPr>
                  <w:lang w:val="en-GB"/>
                </w:rPr>
                <w:lastRenderedPageBreak/>
                <w:delText>0 — Not reported other reason (in this case special justification is needed)</w:delText>
              </w:r>
            </w:del>
          </w:p>
        </w:tc>
      </w:tr>
      <w:tr w:rsidR="009B6E23" w:rsidRPr="00D8063B" w14:paraId="3F4AABF7" w14:textId="77777777" w:rsidTr="00FC23C1">
        <w:tc>
          <w:tcPr>
            <w:tcW w:w="1671" w:type="dxa"/>
            <w:tcBorders>
              <w:top w:val="single" w:sz="2" w:space="0" w:color="auto"/>
              <w:left w:val="single" w:sz="2" w:space="0" w:color="auto"/>
              <w:bottom w:val="single" w:sz="2" w:space="0" w:color="auto"/>
              <w:right w:val="single" w:sz="2" w:space="0" w:color="auto"/>
            </w:tcBorders>
          </w:tcPr>
          <w:p w14:paraId="44EAF9BD" w14:textId="6A48D748" w:rsidR="009B6E23" w:rsidRPr="00D8063B" w:rsidRDefault="009B6E23" w:rsidP="009B6E23">
            <w:pPr>
              <w:pStyle w:val="NormalLeft"/>
              <w:rPr>
                <w:lang w:val="en-GB"/>
              </w:rPr>
            </w:pPr>
            <w:r w:rsidRPr="00D8063B">
              <w:rPr>
                <w:lang w:val="en-GB"/>
              </w:rPr>
              <w:lastRenderedPageBreak/>
              <w:t>C0010/R0870</w:t>
            </w:r>
          </w:p>
        </w:tc>
        <w:tc>
          <w:tcPr>
            <w:tcW w:w="2322" w:type="dxa"/>
            <w:tcBorders>
              <w:top w:val="single" w:sz="2" w:space="0" w:color="auto"/>
              <w:left w:val="single" w:sz="2" w:space="0" w:color="auto"/>
              <w:bottom w:val="single" w:sz="2" w:space="0" w:color="auto"/>
              <w:right w:val="single" w:sz="2" w:space="0" w:color="auto"/>
            </w:tcBorders>
          </w:tcPr>
          <w:p w14:paraId="057B978A" w14:textId="77777777" w:rsidR="009B6E23" w:rsidRPr="00D8063B" w:rsidRDefault="009B6E23" w:rsidP="009B6E23">
            <w:pPr>
              <w:pStyle w:val="NormalLeft"/>
              <w:rPr>
                <w:lang w:val="en-GB"/>
              </w:rPr>
            </w:pPr>
            <w:r w:rsidRPr="00D8063B">
              <w:rPr>
                <w:lang w:val="en-GB"/>
              </w:rPr>
              <w:t>SR.26.01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71712E5F" w14:textId="77777777" w:rsidR="009B6E23" w:rsidRPr="00D8063B" w:rsidRDefault="009B6E23" w:rsidP="009B6E23">
            <w:pPr>
              <w:pStyle w:val="NormalLeft"/>
              <w:rPr>
                <w:lang w:val="en-GB"/>
              </w:rPr>
            </w:pPr>
            <w:r w:rsidRPr="00D8063B">
              <w:rPr>
                <w:lang w:val="en-GB"/>
              </w:rPr>
              <w:t>One of the options in the following closed list shall be used:</w:t>
            </w:r>
          </w:p>
          <w:p w14:paraId="1E0CD6EB" w14:textId="77777777" w:rsidR="009B6E23" w:rsidRPr="00D8063B" w:rsidRDefault="009B6E23" w:rsidP="009B6E23">
            <w:pPr>
              <w:pStyle w:val="NormalLeft"/>
              <w:rPr>
                <w:lang w:val="en-GB"/>
              </w:rPr>
            </w:pPr>
            <w:r w:rsidRPr="00D8063B">
              <w:rPr>
                <w:lang w:val="en-GB"/>
              </w:rPr>
              <w:t>1 — Reported</w:t>
            </w:r>
          </w:p>
          <w:p w14:paraId="6D9DB821" w14:textId="1AD5B8C9" w:rsidR="009B6E23" w:rsidRPr="00D8063B" w:rsidRDefault="009B6E23" w:rsidP="009B6E23">
            <w:pPr>
              <w:pStyle w:val="NormalLeft"/>
              <w:rPr>
                <w:lang w:val="en-GB"/>
              </w:rPr>
            </w:pPr>
            <w:r w:rsidRPr="00D8063B">
              <w:rPr>
                <w:lang w:val="en-GB"/>
              </w:rPr>
              <w:t xml:space="preserve">2 — </w:t>
            </w:r>
            <w:ins w:id="494" w:author="Author">
              <w:r w:rsidR="00732FEA" w:rsidRPr="00180831">
                <w:rPr>
                  <w:lang w:val="en-GB"/>
                </w:rPr>
                <w:t>Not reported as r</w:t>
              </w:r>
            </w:ins>
            <w:del w:id="495" w:author="Author">
              <w:r w:rsidRPr="00D8063B" w:rsidDel="00732FEA">
                <w:rPr>
                  <w:lang w:val="en-GB"/>
                </w:rPr>
                <w:delText>R</w:delText>
              </w:r>
            </w:del>
            <w:r w:rsidRPr="00D8063B">
              <w:rPr>
                <w:lang w:val="en-GB"/>
              </w:rPr>
              <w:t>isk not existent</w:t>
            </w:r>
          </w:p>
          <w:p w14:paraId="56ADC41F" w14:textId="12EC4E3E" w:rsidR="009B6E23" w:rsidRPr="00D8063B" w:rsidRDefault="009B6E23" w:rsidP="009B6E23">
            <w:pPr>
              <w:pStyle w:val="NormalLeft"/>
              <w:rPr>
                <w:lang w:val="en-GB"/>
              </w:rPr>
            </w:pPr>
            <w:r w:rsidRPr="00D8063B">
              <w:rPr>
                <w:lang w:val="en-GB"/>
              </w:rPr>
              <w:t xml:space="preserve">8 — Not reported </w:t>
            </w:r>
            <w:ins w:id="496" w:author="Author">
              <w:r w:rsidR="00D02D92" w:rsidRPr="00180831">
                <w:rPr>
                  <w:lang w:val="en-GB"/>
                </w:rPr>
                <w:t xml:space="preserve">due to </w:t>
              </w:r>
            </w:ins>
            <w:del w:id="497" w:author="Author">
              <w:r w:rsidRPr="00D8063B" w:rsidDel="00D02D92">
                <w:rPr>
                  <w:lang w:val="en-GB"/>
                </w:rPr>
                <w:delText xml:space="preserve">as </w:delText>
              </w:r>
            </w:del>
            <w:r w:rsidRPr="00D8063B">
              <w:rPr>
                <w:lang w:val="en-GB"/>
              </w:rPr>
              <w:t>use of partial internal model</w:t>
            </w:r>
          </w:p>
          <w:p w14:paraId="6349B619" w14:textId="2FCE2849" w:rsidR="009B6E23" w:rsidRPr="00D8063B" w:rsidRDefault="009B6E23" w:rsidP="009B6E23">
            <w:pPr>
              <w:pStyle w:val="NormalLeft"/>
              <w:rPr>
                <w:lang w:val="en-GB"/>
              </w:rPr>
            </w:pPr>
            <w:r w:rsidRPr="00D8063B">
              <w:rPr>
                <w:lang w:val="en-GB"/>
              </w:rPr>
              <w:t xml:space="preserve">9 — Not reported </w:t>
            </w:r>
            <w:ins w:id="498" w:author="Author">
              <w:r w:rsidR="00D02D92" w:rsidRPr="00180831">
                <w:rPr>
                  <w:lang w:val="en-GB"/>
                </w:rPr>
                <w:t xml:space="preserve">due to </w:t>
              </w:r>
            </w:ins>
            <w:del w:id="499" w:author="Author">
              <w:r w:rsidRPr="00D8063B" w:rsidDel="00D02D92">
                <w:rPr>
                  <w:lang w:val="en-GB"/>
                </w:rPr>
                <w:delText xml:space="preserve">as </w:delText>
              </w:r>
            </w:del>
            <w:r w:rsidRPr="00D8063B">
              <w:rPr>
                <w:lang w:val="en-GB"/>
              </w:rPr>
              <w:t>use of full internal model</w:t>
            </w:r>
          </w:p>
          <w:p w14:paraId="1DDBB8F2" w14:textId="77777777" w:rsidR="009B6E23" w:rsidRPr="00D8063B" w:rsidRDefault="009B6E23" w:rsidP="009B6E23">
            <w:pPr>
              <w:pStyle w:val="NormalLeft"/>
              <w:rPr>
                <w:lang w:val="en-GB"/>
              </w:rPr>
            </w:pPr>
            <w:r w:rsidRPr="00D8063B">
              <w:rPr>
                <w:lang w:val="en-GB"/>
              </w:rPr>
              <w:t>11 — Not reported as reported at RFF/MAP level</w:t>
            </w:r>
          </w:p>
          <w:p w14:paraId="1152E9EB" w14:textId="77777777" w:rsidR="009B6E23" w:rsidRPr="00D8063B" w:rsidRDefault="009B6E23" w:rsidP="009B6E23">
            <w:pPr>
              <w:pStyle w:val="NormalLeft"/>
              <w:rPr>
                <w:lang w:val="en-GB"/>
              </w:rPr>
            </w:pPr>
            <w:r w:rsidRPr="00D8063B">
              <w:rPr>
                <w:lang w:val="en-GB"/>
              </w:rPr>
              <w:t>13 — Not reported as method 2 is used exclusively</w:t>
            </w:r>
          </w:p>
          <w:p w14:paraId="34E49338" w14:textId="65F42CEB" w:rsidR="009B6E23" w:rsidRPr="00D8063B" w:rsidRDefault="009B6E23" w:rsidP="009B6E23">
            <w:pPr>
              <w:pStyle w:val="NormalLeft"/>
              <w:rPr>
                <w:lang w:val="en-GB"/>
              </w:rPr>
            </w:pPr>
            <w:r w:rsidRPr="00D8063B">
              <w:rPr>
                <w:lang w:val="en-GB"/>
              </w:rPr>
              <w:t>16 — Reported due to request of Article 112 of Directive 2009/138/EC</w:t>
            </w:r>
          </w:p>
          <w:p w14:paraId="5D753420" w14:textId="449C84C2" w:rsidR="009B6E23" w:rsidRPr="00D8063B" w:rsidRDefault="009B6E23" w:rsidP="009B6E23">
            <w:pPr>
              <w:pStyle w:val="NormalLeft"/>
              <w:rPr>
                <w:ins w:id="500" w:author="Author"/>
                <w:lang w:val="en-GB"/>
              </w:rPr>
            </w:pPr>
            <w:del w:id="501" w:author="Author">
              <w:r w:rsidRPr="00D8063B" w:rsidDel="000F42B5">
                <w:rPr>
                  <w:lang w:val="en-GB"/>
                </w:rPr>
                <w:delText xml:space="preserve">17 — Reported </w:delText>
              </w:r>
            </w:del>
            <w:ins w:id="502" w:author="Author">
              <w:del w:id="503" w:author="Author">
                <w:r w:rsidRPr="00D8063B" w:rsidDel="000F42B5">
                  <w:rPr>
                    <w:lang w:val="en-GB"/>
                  </w:rPr>
                  <w:delText>for SF sub-modules</w:delText>
                </w:r>
              </w:del>
              <w:r w:rsidR="000F42B5">
                <w:rPr>
                  <w:lang w:val="en-GB"/>
                </w:rPr>
                <w:t>17 — Partially reported due to use of partial internal model</w:t>
              </w:r>
            </w:ins>
          </w:p>
          <w:p w14:paraId="3FF0A3AF" w14:textId="7CDA4AD1" w:rsidR="009B6E23" w:rsidRPr="00D8063B" w:rsidRDefault="009B6E23" w:rsidP="009B6E23">
            <w:pPr>
              <w:pStyle w:val="NormalLeft"/>
              <w:rPr>
                <w:lang w:val="en-GB"/>
              </w:rPr>
            </w:pPr>
            <w:del w:id="504" w:author="Author">
              <w:r w:rsidRPr="00D8063B" w:rsidDel="00AE347E">
                <w:rPr>
                  <w:lang w:val="en-GB"/>
                </w:rPr>
                <w:delText xml:space="preserve">twice due to use of PIM  </w:delText>
              </w:r>
            </w:del>
          </w:p>
          <w:p w14:paraId="0DC45056" w14:textId="3C001595"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719080E4" w14:textId="77777777" w:rsidTr="00FC23C1">
        <w:tc>
          <w:tcPr>
            <w:tcW w:w="1671" w:type="dxa"/>
            <w:tcBorders>
              <w:top w:val="single" w:sz="2" w:space="0" w:color="auto"/>
              <w:left w:val="single" w:sz="2" w:space="0" w:color="auto"/>
              <w:bottom w:val="single" w:sz="2" w:space="0" w:color="auto"/>
              <w:right w:val="single" w:sz="2" w:space="0" w:color="auto"/>
            </w:tcBorders>
          </w:tcPr>
          <w:p w14:paraId="2EB3E977" w14:textId="57644035" w:rsidR="009B6E23" w:rsidRPr="00D8063B" w:rsidRDefault="009B6E23" w:rsidP="009B6E23">
            <w:pPr>
              <w:pStyle w:val="NormalLeft"/>
              <w:rPr>
                <w:lang w:val="en-GB"/>
              </w:rPr>
            </w:pPr>
            <w:r w:rsidRPr="00D8063B">
              <w:rPr>
                <w:lang w:val="en-GB"/>
              </w:rPr>
              <w:t>C0010/R0880</w:t>
            </w:r>
          </w:p>
        </w:tc>
        <w:tc>
          <w:tcPr>
            <w:tcW w:w="2322" w:type="dxa"/>
            <w:tcBorders>
              <w:top w:val="single" w:sz="2" w:space="0" w:color="auto"/>
              <w:left w:val="single" w:sz="2" w:space="0" w:color="auto"/>
              <w:bottom w:val="single" w:sz="2" w:space="0" w:color="auto"/>
              <w:right w:val="single" w:sz="2" w:space="0" w:color="auto"/>
            </w:tcBorders>
          </w:tcPr>
          <w:p w14:paraId="47103FB0" w14:textId="77777777" w:rsidR="009B6E23" w:rsidRPr="00D8063B" w:rsidRDefault="009B6E23" w:rsidP="009B6E23">
            <w:pPr>
              <w:pStyle w:val="NormalLeft"/>
              <w:rPr>
                <w:lang w:val="en-GB"/>
              </w:rPr>
            </w:pPr>
            <w:r w:rsidRPr="00D8063B">
              <w:rPr>
                <w:lang w:val="en-GB"/>
              </w:rPr>
              <w:t>SR.26.02 — Solvency Capital 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55682B63" w14:textId="77777777" w:rsidR="009B6E23" w:rsidRPr="00D8063B" w:rsidRDefault="009B6E23" w:rsidP="009B6E23">
            <w:pPr>
              <w:pStyle w:val="NormalLeft"/>
              <w:rPr>
                <w:lang w:val="en-GB"/>
              </w:rPr>
            </w:pPr>
            <w:r w:rsidRPr="00D8063B">
              <w:rPr>
                <w:lang w:val="en-GB"/>
              </w:rPr>
              <w:t>One of the options in the following closed list shall be used:</w:t>
            </w:r>
          </w:p>
          <w:p w14:paraId="185556C0" w14:textId="77777777" w:rsidR="009B6E23" w:rsidRPr="00D8063B" w:rsidRDefault="009B6E23" w:rsidP="009B6E23">
            <w:pPr>
              <w:pStyle w:val="NormalLeft"/>
              <w:rPr>
                <w:lang w:val="en-GB"/>
              </w:rPr>
            </w:pPr>
            <w:r w:rsidRPr="00D8063B">
              <w:rPr>
                <w:lang w:val="en-GB"/>
              </w:rPr>
              <w:t>1 — Reported</w:t>
            </w:r>
          </w:p>
          <w:p w14:paraId="1CEDB8CD" w14:textId="54466AE6" w:rsidR="009B6E23" w:rsidRPr="00D8063B" w:rsidRDefault="009B6E23" w:rsidP="009B6E23">
            <w:pPr>
              <w:pStyle w:val="NormalLeft"/>
              <w:rPr>
                <w:lang w:val="en-GB"/>
              </w:rPr>
            </w:pPr>
            <w:r w:rsidRPr="00D8063B">
              <w:rPr>
                <w:lang w:val="en-GB"/>
              </w:rPr>
              <w:t xml:space="preserve">2 — </w:t>
            </w:r>
            <w:ins w:id="505" w:author="Author">
              <w:r w:rsidR="00732FEA" w:rsidRPr="00180831">
                <w:rPr>
                  <w:lang w:val="en-GB"/>
                </w:rPr>
                <w:t>Not reported as r</w:t>
              </w:r>
            </w:ins>
            <w:del w:id="506" w:author="Author">
              <w:r w:rsidRPr="00D8063B" w:rsidDel="00732FEA">
                <w:rPr>
                  <w:lang w:val="en-GB"/>
                </w:rPr>
                <w:delText>R</w:delText>
              </w:r>
            </w:del>
            <w:r w:rsidRPr="00D8063B">
              <w:rPr>
                <w:lang w:val="en-GB"/>
              </w:rPr>
              <w:t>isk not existent</w:t>
            </w:r>
          </w:p>
          <w:p w14:paraId="66D75B06" w14:textId="10C34F84" w:rsidR="009B6E23" w:rsidRPr="00D8063B" w:rsidRDefault="009B6E23" w:rsidP="009B6E23">
            <w:pPr>
              <w:pStyle w:val="NormalLeft"/>
              <w:rPr>
                <w:lang w:val="en-GB"/>
              </w:rPr>
            </w:pPr>
            <w:r w:rsidRPr="00D8063B">
              <w:rPr>
                <w:lang w:val="en-GB"/>
              </w:rPr>
              <w:t xml:space="preserve">8 — Not reported </w:t>
            </w:r>
            <w:ins w:id="507" w:author="Author">
              <w:r w:rsidR="00D02D92" w:rsidRPr="00180831">
                <w:rPr>
                  <w:lang w:val="en-GB"/>
                </w:rPr>
                <w:t xml:space="preserve">due to </w:t>
              </w:r>
            </w:ins>
            <w:del w:id="508" w:author="Author">
              <w:r w:rsidRPr="00D8063B" w:rsidDel="00D02D92">
                <w:rPr>
                  <w:lang w:val="en-GB"/>
                </w:rPr>
                <w:delText xml:space="preserve">as </w:delText>
              </w:r>
            </w:del>
            <w:r w:rsidRPr="00D8063B">
              <w:rPr>
                <w:lang w:val="en-GB"/>
              </w:rPr>
              <w:t>use of partial internal model</w:t>
            </w:r>
          </w:p>
          <w:p w14:paraId="6ECBEB1D" w14:textId="6DA291E1" w:rsidR="009B6E23" w:rsidRPr="00D8063B" w:rsidRDefault="009B6E23" w:rsidP="009B6E23">
            <w:pPr>
              <w:pStyle w:val="NormalLeft"/>
              <w:rPr>
                <w:lang w:val="en-GB"/>
              </w:rPr>
            </w:pPr>
            <w:r w:rsidRPr="00D8063B">
              <w:rPr>
                <w:lang w:val="en-GB"/>
              </w:rPr>
              <w:t xml:space="preserve">9 — Not reported </w:t>
            </w:r>
            <w:ins w:id="509" w:author="Author">
              <w:r w:rsidR="00D02D92" w:rsidRPr="00180831">
                <w:rPr>
                  <w:lang w:val="en-GB"/>
                </w:rPr>
                <w:t xml:space="preserve">due to </w:t>
              </w:r>
            </w:ins>
            <w:del w:id="510" w:author="Author">
              <w:r w:rsidRPr="00D8063B" w:rsidDel="00D02D92">
                <w:rPr>
                  <w:lang w:val="en-GB"/>
                </w:rPr>
                <w:delText xml:space="preserve">as </w:delText>
              </w:r>
            </w:del>
            <w:r w:rsidRPr="00D8063B">
              <w:rPr>
                <w:lang w:val="en-GB"/>
              </w:rPr>
              <w:t>use of full internal model</w:t>
            </w:r>
          </w:p>
          <w:p w14:paraId="2007B3FE" w14:textId="77777777" w:rsidR="009B6E23" w:rsidRPr="00D8063B" w:rsidRDefault="009B6E23" w:rsidP="009B6E23">
            <w:pPr>
              <w:pStyle w:val="NormalLeft"/>
              <w:rPr>
                <w:lang w:val="en-GB"/>
              </w:rPr>
            </w:pPr>
            <w:r w:rsidRPr="00D8063B">
              <w:rPr>
                <w:lang w:val="en-GB"/>
              </w:rPr>
              <w:t>11 — Not reported as reported at RFF/MAP level</w:t>
            </w:r>
          </w:p>
          <w:p w14:paraId="6290E5DF" w14:textId="77777777" w:rsidR="009B6E23" w:rsidRPr="00D8063B" w:rsidRDefault="009B6E23" w:rsidP="009B6E23">
            <w:pPr>
              <w:pStyle w:val="NormalLeft"/>
              <w:rPr>
                <w:lang w:val="en-GB"/>
              </w:rPr>
            </w:pPr>
            <w:r w:rsidRPr="00D8063B">
              <w:rPr>
                <w:lang w:val="en-GB"/>
              </w:rPr>
              <w:t>13 — Not reported as method 2 is used exclusively</w:t>
            </w:r>
          </w:p>
          <w:p w14:paraId="6BCF8A9B" w14:textId="7EE3F993" w:rsidR="009B6E23" w:rsidRPr="00D8063B" w:rsidRDefault="009B6E23" w:rsidP="009B6E23">
            <w:pPr>
              <w:pStyle w:val="NormalLeft"/>
              <w:rPr>
                <w:lang w:val="en-GB"/>
              </w:rPr>
            </w:pPr>
            <w:r w:rsidRPr="00D8063B">
              <w:rPr>
                <w:lang w:val="en-GB"/>
              </w:rPr>
              <w:t>16 — Reported due to request of Article 112 of Directive 2009/138/EC</w:t>
            </w:r>
          </w:p>
          <w:p w14:paraId="36C3D2C8" w14:textId="248B2D3D" w:rsidR="009B6E23" w:rsidRPr="00D8063B" w:rsidRDefault="009B6E23" w:rsidP="009B6E23">
            <w:pPr>
              <w:pStyle w:val="NormalLeft"/>
              <w:rPr>
                <w:ins w:id="511" w:author="Author"/>
                <w:lang w:val="en-GB"/>
              </w:rPr>
            </w:pPr>
            <w:del w:id="512" w:author="Author">
              <w:r w:rsidRPr="00D8063B" w:rsidDel="000F42B5">
                <w:rPr>
                  <w:lang w:val="en-GB"/>
                </w:rPr>
                <w:delText xml:space="preserve">17 — Reported </w:delText>
              </w:r>
            </w:del>
            <w:ins w:id="513" w:author="Author">
              <w:del w:id="514" w:author="Author">
                <w:r w:rsidRPr="00D8063B" w:rsidDel="000F42B5">
                  <w:rPr>
                    <w:lang w:val="en-GB"/>
                  </w:rPr>
                  <w:delText>for SF sub-modules</w:delText>
                </w:r>
              </w:del>
              <w:r w:rsidR="000F42B5">
                <w:rPr>
                  <w:lang w:val="en-GB"/>
                </w:rPr>
                <w:t>17 — Partially reported due to use of partial internal model</w:t>
              </w:r>
            </w:ins>
          </w:p>
          <w:p w14:paraId="14053A0C" w14:textId="27C11EB5" w:rsidR="009B6E23" w:rsidRPr="00D8063B" w:rsidRDefault="009B6E23" w:rsidP="009B6E23">
            <w:pPr>
              <w:pStyle w:val="NormalLeft"/>
              <w:rPr>
                <w:lang w:val="en-GB"/>
              </w:rPr>
            </w:pPr>
            <w:del w:id="515" w:author="Author">
              <w:r w:rsidRPr="00D8063B" w:rsidDel="00AE347E">
                <w:rPr>
                  <w:lang w:val="en-GB"/>
                </w:rPr>
                <w:delText xml:space="preserve">twice due to use of PIM  </w:delText>
              </w:r>
            </w:del>
          </w:p>
          <w:p w14:paraId="27909AD4" w14:textId="596D7667"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24BEC136" w14:textId="77777777" w:rsidTr="00FC23C1">
        <w:tc>
          <w:tcPr>
            <w:tcW w:w="1671" w:type="dxa"/>
            <w:tcBorders>
              <w:top w:val="single" w:sz="2" w:space="0" w:color="auto"/>
              <w:left w:val="single" w:sz="2" w:space="0" w:color="auto"/>
              <w:bottom w:val="single" w:sz="2" w:space="0" w:color="auto"/>
              <w:right w:val="single" w:sz="2" w:space="0" w:color="auto"/>
            </w:tcBorders>
          </w:tcPr>
          <w:p w14:paraId="4FADAEC7" w14:textId="1A98226D" w:rsidR="009B6E23" w:rsidRPr="00D8063B" w:rsidRDefault="009B6E23" w:rsidP="009B6E23">
            <w:pPr>
              <w:pStyle w:val="NormalLeft"/>
              <w:rPr>
                <w:lang w:val="en-GB"/>
              </w:rPr>
            </w:pPr>
            <w:r w:rsidRPr="00D8063B">
              <w:rPr>
                <w:lang w:val="en-GB"/>
              </w:rPr>
              <w:t>C0010/R0890</w:t>
            </w:r>
          </w:p>
        </w:tc>
        <w:tc>
          <w:tcPr>
            <w:tcW w:w="2322" w:type="dxa"/>
            <w:tcBorders>
              <w:top w:val="single" w:sz="2" w:space="0" w:color="auto"/>
              <w:left w:val="single" w:sz="2" w:space="0" w:color="auto"/>
              <w:bottom w:val="single" w:sz="2" w:space="0" w:color="auto"/>
              <w:right w:val="single" w:sz="2" w:space="0" w:color="auto"/>
            </w:tcBorders>
          </w:tcPr>
          <w:p w14:paraId="5516DD30" w14:textId="77777777" w:rsidR="009B6E23" w:rsidRPr="00D8063B" w:rsidRDefault="009B6E23" w:rsidP="009B6E23">
            <w:pPr>
              <w:pStyle w:val="NormalLeft"/>
              <w:rPr>
                <w:lang w:val="en-GB"/>
              </w:rPr>
            </w:pPr>
            <w:r w:rsidRPr="00D8063B">
              <w:rPr>
                <w:lang w:val="en-GB"/>
              </w:rPr>
              <w:t xml:space="preserve">SR.26.03 — Solvency Capital </w:t>
            </w:r>
            <w:r w:rsidRPr="00D8063B">
              <w:rPr>
                <w:lang w:val="en-GB"/>
              </w:rPr>
              <w:lastRenderedPageBreak/>
              <w:t>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69304C8F" w14:textId="77777777" w:rsidR="009B6E23" w:rsidRPr="00D8063B" w:rsidRDefault="009B6E23" w:rsidP="009B6E23">
            <w:pPr>
              <w:pStyle w:val="NormalLeft"/>
              <w:rPr>
                <w:lang w:val="en-GB"/>
              </w:rPr>
            </w:pPr>
            <w:r w:rsidRPr="00D8063B">
              <w:rPr>
                <w:lang w:val="en-GB"/>
              </w:rPr>
              <w:lastRenderedPageBreak/>
              <w:t>One of the options in the following closed list shall be used:</w:t>
            </w:r>
          </w:p>
          <w:p w14:paraId="7CF5E6C8" w14:textId="77777777" w:rsidR="009B6E23" w:rsidRPr="00D8063B" w:rsidRDefault="009B6E23" w:rsidP="009B6E23">
            <w:pPr>
              <w:pStyle w:val="NormalLeft"/>
              <w:rPr>
                <w:lang w:val="en-GB"/>
              </w:rPr>
            </w:pPr>
            <w:r w:rsidRPr="00D8063B">
              <w:rPr>
                <w:lang w:val="en-GB"/>
              </w:rPr>
              <w:lastRenderedPageBreak/>
              <w:t>1 — Reported</w:t>
            </w:r>
          </w:p>
          <w:p w14:paraId="00A388E3" w14:textId="01E2C307" w:rsidR="009B6E23" w:rsidRPr="00D8063B" w:rsidRDefault="009B6E23" w:rsidP="009B6E23">
            <w:pPr>
              <w:pStyle w:val="NormalLeft"/>
              <w:rPr>
                <w:lang w:val="en-GB"/>
              </w:rPr>
            </w:pPr>
            <w:r w:rsidRPr="00D8063B">
              <w:rPr>
                <w:lang w:val="en-GB"/>
              </w:rPr>
              <w:t xml:space="preserve">2 — </w:t>
            </w:r>
            <w:ins w:id="516" w:author="Author">
              <w:r w:rsidR="00732FEA" w:rsidRPr="00180831">
                <w:rPr>
                  <w:lang w:val="en-GB"/>
                </w:rPr>
                <w:t>Not reported as r</w:t>
              </w:r>
            </w:ins>
            <w:del w:id="517" w:author="Author">
              <w:r w:rsidRPr="00D8063B" w:rsidDel="00732FEA">
                <w:rPr>
                  <w:lang w:val="en-GB"/>
                </w:rPr>
                <w:delText>R</w:delText>
              </w:r>
            </w:del>
            <w:r w:rsidRPr="00D8063B">
              <w:rPr>
                <w:lang w:val="en-GB"/>
              </w:rPr>
              <w:t>isk not existent</w:t>
            </w:r>
          </w:p>
          <w:p w14:paraId="1CC71441" w14:textId="208A1DB6" w:rsidR="009B6E23" w:rsidRPr="00D8063B" w:rsidRDefault="009B6E23" w:rsidP="009B6E23">
            <w:pPr>
              <w:pStyle w:val="NormalLeft"/>
              <w:rPr>
                <w:lang w:val="en-GB"/>
              </w:rPr>
            </w:pPr>
            <w:r w:rsidRPr="00D8063B">
              <w:rPr>
                <w:lang w:val="en-GB"/>
              </w:rPr>
              <w:t xml:space="preserve">8 — Not reported </w:t>
            </w:r>
            <w:ins w:id="518" w:author="Author">
              <w:r w:rsidR="00D02D92" w:rsidRPr="00180831">
                <w:rPr>
                  <w:lang w:val="en-GB"/>
                </w:rPr>
                <w:t xml:space="preserve">due to </w:t>
              </w:r>
            </w:ins>
            <w:del w:id="519" w:author="Author">
              <w:r w:rsidRPr="00D8063B" w:rsidDel="00D02D92">
                <w:rPr>
                  <w:lang w:val="en-GB"/>
                </w:rPr>
                <w:delText xml:space="preserve">as </w:delText>
              </w:r>
            </w:del>
            <w:r w:rsidRPr="00D8063B">
              <w:rPr>
                <w:lang w:val="en-GB"/>
              </w:rPr>
              <w:t>use of partial internal model</w:t>
            </w:r>
          </w:p>
          <w:p w14:paraId="1C60C667" w14:textId="02DE2DA7" w:rsidR="009B6E23" w:rsidRPr="00D8063B" w:rsidRDefault="009B6E23" w:rsidP="009B6E23">
            <w:pPr>
              <w:pStyle w:val="NormalLeft"/>
              <w:rPr>
                <w:lang w:val="en-GB"/>
              </w:rPr>
            </w:pPr>
            <w:r w:rsidRPr="00D8063B">
              <w:rPr>
                <w:lang w:val="en-GB"/>
              </w:rPr>
              <w:t xml:space="preserve">9 — Not reported </w:t>
            </w:r>
            <w:ins w:id="520" w:author="Author">
              <w:r w:rsidR="00D02D92" w:rsidRPr="00180831">
                <w:rPr>
                  <w:lang w:val="en-GB"/>
                </w:rPr>
                <w:t xml:space="preserve">due to </w:t>
              </w:r>
            </w:ins>
            <w:del w:id="521" w:author="Author">
              <w:r w:rsidRPr="00D8063B" w:rsidDel="00D02D92">
                <w:rPr>
                  <w:lang w:val="en-GB"/>
                </w:rPr>
                <w:delText xml:space="preserve">as </w:delText>
              </w:r>
            </w:del>
            <w:r w:rsidRPr="00D8063B">
              <w:rPr>
                <w:lang w:val="en-GB"/>
              </w:rPr>
              <w:t>use of full internal model</w:t>
            </w:r>
          </w:p>
          <w:p w14:paraId="47A812A8" w14:textId="77777777" w:rsidR="009B6E23" w:rsidRPr="00D8063B" w:rsidRDefault="009B6E23" w:rsidP="009B6E23">
            <w:pPr>
              <w:pStyle w:val="NormalLeft"/>
              <w:rPr>
                <w:lang w:val="en-GB"/>
              </w:rPr>
            </w:pPr>
            <w:r w:rsidRPr="00D8063B">
              <w:rPr>
                <w:lang w:val="en-GB"/>
              </w:rPr>
              <w:t>11 — Not reported as reported at RFF/MAP level</w:t>
            </w:r>
          </w:p>
          <w:p w14:paraId="15E07FD4" w14:textId="77777777" w:rsidR="009B6E23" w:rsidRPr="00D8063B" w:rsidRDefault="009B6E23" w:rsidP="009B6E23">
            <w:pPr>
              <w:pStyle w:val="NormalLeft"/>
              <w:rPr>
                <w:lang w:val="en-GB"/>
              </w:rPr>
            </w:pPr>
            <w:r w:rsidRPr="00D8063B">
              <w:rPr>
                <w:lang w:val="en-GB"/>
              </w:rPr>
              <w:t>13 — Not reported as method 2 is used exclusively</w:t>
            </w:r>
          </w:p>
          <w:p w14:paraId="60949A11" w14:textId="32C3B2ED" w:rsidR="009B6E23" w:rsidRPr="00D8063B" w:rsidRDefault="009B6E23" w:rsidP="009B6E23">
            <w:pPr>
              <w:pStyle w:val="NormalLeft"/>
              <w:rPr>
                <w:lang w:val="en-GB"/>
              </w:rPr>
            </w:pPr>
            <w:r w:rsidRPr="00D8063B">
              <w:rPr>
                <w:lang w:val="en-GB"/>
              </w:rPr>
              <w:t>16 — Reported due to request of Article 112 of Directive 2009/138/EC</w:t>
            </w:r>
          </w:p>
          <w:p w14:paraId="2C8A925D" w14:textId="6B9CE1BA" w:rsidR="009B6E23" w:rsidRPr="00D8063B" w:rsidRDefault="009B6E23" w:rsidP="009B6E23">
            <w:pPr>
              <w:pStyle w:val="NormalLeft"/>
              <w:rPr>
                <w:ins w:id="522" w:author="Author"/>
                <w:lang w:val="en-GB"/>
              </w:rPr>
            </w:pPr>
            <w:del w:id="523" w:author="Author">
              <w:r w:rsidRPr="00D8063B" w:rsidDel="000F42B5">
                <w:rPr>
                  <w:lang w:val="en-GB"/>
                </w:rPr>
                <w:delText xml:space="preserve">17 — Reported </w:delText>
              </w:r>
            </w:del>
            <w:ins w:id="524" w:author="Author">
              <w:del w:id="525" w:author="Author">
                <w:r w:rsidRPr="00D8063B" w:rsidDel="000F42B5">
                  <w:rPr>
                    <w:lang w:val="en-GB"/>
                  </w:rPr>
                  <w:delText>for SF sub-modules</w:delText>
                </w:r>
              </w:del>
              <w:r w:rsidR="000F42B5">
                <w:rPr>
                  <w:lang w:val="en-GB"/>
                </w:rPr>
                <w:t>17 — Partially reported due to use of partial internal model</w:t>
              </w:r>
            </w:ins>
          </w:p>
          <w:p w14:paraId="3FE764E7" w14:textId="3A1757A8" w:rsidR="009B6E23" w:rsidRPr="00D8063B" w:rsidRDefault="009B6E23" w:rsidP="009B6E23">
            <w:pPr>
              <w:pStyle w:val="NormalLeft"/>
              <w:rPr>
                <w:lang w:val="en-GB"/>
              </w:rPr>
            </w:pPr>
            <w:del w:id="526" w:author="Author">
              <w:r w:rsidRPr="00D8063B" w:rsidDel="00AE347E">
                <w:rPr>
                  <w:lang w:val="en-GB"/>
                </w:rPr>
                <w:delText xml:space="preserve">twice due to use of PIM  </w:delText>
              </w:r>
            </w:del>
          </w:p>
          <w:p w14:paraId="2B16CCE2" w14:textId="510A7E32"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5249668B" w14:textId="77777777" w:rsidTr="00FC23C1">
        <w:tc>
          <w:tcPr>
            <w:tcW w:w="1671" w:type="dxa"/>
            <w:tcBorders>
              <w:top w:val="single" w:sz="2" w:space="0" w:color="auto"/>
              <w:left w:val="single" w:sz="2" w:space="0" w:color="auto"/>
              <w:bottom w:val="single" w:sz="2" w:space="0" w:color="auto"/>
              <w:right w:val="single" w:sz="2" w:space="0" w:color="auto"/>
            </w:tcBorders>
          </w:tcPr>
          <w:p w14:paraId="4506F68E" w14:textId="2B21F6EC" w:rsidR="009B6E23" w:rsidRPr="00D8063B" w:rsidRDefault="009B6E23" w:rsidP="009B6E23">
            <w:pPr>
              <w:pStyle w:val="NormalLeft"/>
              <w:rPr>
                <w:lang w:val="en-GB"/>
              </w:rPr>
            </w:pPr>
            <w:r w:rsidRPr="00D8063B">
              <w:rPr>
                <w:lang w:val="en-GB"/>
              </w:rPr>
              <w:lastRenderedPageBreak/>
              <w:t>C0010/R0900</w:t>
            </w:r>
          </w:p>
        </w:tc>
        <w:tc>
          <w:tcPr>
            <w:tcW w:w="2322" w:type="dxa"/>
            <w:tcBorders>
              <w:top w:val="single" w:sz="2" w:space="0" w:color="auto"/>
              <w:left w:val="single" w:sz="2" w:space="0" w:color="auto"/>
              <w:bottom w:val="single" w:sz="2" w:space="0" w:color="auto"/>
              <w:right w:val="single" w:sz="2" w:space="0" w:color="auto"/>
            </w:tcBorders>
          </w:tcPr>
          <w:p w14:paraId="372D796E" w14:textId="77777777" w:rsidR="009B6E23" w:rsidRPr="00D8063B" w:rsidRDefault="009B6E23" w:rsidP="009B6E23">
            <w:pPr>
              <w:pStyle w:val="NormalLeft"/>
              <w:rPr>
                <w:lang w:val="en-GB"/>
              </w:rPr>
            </w:pPr>
            <w:r w:rsidRPr="00D8063B">
              <w:rPr>
                <w:lang w:val="en-GB"/>
              </w:rPr>
              <w:t>SR.26.04 — Solvency Capital Requirement — Health underwriting risk</w:t>
            </w:r>
          </w:p>
        </w:tc>
        <w:tc>
          <w:tcPr>
            <w:tcW w:w="5296" w:type="dxa"/>
            <w:tcBorders>
              <w:top w:val="single" w:sz="2" w:space="0" w:color="auto"/>
              <w:left w:val="single" w:sz="2" w:space="0" w:color="auto"/>
              <w:bottom w:val="single" w:sz="2" w:space="0" w:color="auto"/>
              <w:right w:val="single" w:sz="2" w:space="0" w:color="auto"/>
            </w:tcBorders>
          </w:tcPr>
          <w:p w14:paraId="6698549D" w14:textId="77777777" w:rsidR="009B6E23" w:rsidRPr="00D8063B" w:rsidRDefault="009B6E23" w:rsidP="009B6E23">
            <w:pPr>
              <w:pStyle w:val="NormalLeft"/>
              <w:rPr>
                <w:lang w:val="en-GB"/>
              </w:rPr>
            </w:pPr>
            <w:r w:rsidRPr="00D8063B">
              <w:rPr>
                <w:lang w:val="en-GB"/>
              </w:rPr>
              <w:t>One of the options in the following closed list shall be used:</w:t>
            </w:r>
          </w:p>
          <w:p w14:paraId="7CF2FB33" w14:textId="77777777" w:rsidR="009B6E23" w:rsidRPr="00D8063B" w:rsidRDefault="009B6E23" w:rsidP="009B6E23">
            <w:pPr>
              <w:pStyle w:val="NormalLeft"/>
              <w:rPr>
                <w:lang w:val="en-GB"/>
              </w:rPr>
            </w:pPr>
            <w:r w:rsidRPr="00D8063B">
              <w:rPr>
                <w:lang w:val="en-GB"/>
              </w:rPr>
              <w:t>1 — Reported</w:t>
            </w:r>
          </w:p>
          <w:p w14:paraId="109BD083" w14:textId="7360A4CD" w:rsidR="009B6E23" w:rsidRPr="00D8063B" w:rsidRDefault="009B6E23" w:rsidP="009B6E23">
            <w:pPr>
              <w:pStyle w:val="NormalLeft"/>
              <w:rPr>
                <w:lang w:val="en-GB"/>
              </w:rPr>
            </w:pPr>
            <w:r w:rsidRPr="00D8063B">
              <w:rPr>
                <w:lang w:val="en-GB"/>
              </w:rPr>
              <w:t xml:space="preserve">2 — </w:t>
            </w:r>
            <w:ins w:id="527" w:author="Author">
              <w:r w:rsidR="00732FEA" w:rsidRPr="00180831">
                <w:rPr>
                  <w:lang w:val="en-GB"/>
                </w:rPr>
                <w:t>Not reported as r</w:t>
              </w:r>
            </w:ins>
            <w:del w:id="528" w:author="Author">
              <w:r w:rsidRPr="00D8063B" w:rsidDel="00732FEA">
                <w:rPr>
                  <w:lang w:val="en-GB"/>
                </w:rPr>
                <w:delText>R</w:delText>
              </w:r>
            </w:del>
            <w:r w:rsidRPr="00D8063B">
              <w:rPr>
                <w:lang w:val="en-GB"/>
              </w:rPr>
              <w:t>isk not existent</w:t>
            </w:r>
          </w:p>
          <w:p w14:paraId="449AE42B" w14:textId="2C5549CD" w:rsidR="009B6E23" w:rsidRPr="00D8063B" w:rsidRDefault="009B6E23" w:rsidP="009B6E23">
            <w:pPr>
              <w:pStyle w:val="NormalLeft"/>
              <w:rPr>
                <w:lang w:val="en-GB"/>
              </w:rPr>
            </w:pPr>
            <w:r w:rsidRPr="00D8063B">
              <w:rPr>
                <w:lang w:val="en-GB"/>
              </w:rPr>
              <w:t xml:space="preserve">8 — Not reported </w:t>
            </w:r>
            <w:ins w:id="529" w:author="Author">
              <w:r w:rsidR="004432C0" w:rsidRPr="00180831">
                <w:rPr>
                  <w:lang w:val="en-GB"/>
                </w:rPr>
                <w:t xml:space="preserve">due to </w:t>
              </w:r>
            </w:ins>
            <w:del w:id="530" w:author="Author">
              <w:r w:rsidRPr="00D8063B" w:rsidDel="004432C0">
                <w:rPr>
                  <w:lang w:val="en-GB"/>
                </w:rPr>
                <w:delText xml:space="preserve">as </w:delText>
              </w:r>
            </w:del>
            <w:r w:rsidRPr="00D8063B">
              <w:rPr>
                <w:lang w:val="en-GB"/>
              </w:rPr>
              <w:t>use of partial internal model</w:t>
            </w:r>
          </w:p>
          <w:p w14:paraId="05301067" w14:textId="1EB8A316" w:rsidR="009B6E23" w:rsidRPr="00D8063B" w:rsidRDefault="009B6E23" w:rsidP="009B6E23">
            <w:pPr>
              <w:pStyle w:val="NormalLeft"/>
              <w:rPr>
                <w:lang w:val="en-GB"/>
              </w:rPr>
            </w:pPr>
            <w:r w:rsidRPr="00D8063B">
              <w:rPr>
                <w:lang w:val="en-GB"/>
              </w:rPr>
              <w:t xml:space="preserve">9 — Not reported </w:t>
            </w:r>
            <w:ins w:id="531" w:author="Author">
              <w:r w:rsidR="004432C0" w:rsidRPr="00180831">
                <w:rPr>
                  <w:lang w:val="en-GB"/>
                </w:rPr>
                <w:t xml:space="preserve">due to </w:t>
              </w:r>
            </w:ins>
            <w:del w:id="532" w:author="Author">
              <w:r w:rsidRPr="00D8063B" w:rsidDel="004432C0">
                <w:rPr>
                  <w:lang w:val="en-GB"/>
                </w:rPr>
                <w:delText xml:space="preserve">as </w:delText>
              </w:r>
            </w:del>
            <w:r w:rsidRPr="00D8063B">
              <w:rPr>
                <w:lang w:val="en-GB"/>
              </w:rPr>
              <w:t>use of full internal model</w:t>
            </w:r>
          </w:p>
          <w:p w14:paraId="21983A80" w14:textId="77777777" w:rsidR="009B6E23" w:rsidRPr="00D8063B" w:rsidRDefault="009B6E23" w:rsidP="009B6E23">
            <w:pPr>
              <w:pStyle w:val="NormalLeft"/>
              <w:rPr>
                <w:lang w:val="en-GB"/>
              </w:rPr>
            </w:pPr>
            <w:r w:rsidRPr="00D8063B">
              <w:rPr>
                <w:lang w:val="en-GB"/>
              </w:rPr>
              <w:t>11 — Not reported as reported at RFF/MAP level</w:t>
            </w:r>
          </w:p>
          <w:p w14:paraId="68091026" w14:textId="77777777" w:rsidR="009B6E23" w:rsidRPr="00D8063B" w:rsidRDefault="009B6E23" w:rsidP="009B6E23">
            <w:pPr>
              <w:pStyle w:val="NormalLeft"/>
              <w:rPr>
                <w:lang w:val="en-GB"/>
              </w:rPr>
            </w:pPr>
            <w:r w:rsidRPr="00D8063B">
              <w:rPr>
                <w:lang w:val="en-GB"/>
              </w:rPr>
              <w:t>13 — Not reported as method 2 is used exclusively</w:t>
            </w:r>
          </w:p>
          <w:p w14:paraId="3EBD5EDE" w14:textId="2A6EB307" w:rsidR="009B6E23" w:rsidRPr="00D8063B" w:rsidRDefault="009B6E23" w:rsidP="009B6E23">
            <w:pPr>
              <w:pStyle w:val="NormalLeft"/>
              <w:rPr>
                <w:lang w:val="en-GB"/>
              </w:rPr>
            </w:pPr>
            <w:r w:rsidRPr="00D8063B">
              <w:rPr>
                <w:lang w:val="en-GB"/>
              </w:rPr>
              <w:t>16 — Reported due to request of Article 112 of Directive 2009/138/EC</w:t>
            </w:r>
          </w:p>
          <w:p w14:paraId="16F84303" w14:textId="407E7A84" w:rsidR="009B6E23" w:rsidRPr="00D8063B" w:rsidRDefault="009B6E23" w:rsidP="009B6E23">
            <w:pPr>
              <w:pStyle w:val="NormalLeft"/>
              <w:rPr>
                <w:ins w:id="533" w:author="Author"/>
                <w:lang w:val="en-GB"/>
              </w:rPr>
            </w:pPr>
            <w:del w:id="534" w:author="Author">
              <w:r w:rsidRPr="00D8063B" w:rsidDel="000F42B5">
                <w:rPr>
                  <w:lang w:val="en-GB"/>
                </w:rPr>
                <w:delText xml:space="preserve">17 — Reported </w:delText>
              </w:r>
            </w:del>
            <w:ins w:id="535" w:author="Author">
              <w:del w:id="536" w:author="Author">
                <w:r w:rsidRPr="00D8063B" w:rsidDel="000F42B5">
                  <w:rPr>
                    <w:lang w:val="en-GB"/>
                  </w:rPr>
                  <w:delText>for SF sub-modules</w:delText>
                </w:r>
              </w:del>
              <w:r w:rsidR="000F42B5">
                <w:rPr>
                  <w:lang w:val="en-GB"/>
                </w:rPr>
                <w:t>17 — Partially reported due to use of partial internal model</w:t>
              </w:r>
            </w:ins>
          </w:p>
          <w:p w14:paraId="01ED350E" w14:textId="7AEAA63C" w:rsidR="009B6E23" w:rsidRPr="00D8063B" w:rsidRDefault="009B6E23" w:rsidP="009B6E23">
            <w:pPr>
              <w:pStyle w:val="NormalLeft"/>
              <w:rPr>
                <w:lang w:val="en-GB"/>
              </w:rPr>
            </w:pPr>
            <w:del w:id="537" w:author="Author">
              <w:r w:rsidRPr="00D8063B" w:rsidDel="00AE347E">
                <w:rPr>
                  <w:lang w:val="en-GB"/>
                </w:rPr>
                <w:delText xml:space="preserve">twice due to use of PIM  </w:delText>
              </w:r>
            </w:del>
          </w:p>
          <w:p w14:paraId="04191BBA" w14:textId="7758F7A9"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13F873CF" w14:textId="77777777" w:rsidTr="00FC23C1">
        <w:tc>
          <w:tcPr>
            <w:tcW w:w="1671" w:type="dxa"/>
            <w:tcBorders>
              <w:top w:val="single" w:sz="2" w:space="0" w:color="auto"/>
              <w:left w:val="single" w:sz="2" w:space="0" w:color="auto"/>
              <w:bottom w:val="single" w:sz="2" w:space="0" w:color="auto"/>
              <w:right w:val="single" w:sz="2" w:space="0" w:color="auto"/>
            </w:tcBorders>
          </w:tcPr>
          <w:p w14:paraId="64EFC743" w14:textId="74CCFED4" w:rsidR="009B6E23" w:rsidRPr="00D8063B" w:rsidRDefault="009B6E23" w:rsidP="009B6E23">
            <w:pPr>
              <w:pStyle w:val="NormalLeft"/>
              <w:rPr>
                <w:lang w:val="en-GB"/>
              </w:rPr>
            </w:pPr>
            <w:r w:rsidRPr="00D8063B">
              <w:rPr>
                <w:lang w:val="en-GB"/>
              </w:rPr>
              <w:t>C0010/R0910</w:t>
            </w:r>
          </w:p>
        </w:tc>
        <w:tc>
          <w:tcPr>
            <w:tcW w:w="2322" w:type="dxa"/>
            <w:tcBorders>
              <w:top w:val="single" w:sz="2" w:space="0" w:color="auto"/>
              <w:left w:val="single" w:sz="2" w:space="0" w:color="auto"/>
              <w:bottom w:val="single" w:sz="2" w:space="0" w:color="auto"/>
              <w:right w:val="single" w:sz="2" w:space="0" w:color="auto"/>
            </w:tcBorders>
          </w:tcPr>
          <w:p w14:paraId="5DBC5205" w14:textId="77777777" w:rsidR="009B6E23" w:rsidRPr="00D8063B" w:rsidRDefault="009B6E23" w:rsidP="009B6E23">
            <w:pPr>
              <w:pStyle w:val="NormalLeft"/>
              <w:rPr>
                <w:lang w:val="en-GB"/>
              </w:rPr>
            </w:pPr>
            <w:r w:rsidRPr="00D8063B">
              <w:rPr>
                <w:lang w:val="en-GB"/>
              </w:rPr>
              <w:t>SR.26.05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1CA36D40" w14:textId="77777777" w:rsidR="009B6E23" w:rsidRPr="00D8063B" w:rsidRDefault="009B6E23" w:rsidP="009B6E23">
            <w:pPr>
              <w:pStyle w:val="NormalLeft"/>
              <w:rPr>
                <w:lang w:val="en-GB"/>
              </w:rPr>
            </w:pPr>
            <w:r w:rsidRPr="00D8063B">
              <w:rPr>
                <w:lang w:val="en-GB"/>
              </w:rPr>
              <w:t>One of the options in the following closed list shall be used:</w:t>
            </w:r>
          </w:p>
          <w:p w14:paraId="44A2E526" w14:textId="77777777" w:rsidR="009B6E23" w:rsidRPr="00D8063B" w:rsidRDefault="009B6E23" w:rsidP="009B6E23">
            <w:pPr>
              <w:pStyle w:val="NormalLeft"/>
              <w:rPr>
                <w:lang w:val="en-GB"/>
              </w:rPr>
            </w:pPr>
            <w:r w:rsidRPr="00D8063B">
              <w:rPr>
                <w:lang w:val="en-GB"/>
              </w:rPr>
              <w:t>1 — Reported</w:t>
            </w:r>
          </w:p>
          <w:p w14:paraId="383DC5C9" w14:textId="4CFC11F4" w:rsidR="009B6E23" w:rsidRPr="00D8063B" w:rsidRDefault="009B6E23" w:rsidP="009B6E23">
            <w:pPr>
              <w:pStyle w:val="NormalLeft"/>
              <w:rPr>
                <w:lang w:val="en-GB"/>
              </w:rPr>
            </w:pPr>
            <w:r w:rsidRPr="00D8063B">
              <w:rPr>
                <w:lang w:val="en-GB"/>
              </w:rPr>
              <w:t xml:space="preserve">2 — </w:t>
            </w:r>
            <w:ins w:id="538" w:author="Author">
              <w:r w:rsidR="00732FEA" w:rsidRPr="00180831">
                <w:rPr>
                  <w:lang w:val="en-GB"/>
                </w:rPr>
                <w:t>Not reported as r</w:t>
              </w:r>
            </w:ins>
            <w:del w:id="539" w:author="Author">
              <w:r w:rsidRPr="00D8063B" w:rsidDel="00732FEA">
                <w:rPr>
                  <w:lang w:val="en-GB"/>
                </w:rPr>
                <w:delText>R</w:delText>
              </w:r>
            </w:del>
            <w:r w:rsidRPr="00D8063B">
              <w:rPr>
                <w:lang w:val="en-GB"/>
              </w:rPr>
              <w:t>isk not existent</w:t>
            </w:r>
          </w:p>
          <w:p w14:paraId="34D987D6" w14:textId="329ADFB1" w:rsidR="009B6E23" w:rsidRPr="00D8063B" w:rsidRDefault="009B6E23" w:rsidP="009B6E23">
            <w:pPr>
              <w:pStyle w:val="NormalLeft"/>
              <w:rPr>
                <w:lang w:val="en-GB"/>
              </w:rPr>
            </w:pPr>
            <w:r w:rsidRPr="00D8063B">
              <w:rPr>
                <w:lang w:val="en-GB"/>
              </w:rPr>
              <w:t xml:space="preserve">8 — Not reported </w:t>
            </w:r>
            <w:ins w:id="540" w:author="Author">
              <w:r w:rsidR="00FA1A90" w:rsidRPr="00180831">
                <w:rPr>
                  <w:lang w:val="en-GB"/>
                </w:rPr>
                <w:t xml:space="preserve">due to </w:t>
              </w:r>
            </w:ins>
            <w:del w:id="541" w:author="Author">
              <w:r w:rsidRPr="00D8063B" w:rsidDel="00FA1A90">
                <w:rPr>
                  <w:lang w:val="en-GB"/>
                </w:rPr>
                <w:delText xml:space="preserve">as </w:delText>
              </w:r>
            </w:del>
            <w:r w:rsidRPr="00D8063B">
              <w:rPr>
                <w:lang w:val="en-GB"/>
              </w:rPr>
              <w:t>use of partial internal model</w:t>
            </w:r>
          </w:p>
          <w:p w14:paraId="183CF217" w14:textId="7A844996" w:rsidR="009B6E23" w:rsidRPr="00D8063B" w:rsidRDefault="009B6E23" w:rsidP="009B6E23">
            <w:pPr>
              <w:pStyle w:val="NormalLeft"/>
              <w:rPr>
                <w:lang w:val="en-GB"/>
              </w:rPr>
            </w:pPr>
            <w:r w:rsidRPr="00D8063B">
              <w:rPr>
                <w:lang w:val="en-GB"/>
              </w:rPr>
              <w:lastRenderedPageBreak/>
              <w:t xml:space="preserve">9 — Not reported </w:t>
            </w:r>
            <w:ins w:id="542" w:author="Author">
              <w:r w:rsidR="00FA1A90" w:rsidRPr="00180831">
                <w:rPr>
                  <w:lang w:val="en-GB"/>
                </w:rPr>
                <w:t xml:space="preserve">due to </w:t>
              </w:r>
            </w:ins>
            <w:del w:id="543" w:author="Author">
              <w:r w:rsidRPr="00D8063B" w:rsidDel="00FA1A90">
                <w:rPr>
                  <w:lang w:val="en-GB"/>
                </w:rPr>
                <w:delText xml:space="preserve">as </w:delText>
              </w:r>
            </w:del>
            <w:r w:rsidRPr="00D8063B">
              <w:rPr>
                <w:lang w:val="en-GB"/>
              </w:rPr>
              <w:t>use of full internal model</w:t>
            </w:r>
          </w:p>
          <w:p w14:paraId="75200B8F" w14:textId="77777777" w:rsidR="009B6E23" w:rsidRPr="00D8063B" w:rsidRDefault="009B6E23" w:rsidP="009B6E23">
            <w:pPr>
              <w:pStyle w:val="NormalLeft"/>
              <w:rPr>
                <w:lang w:val="en-GB"/>
              </w:rPr>
            </w:pPr>
            <w:r w:rsidRPr="00D8063B">
              <w:rPr>
                <w:lang w:val="en-GB"/>
              </w:rPr>
              <w:t>11 — Not reported as reported at RFF/MAP level</w:t>
            </w:r>
          </w:p>
          <w:p w14:paraId="6968576C" w14:textId="77777777" w:rsidR="009B6E23" w:rsidRPr="00D8063B" w:rsidRDefault="009B6E23" w:rsidP="009B6E23">
            <w:pPr>
              <w:pStyle w:val="NormalLeft"/>
              <w:rPr>
                <w:lang w:val="en-GB"/>
              </w:rPr>
            </w:pPr>
            <w:r w:rsidRPr="00D8063B">
              <w:rPr>
                <w:lang w:val="en-GB"/>
              </w:rPr>
              <w:t>13 — Not reported as method 2 is used exclusively</w:t>
            </w:r>
          </w:p>
          <w:p w14:paraId="62EEA86B" w14:textId="61601E9A" w:rsidR="009B6E23" w:rsidRPr="00D8063B" w:rsidRDefault="009B6E23" w:rsidP="009B6E23">
            <w:pPr>
              <w:pStyle w:val="NormalLeft"/>
              <w:rPr>
                <w:lang w:val="en-GB"/>
              </w:rPr>
            </w:pPr>
            <w:r w:rsidRPr="00D8063B">
              <w:rPr>
                <w:lang w:val="en-GB"/>
              </w:rPr>
              <w:t>16 — Reported due to request of Article 112 of Directive 2009/138/EC</w:t>
            </w:r>
          </w:p>
          <w:p w14:paraId="3A7EA49E" w14:textId="3A2B7A50" w:rsidR="009B6E23" w:rsidRPr="00D8063B" w:rsidRDefault="009B6E23" w:rsidP="009B6E23">
            <w:pPr>
              <w:pStyle w:val="NormalLeft"/>
              <w:rPr>
                <w:ins w:id="544" w:author="Author"/>
                <w:lang w:val="en-GB"/>
              </w:rPr>
            </w:pPr>
            <w:del w:id="545" w:author="Author">
              <w:r w:rsidRPr="00D8063B" w:rsidDel="000F42B5">
                <w:rPr>
                  <w:lang w:val="en-GB"/>
                </w:rPr>
                <w:delText xml:space="preserve">17 — Reported </w:delText>
              </w:r>
            </w:del>
            <w:ins w:id="546" w:author="Author">
              <w:del w:id="547" w:author="Author">
                <w:r w:rsidRPr="00D8063B" w:rsidDel="000F42B5">
                  <w:rPr>
                    <w:lang w:val="en-GB"/>
                  </w:rPr>
                  <w:delText>for SF sub-modules</w:delText>
                </w:r>
              </w:del>
              <w:r w:rsidR="000F42B5">
                <w:rPr>
                  <w:lang w:val="en-GB"/>
                </w:rPr>
                <w:t>17 — Partially reported due to use of partial internal model</w:t>
              </w:r>
            </w:ins>
          </w:p>
          <w:p w14:paraId="78BFF712" w14:textId="37BBCB9A" w:rsidR="009B6E23" w:rsidRPr="00D8063B" w:rsidRDefault="009B6E23" w:rsidP="009B6E23">
            <w:pPr>
              <w:pStyle w:val="NormalLeft"/>
              <w:rPr>
                <w:lang w:val="en-GB"/>
              </w:rPr>
            </w:pPr>
            <w:del w:id="548" w:author="Author">
              <w:r w:rsidRPr="00D8063B" w:rsidDel="00AE347E">
                <w:rPr>
                  <w:lang w:val="en-GB"/>
                </w:rPr>
                <w:delText xml:space="preserve">twice due to use of PIM  </w:delText>
              </w:r>
            </w:del>
          </w:p>
          <w:p w14:paraId="77766472" w14:textId="41299F31"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7FCC65EB" w14:textId="77777777" w:rsidTr="00FC23C1">
        <w:tc>
          <w:tcPr>
            <w:tcW w:w="1671" w:type="dxa"/>
            <w:tcBorders>
              <w:top w:val="single" w:sz="2" w:space="0" w:color="auto"/>
              <w:left w:val="single" w:sz="2" w:space="0" w:color="auto"/>
              <w:bottom w:val="single" w:sz="2" w:space="0" w:color="auto"/>
              <w:right w:val="single" w:sz="2" w:space="0" w:color="auto"/>
            </w:tcBorders>
          </w:tcPr>
          <w:p w14:paraId="3D7F928F" w14:textId="75FB34E8" w:rsidR="009B6E23" w:rsidRPr="00D8063B" w:rsidRDefault="009B6E23" w:rsidP="009B6E23">
            <w:pPr>
              <w:pStyle w:val="NormalLeft"/>
              <w:rPr>
                <w:lang w:val="en-GB"/>
              </w:rPr>
            </w:pPr>
            <w:r w:rsidRPr="00D8063B">
              <w:rPr>
                <w:lang w:val="en-GB"/>
              </w:rPr>
              <w:lastRenderedPageBreak/>
              <w:t>C0010/R0920</w:t>
            </w:r>
          </w:p>
        </w:tc>
        <w:tc>
          <w:tcPr>
            <w:tcW w:w="2322" w:type="dxa"/>
            <w:tcBorders>
              <w:top w:val="single" w:sz="2" w:space="0" w:color="auto"/>
              <w:left w:val="single" w:sz="2" w:space="0" w:color="auto"/>
              <w:bottom w:val="single" w:sz="2" w:space="0" w:color="auto"/>
              <w:right w:val="single" w:sz="2" w:space="0" w:color="auto"/>
            </w:tcBorders>
          </w:tcPr>
          <w:p w14:paraId="622640ED" w14:textId="77777777" w:rsidR="009B6E23" w:rsidRPr="00D8063B" w:rsidRDefault="009B6E23" w:rsidP="009B6E23">
            <w:pPr>
              <w:pStyle w:val="NormalLeft"/>
              <w:rPr>
                <w:lang w:val="en-GB"/>
              </w:rPr>
            </w:pPr>
            <w:r w:rsidRPr="00D8063B">
              <w:rPr>
                <w:lang w:val="en-GB"/>
              </w:rPr>
              <w:t>SR.26.06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7095C126" w14:textId="77777777" w:rsidR="009B6E23" w:rsidRPr="00D8063B" w:rsidRDefault="009B6E23" w:rsidP="009B6E23">
            <w:pPr>
              <w:pStyle w:val="NormalLeft"/>
              <w:rPr>
                <w:lang w:val="en-GB"/>
              </w:rPr>
            </w:pPr>
            <w:r w:rsidRPr="00D8063B">
              <w:rPr>
                <w:lang w:val="en-GB"/>
              </w:rPr>
              <w:t>One of the options in the following closed list shall be used:</w:t>
            </w:r>
          </w:p>
          <w:p w14:paraId="3C1FD514" w14:textId="77777777" w:rsidR="009B6E23" w:rsidRPr="00D8063B" w:rsidRDefault="009B6E23" w:rsidP="009B6E23">
            <w:pPr>
              <w:pStyle w:val="NormalLeft"/>
              <w:rPr>
                <w:lang w:val="en-GB"/>
              </w:rPr>
            </w:pPr>
            <w:r w:rsidRPr="00D8063B">
              <w:rPr>
                <w:lang w:val="en-GB"/>
              </w:rPr>
              <w:t>1 — Reported</w:t>
            </w:r>
          </w:p>
          <w:p w14:paraId="2C3E26ED" w14:textId="7A746C9A" w:rsidR="009B6E23" w:rsidRPr="00D8063B" w:rsidRDefault="009B6E23" w:rsidP="009B6E23">
            <w:pPr>
              <w:pStyle w:val="NormalLeft"/>
              <w:rPr>
                <w:lang w:val="en-GB"/>
              </w:rPr>
            </w:pPr>
            <w:r w:rsidRPr="00D8063B">
              <w:rPr>
                <w:lang w:val="en-GB"/>
              </w:rPr>
              <w:t xml:space="preserve">8 — Not reported </w:t>
            </w:r>
            <w:ins w:id="549" w:author="Author">
              <w:r w:rsidR="004C46DF" w:rsidRPr="00180831">
                <w:rPr>
                  <w:lang w:val="en-GB"/>
                </w:rPr>
                <w:t xml:space="preserve">due to </w:t>
              </w:r>
            </w:ins>
            <w:del w:id="550" w:author="Author">
              <w:r w:rsidRPr="00D8063B" w:rsidDel="004C46DF">
                <w:rPr>
                  <w:lang w:val="en-GB"/>
                </w:rPr>
                <w:delText xml:space="preserve">as </w:delText>
              </w:r>
            </w:del>
            <w:r w:rsidRPr="00D8063B">
              <w:rPr>
                <w:lang w:val="en-GB"/>
              </w:rPr>
              <w:t>use of partial internal model</w:t>
            </w:r>
          </w:p>
          <w:p w14:paraId="67681096" w14:textId="5F775B3C" w:rsidR="009B6E23" w:rsidRPr="00D8063B" w:rsidRDefault="009B6E23" w:rsidP="009B6E23">
            <w:pPr>
              <w:pStyle w:val="NormalLeft"/>
              <w:rPr>
                <w:lang w:val="en-GB"/>
              </w:rPr>
            </w:pPr>
            <w:r w:rsidRPr="00D8063B">
              <w:rPr>
                <w:lang w:val="en-GB"/>
              </w:rPr>
              <w:t xml:space="preserve">9 — Not reported </w:t>
            </w:r>
            <w:ins w:id="551" w:author="Author">
              <w:r w:rsidR="004C46DF" w:rsidRPr="00180831">
                <w:rPr>
                  <w:lang w:val="en-GB"/>
                </w:rPr>
                <w:t xml:space="preserve">due to </w:t>
              </w:r>
            </w:ins>
            <w:del w:id="552" w:author="Author">
              <w:r w:rsidRPr="00D8063B" w:rsidDel="004C46DF">
                <w:rPr>
                  <w:lang w:val="en-GB"/>
                </w:rPr>
                <w:delText xml:space="preserve">as </w:delText>
              </w:r>
            </w:del>
            <w:r w:rsidRPr="00D8063B">
              <w:rPr>
                <w:lang w:val="en-GB"/>
              </w:rPr>
              <w:t>use of full internal model</w:t>
            </w:r>
          </w:p>
          <w:p w14:paraId="1E513711" w14:textId="77777777" w:rsidR="009B6E23" w:rsidRPr="00D8063B" w:rsidRDefault="009B6E23" w:rsidP="009B6E23">
            <w:pPr>
              <w:pStyle w:val="NormalLeft"/>
              <w:rPr>
                <w:lang w:val="en-GB"/>
              </w:rPr>
            </w:pPr>
            <w:r w:rsidRPr="00D8063B">
              <w:rPr>
                <w:lang w:val="en-GB"/>
              </w:rPr>
              <w:t>11 — Not reported as reported at RFF/MAP level</w:t>
            </w:r>
          </w:p>
          <w:p w14:paraId="2CBA4239" w14:textId="77777777" w:rsidR="009B6E23" w:rsidRPr="00D8063B" w:rsidRDefault="009B6E23" w:rsidP="009B6E23">
            <w:pPr>
              <w:pStyle w:val="NormalLeft"/>
              <w:rPr>
                <w:lang w:val="en-GB"/>
              </w:rPr>
            </w:pPr>
            <w:r w:rsidRPr="00D8063B">
              <w:rPr>
                <w:lang w:val="en-GB"/>
              </w:rPr>
              <w:t>13 — Not reported as method 2 is used exclusively</w:t>
            </w:r>
          </w:p>
          <w:p w14:paraId="008B3D48" w14:textId="40909F3D" w:rsidR="009B6E23" w:rsidRPr="00D8063B" w:rsidRDefault="009B6E23" w:rsidP="009B6E23">
            <w:pPr>
              <w:pStyle w:val="NormalLeft"/>
              <w:rPr>
                <w:lang w:val="en-GB"/>
              </w:rPr>
            </w:pPr>
            <w:r w:rsidRPr="00D8063B">
              <w:rPr>
                <w:lang w:val="en-GB"/>
              </w:rPr>
              <w:t>16 — Reported due to request of Article 112 of Directive 2009/138/EC</w:t>
            </w:r>
          </w:p>
          <w:p w14:paraId="403F1244" w14:textId="2230846D" w:rsidR="009B6E23" w:rsidRPr="00D8063B" w:rsidRDefault="009B6E23" w:rsidP="009B6E23">
            <w:pPr>
              <w:pStyle w:val="NormalLeft"/>
              <w:rPr>
                <w:ins w:id="553" w:author="Author"/>
                <w:lang w:val="en-GB"/>
              </w:rPr>
            </w:pPr>
            <w:del w:id="554" w:author="Author">
              <w:r w:rsidRPr="00D8063B" w:rsidDel="000F42B5">
                <w:rPr>
                  <w:lang w:val="en-GB"/>
                </w:rPr>
                <w:delText xml:space="preserve">17 — Reported </w:delText>
              </w:r>
            </w:del>
            <w:ins w:id="555" w:author="Author">
              <w:del w:id="556" w:author="Author">
                <w:r w:rsidRPr="00D8063B" w:rsidDel="000F42B5">
                  <w:rPr>
                    <w:lang w:val="en-GB"/>
                  </w:rPr>
                  <w:delText>for SF sub-modules</w:delText>
                </w:r>
              </w:del>
              <w:r w:rsidR="000F42B5">
                <w:rPr>
                  <w:lang w:val="en-GB"/>
                </w:rPr>
                <w:t>17 — Partially reported due to use of partial internal model</w:t>
              </w:r>
            </w:ins>
          </w:p>
          <w:p w14:paraId="78BAABF3" w14:textId="1F3B47D2" w:rsidR="009B6E23" w:rsidRPr="00D8063B" w:rsidRDefault="009B6E23" w:rsidP="009B6E23">
            <w:pPr>
              <w:pStyle w:val="NormalLeft"/>
              <w:rPr>
                <w:lang w:val="en-GB"/>
              </w:rPr>
            </w:pPr>
            <w:del w:id="557" w:author="Author">
              <w:r w:rsidRPr="00D8063B" w:rsidDel="00AE347E">
                <w:rPr>
                  <w:lang w:val="en-GB"/>
                </w:rPr>
                <w:delText xml:space="preserve">twice due to use of PIM </w:delText>
              </w:r>
            </w:del>
          </w:p>
          <w:p w14:paraId="2C637D58" w14:textId="78EEA34A"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45015E5F" w14:textId="77777777" w:rsidTr="00FC23C1">
        <w:tc>
          <w:tcPr>
            <w:tcW w:w="1671" w:type="dxa"/>
            <w:tcBorders>
              <w:top w:val="single" w:sz="2" w:space="0" w:color="auto"/>
              <w:left w:val="single" w:sz="2" w:space="0" w:color="auto"/>
              <w:bottom w:val="single" w:sz="2" w:space="0" w:color="auto"/>
              <w:right w:val="single" w:sz="2" w:space="0" w:color="auto"/>
            </w:tcBorders>
          </w:tcPr>
          <w:p w14:paraId="5F6ED71D" w14:textId="724C6C96" w:rsidR="009B6E23" w:rsidRPr="00D8063B" w:rsidRDefault="009B6E23" w:rsidP="009B6E23">
            <w:pPr>
              <w:pStyle w:val="NormalLeft"/>
              <w:rPr>
                <w:lang w:val="en-GB"/>
              </w:rPr>
            </w:pPr>
            <w:r w:rsidRPr="00D8063B">
              <w:rPr>
                <w:lang w:val="en-GB"/>
              </w:rPr>
              <w:t>C0010/R0930</w:t>
            </w:r>
          </w:p>
        </w:tc>
        <w:tc>
          <w:tcPr>
            <w:tcW w:w="2322" w:type="dxa"/>
            <w:tcBorders>
              <w:top w:val="single" w:sz="2" w:space="0" w:color="auto"/>
              <w:left w:val="single" w:sz="2" w:space="0" w:color="auto"/>
              <w:bottom w:val="single" w:sz="2" w:space="0" w:color="auto"/>
              <w:right w:val="single" w:sz="2" w:space="0" w:color="auto"/>
            </w:tcBorders>
          </w:tcPr>
          <w:p w14:paraId="3A3F5F5C" w14:textId="77777777" w:rsidR="009B6E23" w:rsidRPr="00D8063B" w:rsidRDefault="009B6E23" w:rsidP="009B6E23">
            <w:pPr>
              <w:pStyle w:val="NormalLeft"/>
              <w:rPr>
                <w:lang w:val="en-GB"/>
              </w:rPr>
            </w:pPr>
            <w:r w:rsidRPr="00D8063B">
              <w:rPr>
                <w:lang w:val="en-GB"/>
              </w:rPr>
              <w:t>SR.26.07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2C3A0E83" w14:textId="77777777" w:rsidR="009B6E23" w:rsidRPr="00D8063B" w:rsidRDefault="009B6E23" w:rsidP="009B6E23">
            <w:pPr>
              <w:pStyle w:val="NormalLeft"/>
              <w:rPr>
                <w:lang w:val="en-GB"/>
              </w:rPr>
            </w:pPr>
            <w:r w:rsidRPr="00D8063B">
              <w:rPr>
                <w:lang w:val="en-GB"/>
              </w:rPr>
              <w:t>One of the options in the following closed list shall be used:</w:t>
            </w:r>
          </w:p>
          <w:p w14:paraId="4A4B7302" w14:textId="77777777" w:rsidR="009B6E23" w:rsidRPr="00D8063B" w:rsidRDefault="009B6E23" w:rsidP="009B6E23">
            <w:pPr>
              <w:pStyle w:val="NormalLeft"/>
              <w:rPr>
                <w:lang w:val="en-GB"/>
              </w:rPr>
            </w:pPr>
            <w:r w:rsidRPr="00D8063B">
              <w:rPr>
                <w:lang w:val="en-GB"/>
              </w:rPr>
              <w:t>1 — Reported</w:t>
            </w:r>
          </w:p>
          <w:p w14:paraId="4B87EF24" w14:textId="77777777" w:rsidR="009B6E23" w:rsidRPr="00D8063B" w:rsidRDefault="009B6E23" w:rsidP="009B6E23">
            <w:pPr>
              <w:pStyle w:val="NormalLeft"/>
              <w:rPr>
                <w:lang w:val="en-GB"/>
              </w:rPr>
            </w:pPr>
            <w:r w:rsidRPr="00D8063B">
              <w:rPr>
                <w:lang w:val="en-GB"/>
              </w:rPr>
              <w:t>2 — Not reported as no simplified calculations used</w:t>
            </w:r>
          </w:p>
          <w:p w14:paraId="38EE02A2" w14:textId="0F31897E" w:rsidR="009B6E23" w:rsidRPr="00D8063B" w:rsidRDefault="009B6E23" w:rsidP="009B6E23">
            <w:pPr>
              <w:pStyle w:val="NormalLeft"/>
              <w:rPr>
                <w:lang w:val="en-GB"/>
              </w:rPr>
            </w:pPr>
            <w:r w:rsidRPr="00D8063B">
              <w:rPr>
                <w:lang w:val="en-GB"/>
              </w:rPr>
              <w:t xml:space="preserve">8 — Not reported </w:t>
            </w:r>
            <w:ins w:id="558" w:author="Author">
              <w:r w:rsidR="004C46DF" w:rsidRPr="00180831">
                <w:rPr>
                  <w:lang w:val="en-GB"/>
                </w:rPr>
                <w:t xml:space="preserve">due to </w:t>
              </w:r>
            </w:ins>
            <w:del w:id="559" w:author="Author">
              <w:r w:rsidRPr="00D8063B" w:rsidDel="004C46DF">
                <w:rPr>
                  <w:lang w:val="en-GB"/>
                </w:rPr>
                <w:delText xml:space="preserve">as </w:delText>
              </w:r>
            </w:del>
            <w:r w:rsidRPr="00D8063B">
              <w:rPr>
                <w:lang w:val="en-GB"/>
              </w:rPr>
              <w:t>use of partial internal model</w:t>
            </w:r>
          </w:p>
          <w:p w14:paraId="1DE7D06E" w14:textId="25A39255" w:rsidR="009B6E23" w:rsidRPr="00D8063B" w:rsidRDefault="009B6E23" w:rsidP="009B6E23">
            <w:pPr>
              <w:pStyle w:val="NormalLeft"/>
              <w:rPr>
                <w:lang w:val="en-GB"/>
              </w:rPr>
            </w:pPr>
            <w:r w:rsidRPr="00D8063B">
              <w:rPr>
                <w:lang w:val="en-GB"/>
              </w:rPr>
              <w:t xml:space="preserve">9 — Not reported </w:t>
            </w:r>
            <w:ins w:id="560" w:author="Author">
              <w:r w:rsidR="004C46DF" w:rsidRPr="00180831">
                <w:rPr>
                  <w:lang w:val="en-GB"/>
                </w:rPr>
                <w:t xml:space="preserve">due to </w:t>
              </w:r>
            </w:ins>
            <w:del w:id="561" w:author="Author">
              <w:r w:rsidRPr="00D8063B" w:rsidDel="004C46DF">
                <w:rPr>
                  <w:lang w:val="en-GB"/>
                </w:rPr>
                <w:delText xml:space="preserve">as </w:delText>
              </w:r>
            </w:del>
            <w:r w:rsidRPr="00D8063B">
              <w:rPr>
                <w:lang w:val="en-GB"/>
              </w:rPr>
              <w:t>use of full internal model</w:t>
            </w:r>
          </w:p>
          <w:p w14:paraId="6133BBB0" w14:textId="77777777" w:rsidR="009B6E23" w:rsidRPr="00D8063B" w:rsidRDefault="009B6E23" w:rsidP="009B6E23">
            <w:pPr>
              <w:pStyle w:val="NormalLeft"/>
              <w:rPr>
                <w:lang w:val="en-GB"/>
              </w:rPr>
            </w:pPr>
            <w:r w:rsidRPr="00D8063B">
              <w:rPr>
                <w:lang w:val="en-GB"/>
              </w:rPr>
              <w:t>11 — Not reported as reported at RFF/MAP level</w:t>
            </w:r>
          </w:p>
          <w:p w14:paraId="18B443D4" w14:textId="77777777" w:rsidR="009B6E23" w:rsidRPr="00D8063B" w:rsidRDefault="009B6E23" w:rsidP="009B6E23">
            <w:pPr>
              <w:pStyle w:val="NormalLeft"/>
              <w:rPr>
                <w:lang w:val="en-GB"/>
              </w:rPr>
            </w:pPr>
            <w:r w:rsidRPr="00D8063B">
              <w:rPr>
                <w:lang w:val="en-GB"/>
              </w:rPr>
              <w:t>13 — Not reported as method 2 is used exclusively</w:t>
            </w:r>
          </w:p>
          <w:p w14:paraId="569ADD47" w14:textId="7BFEE015" w:rsidR="009B6E23" w:rsidRPr="00D8063B" w:rsidRDefault="009B6E23" w:rsidP="009B6E23">
            <w:pPr>
              <w:pStyle w:val="NormalLeft"/>
              <w:rPr>
                <w:lang w:val="en-GB"/>
              </w:rPr>
            </w:pPr>
            <w:r w:rsidRPr="00D8063B">
              <w:rPr>
                <w:lang w:val="en-GB"/>
              </w:rPr>
              <w:lastRenderedPageBreak/>
              <w:t>16 — Reported due to request of Article 112 of Directive 2009/138/EC</w:t>
            </w:r>
          </w:p>
          <w:p w14:paraId="6EB9CE43" w14:textId="46247896" w:rsidR="009B6E23" w:rsidRPr="00D8063B" w:rsidRDefault="009B6E23" w:rsidP="009B6E23">
            <w:pPr>
              <w:pStyle w:val="NormalLeft"/>
              <w:rPr>
                <w:ins w:id="562" w:author="Author"/>
                <w:lang w:val="en-GB"/>
              </w:rPr>
            </w:pPr>
            <w:del w:id="563" w:author="Author">
              <w:r w:rsidRPr="00D8063B" w:rsidDel="000F42B5">
                <w:rPr>
                  <w:lang w:val="en-GB"/>
                </w:rPr>
                <w:delText xml:space="preserve">17 — Reported </w:delText>
              </w:r>
            </w:del>
            <w:ins w:id="564" w:author="Author">
              <w:del w:id="565" w:author="Author">
                <w:r w:rsidRPr="00D8063B" w:rsidDel="000F42B5">
                  <w:rPr>
                    <w:lang w:val="en-GB"/>
                  </w:rPr>
                  <w:delText>for SF sub-modules</w:delText>
                </w:r>
              </w:del>
              <w:r w:rsidR="000F42B5">
                <w:rPr>
                  <w:lang w:val="en-GB"/>
                </w:rPr>
                <w:t>17 — Partially reported due to use of partial internal model</w:t>
              </w:r>
            </w:ins>
          </w:p>
          <w:p w14:paraId="0E27CEA7" w14:textId="710BDA12" w:rsidR="009B6E23" w:rsidRPr="00D8063B" w:rsidDel="00AE347E" w:rsidRDefault="009B6E23" w:rsidP="009B6E23">
            <w:pPr>
              <w:pStyle w:val="NormalLeft"/>
              <w:rPr>
                <w:del w:id="566" w:author="Author"/>
                <w:lang w:val="en-GB"/>
              </w:rPr>
            </w:pPr>
            <w:del w:id="567" w:author="Author">
              <w:r w:rsidRPr="00D8063B" w:rsidDel="00AE347E">
                <w:rPr>
                  <w:lang w:val="en-GB"/>
                </w:rPr>
                <w:delText xml:space="preserve">twice due to use of PIM  </w:delText>
              </w:r>
            </w:del>
          </w:p>
          <w:p w14:paraId="282F98B0" w14:textId="01B405BA"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2AFCBBC3" w14:textId="77777777" w:rsidTr="00FC23C1">
        <w:trPr>
          <w:ins w:id="568" w:author="Author"/>
        </w:trPr>
        <w:tc>
          <w:tcPr>
            <w:tcW w:w="1671" w:type="dxa"/>
            <w:tcBorders>
              <w:top w:val="single" w:sz="2" w:space="0" w:color="auto"/>
              <w:left w:val="single" w:sz="2" w:space="0" w:color="auto"/>
              <w:bottom w:val="single" w:sz="2" w:space="0" w:color="auto"/>
              <w:right w:val="single" w:sz="2" w:space="0" w:color="auto"/>
            </w:tcBorders>
          </w:tcPr>
          <w:p w14:paraId="47FE59BB" w14:textId="4DBF747A" w:rsidR="009B6E23" w:rsidRPr="00D8063B" w:rsidRDefault="009B6E23" w:rsidP="009B6E23">
            <w:pPr>
              <w:pStyle w:val="NormalLeft"/>
              <w:rPr>
                <w:ins w:id="569" w:author="Author"/>
                <w:lang w:val="en-GB"/>
              </w:rPr>
            </w:pPr>
            <w:ins w:id="570" w:author="Author">
              <w:r w:rsidRPr="00D8063B">
                <w:rPr>
                  <w:lang w:val="en-GB"/>
                </w:rPr>
                <w:lastRenderedPageBreak/>
                <w:t>C0010/R0</w:t>
              </w:r>
            </w:ins>
            <w:r w:rsidRPr="00D8063B">
              <w:rPr>
                <w:lang w:val="en-GB"/>
              </w:rPr>
              <w:t>935</w:t>
            </w:r>
          </w:p>
        </w:tc>
        <w:tc>
          <w:tcPr>
            <w:tcW w:w="2322" w:type="dxa"/>
            <w:tcBorders>
              <w:top w:val="single" w:sz="2" w:space="0" w:color="auto"/>
              <w:left w:val="single" w:sz="2" w:space="0" w:color="auto"/>
              <w:bottom w:val="single" w:sz="2" w:space="0" w:color="auto"/>
              <w:right w:val="single" w:sz="2" w:space="0" w:color="auto"/>
            </w:tcBorders>
          </w:tcPr>
          <w:p w14:paraId="03C53D65" w14:textId="701CCA91" w:rsidR="009B6E23" w:rsidRPr="00D8063B" w:rsidRDefault="009B6E23" w:rsidP="009B6E23">
            <w:pPr>
              <w:pStyle w:val="NormalLeft"/>
              <w:rPr>
                <w:ins w:id="571" w:author="Author"/>
                <w:lang w:val="en-GB"/>
              </w:rPr>
            </w:pPr>
            <w:ins w:id="572" w:author="Author">
              <w:r w:rsidRPr="00D8063B">
                <w:rPr>
                  <w:lang w:val="en-GB"/>
                </w:rPr>
                <w:t>SR.26.08 - Solvency Capital Requirement - for groups using an internal model</w:t>
              </w:r>
            </w:ins>
          </w:p>
        </w:tc>
        <w:tc>
          <w:tcPr>
            <w:tcW w:w="5296" w:type="dxa"/>
            <w:tcBorders>
              <w:top w:val="single" w:sz="2" w:space="0" w:color="auto"/>
              <w:left w:val="single" w:sz="2" w:space="0" w:color="auto"/>
              <w:bottom w:val="single" w:sz="2" w:space="0" w:color="auto"/>
              <w:right w:val="single" w:sz="2" w:space="0" w:color="auto"/>
            </w:tcBorders>
          </w:tcPr>
          <w:p w14:paraId="197526BD" w14:textId="77777777" w:rsidR="009B6E23" w:rsidRPr="00D8063B" w:rsidRDefault="009B6E23" w:rsidP="009B6E23">
            <w:pPr>
              <w:pStyle w:val="NormalLeft"/>
              <w:rPr>
                <w:ins w:id="573" w:author="Author"/>
                <w:lang w:val="en-GB"/>
              </w:rPr>
            </w:pPr>
            <w:ins w:id="574" w:author="Author">
              <w:r w:rsidRPr="00D8063B">
                <w:rPr>
                  <w:lang w:val="en-GB"/>
                </w:rPr>
                <w:t>One of the options in the following closed list shall be used:</w:t>
              </w:r>
            </w:ins>
          </w:p>
          <w:p w14:paraId="3E5BE3CC" w14:textId="77777777" w:rsidR="009B6E23" w:rsidRPr="00D8063B" w:rsidRDefault="009B6E23" w:rsidP="009B6E23">
            <w:pPr>
              <w:pStyle w:val="NormalLeft"/>
              <w:rPr>
                <w:ins w:id="575" w:author="Author"/>
                <w:lang w:val="en-GB"/>
              </w:rPr>
            </w:pPr>
            <w:ins w:id="576" w:author="Author">
              <w:r w:rsidRPr="00D8063B">
                <w:rPr>
                  <w:lang w:val="en-GB"/>
                </w:rPr>
                <w:t>4 — Reported due to use of partial internal model</w:t>
              </w:r>
            </w:ins>
          </w:p>
          <w:p w14:paraId="663ED95B" w14:textId="77777777" w:rsidR="009B6E23" w:rsidRPr="00D8063B" w:rsidRDefault="009B6E23" w:rsidP="009B6E23">
            <w:pPr>
              <w:pStyle w:val="NormalLeft"/>
              <w:rPr>
                <w:ins w:id="577" w:author="Author"/>
                <w:lang w:val="en-GB"/>
              </w:rPr>
            </w:pPr>
            <w:ins w:id="578" w:author="Author">
              <w:r w:rsidRPr="00D8063B">
                <w:rPr>
                  <w:lang w:val="en-GB"/>
                </w:rPr>
                <w:t>5 — Reported due to use of full internal model</w:t>
              </w:r>
            </w:ins>
          </w:p>
          <w:p w14:paraId="14256682" w14:textId="24532AF4" w:rsidR="009B6E23" w:rsidRPr="00D8063B" w:rsidRDefault="009B6E23" w:rsidP="009B6E23">
            <w:pPr>
              <w:pStyle w:val="NormalLeft"/>
              <w:rPr>
                <w:ins w:id="579" w:author="Author"/>
                <w:lang w:val="en-GB"/>
              </w:rPr>
            </w:pPr>
            <w:ins w:id="580" w:author="Author">
              <w:r w:rsidRPr="00D8063B">
                <w:rPr>
                  <w:lang w:val="en-GB"/>
                </w:rPr>
                <w:t xml:space="preserve">10 — Not reported </w:t>
              </w:r>
              <w:r w:rsidR="004C46DF" w:rsidRPr="00180831">
                <w:rPr>
                  <w:lang w:val="en-GB"/>
                </w:rPr>
                <w:t xml:space="preserve">due to </w:t>
              </w:r>
              <w:del w:id="581" w:author="Author">
                <w:r w:rsidRPr="00D8063B" w:rsidDel="004C46DF">
                  <w:rPr>
                    <w:lang w:val="en-GB"/>
                  </w:rPr>
                  <w:delText xml:space="preserve">as </w:delText>
                </w:r>
              </w:del>
              <w:r w:rsidRPr="00D8063B">
                <w:rPr>
                  <w:lang w:val="en-GB"/>
                </w:rPr>
                <w:t>use of standard formula</w:t>
              </w:r>
            </w:ins>
          </w:p>
          <w:p w14:paraId="79DA32A9" w14:textId="0FD5D7A7" w:rsidR="009B6E23" w:rsidDel="00792742" w:rsidRDefault="009B6E23" w:rsidP="009B6E23">
            <w:pPr>
              <w:pStyle w:val="NormalLeft"/>
              <w:rPr>
                <w:del w:id="582" w:author="Author"/>
                <w:lang w:val="en-GB"/>
              </w:rPr>
            </w:pPr>
            <w:ins w:id="583" w:author="Author">
              <w:del w:id="584" w:author="Author">
                <w:r w:rsidRPr="00D8063B" w:rsidDel="006141CD">
                  <w:rPr>
                    <w:lang w:val="en-GB"/>
                  </w:rPr>
                  <w:delText>11 — Not reported as reported at RFF/MAP level</w:delText>
                </w:r>
              </w:del>
            </w:ins>
          </w:p>
          <w:p w14:paraId="19BED5AC" w14:textId="7E9B86B1" w:rsidR="00792742" w:rsidRPr="00D8063B" w:rsidRDefault="00792742" w:rsidP="009B6E23">
            <w:pPr>
              <w:pStyle w:val="NormalLeft"/>
              <w:rPr>
                <w:ins w:id="585" w:author="Author"/>
                <w:lang w:val="en-GB"/>
              </w:rPr>
            </w:pPr>
            <w:ins w:id="586" w:author="Author">
              <w:r w:rsidRPr="00BC32BD">
                <w:rPr>
                  <w:lang w:val="en-GB"/>
                </w:rPr>
                <w:t xml:space="preserve">17 — </w:t>
              </w:r>
              <w:r w:rsidRPr="00BC32BD">
                <w:rPr>
                  <w:color w:val="1F497D"/>
                  <w:lang w:val="en-GB"/>
                </w:rPr>
                <w:t>Partially reported due to use of partial internal model</w:t>
              </w:r>
            </w:ins>
          </w:p>
          <w:p w14:paraId="40D0F2BB" w14:textId="11246315" w:rsidR="009B6E23" w:rsidRPr="00D8063B" w:rsidRDefault="009B6E23" w:rsidP="009B6E23">
            <w:pPr>
              <w:pStyle w:val="NormalLeft"/>
              <w:rPr>
                <w:ins w:id="587" w:author="Author"/>
                <w:lang w:val="en-GB"/>
              </w:rPr>
            </w:pPr>
            <w:ins w:id="588" w:author="Author">
              <w:r w:rsidRPr="00D8063B">
                <w:rPr>
                  <w:lang w:val="en-GB"/>
                </w:rPr>
                <w:t>0 — Not reported other reason (in this case special justification is needed)</w:t>
              </w:r>
            </w:ins>
          </w:p>
        </w:tc>
      </w:tr>
      <w:tr w:rsidR="009B6E23" w:rsidRPr="00EC471F" w14:paraId="7C7B43AD" w14:textId="77777777" w:rsidTr="00FC23C1">
        <w:tc>
          <w:tcPr>
            <w:tcW w:w="1671" w:type="dxa"/>
            <w:tcBorders>
              <w:top w:val="single" w:sz="2" w:space="0" w:color="auto"/>
              <w:left w:val="single" w:sz="2" w:space="0" w:color="auto"/>
              <w:bottom w:val="single" w:sz="2" w:space="0" w:color="auto"/>
              <w:right w:val="single" w:sz="2" w:space="0" w:color="auto"/>
            </w:tcBorders>
          </w:tcPr>
          <w:p w14:paraId="608E3275" w14:textId="0809F977" w:rsidR="009B6E23" w:rsidRPr="00D8063B" w:rsidRDefault="009B6E23" w:rsidP="009B6E23">
            <w:pPr>
              <w:pStyle w:val="NormalLeft"/>
              <w:rPr>
                <w:lang w:val="en-GB"/>
              </w:rPr>
            </w:pPr>
            <w:r w:rsidRPr="00D8063B">
              <w:rPr>
                <w:lang w:val="en-GB"/>
              </w:rPr>
              <w:t>C0010/R0940</w:t>
            </w:r>
          </w:p>
        </w:tc>
        <w:tc>
          <w:tcPr>
            <w:tcW w:w="2322" w:type="dxa"/>
            <w:tcBorders>
              <w:top w:val="single" w:sz="2" w:space="0" w:color="auto"/>
              <w:left w:val="single" w:sz="2" w:space="0" w:color="auto"/>
              <w:bottom w:val="single" w:sz="2" w:space="0" w:color="auto"/>
              <w:right w:val="single" w:sz="2" w:space="0" w:color="auto"/>
            </w:tcBorders>
          </w:tcPr>
          <w:p w14:paraId="4A32AB70" w14:textId="77777777" w:rsidR="009B6E23" w:rsidRPr="00D8063B" w:rsidRDefault="009B6E23" w:rsidP="009B6E23">
            <w:pPr>
              <w:pStyle w:val="NormalLeft"/>
              <w:rPr>
                <w:lang w:val="en-GB"/>
              </w:rPr>
            </w:pPr>
            <w:r w:rsidRPr="00D8063B">
              <w:rPr>
                <w:lang w:val="en-GB"/>
              </w:rPr>
              <w:t>SR.27.01 — Solvency Capital Requirement — Non–Life Catastrophe risk</w:t>
            </w:r>
          </w:p>
        </w:tc>
        <w:tc>
          <w:tcPr>
            <w:tcW w:w="5296" w:type="dxa"/>
            <w:tcBorders>
              <w:top w:val="single" w:sz="2" w:space="0" w:color="auto"/>
              <w:left w:val="single" w:sz="2" w:space="0" w:color="auto"/>
              <w:bottom w:val="single" w:sz="2" w:space="0" w:color="auto"/>
              <w:right w:val="single" w:sz="2" w:space="0" w:color="auto"/>
            </w:tcBorders>
          </w:tcPr>
          <w:p w14:paraId="14E7C7F9" w14:textId="77777777" w:rsidR="009B6E23" w:rsidRPr="00D8063B" w:rsidRDefault="009B6E23" w:rsidP="009B6E23">
            <w:pPr>
              <w:pStyle w:val="NormalLeft"/>
              <w:rPr>
                <w:lang w:val="en-GB"/>
              </w:rPr>
            </w:pPr>
            <w:r w:rsidRPr="00D8063B">
              <w:rPr>
                <w:lang w:val="en-GB"/>
              </w:rPr>
              <w:t>One of the options in the following closed list shall be used:</w:t>
            </w:r>
          </w:p>
          <w:p w14:paraId="1AEF5E98" w14:textId="77777777" w:rsidR="009B6E23" w:rsidRPr="00D8063B" w:rsidRDefault="009B6E23" w:rsidP="009B6E23">
            <w:pPr>
              <w:pStyle w:val="NormalLeft"/>
              <w:rPr>
                <w:lang w:val="en-GB"/>
              </w:rPr>
            </w:pPr>
            <w:r w:rsidRPr="00D8063B">
              <w:rPr>
                <w:lang w:val="en-GB"/>
              </w:rPr>
              <w:t>1 — Reported</w:t>
            </w:r>
          </w:p>
          <w:p w14:paraId="6C0CBD77" w14:textId="3012335A" w:rsidR="009B6E23" w:rsidRPr="00D8063B" w:rsidRDefault="009B6E23" w:rsidP="009B6E23">
            <w:pPr>
              <w:pStyle w:val="NormalLeft"/>
              <w:rPr>
                <w:lang w:val="en-GB"/>
              </w:rPr>
            </w:pPr>
            <w:r w:rsidRPr="00D8063B">
              <w:rPr>
                <w:lang w:val="en-GB"/>
              </w:rPr>
              <w:t xml:space="preserve">2 — </w:t>
            </w:r>
            <w:ins w:id="589" w:author="Author">
              <w:r w:rsidR="003D79C3" w:rsidRPr="00180831">
                <w:rPr>
                  <w:lang w:val="en-GB"/>
                </w:rPr>
                <w:t>Not reported as r</w:t>
              </w:r>
            </w:ins>
            <w:del w:id="590" w:author="Author">
              <w:r w:rsidRPr="00D8063B" w:rsidDel="003D79C3">
                <w:rPr>
                  <w:lang w:val="en-GB"/>
                </w:rPr>
                <w:delText>R</w:delText>
              </w:r>
            </w:del>
            <w:r w:rsidRPr="00D8063B">
              <w:rPr>
                <w:lang w:val="en-GB"/>
              </w:rPr>
              <w:t>isk not existent</w:t>
            </w:r>
          </w:p>
          <w:p w14:paraId="3FCD6CAD" w14:textId="7229F3D9" w:rsidR="009B6E23" w:rsidRPr="00D8063B" w:rsidRDefault="009B6E23" w:rsidP="009B6E23">
            <w:pPr>
              <w:pStyle w:val="NormalLeft"/>
              <w:rPr>
                <w:lang w:val="en-GB"/>
              </w:rPr>
            </w:pPr>
            <w:r w:rsidRPr="00D8063B">
              <w:rPr>
                <w:lang w:val="en-GB"/>
              </w:rPr>
              <w:t xml:space="preserve">8 — Not reported </w:t>
            </w:r>
            <w:ins w:id="591" w:author="Author">
              <w:r w:rsidR="004C46DF" w:rsidRPr="00180831">
                <w:rPr>
                  <w:lang w:val="en-GB"/>
                </w:rPr>
                <w:t xml:space="preserve">due to </w:t>
              </w:r>
            </w:ins>
            <w:del w:id="592" w:author="Author">
              <w:r w:rsidRPr="00D8063B" w:rsidDel="004C46DF">
                <w:rPr>
                  <w:lang w:val="en-GB"/>
                </w:rPr>
                <w:delText xml:space="preserve">as </w:delText>
              </w:r>
            </w:del>
            <w:r w:rsidRPr="00D8063B">
              <w:rPr>
                <w:lang w:val="en-GB"/>
              </w:rPr>
              <w:t>use of partial internal model</w:t>
            </w:r>
          </w:p>
          <w:p w14:paraId="46CEF8CC" w14:textId="3AE8A96F" w:rsidR="009B6E23" w:rsidRPr="00D8063B" w:rsidRDefault="009B6E23" w:rsidP="009B6E23">
            <w:pPr>
              <w:pStyle w:val="NormalLeft"/>
              <w:rPr>
                <w:lang w:val="en-GB"/>
              </w:rPr>
            </w:pPr>
            <w:r w:rsidRPr="00D8063B">
              <w:rPr>
                <w:lang w:val="en-GB"/>
              </w:rPr>
              <w:t xml:space="preserve">9 — Not reported </w:t>
            </w:r>
            <w:ins w:id="593" w:author="Author">
              <w:r w:rsidR="004C46DF" w:rsidRPr="00180831">
                <w:rPr>
                  <w:lang w:val="en-GB"/>
                </w:rPr>
                <w:t xml:space="preserve">due to </w:t>
              </w:r>
            </w:ins>
            <w:del w:id="594" w:author="Author">
              <w:r w:rsidRPr="00D8063B" w:rsidDel="004C46DF">
                <w:rPr>
                  <w:lang w:val="en-GB"/>
                </w:rPr>
                <w:delText xml:space="preserve">as </w:delText>
              </w:r>
            </w:del>
            <w:r w:rsidRPr="00D8063B">
              <w:rPr>
                <w:lang w:val="en-GB"/>
              </w:rPr>
              <w:t>use of full internal model</w:t>
            </w:r>
          </w:p>
          <w:p w14:paraId="0D2B7CAF" w14:textId="77777777" w:rsidR="009B6E23" w:rsidRPr="00D8063B" w:rsidRDefault="009B6E23" w:rsidP="009B6E23">
            <w:pPr>
              <w:pStyle w:val="NormalLeft"/>
              <w:rPr>
                <w:lang w:val="en-GB"/>
              </w:rPr>
            </w:pPr>
            <w:r w:rsidRPr="00D8063B">
              <w:rPr>
                <w:lang w:val="en-GB"/>
              </w:rPr>
              <w:t>11 — Not reported as reported at RFF/MAP level</w:t>
            </w:r>
          </w:p>
          <w:p w14:paraId="585AFF7E" w14:textId="1916BD7A" w:rsidR="009B6E23" w:rsidRDefault="009B6E23" w:rsidP="009B6E23">
            <w:pPr>
              <w:pStyle w:val="NormalLeft"/>
              <w:rPr>
                <w:ins w:id="595" w:author="Author"/>
                <w:lang w:val="en-GB"/>
              </w:rPr>
            </w:pPr>
            <w:r w:rsidRPr="00D8063B">
              <w:rPr>
                <w:lang w:val="en-GB"/>
              </w:rPr>
              <w:t>13 — Not reported as method 2 is used exclusively</w:t>
            </w:r>
          </w:p>
          <w:p w14:paraId="186FBC7A" w14:textId="0FCA6E76" w:rsidR="00792742" w:rsidRPr="00D8063B" w:rsidRDefault="00792742" w:rsidP="009B6E23">
            <w:pPr>
              <w:pStyle w:val="NormalLeft"/>
              <w:rPr>
                <w:lang w:val="en-GB"/>
              </w:rPr>
            </w:pPr>
            <w:ins w:id="596" w:author="Author">
              <w:r w:rsidRPr="00BC32BD">
                <w:rPr>
                  <w:lang w:val="en-GB"/>
                </w:rPr>
                <w:t xml:space="preserve">17 — </w:t>
              </w:r>
              <w:r w:rsidRPr="00BC32BD">
                <w:rPr>
                  <w:color w:val="1F497D"/>
                  <w:lang w:val="en-GB"/>
                </w:rPr>
                <w:t>Partially reported due to use of partial internal model</w:t>
              </w:r>
            </w:ins>
          </w:p>
          <w:p w14:paraId="36086E46" w14:textId="55ADCFCE" w:rsidR="009B6E23" w:rsidRPr="00D8063B" w:rsidRDefault="009B6E23" w:rsidP="009B6E23">
            <w:pPr>
              <w:pStyle w:val="NormalLeft"/>
              <w:rPr>
                <w:lang w:val="en-GB"/>
              </w:rPr>
            </w:pPr>
            <w:r w:rsidRPr="00D8063B">
              <w:rPr>
                <w:lang w:val="en-GB"/>
              </w:rPr>
              <w:t>0 — Not reported other reason (in this case special justification is needed)</w:t>
            </w:r>
          </w:p>
        </w:tc>
      </w:tr>
    </w:tbl>
    <w:p w14:paraId="2250BBE3" w14:textId="58DA4F49" w:rsidR="00383103" w:rsidRPr="009B0FB3" w:rsidDel="009B0FB3" w:rsidRDefault="00383103" w:rsidP="009B0FB3">
      <w:pPr>
        <w:pStyle w:val="ManualHeading2"/>
        <w:numPr>
          <w:ilvl w:val="0"/>
          <w:numId w:val="0"/>
        </w:numPr>
        <w:rPr>
          <w:del w:id="597" w:author="Author"/>
          <w:i/>
        </w:rPr>
      </w:pPr>
    </w:p>
    <w:p w14:paraId="5D7B1185" w14:textId="5A003467" w:rsidR="00EC471F" w:rsidRDefault="00EC471F" w:rsidP="00EC471F">
      <w:pPr>
        <w:pStyle w:val="Text2"/>
        <w:rPr>
          <w:lang w:val="en-GB"/>
        </w:rPr>
      </w:pPr>
    </w:p>
    <w:p w14:paraId="54E72B9C" w14:textId="6B683CD3" w:rsidR="00EC471F" w:rsidRDefault="00EC471F" w:rsidP="00EC471F">
      <w:pPr>
        <w:pStyle w:val="Text2"/>
        <w:rPr>
          <w:lang w:val="en-GB"/>
        </w:rPr>
      </w:pPr>
    </w:p>
    <w:p w14:paraId="18F24F82" w14:textId="49BAA14F" w:rsidR="00EC471F" w:rsidRDefault="00EC471F" w:rsidP="00EC471F">
      <w:pPr>
        <w:pStyle w:val="Text2"/>
        <w:rPr>
          <w:lang w:val="en-GB"/>
        </w:rPr>
      </w:pPr>
    </w:p>
    <w:p w14:paraId="17CB23E0" w14:textId="77777777" w:rsidR="00EC471F" w:rsidRPr="00EC471F" w:rsidDel="00E25240" w:rsidRDefault="00EC471F" w:rsidP="00EC471F">
      <w:pPr>
        <w:pStyle w:val="Text2"/>
        <w:rPr>
          <w:del w:id="598" w:author="Author"/>
          <w:lang w:val="en-GB"/>
        </w:rPr>
      </w:pPr>
    </w:p>
    <w:p w14:paraId="76F63731" w14:textId="4D7BD2BF" w:rsidR="005C1C1D" w:rsidRPr="00D8063B" w:rsidRDefault="005C1C1D" w:rsidP="005C1C1D">
      <w:pPr>
        <w:pStyle w:val="ManualHeading2"/>
        <w:numPr>
          <w:ilvl w:val="0"/>
          <w:numId w:val="0"/>
        </w:numPr>
        <w:ind w:left="851" w:hanging="851"/>
        <w:rPr>
          <w:lang w:val="en-GB"/>
        </w:rPr>
      </w:pPr>
      <w:r w:rsidRPr="00D8063B">
        <w:rPr>
          <w:i/>
          <w:lang w:val="en-GB"/>
        </w:rPr>
        <w:lastRenderedPageBreak/>
        <w:t>S.01.02 — Basic information</w:t>
      </w:r>
    </w:p>
    <w:p w14:paraId="5EB04BBC" w14:textId="77777777" w:rsidR="005C1C1D" w:rsidRPr="00D8063B" w:rsidRDefault="005C1C1D" w:rsidP="005C1C1D">
      <w:pPr>
        <w:rPr>
          <w:lang w:val="en-GB"/>
        </w:rPr>
      </w:pPr>
      <w:r w:rsidRPr="00D8063B">
        <w:rPr>
          <w:i/>
          <w:lang w:val="en-GB"/>
        </w:rPr>
        <w:t>General comments:</w:t>
      </w:r>
    </w:p>
    <w:p w14:paraId="2C564BBB" w14:textId="77DDA7DC" w:rsidR="005C1C1D" w:rsidRDefault="005C1C1D" w:rsidP="005C1C1D">
      <w:pPr>
        <w:rPr>
          <w:lang w:val="en-GB"/>
        </w:rPr>
      </w:pPr>
      <w:r w:rsidRPr="00D8063B">
        <w:rPr>
          <w:lang w:val="en-GB"/>
        </w:rPr>
        <w:t xml:space="preserve">This section relates to </w:t>
      </w:r>
      <w:del w:id="599" w:author="Author">
        <w:r w:rsidRPr="00D8063B" w:rsidDel="00682BD1">
          <w:rPr>
            <w:lang w:val="en-GB"/>
          </w:rPr>
          <w:delText xml:space="preserve">opening, </w:delText>
        </w:r>
      </w:del>
      <w:ins w:id="600" w:author="Author">
        <w:r w:rsidR="00682BD1" w:rsidRPr="00D8063B">
          <w:rPr>
            <w:lang w:val="en-GB"/>
          </w:rPr>
          <w:tab/>
        </w:r>
      </w:ins>
      <w:r w:rsidRPr="00D8063B">
        <w:rPr>
          <w:lang w:val="en-GB"/>
        </w:rPr>
        <w:t>quarterly and annual submission of information for groups.</w:t>
      </w:r>
    </w:p>
    <w:p w14:paraId="0D7D950B" w14:textId="77777777" w:rsidR="00383103" w:rsidRPr="00D8063B" w:rsidRDefault="00383103" w:rsidP="005C1C1D">
      <w:pPr>
        <w:rPr>
          <w:lang w:val="en-GB"/>
        </w:rPr>
      </w:pPr>
    </w:p>
    <w:tbl>
      <w:tblPr>
        <w:tblW w:w="9286" w:type="dxa"/>
        <w:tblLayout w:type="fixed"/>
        <w:tblLook w:val="0000" w:firstRow="0" w:lastRow="0" w:firstColumn="0" w:lastColumn="0" w:noHBand="0" w:noVBand="0"/>
      </w:tblPr>
      <w:tblGrid>
        <w:gridCol w:w="1671"/>
        <w:gridCol w:w="2136"/>
        <w:gridCol w:w="5479"/>
      </w:tblGrid>
      <w:tr w:rsidR="005C1C1D" w:rsidRPr="00D8063B" w14:paraId="4DBDDDBF" w14:textId="77777777" w:rsidTr="002856EC">
        <w:tc>
          <w:tcPr>
            <w:tcW w:w="1671" w:type="dxa"/>
            <w:tcBorders>
              <w:top w:val="single" w:sz="2" w:space="0" w:color="auto"/>
              <w:left w:val="single" w:sz="2" w:space="0" w:color="auto"/>
              <w:bottom w:val="single" w:sz="2" w:space="0" w:color="auto"/>
              <w:right w:val="single" w:sz="2" w:space="0" w:color="auto"/>
            </w:tcBorders>
          </w:tcPr>
          <w:p w14:paraId="05A41603" w14:textId="77777777" w:rsidR="005C1C1D" w:rsidRPr="00D8063B" w:rsidRDefault="005C1C1D" w:rsidP="00DA6BCB">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02ED12BD" w14:textId="77777777" w:rsidR="005C1C1D" w:rsidRPr="00D8063B" w:rsidRDefault="005C1C1D" w:rsidP="00DA6BCB">
            <w:pPr>
              <w:pStyle w:val="NormalCentered"/>
              <w:rPr>
                <w:lang w:val="en-GB"/>
              </w:rPr>
            </w:pPr>
            <w:r w:rsidRPr="00D8063B">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5BF47F20" w14:textId="77777777" w:rsidR="005C1C1D" w:rsidRPr="00D8063B" w:rsidRDefault="005C1C1D" w:rsidP="00DA6BCB">
            <w:pPr>
              <w:pStyle w:val="NormalCentered"/>
              <w:rPr>
                <w:lang w:val="en-GB"/>
              </w:rPr>
            </w:pPr>
            <w:r w:rsidRPr="00D8063B">
              <w:rPr>
                <w:i/>
                <w:iCs/>
                <w:lang w:val="en-GB"/>
              </w:rPr>
              <w:t>INSTRUCTIONS</w:t>
            </w:r>
          </w:p>
        </w:tc>
      </w:tr>
      <w:tr w:rsidR="005C1C1D" w:rsidRPr="00D8063B" w14:paraId="353FF3E5" w14:textId="77777777" w:rsidTr="002856EC">
        <w:tc>
          <w:tcPr>
            <w:tcW w:w="1671" w:type="dxa"/>
            <w:tcBorders>
              <w:top w:val="single" w:sz="2" w:space="0" w:color="auto"/>
              <w:left w:val="single" w:sz="2" w:space="0" w:color="auto"/>
              <w:bottom w:val="single" w:sz="2" w:space="0" w:color="auto"/>
              <w:right w:val="single" w:sz="2" w:space="0" w:color="auto"/>
            </w:tcBorders>
          </w:tcPr>
          <w:p w14:paraId="07F0C12E" w14:textId="77777777" w:rsidR="005C1C1D" w:rsidRPr="00D8063B" w:rsidRDefault="005C1C1D" w:rsidP="00DA6BCB">
            <w:pPr>
              <w:pStyle w:val="NormalLeft"/>
              <w:rPr>
                <w:lang w:val="en-GB"/>
              </w:rPr>
            </w:pPr>
            <w:r w:rsidRPr="00D8063B">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3A2FBE8E" w14:textId="77777777" w:rsidR="005C1C1D" w:rsidRPr="00D8063B" w:rsidRDefault="005C1C1D" w:rsidP="00DA6BCB">
            <w:pPr>
              <w:pStyle w:val="NormalLeft"/>
              <w:rPr>
                <w:lang w:val="en-GB"/>
              </w:rPr>
            </w:pPr>
            <w:r w:rsidRPr="00D8063B">
              <w:rPr>
                <w:lang w:val="en-GB"/>
              </w:rPr>
              <w:t>Participating undertaking name</w:t>
            </w:r>
          </w:p>
        </w:tc>
        <w:tc>
          <w:tcPr>
            <w:tcW w:w="5479" w:type="dxa"/>
            <w:tcBorders>
              <w:top w:val="single" w:sz="2" w:space="0" w:color="auto"/>
              <w:left w:val="single" w:sz="2" w:space="0" w:color="auto"/>
              <w:bottom w:val="single" w:sz="2" w:space="0" w:color="auto"/>
              <w:right w:val="single" w:sz="2" w:space="0" w:color="auto"/>
            </w:tcBorders>
          </w:tcPr>
          <w:p w14:paraId="54AE13F1" w14:textId="77777777" w:rsidR="005C1C1D" w:rsidRPr="00D8063B" w:rsidRDefault="005C1C1D" w:rsidP="00DA6BCB">
            <w:pPr>
              <w:pStyle w:val="NormalLeft"/>
              <w:rPr>
                <w:lang w:val="en-GB"/>
              </w:rPr>
            </w:pPr>
            <w:r w:rsidRPr="00D8063B">
              <w:rPr>
                <w:lang w:val="en-GB"/>
              </w:rPr>
              <w:t>Legal name of the participating insurance and reinsurance undertaking or insurance holding company or mixed financial holding company at the head of the insurance or reinsurance group. Needs to be consistent over different submissions.</w:t>
            </w:r>
          </w:p>
        </w:tc>
      </w:tr>
      <w:tr w:rsidR="005C1C1D" w:rsidRPr="00D8063B" w14:paraId="79FE2C14" w14:textId="77777777" w:rsidTr="002856EC">
        <w:tc>
          <w:tcPr>
            <w:tcW w:w="1671" w:type="dxa"/>
            <w:tcBorders>
              <w:top w:val="single" w:sz="2" w:space="0" w:color="auto"/>
              <w:left w:val="single" w:sz="2" w:space="0" w:color="auto"/>
              <w:bottom w:val="single" w:sz="2" w:space="0" w:color="auto"/>
              <w:right w:val="single" w:sz="2" w:space="0" w:color="auto"/>
            </w:tcBorders>
          </w:tcPr>
          <w:p w14:paraId="717C6EE1" w14:textId="77777777" w:rsidR="005C1C1D" w:rsidRPr="00D8063B" w:rsidRDefault="005C1C1D" w:rsidP="00DA6BCB">
            <w:pPr>
              <w:pStyle w:val="NormalLeft"/>
              <w:rPr>
                <w:lang w:val="en-GB"/>
              </w:rPr>
            </w:pPr>
            <w:r w:rsidRPr="00D8063B">
              <w:rPr>
                <w:lang w:val="en-GB"/>
              </w:rPr>
              <w:t>C0010/R0020</w:t>
            </w:r>
          </w:p>
        </w:tc>
        <w:tc>
          <w:tcPr>
            <w:tcW w:w="2136" w:type="dxa"/>
            <w:tcBorders>
              <w:top w:val="single" w:sz="2" w:space="0" w:color="auto"/>
              <w:left w:val="single" w:sz="2" w:space="0" w:color="auto"/>
              <w:bottom w:val="single" w:sz="2" w:space="0" w:color="auto"/>
              <w:right w:val="single" w:sz="2" w:space="0" w:color="auto"/>
            </w:tcBorders>
          </w:tcPr>
          <w:p w14:paraId="4DB6B402" w14:textId="77777777" w:rsidR="005C1C1D" w:rsidRPr="00D8063B" w:rsidRDefault="005C1C1D" w:rsidP="00DA6BCB">
            <w:pPr>
              <w:pStyle w:val="NormalLeft"/>
              <w:rPr>
                <w:lang w:val="en-GB"/>
              </w:rPr>
            </w:pPr>
            <w:r w:rsidRPr="00D8063B">
              <w:rPr>
                <w:lang w:val="en-GB"/>
              </w:rPr>
              <w:t>Group identification code</w:t>
            </w:r>
          </w:p>
        </w:tc>
        <w:tc>
          <w:tcPr>
            <w:tcW w:w="5479" w:type="dxa"/>
            <w:tcBorders>
              <w:top w:val="single" w:sz="2" w:space="0" w:color="auto"/>
              <w:left w:val="single" w:sz="2" w:space="0" w:color="auto"/>
              <w:bottom w:val="single" w:sz="2" w:space="0" w:color="auto"/>
              <w:right w:val="single" w:sz="2" w:space="0" w:color="auto"/>
            </w:tcBorders>
          </w:tcPr>
          <w:p w14:paraId="75249DBF" w14:textId="561F81A0" w:rsidR="005C1C1D" w:rsidRPr="00D8063B" w:rsidRDefault="005C1C1D" w:rsidP="00DA6BCB">
            <w:pPr>
              <w:pStyle w:val="NormalLeft"/>
              <w:rPr>
                <w:del w:id="601" w:author="Author"/>
                <w:lang w:val="en-GB"/>
              </w:rPr>
            </w:pPr>
            <w:r w:rsidRPr="00D8063B">
              <w:rPr>
                <w:lang w:val="en-GB"/>
              </w:rPr>
              <w:t xml:space="preserve">Identification code of the participating undertaking, using the </w:t>
            </w:r>
            <w:del w:id="602" w:author="Author">
              <w:r w:rsidRPr="00D8063B">
                <w:rPr>
                  <w:lang w:val="en-GB"/>
                </w:rPr>
                <w:delText>following priority:</w:delText>
              </w:r>
            </w:del>
          </w:p>
          <w:p w14:paraId="18C48D3E" w14:textId="369EE903" w:rsidR="005C1C1D" w:rsidRPr="00D8063B" w:rsidRDefault="005C1C1D" w:rsidP="00A54389">
            <w:pPr>
              <w:pStyle w:val="NormalLeft"/>
              <w:rPr>
                <w:del w:id="603" w:author="Author"/>
                <w:lang w:val="en-GB"/>
              </w:rPr>
            </w:pPr>
            <w:r w:rsidRPr="00D8063B">
              <w:rPr>
                <w:lang w:val="en-GB"/>
              </w:rPr>
              <w:t>Legal Entity Identifier (‘LEI’)</w:t>
            </w:r>
            <w:ins w:id="604" w:author="Author">
              <w:r w:rsidR="002856EC" w:rsidRPr="00D8063B">
                <w:rPr>
                  <w:lang w:val="en-GB"/>
                </w:rPr>
                <w:t>.</w:t>
              </w:r>
            </w:ins>
          </w:p>
          <w:p w14:paraId="476B49E2" w14:textId="733C92F5" w:rsidR="005C1C1D" w:rsidRPr="00D8063B" w:rsidRDefault="005C1C1D" w:rsidP="00A54389">
            <w:pPr>
              <w:pStyle w:val="NormalLeft"/>
              <w:rPr>
                <w:lang w:val="en-GB"/>
              </w:rPr>
            </w:pPr>
            <w:del w:id="605" w:author="Author">
              <w:r w:rsidRPr="00D8063B">
                <w:rPr>
                  <w:lang w:val="en-GB"/>
                </w:rPr>
                <w:delText>Identification code used in the local market, attributed by supervisory authority</w:delText>
              </w:r>
            </w:del>
          </w:p>
        </w:tc>
      </w:tr>
      <w:tr w:rsidR="00381389" w:rsidRPr="00D8063B" w14:paraId="01742991" w14:textId="77777777" w:rsidTr="002856EC">
        <w:trPr>
          <w:ins w:id="606" w:author="Author"/>
        </w:trPr>
        <w:tc>
          <w:tcPr>
            <w:tcW w:w="1671" w:type="dxa"/>
            <w:tcBorders>
              <w:top w:val="single" w:sz="2" w:space="0" w:color="auto"/>
              <w:left w:val="single" w:sz="2" w:space="0" w:color="auto"/>
              <w:bottom w:val="single" w:sz="2" w:space="0" w:color="auto"/>
              <w:right w:val="single" w:sz="2" w:space="0" w:color="auto"/>
            </w:tcBorders>
          </w:tcPr>
          <w:p w14:paraId="07F8BCBC" w14:textId="58167603" w:rsidR="00381389" w:rsidRPr="00D8063B" w:rsidRDefault="00381389" w:rsidP="00DA6BCB">
            <w:pPr>
              <w:pStyle w:val="NormalLeft"/>
              <w:rPr>
                <w:ins w:id="607" w:author="Author"/>
                <w:lang w:val="en-GB"/>
              </w:rPr>
            </w:pPr>
            <w:ins w:id="608" w:author="Author">
              <w:r w:rsidRPr="00D8063B">
                <w:rPr>
                  <w:lang w:val="en-GB"/>
                </w:rPr>
                <w:t>C0010/R0025</w:t>
              </w:r>
            </w:ins>
          </w:p>
        </w:tc>
        <w:tc>
          <w:tcPr>
            <w:tcW w:w="2136" w:type="dxa"/>
            <w:tcBorders>
              <w:top w:val="single" w:sz="2" w:space="0" w:color="auto"/>
              <w:left w:val="single" w:sz="2" w:space="0" w:color="auto"/>
              <w:bottom w:val="single" w:sz="2" w:space="0" w:color="auto"/>
              <w:right w:val="single" w:sz="2" w:space="0" w:color="auto"/>
            </w:tcBorders>
          </w:tcPr>
          <w:p w14:paraId="6C6D3ECD" w14:textId="5E76DAED" w:rsidR="00381389" w:rsidRPr="00D8063B" w:rsidRDefault="00381389" w:rsidP="00DA6BCB">
            <w:pPr>
              <w:pStyle w:val="NormalLeft"/>
              <w:rPr>
                <w:ins w:id="609" w:author="Author"/>
                <w:lang w:val="en-GB"/>
              </w:rPr>
            </w:pPr>
            <w:ins w:id="610" w:author="Author">
              <w:r w:rsidRPr="00D8063B">
                <w:rPr>
                  <w:lang w:val="en-GB"/>
                </w:rPr>
                <w:t>Name of the group</w:t>
              </w:r>
            </w:ins>
          </w:p>
        </w:tc>
        <w:tc>
          <w:tcPr>
            <w:tcW w:w="5479" w:type="dxa"/>
            <w:tcBorders>
              <w:top w:val="single" w:sz="2" w:space="0" w:color="auto"/>
              <w:left w:val="single" w:sz="2" w:space="0" w:color="auto"/>
              <w:bottom w:val="single" w:sz="2" w:space="0" w:color="auto"/>
              <w:right w:val="single" w:sz="2" w:space="0" w:color="auto"/>
            </w:tcBorders>
          </w:tcPr>
          <w:p w14:paraId="360F3BC1" w14:textId="5F5C3128" w:rsidR="00381389" w:rsidRPr="00D8063B" w:rsidRDefault="00381389" w:rsidP="00DA6BCB">
            <w:pPr>
              <w:pStyle w:val="NormalLeft"/>
              <w:rPr>
                <w:ins w:id="611" w:author="Author"/>
                <w:lang w:val="en-GB"/>
              </w:rPr>
            </w:pPr>
            <w:ins w:id="612" w:author="Author">
              <w:r w:rsidRPr="00D8063B">
                <w:rPr>
                  <w:lang w:val="en-GB"/>
                </w:rPr>
                <w:t>This item corresponds to the legal name of group.</w:t>
              </w:r>
            </w:ins>
          </w:p>
        </w:tc>
      </w:tr>
      <w:tr w:rsidR="005C1C1D" w:rsidRPr="00D8063B" w14:paraId="35C6A045" w14:textId="77777777" w:rsidTr="002856EC">
        <w:tc>
          <w:tcPr>
            <w:tcW w:w="1671" w:type="dxa"/>
            <w:tcBorders>
              <w:top w:val="single" w:sz="2" w:space="0" w:color="auto"/>
              <w:left w:val="single" w:sz="2" w:space="0" w:color="auto"/>
              <w:bottom w:val="single" w:sz="2" w:space="0" w:color="auto"/>
              <w:right w:val="single" w:sz="2" w:space="0" w:color="auto"/>
            </w:tcBorders>
          </w:tcPr>
          <w:p w14:paraId="26EDF853" w14:textId="62E59D58" w:rsidR="005C1C1D" w:rsidRPr="00D8063B" w:rsidRDefault="005C1C1D" w:rsidP="00DA6BCB">
            <w:pPr>
              <w:pStyle w:val="NormalLeft"/>
              <w:rPr>
                <w:lang w:val="en-GB"/>
              </w:rPr>
            </w:pPr>
            <w:del w:id="613" w:author="Author">
              <w:r w:rsidRPr="00D8063B">
                <w:rPr>
                  <w:lang w:val="en-GB"/>
                </w:rPr>
                <w:delText>C0010/R0030</w:delText>
              </w:r>
            </w:del>
          </w:p>
        </w:tc>
        <w:tc>
          <w:tcPr>
            <w:tcW w:w="2136" w:type="dxa"/>
            <w:tcBorders>
              <w:top w:val="single" w:sz="2" w:space="0" w:color="auto"/>
              <w:left w:val="single" w:sz="2" w:space="0" w:color="auto"/>
              <w:bottom w:val="single" w:sz="2" w:space="0" w:color="auto"/>
              <w:right w:val="single" w:sz="2" w:space="0" w:color="auto"/>
            </w:tcBorders>
          </w:tcPr>
          <w:p w14:paraId="125C41C6" w14:textId="372A0A9B" w:rsidR="005C1C1D" w:rsidRPr="00D8063B" w:rsidRDefault="005C1C1D" w:rsidP="00DA6BCB">
            <w:pPr>
              <w:pStyle w:val="NormalLeft"/>
              <w:rPr>
                <w:lang w:val="en-GB"/>
              </w:rPr>
            </w:pPr>
            <w:del w:id="614" w:author="Author">
              <w:r w:rsidRPr="00D8063B">
                <w:rPr>
                  <w:lang w:val="en-GB"/>
                </w:rPr>
                <w:delText>Type of code of group</w:delText>
              </w:r>
            </w:del>
          </w:p>
        </w:tc>
        <w:tc>
          <w:tcPr>
            <w:tcW w:w="5479" w:type="dxa"/>
            <w:tcBorders>
              <w:top w:val="single" w:sz="2" w:space="0" w:color="auto"/>
              <w:left w:val="single" w:sz="2" w:space="0" w:color="auto"/>
              <w:bottom w:val="single" w:sz="2" w:space="0" w:color="auto"/>
              <w:right w:val="single" w:sz="2" w:space="0" w:color="auto"/>
            </w:tcBorders>
          </w:tcPr>
          <w:p w14:paraId="7854168D" w14:textId="39CB6D41" w:rsidR="005C1C1D" w:rsidRPr="00D8063B" w:rsidRDefault="005C1C1D" w:rsidP="00DA6BCB">
            <w:pPr>
              <w:pStyle w:val="NormalLeft"/>
              <w:rPr>
                <w:del w:id="615" w:author="Author"/>
                <w:lang w:val="en-GB"/>
              </w:rPr>
            </w:pPr>
            <w:del w:id="616" w:author="Author">
              <w:r w:rsidRPr="00D8063B">
                <w:rPr>
                  <w:lang w:val="en-GB"/>
                </w:rPr>
                <w:delText>Type of ID Code used for the ‘Group Identification code’ item. One of the options in the following closed list shall be used:</w:delText>
              </w:r>
            </w:del>
          </w:p>
          <w:p w14:paraId="4CF22651" w14:textId="2EDD901A" w:rsidR="005C1C1D" w:rsidRPr="00D8063B" w:rsidRDefault="005C1C1D" w:rsidP="00DA6BCB">
            <w:pPr>
              <w:pStyle w:val="NormalLeft"/>
              <w:rPr>
                <w:del w:id="617" w:author="Author"/>
                <w:lang w:val="en-GB"/>
              </w:rPr>
            </w:pPr>
            <w:del w:id="618" w:author="Author">
              <w:r w:rsidRPr="00D8063B">
                <w:rPr>
                  <w:lang w:val="en-GB"/>
                </w:rPr>
                <w:delText>1 — LEI</w:delText>
              </w:r>
            </w:del>
          </w:p>
          <w:p w14:paraId="00B4DE73" w14:textId="04EDF058" w:rsidR="005C1C1D" w:rsidRPr="00D8063B" w:rsidRDefault="005C1C1D" w:rsidP="00DA6BCB">
            <w:pPr>
              <w:pStyle w:val="NormalLeft"/>
              <w:rPr>
                <w:lang w:val="en-GB"/>
              </w:rPr>
            </w:pPr>
            <w:del w:id="619" w:author="Author">
              <w:r w:rsidRPr="00D8063B">
                <w:rPr>
                  <w:lang w:val="en-GB"/>
                </w:rPr>
                <w:delText>2 — Specific code</w:delText>
              </w:r>
            </w:del>
          </w:p>
        </w:tc>
      </w:tr>
      <w:tr w:rsidR="005C1C1D" w:rsidRPr="00D8063B" w14:paraId="04924448" w14:textId="77777777" w:rsidTr="002856EC">
        <w:tc>
          <w:tcPr>
            <w:tcW w:w="1671" w:type="dxa"/>
            <w:tcBorders>
              <w:top w:val="single" w:sz="2" w:space="0" w:color="auto"/>
              <w:left w:val="single" w:sz="2" w:space="0" w:color="auto"/>
              <w:bottom w:val="single" w:sz="2" w:space="0" w:color="auto"/>
              <w:right w:val="single" w:sz="2" w:space="0" w:color="auto"/>
            </w:tcBorders>
          </w:tcPr>
          <w:p w14:paraId="1FFF3D47" w14:textId="77777777" w:rsidR="005C1C1D" w:rsidRPr="00D8063B" w:rsidRDefault="005C1C1D" w:rsidP="00DA6BCB">
            <w:pPr>
              <w:pStyle w:val="NormalLeft"/>
              <w:rPr>
                <w:lang w:val="en-GB"/>
              </w:rPr>
            </w:pPr>
            <w:r w:rsidRPr="00D8063B">
              <w:rPr>
                <w:lang w:val="en-GB"/>
              </w:rPr>
              <w:t>C0010/R0050</w:t>
            </w:r>
          </w:p>
        </w:tc>
        <w:tc>
          <w:tcPr>
            <w:tcW w:w="2136" w:type="dxa"/>
            <w:tcBorders>
              <w:top w:val="single" w:sz="2" w:space="0" w:color="auto"/>
              <w:left w:val="single" w:sz="2" w:space="0" w:color="auto"/>
              <w:bottom w:val="single" w:sz="2" w:space="0" w:color="auto"/>
              <w:right w:val="single" w:sz="2" w:space="0" w:color="auto"/>
            </w:tcBorders>
          </w:tcPr>
          <w:p w14:paraId="1DDE934E" w14:textId="77777777" w:rsidR="005C1C1D" w:rsidRPr="00D8063B" w:rsidRDefault="005C1C1D" w:rsidP="00DA6BCB">
            <w:pPr>
              <w:pStyle w:val="NormalLeft"/>
              <w:rPr>
                <w:lang w:val="en-GB"/>
              </w:rPr>
            </w:pPr>
            <w:r w:rsidRPr="00D8063B">
              <w:rPr>
                <w:lang w:val="en-GB"/>
              </w:rPr>
              <w:t>Country of the group supervisor</w:t>
            </w:r>
          </w:p>
        </w:tc>
        <w:tc>
          <w:tcPr>
            <w:tcW w:w="5479" w:type="dxa"/>
            <w:tcBorders>
              <w:top w:val="single" w:sz="2" w:space="0" w:color="auto"/>
              <w:left w:val="single" w:sz="2" w:space="0" w:color="auto"/>
              <w:bottom w:val="single" w:sz="2" w:space="0" w:color="auto"/>
              <w:right w:val="single" w:sz="2" w:space="0" w:color="auto"/>
            </w:tcBorders>
          </w:tcPr>
          <w:p w14:paraId="7EC5C7E3" w14:textId="77777777" w:rsidR="005C1C1D" w:rsidRPr="00D8063B" w:rsidRDefault="005C1C1D" w:rsidP="00DA6BCB">
            <w:pPr>
              <w:pStyle w:val="NormalLeft"/>
              <w:rPr>
                <w:lang w:val="en-GB"/>
              </w:rPr>
            </w:pPr>
            <w:r w:rsidRPr="00D8063B">
              <w:rPr>
                <w:lang w:val="en-GB"/>
              </w:rPr>
              <w:t>Identify the ISO 3166–1 alpha–2 Code of the country of the group supervisor</w:t>
            </w:r>
          </w:p>
        </w:tc>
      </w:tr>
      <w:tr w:rsidR="005C1C1D" w:rsidRPr="00D8063B" w14:paraId="615B8BC7" w14:textId="77777777" w:rsidTr="002856EC">
        <w:tc>
          <w:tcPr>
            <w:tcW w:w="1671" w:type="dxa"/>
            <w:tcBorders>
              <w:top w:val="single" w:sz="2" w:space="0" w:color="auto"/>
              <w:left w:val="single" w:sz="2" w:space="0" w:color="auto"/>
              <w:bottom w:val="single" w:sz="2" w:space="0" w:color="auto"/>
              <w:right w:val="single" w:sz="2" w:space="0" w:color="auto"/>
            </w:tcBorders>
          </w:tcPr>
          <w:p w14:paraId="7A523886" w14:textId="77777777" w:rsidR="005C1C1D" w:rsidRPr="00D8063B" w:rsidRDefault="005C1C1D" w:rsidP="00DA6BCB">
            <w:pPr>
              <w:pStyle w:val="NormalLeft"/>
              <w:rPr>
                <w:lang w:val="en-GB"/>
              </w:rPr>
            </w:pPr>
            <w:r w:rsidRPr="00D8063B">
              <w:rPr>
                <w:lang w:val="en-GB"/>
              </w:rPr>
              <w:t>C0010/R0060</w:t>
            </w:r>
          </w:p>
        </w:tc>
        <w:tc>
          <w:tcPr>
            <w:tcW w:w="2136" w:type="dxa"/>
            <w:tcBorders>
              <w:top w:val="single" w:sz="2" w:space="0" w:color="auto"/>
              <w:left w:val="single" w:sz="2" w:space="0" w:color="auto"/>
              <w:bottom w:val="single" w:sz="2" w:space="0" w:color="auto"/>
              <w:right w:val="single" w:sz="2" w:space="0" w:color="auto"/>
            </w:tcBorders>
          </w:tcPr>
          <w:p w14:paraId="3F4F59A0" w14:textId="77777777" w:rsidR="005C1C1D" w:rsidRPr="00D8063B" w:rsidRDefault="005C1C1D" w:rsidP="00DA6BCB">
            <w:pPr>
              <w:pStyle w:val="NormalLeft"/>
              <w:rPr>
                <w:lang w:val="en-GB"/>
              </w:rPr>
            </w:pPr>
            <w:r w:rsidRPr="00D8063B">
              <w:rPr>
                <w:lang w:val="en-GB"/>
              </w:rPr>
              <w:t>Sub–group information</w:t>
            </w:r>
          </w:p>
        </w:tc>
        <w:tc>
          <w:tcPr>
            <w:tcW w:w="5479" w:type="dxa"/>
            <w:tcBorders>
              <w:top w:val="single" w:sz="2" w:space="0" w:color="auto"/>
              <w:left w:val="single" w:sz="2" w:space="0" w:color="auto"/>
              <w:bottom w:val="single" w:sz="2" w:space="0" w:color="auto"/>
              <w:right w:val="single" w:sz="2" w:space="0" w:color="auto"/>
            </w:tcBorders>
          </w:tcPr>
          <w:p w14:paraId="622E2D29" w14:textId="77777777" w:rsidR="005C1C1D" w:rsidRPr="00D8063B" w:rsidRDefault="005C1C1D" w:rsidP="00DA6BCB">
            <w:pPr>
              <w:pStyle w:val="NormalLeft"/>
              <w:rPr>
                <w:lang w:val="en-GB"/>
              </w:rPr>
            </w:pPr>
            <w:r w:rsidRPr="00D8063B">
              <w:rPr>
                <w:lang w:val="en-GB"/>
              </w:rPr>
              <w:t>Identify if the information relates to a sub</w:t>
            </w:r>
            <w:del w:id="620" w:author="Author">
              <w:r w:rsidRPr="00D8063B" w:rsidDel="007619A8">
                <w:rPr>
                  <w:lang w:val="en-GB"/>
                </w:rPr>
                <w:delText>–</w:delText>
              </w:r>
            </w:del>
            <w:r w:rsidRPr="00D8063B">
              <w:rPr>
                <w:lang w:val="en-GB"/>
              </w:rPr>
              <w:t>group in accordance with Article 216 of Directive 2009/138/EC. One of the options in the following closed list shall be used:</w:t>
            </w:r>
          </w:p>
          <w:p w14:paraId="2087562A" w14:textId="77777777" w:rsidR="005C1C1D" w:rsidRPr="00D8063B" w:rsidRDefault="005C1C1D" w:rsidP="00DA6BCB">
            <w:pPr>
              <w:pStyle w:val="NormalLeft"/>
              <w:rPr>
                <w:lang w:val="en-GB"/>
              </w:rPr>
            </w:pPr>
            <w:r w:rsidRPr="00D8063B">
              <w:rPr>
                <w:lang w:val="en-GB"/>
              </w:rPr>
              <w:t>1 — No sub–group information</w:t>
            </w:r>
          </w:p>
          <w:p w14:paraId="03013BB0" w14:textId="77777777" w:rsidR="005C1C1D" w:rsidRPr="00D8063B" w:rsidRDefault="005C1C1D" w:rsidP="00DA6BCB">
            <w:pPr>
              <w:pStyle w:val="NormalLeft"/>
              <w:rPr>
                <w:lang w:val="en-GB"/>
              </w:rPr>
            </w:pPr>
            <w:r w:rsidRPr="00D8063B">
              <w:rPr>
                <w:lang w:val="en-GB"/>
              </w:rPr>
              <w:t>2 — Sub–group information</w:t>
            </w:r>
          </w:p>
        </w:tc>
      </w:tr>
      <w:tr w:rsidR="005C1C1D" w:rsidRPr="00D8063B" w14:paraId="5ABC92CB" w14:textId="77777777" w:rsidTr="002856EC">
        <w:tc>
          <w:tcPr>
            <w:tcW w:w="1671" w:type="dxa"/>
            <w:tcBorders>
              <w:top w:val="single" w:sz="2" w:space="0" w:color="auto"/>
              <w:left w:val="single" w:sz="2" w:space="0" w:color="auto"/>
              <w:bottom w:val="single" w:sz="2" w:space="0" w:color="auto"/>
              <w:right w:val="single" w:sz="2" w:space="0" w:color="auto"/>
            </w:tcBorders>
          </w:tcPr>
          <w:p w14:paraId="100E3E05" w14:textId="77777777" w:rsidR="005C1C1D" w:rsidRPr="00D8063B" w:rsidRDefault="005C1C1D" w:rsidP="00DA6BCB">
            <w:pPr>
              <w:pStyle w:val="NormalLeft"/>
              <w:rPr>
                <w:lang w:val="en-GB"/>
              </w:rPr>
            </w:pPr>
            <w:r w:rsidRPr="00D8063B">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0D6DFF71" w14:textId="77777777" w:rsidR="005C1C1D" w:rsidRPr="00D8063B" w:rsidRDefault="005C1C1D" w:rsidP="00DA6BCB">
            <w:pPr>
              <w:pStyle w:val="NormalLeft"/>
              <w:rPr>
                <w:lang w:val="en-GB"/>
              </w:rPr>
            </w:pPr>
            <w:r w:rsidRPr="00D8063B">
              <w:rPr>
                <w:lang w:val="en-GB"/>
              </w:rPr>
              <w:t>Language of reporting</w:t>
            </w:r>
          </w:p>
        </w:tc>
        <w:tc>
          <w:tcPr>
            <w:tcW w:w="5479" w:type="dxa"/>
            <w:tcBorders>
              <w:top w:val="single" w:sz="2" w:space="0" w:color="auto"/>
              <w:left w:val="single" w:sz="2" w:space="0" w:color="auto"/>
              <w:bottom w:val="single" w:sz="2" w:space="0" w:color="auto"/>
              <w:right w:val="single" w:sz="2" w:space="0" w:color="auto"/>
            </w:tcBorders>
          </w:tcPr>
          <w:p w14:paraId="4FED3950" w14:textId="4D8692D9" w:rsidR="005C1C1D" w:rsidRPr="00D8063B" w:rsidRDefault="005C1C1D" w:rsidP="00DA6BCB">
            <w:pPr>
              <w:pStyle w:val="NormalLeft"/>
              <w:rPr>
                <w:lang w:val="en-GB"/>
              </w:rPr>
            </w:pPr>
            <w:r w:rsidRPr="00D8063B">
              <w:rPr>
                <w:lang w:val="en-GB"/>
              </w:rPr>
              <w:t>Identify the 2</w:t>
            </w:r>
            <w:ins w:id="621" w:author="Author">
              <w:r w:rsidR="007619A8" w:rsidRPr="00D8063B">
                <w:rPr>
                  <w:lang w:val="en-GB"/>
                </w:rPr>
                <w:t>-</w:t>
              </w:r>
            </w:ins>
            <w:del w:id="622" w:author="Author">
              <w:r w:rsidRPr="00D8063B" w:rsidDel="007619A8">
                <w:rPr>
                  <w:lang w:val="en-GB"/>
                </w:rPr>
                <w:delText xml:space="preserve"> </w:delText>
              </w:r>
            </w:del>
            <w:r w:rsidRPr="00D8063B">
              <w:rPr>
                <w:lang w:val="en-GB"/>
              </w:rPr>
              <w:t>letter code of ISO 639–1 code of the language used in the submission of information</w:t>
            </w:r>
          </w:p>
        </w:tc>
      </w:tr>
      <w:tr w:rsidR="005C1C1D" w:rsidRPr="00D8063B" w14:paraId="0AB9DD3D" w14:textId="77777777" w:rsidTr="002856EC">
        <w:tc>
          <w:tcPr>
            <w:tcW w:w="1671" w:type="dxa"/>
            <w:tcBorders>
              <w:top w:val="single" w:sz="2" w:space="0" w:color="auto"/>
              <w:left w:val="single" w:sz="2" w:space="0" w:color="auto"/>
              <w:bottom w:val="single" w:sz="2" w:space="0" w:color="auto"/>
              <w:right w:val="single" w:sz="2" w:space="0" w:color="auto"/>
            </w:tcBorders>
          </w:tcPr>
          <w:p w14:paraId="0F5862B2" w14:textId="77777777" w:rsidR="005C1C1D" w:rsidRPr="00D8063B" w:rsidRDefault="005C1C1D" w:rsidP="00DA6BCB">
            <w:pPr>
              <w:pStyle w:val="NormalLeft"/>
              <w:rPr>
                <w:lang w:val="en-GB"/>
              </w:rPr>
            </w:pPr>
            <w:r w:rsidRPr="00D8063B">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4CCEFE2F" w14:textId="77777777" w:rsidR="005C1C1D" w:rsidRPr="00D8063B" w:rsidRDefault="005C1C1D" w:rsidP="00DA6BCB">
            <w:pPr>
              <w:pStyle w:val="NormalLeft"/>
              <w:rPr>
                <w:lang w:val="en-GB"/>
              </w:rPr>
            </w:pPr>
            <w:r w:rsidRPr="00D8063B">
              <w:rPr>
                <w:lang w:val="en-GB"/>
              </w:rPr>
              <w:t>Reporting submission date</w:t>
            </w:r>
          </w:p>
        </w:tc>
        <w:tc>
          <w:tcPr>
            <w:tcW w:w="5479" w:type="dxa"/>
            <w:tcBorders>
              <w:top w:val="single" w:sz="2" w:space="0" w:color="auto"/>
              <w:left w:val="single" w:sz="2" w:space="0" w:color="auto"/>
              <w:bottom w:val="single" w:sz="2" w:space="0" w:color="auto"/>
              <w:right w:val="single" w:sz="2" w:space="0" w:color="auto"/>
            </w:tcBorders>
          </w:tcPr>
          <w:p w14:paraId="3BFA41C4" w14:textId="77777777" w:rsidR="005C1C1D" w:rsidRPr="00D8063B" w:rsidRDefault="005C1C1D" w:rsidP="00DA6BCB">
            <w:pPr>
              <w:pStyle w:val="NormalLeft"/>
              <w:rPr>
                <w:lang w:val="en-GB"/>
              </w:rPr>
            </w:pPr>
            <w:r w:rsidRPr="00D8063B">
              <w:rPr>
                <w:lang w:val="en-GB"/>
              </w:rPr>
              <w:t>Identify the ISO 8601 (yyyy–mm–dd) code of the date when the reporting to the supervisory authority is made</w:t>
            </w:r>
          </w:p>
        </w:tc>
      </w:tr>
      <w:tr w:rsidR="005C1C1D" w:rsidRPr="00D8063B" w14:paraId="725B3E19" w14:textId="77777777" w:rsidTr="002856EC">
        <w:tc>
          <w:tcPr>
            <w:tcW w:w="1671" w:type="dxa"/>
            <w:tcBorders>
              <w:top w:val="single" w:sz="2" w:space="0" w:color="auto"/>
              <w:left w:val="single" w:sz="2" w:space="0" w:color="auto"/>
              <w:bottom w:val="single" w:sz="2" w:space="0" w:color="auto"/>
              <w:right w:val="single" w:sz="2" w:space="0" w:color="auto"/>
            </w:tcBorders>
          </w:tcPr>
          <w:p w14:paraId="17692941" w14:textId="06505C73" w:rsidR="005C1C1D" w:rsidRPr="00D8063B" w:rsidRDefault="005C1C1D" w:rsidP="00DA6BCB">
            <w:pPr>
              <w:pStyle w:val="NormalLeft"/>
              <w:rPr>
                <w:lang w:val="en-GB"/>
              </w:rPr>
            </w:pPr>
            <w:r w:rsidRPr="00D8063B">
              <w:rPr>
                <w:lang w:val="en-GB"/>
              </w:rPr>
              <w:t>C0010/R0081 </w:t>
            </w:r>
            <w:r w:rsidR="00DA6BCB" w:rsidRPr="00D8063B">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8607004" w14:textId="53F543D6" w:rsidR="005C1C1D" w:rsidRPr="00D8063B" w:rsidRDefault="005C1C1D" w:rsidP="00DA6BCB">
            <w:pPr>
              <w:pStyle w:val="NormalLeft"/>
              <w:rPr>
                <w:lang w:val="en-GB"/>
              </w:rPr>
            </w:pPr>
            <w:r w:rsidRPr="00D8063B">
              <w:rPr>
                <w:lang w:val="en-GB"/>
              </w:rPr>
              <w:t>Financial year end </w:t>
            </w:r>
            <w:r w:rsidR="00DA6BCB" w:rsidRPr="00D8063B">
              <w:rPr>
                <w:lang w:val="en-GB"/>
              </w:rPr>
              <w:t xml:space="preserve"> </w:t>
            </w:r>
          </w:p>
        </w:tc>
        <w:tc>
          <w:tcPr>
            <w:tcW w:w="5479" w:type="dxa"/>
            <w:tcBorders>
              <w:top w:val="single" w:sz="2" w:space="0" w:color="auto"/>
              <w:left w:val="single" w:sz="2" w:space="0" w:color="auto"/>
              <w:bottom w:val="single" w:sz="2" w:space="0" w:color="auto"/>
              <w:right w:val="single" w:sz="2" w:space="0" w:color="auto"/>
            </w:tcBorders>
          </w:tcPr>
          <w:p w14:paraId="66B61547" w14:textId="27AE48A1" w:rsidR="005C1C1D" w:rsidRPr="00D8063B" w:rsidRDefault="005C1C1D" w:rsidP="00DA6BCB">
            <w:pPr>
              <w:pStyle w:val="NormalLeft"/>
              <w:rPr>
                <w:lang w:val="en-GB"/>
              </w:rPr>
            </w:pPr>
            <w:r w:rsidRPr="00D8063B">
              <w:rPr>
                <w:lang w:val="en-GB"/>
              </w:rPr>
              <w:t>Identify the ISO 8601 (yyyy–mm–dd) code of the financial year end of the undertaking, e.g. 2017-12-31 </w:t>
            </w:r>
            <w:r w:rsidR="00DA6BCB" w:rsidRPr="00D8063B">
              <w:rPr>
                <w:lang w:val="en-GB"/>
              </w:rPr>
              <w:t xml:space="preserve"> </w:t>
            </w:r>
          </w:p>
        </w:tc>
      </w:tr>
      <w:tr w:rsidR="005C1C1D" w:rsidRPr="00D8063B" w14:paraId="37B9A9B7" w14:textId="77777777" w:rsidTr="002856EC">
        <w:tc>
          <w:tcPr>
            <w:tcW w:w="1671" w:type="dxa"/>
            <w:tcBorders>
              <w:top w:val="single" w:sz="2" w:space="0" w:color="auto"/>
              <w:left w:val="single" w:sz="2" w:space="0" w:color="auto"/>
              <w:bottom w:val="single" w:sz="2" w:space="0" w:color="auto"/>
              <w:right w:val="single" w:sz="2" w:space="0" w:color="auto"/>
            </w:tcBorders>
          </w:tcPr>
          <w:p w14:paraId="316A4835" w14:textId="77777777" w:rsidR="005C1C1D" w:rsidRPr="00D8063B" w:rsidRDefault="005C1C1D" w:rsidP="00DA6BCB">
            <w:pPr>
              <w:pStyle w:val="NormalLeft"/>
              <w:rPr>
                <w:lang w:val="en-GB"/>
              </w:rPr>
            </w:pPr>
            <w:r w:rsidRPr="00D8063B">
              <w:rPr>
                <w:lang w:val="en-GB"/>
              </w:rPr>
              <w:lastRenderedPageBreak/>
              <w:t>C0010/R0090</w:t>
            </w:r>
          </w:p>
        </w:tc>
        <w:tc>
          <w:tcPr>
            <w:tcW w:w="2136" w:type="dxa"/>
            <w:tcBorders>
              <w:top w:val="single" w:sz="2" w:space="0" w:color="auto"/>
              <w:left w:val="single" w:sz="2" w:space="0" w:color="auto"/>
              <w:bottom w:val="single" w:sz="2" w:space="0" w:color="auto"/>
              <w:right w:val="single" w:sz="2" w:space="0" w:color="auto"/>
            </w:tcBorders>
          </w:tcPr>
          <w:p w14:paraId="5560EE4C" w14:textId="77777777" w:rsidR="005C1C1D" w:rsidRPr="00D8063B" w:rsidRDefault="005C1C1D" w:rsidP="00DA6BCB">
            <w:pPr>
              <w:pStyle w:val="NormalLeft"/>
              <w:rPr>
                <w:lang w:val="en-GB"/>
              </w:rPr>
            </w:pPr>
            <w:r w:rsidRPr="00D8063B">
              <w:rPr>
                <w:lang w:val="en-GB"/>
              </w:rPr>
              <w:t>Reporting reference date</w:t>
            </w:r>
          </w:p>
        </w:tc>
        <w:tc>
          <w:tcPr>
            <w:tcW w:w="5479" w:type="dxa"/>
            <w:tcBorders>
              <w:top w:val="single" w:sz="2" w:space="0" w:color="auto"/>
              <w:left w:val="single" w:sz="2" w:space="0" w:color="auto"/>
              <w:bottom w:val="single" w:sz="2" w:space="0" w:color="auto"/>
              <w:right w:val="single" w:sz="2" w:space="0" w:color="auto"/>
            </w:tcBorders>
          </w:tcPr>
          <w:p w14:paraId="02A2B9AC" w14:textId="77777777" w:rsidR="005C1C1D" w:rsidRPr="00D8063B" w:rsidRDefault="005C1C1D" w:rsidP="00DA6BCB">
            <w:pPr>
              <w:pStyle w:val="NormalLeft"/>
              <w:rPr>
                <w:lang w:val="en-GB"/>
              </w:rPr>
            </w:pPr>
            <w:r w:rsidRPr="00D8063B">
              <w:rPr>
                <w:lang w:val="en-GB"/>
              </w:rPr>
              <w:t>Identify the ISO 8601 (yyyy–mm–dd) code of the date identifying the last day of the reporting period</w:t>
            </w:r>
          </w:p>
        </w:tc>
      </w:tr>
      <w:tr w:rsidR="005C1C1D" w:rsidRPr="00D8063B" w14:paraId="6682653E" w14:textId="77777777" w:rsidTr="002856EC">
        <w:tc>
          <w:tcPr>
            <w:tcW w:w="1671" w:type="dxa"/>
            <w:tcBorders>
              <w:top w:val="single" w:sz="2" w:space="0" w:color="auto"/>
              <w:left w:val="single" w:sz="2" w:space="0" w:color="auto"/>
              <w:bottom w:val="single" w:sz="2" w:space="0" w:color="auto"/>
              <w:right w:val="single" w:sz="2" w:space="0" w:color="auto"/>
            </w:tcBorders>
          </w:tcPr>
          <w:p w14:paraId="68B0AE18" w14:textId="77777777" w:rsidR="005C1C1D" w:rsidRPr="00D8063B" w:rsidRDefault="005C1C1D" w:rsidP="00DA6BCB">
            <w:pPr>
              <w:pStyle w:val="NormalLeft"/>
              <w:rPr>
                <w:lang w:val="en-GB"/>
              </w:rPr>
            </w:pPr>
            <w:r w:rsidRPr="00D8063B">
              <w:rPr>
                <w:lang w:val="en-GB"/>
              </w:rPr>
              <w:t>C0010/R0100</w:t>
            </w:r>
          </w:p>
        </w:tc>
        <w:tc>
          <w:tcPr>
            <w:tcW w:w="2136" w:type="dxa"/>
            <w:tcBorders>
              <w:top w:val="single" w:sz="2" w:space="0" w:color="auto"/>
              <w:left w:val="single" w:sz="2" w:space="0" w:color="auto"/>
              <w:bottom w:val="single" w:sz="2" w:space="0" w:color="auto"/>
              <w:right w:val="single" w:sz="2" w:space="0" w:color="auto"/>
            </w:tcBorders>
          </w:tcPr>
          <w:p w14:paraId="5D13ACAD" w14:textId="77777777" w:rsidR="005C1C1D" w:rsidRPr="00D8063B" w:rsidRDefault="005C1C1D" w:rsidP="00DA6BCB">
            <w:pPr>
              <w:pStyle w:val="NormalLeft"/>
              <w:rPr>
                <w:lang w:val="en-GB"/>
              </w:rPr>
            </w:pPr>
            <w:r w:rsidRPr="00D8063B">
              <w:rPr>
                <w:lang w:val="en-GB"/>
              </w:rPr>
              <w:t>Regular/Ad–hoc submission</w:t>
            </w:r>
          </w:p>
        </w:tc>
        <w:tc>
          <w:tcPr>
            <w:tcW w:w="5479" w:type="dxa"/>
            <w:tcBorders>
              <w:top w:val="single" w:sz="2" w:space="0" w:color="auto"/>
              <w:left w:val="single" w:sz="2" w:space="0" w:color="auto"/>
              <w:bottom w:val="single" w:sz="2" w:space="0" w:color="auto"/>
              <w:right w:val="single" w:sz="2" w:space="0" w:color="auto"/>
            </w:tcBorders>
          </w:tcPr>
          <w:p w14:paraId="56D46082" w14:textId="77777777" w:rsidR="005C1C1D" w:rsidRPr="00D8063B" w:rsidRDefault="005C1C1D" w:rsidP="00DA6BCB">
            <w:pPr>
              <w:pStyle w:val="NormalLeft"/>
              <w:rPr>
                <w:lang w:val="en-GB"/>
              </w:rPr>
            </w:pPr>
            <w:r w:rsidRPr="00D8063B">
              <w:rPr>
                <w:lang w:val="en-GB"/>
              </w:rPr>
              <w:t>Identify if the submission of information relates to regular submission of information or ad–hoc. The following closed list of options shall be used:</w:t>
            </w:r>
          </w:p>
          <w:p w14:paraId="2C873824" w14:textId="77777777" w:rsidR="005C1C1D" w:rsidRPr="00D8063B" w:rsidRDefault="005C1C1D" w:rsidP="00DA6BCB">
            <w:pPr>
              <w:pStyle w:val="NormalLeft"/>
              <w:rPr>
                <w:lang w:val="en-GB"/>
              </w:rPr>
            </w:pPr>
            <w:r w:rsidRPr="00D8063B">
              <w:rPr>
                <w:lang w:val="en-GB"/>
              </w:rPr>
              <w:t>1 — Regular reporting</w:t>
            </w:r>
          </w:p>
          <w:p w14:paraId="2A119D89" w14:textId="77777777" w:rsidR="00DA6BCB" w:rsidRPr="00D8063B" w:rsidRDefault="005C1C1D" w:rsidP="00DA6BCB">
            <w:pPr>
              <w:pStyle w:val="NormalLeft"/>
              <w:rPr>
                <w:lang w:val="en-GB"/>
              </w:rPr>
            </w:pPr>
            <w:r w:rsidRPr="00D8063B">
              <w:rPr>
                <w:lang w:val="en-GB"/>
              </w:rPr>
              <w:t>2 — Ad–hoc reporting</w:t>
            </w:r>
          </w:p>
          <w:p w14:paraId="3420B9BD" w14:textId="11C769A1" w:rsidR="005C1C1D" w:rsidRPr="00D8063B" w:rsidRDefault="005C1C1D" w:rsidP="00DA6BCB">
            <w:pPr>
              <w:pStyle w:val="NormalLeft"/>
              <w:rPr>
                <w:lang w:val="en-GB"/>
              </w:rPr>
            </w:pPr>
            <w:r w:rsidRPr="00D8063B">
              <w:rPr>
                <w:lang w:val="en-GB"/>
              </w:rPr>
              <w:t>4 — Empty submission </w:t>
            </w:r>
            <w:r w:rsidR="00DA6BCB" w:rsidRPr="00D8063B">
              <w:rPr>
                <w:lang w:val="en-GB"/>
              </w:rPr>
              <w:t xml:space="preserve"> </w:t>
            </w:r>
          </w:p>
        </w:tc>
      </w:tr>
      <w:tr w:rsidR="005C1C1D" w:rsidRPr="00D8063B" w14:paraId="016A78A7" w14:textId="77777777" w:rsidTr="002856EC">
        <w:tc>
          <w:tcPr>
            <w:tcW w:w="1671" w:type="dxa"/>
            <w:tcBorders>
              <w:top w:val="single" w:sz="2" w:space="0" w:color="auto"/>
              <w:left w:val="single" w:sz="2" w:space="0" w:color="auto"/>
              <w:bottom w:val="single" w:sz="2" w:space="0" w:color="auto"/>
              <w:right w:val="single" w:sz="2" w:space="0" w:color="auto"/>
            </w:tcBorders>
          </w:tcPr>
          <w:p w14:paraId="3372F6B5" w14:textId="77777777" w:rsidR="005C1C1D" w:rsidRPr="00D8063B" w:rsidRDefault="005C1C1D" w:rsidP="00DA6BCB">
            <w:pPr>
              <w:pStyle w:val="NormalLeft"/>
              <w:rPr>
                <w:lang w:val="en-GB"/>
              </w:rPr>
            </w:pPr>
            <w:r w:rsidRPr="00D8063B">
              <w:rPr>
                <w:lang w:val="en-GB"/>
              </w:rPr>
              <w:t>C0010/R0110</w:t>
            </w:r>
          </w:p>
        </w:tc>
        <w:tc>
          <w:tcPr>
            <w:tcW w:w="2136" w:type="dxa"/>
            <w:tcBorders>
              <w:top w:val="single" w:sz="2" w:space="0" w:color="auto"/>
              <w:left w:val="single" w:sz="2" w:space="0" w:color="auto"/>
              <w:bottom w:val="single" w:sz="2" w:space="0" w:color="auto"/>
              <w:right w:val="single" w:sz="2" w:space="0" w:color="auto"/>
            </w:tcBorders>
          </w:tcPr>
          <w:p w14:paraId="5C6F48E8" w14:textId="77777777" w:rsidR="005C1C1D" w:rsidRPr="00D8063B" w:rsidRDefault="005C1C1D" w:rsidP="00DA6BCB">
            <w:pPr>
              <w:pStyle w:val="NormalLeft"/>
              <w:rPr>
                <w:lang w:val="en-GB"/>
              </w:rPr>
            </w:pPr>
            <w:r w:rsidRPr="00D8063B">
              <w:rPr>
                <w:lang w:val="en-GB"/>
              </w:rPr>
              <w:t>Currency used for reporting</w:t>
            </w:r>
          </w:p>
        </w:tc>
        <w:tc>
          <w:tcPr>
            <w:tcW w:w="5479" w:type="dxa"/>
            <w:tcBorders>
              <w:top w:val="single" w:sz="2" w:space="0" w:color="auto"/>
              <w:left w:val="single" w:sz="2" w:space="0" w:color="auto"/>
              <w:bottom w:val="single" w:sz="2" w:space="0" w:color="auto"/>
              <w:right w:val="single" w:sz="2" w:space="0" w:color="auto"/>
            </w:tcBorders>
          </w:tcPr>
          <w:p w14:paraId="344CCD3D" w14:textId="77777777" w:rsidR="005C1C1D" w:rsidRPr="00D8063B" w:rsidRDefault="005C1C1D" w:rsidP="00DA6BCB">
            <w:pPr>
              <w:pStyle w:val="NormalLeft"/>
              <w:rPr>
                <w:lang w:val="en-GB"/>
              </w:rPr>
            </w:pPr>
            <w:r w:rsidRPr="00D8063B">
              <w:rPr>
                <w:lang w:val="en-GB"/>
              </w:rPr>
              <w:t>Identify the ISO 4217 alphabetic code of the currency of the monetary amounts used in each report</w:t>
            </w:r>
          </w:p>
        </w:tc>
      </w:tr>
      <w:tr w:rsidR="005C1C1D" w:rsidRPr="00D8063B" w14:paraId="35E5BA13" w14:textId="77777777" w:rsidTr="002856EC">
        <w:tc>
          <w:tcPr>
            <w:tcW w:w="1671" w:type="dxa"/>
            <w:tcBorders>
              <w:top w:val="single" w:sz="2" w:space="0" w:color="auto"/>
              <w:left w:val="single" w:sz="2" w:space="0" w:color="auto"/>
              <w:bottom w:val="single" w:sz="2" w:space="0" w:color="auto"/>
              <w:right w:val="single" w:sz="2" w:space="0" w:color="auto"/>
            </w:tcBorders>
          </w:tcPr>
          <w:p w14:paraId="6CA349D3" w14:textId="77777777" w:rsidR="005C1C1D" w:rsidRPr="00D8063B" w:rsidRDefault="005C1C1D" w:rsidP="00DA6BCB">
            <w:pPr>
              <w:pStyle w:val="NormalLeft"/>
              <w:rPr>
                <w:lang w:val="en-GB"/>
              </w:rPr>
            </w:pPr>
            <w:r w:rsidRPr="00D8063B">
              <w:rPr>
                <w:lang w:val="en-GB"/>
              </w:rPr>
              <w:t>C0010/R0120</w:t>
            </w:r>
          </w:p>
        </w:tc>
        <w:tc>
          <w:tcPr>
            <w:tcW w:w="2136" w:type="dxa"/>
            <w:tcBorders>
              <w:top w:val="single" w:sz="2" w:space="0" w:color="auto"/>
              <w:left w:val="single" w:sz="2" w:space="0" w:color="auto"/>
              <w:bottom w:val="single" w:sz="2" w:space="0" w:color="auto"/>
              <w:right w:val="single" w:sz="2" w:space="0" w:color="auto"/>
            </w:tcBorders>
          </w:tcPr>
          <w:p w14:paraId="4F541578" w14:textId="77777777" w:rsidR="005C1C1D" w:rsidRPr="00D8063B" w:rsidRDefault="005C1C1D" w:rsidP="00DA6BCB">
            <w:pPr>
              <w:pStyle w:val="NormalLeft"/>
              <w:rPr>
                <w:lang w:val="en-GB"/>
              </w:rPr>
            </w:pPr>
            <w:r w:rsidRPr="00D8063B">
              <w:rPr>
                <w:lang w:val="en-GB"/>
              </w:rPr>
              <w:t>Accounting standards</w:t>
            </w:r>
          </w:p>
        </w:tc>
        <w:tc>
          <w:tcPr>
            <w:tcW w:w="5479" w:type="dxa"/>
            <w:tcBorders>
              <w:top w:val="single" w:sz="2" w:space="0" w:color="auto"/>
              <w:left w:val="single" w:sz="2" w:space="0" w:color="auto"/>
              <w:bottom w:val="single" w:sz="2" w:space="0" w:color="auto"/>
              <w:right w:val="single" w:sz="2" w:space="0" w:color="auto"/>
            </w:tcBorders>
          </w:tcPr>
          <w:p w14:paraId="67C87EAC" w14:textId="77777777" w:rsidR="005C1C1D" w:rsidRPr="00D8063B" w:rsidRDefault="005C1C1D" w:rsidP="00DA6BCB">
            <w:pPr>
              <w:pStyle w:val="NormalLeft"/>
              <w:rPr>
                <w:lang w:val="en-GB"/>
              </w:rPr>
            </w:pPr>
            <w:r w:rsidRPr="00D8063B">
              <w:rPr>
                <w:lang w:val="en-GB"/>
              </w:rPr>
              <w:t>Identification of the accounting standards used for reporting items in S.02.01, financial statements valuation. The following closed list of options shall be used:</w:t>
            </w:r>
          </w:p>
          <w:p w14:paraId="11B083C6" w14:textId="77777777" w:rsidR="005C1C1D" w:rsidRPr="00D8063B" w:rsidRDefault="005C1C1D" w:rsidP="00DA6BCB">
            <w:pPr>
              <w:pStyle w:val="NormalLeft"/>
              <w:rPr>
                <w:lang w:val="en-GB"/>
              </w:rPr>
            </w:pPr>
            <w:r w:rsidRPr="00D8063B">
              <w:rPr>
                <w:lang w:val="en-GB"/>
              </w:rPr>
              <w:t>1 — International Financial Reporting Standards (‘IFRS’)</w:t>
            </w:r>
          </w:p>
          <w:p w14:paraId="3BBBFD00" w14:textId="77777777" w:rsidR="005C1C1D" w:rsidRPr="00D8063B" w:rsidRDefault="005C1C1D" w:rsidP="00DA6BCB">
            <w:pPr>
              <w:pStyle w:val="NormalLeft"/>
              <w:rPr>
                <w:lang w:val="en-GB"/>
              </w:rPr>
            </w:pPr>
            <w:r w:rsidRPr="00D8063B">
              <w:rPr>
                <w:lang w:val="en-GB"/>
              </w:rPr>
              <w:t>2 — Local generally accepted accounting principles (‘GAAP’)</w:t>
            </w:r>
          </w:p>
        </w:tc>
      </w:tr>
      <w:tr w:rsidR="005C1C1D" w:rsidRPr="00D8063B" w14:paraId="3C918A0F" w14:textId="77777777" w:rsidTr="002856EC">
        <w:tc>
          <w:tcPr>
            <w:tcW w:w="1671" w:type="dxa"/>
            <w:tcBorders>
              <w:top w:val="single" w:sz="2" w:space="0" w:color="auto"/>
              <w:left w:val="single" w:sz="2" w:space="0" w:color="auto"/>
              <w:bottom w:val="single" w:sz="2" w:space="0" w:color="auto"/>
              <w:right w:val="single" w:sz="2" w:space="0" w:color="auto"/>
            </w:tcBorders>
          </w:tcPr>
          <w:p w14:paraId="492032E8" w14:textId="77777777" w:rsidR="005C1C1D" w:rsidRPr="00D8063B" w:rsidRDefault="005C1C1D" w:rsidP="00DA6BCB">
            <w:pPr>
              <w:pStyle w:val="NormalLeft"/>
              <w:rPr>
                <w:lang w:val="en-GB"/>
              </w:rPr>
            </w:pPr>
            <w:r w:rsidRPr="00D8063B">
              <w:rPr>
                <w:lang w:val="en-GB"/>
              </w:rPr>
              <w:t>C0010/R0130</w:t>
            </w:r>
          </w:p>
        </w:tc>
        <w:tc>
          <w:tcPr>
            <w:tcW w:w="2136" w:type="dxa"/>
            <w:tcBorders>
              <w:top w:val="single" w:sz="2" w:space="0" w:color="auto"/>
              <w:left w:val="single" w:sz="2" w:space="0" w:color="auto"/>
              <w:bottom w:val="single" w:sz="2" w:space="0" w:color="auto"/>
              <w:right w:val="single" w:sz="2" w:space="0" w:color="auto"/>
            </w:tcBorders>
          </w:tcPr>
          <w:p w14:paraId="734DDD79" w14:textId="77777777" w:rsidR="005C1C1D" w:rsidRPr="00D8063B" w:rsidRDefault="005C1C1D" w:rsidP="00DA6BCB">
            <w:pPr>
              <w:pStyle w:val="NormalLeft"/>
              <w:rPr>
                <w:lang w:val="en-GB"/>
              </w:rPr>
            </w:pPr>
            <w:r w:rsidRPr="00D8063B">
              <w:rPr>
                <w:lang w:val="en-GB"/>
              </w:rPr>
              <w:t>Method of Calculation of the group SCR</w:t>
            </w:r>
          </w:p>
        </w:tc>
        <w:tc>
          <w:tcPr>
            <w:tcW w:w="5479" w:type="dxa"/>
            <w:tcBorders>
              <w:top w:val="single" w:sz="2" w:space="0" w:color="auto"/>
              <w:left w:val="single" w:sz="2" w:space="0" w:color="auto"/>
              <w:bottom w:val="single" w:sz="2" w:space="0" w:color="auto"/>
              <w:right w:val="single" w:sz="2" w:space="0" w:color="auto"/>
            </w:tcBorders>
          </w:tcPr>
          <w:p w14:paraId="0D365A14" w14:textId="77777777" w:rsidR="005C1C1D" w:rsidRPr="00D8063B" w:rsidRDefault="005C1C1D" w:rsidP="00DA6BCB">
            <w:pPr>
              <w:pStyle w:val="NormalLeft"/>
              <w:rPr>
                <w:lang w:val="en-GB"/>
              </w:rPr>
            </w:pPr>
            <w:r w:rsidRPr="00D8063B">
              <w:rPr>
                <w:lang w:val="en-GB"/>
              </w:rPr>
              <w:t>Identify the method used to calculate the group SCR. The following closed list of options shall be used:</w:t>
            </w:r>
          </w:p>
          <w:p w14:paraId="792A7320" w14:textId="77777777" w:rsidR="005C1C1D" w:rsidRPr="00D8063B" w:rsidRDefault="005C1C1D" w:rsidP="00DA6BCB">
            <w:pPr>
              <w:pStyle w:val="NormalLeft"/>
              <w:rPr>
                <w:lang w:val="en-GB"/>
              </w:rPr>
            </w:pPr>
            <w:r w:rsidRPr="00D8063B">
              <w:rPr>
                <w:lang w:val="en-GB"/>
              </w:rPr>
              <w:t>1 — Standard formula</w:t>
            </w:r>
          </w:p>
          <w:p w14:paraId="6C8F85DD" w14:textId="77777777" w:rsidR="005C1C1D" w:rsidRPr="00D8063B" w:rsidRDefault="005C1C1D" w:rsidP="00DA6BCB">
            <w:pPr>
              <w:pStyle w:val="NormalLeft"/>
              <w:rPr>
                <w:lang w:val="en-GB"/>
              </w:rPr>
            </w:pPr>
            <w:r w:rsidRPr="00D8063B">
              <w:rPr>
                <w:lang w:val="en-GB"/>
              </w:rPr>
              <w:t>2 — Partial internal model</w:t>
            </w:r>
          </w:p>
          <w:p w14:paraId="590F5736" w14:textId="77777777" w:rsidR="005C1C1D" w:rsidRPr="00D8063B" w:rsidRDefault="005C1C1D" w:rsidP="00DA6BCB">
            <w:pPr>
              <w:pStyle w:val="NormalLeft"/>
              <w:rPr>
                <w:lang w:val="en-GB"/>
              </w:rPr>
            </w:pPr>
            <w:r w:rsidRPr="00D8063B">
              <w:rPr>
                <w:lang w:val="en-GB"/>
              </w:rPr>
              <w:t>3 — Full internal model</w:t>
            </w:r>
          </w:p>
        </w:tc>
      </w:tr>
      <w:tr w:rsidR="005C1C1D" w:rsidRPr="00D8063B" w14:paraId="2A59CABB" w14:textId="77777777" w:rsidTr="002856EC">
        <w:tc>
          <w:tcPr>
            <w:tcW w:w="1671" w:type="dxa"/>
            <w:tcBorders>
              <w:top w:val="single" w:sz="2" w:space="0" w:color="auto"/>
              <w:left w:val="single" w:sz="2" w:space="0" w:color="auto"/>
              <w:bottom w:val="single" w:sz="2" w:space="0" w:color="auto"/>
              <w:right w:val="single" w:sz="2" w:space="0" w:color="auto"/>
            </w:tcBorders>
          </w:tcPr>
          <w:p w14:paraId="366A3A51" w14:textId="77777777" w:rsidR="005C1C1D" w:rsidRPr="00D8063B" w:rsidRDefault="005C1C1D" w:rsidP="00DA6BCB">
            <w:pPr>
              <w:pStyle w:val="NormalLeft"/>
              <w:rPr>
                <w:lang w:val="en-GB"/>
              </w:rPr>
            </w:pPr>
            <w:r w:rsidRPr="00D8063B">
              <w:rPr>
                <w:lang w:val="en-GB"/>
              </w:rPr>
              <w:t>C0010/R0140</w:t>
            </w:r>
          </w:p>
        </w:tc>
        <w:tc>
          <w:tcPr>
            <w:tcW w:w="2136" w:type="dxa"/>
            <w:tcBorders>
              <w:top w:val="single" w:sz="2" w:space="0" w:color="auto"/>
              <w:left w:val="single" w:sz="2" w:space="0" w:color="auto"/>
              <w:bottom w:val="single" w:sz="2" w:space="0" w:color="auto"/>
              <w:right w:val="single" w:sz="2" w:space="0" w:color="auto"/>
            </w:tcBorders>
          </w:tcPr>
          <w:p w14:paraId="244BF93D" w14:textId="77777777" w:rsidR="005C1C1D" w:rsidRPr="00D8063B" w:rsidRDefault="005C1C1D" w:rsidP="00DA6BCB">
            <w:pPr>
              <w:pStyle w:val="NormalLeft"/>
              <w:rPr>
                <w:lang w:val="en-GB"/>
              </w:rPr>
            </w:pPr>
            <w:r w:rsidRPr="00D8063B">
              <w:rPr>
                <w:lang w:val="en-GB"/>
              </w:rPr>
              <w:t>Use of group specific parameters</w:t>
            </w:r>
          </w:p>
        </w:tc>
        <w:tc>
          <w:tcPr>
            <w:tcW w:w="5479" w:type="dxa"/>
            <w:tcBorders>
              <w:top w:val="single" w:sz="2" w:space="0" w:color="auto"/>
              <w:left w:val="single" w:sz="2" w:space="0" w:color="auto"/>
              <w:bottom w:val="single" w:sz="2" w:space="0" w:color="auto"/>
              <w:right w:val="single" w:sz="2" w:space="0" w:color="auto"/>
            </w:tcBorders>
          </w:tcPr>
          <w:p w14:paraId="11A55B66" w14:textId="77777777" w:rsidR="005C1C1D" w:rsidRPr="00D8063B" w:rsidRDefault="005C1C1D" w:rsidP="00DA6BCB">
            <w:pPr>
              <w:pStyle w:val="NormalLeft"/>
              <w:rPr>
                <w:lang w:val="en-GB"/>
              </w:rPr>
            </w:pPr>
            <w:r w:rsidRPr="00D8063B">
              <w:rPr>
                <w:lang w:val="en-GB"/>
              </w:rPr>
              <w:t>Identify if the group is reporting figures using group specific parameters. The following closed list of options shall be used:</w:t>
            </w:r>
          </w:p>
          <w:p w14:paraId="0FB0216A" w14:textId="77777777" w:rsidR="005C1C1D" w:rsidRPr="00D8063B" w:rsidRDefault="005C1C1D" w:rsidP="00DA6BCB">
            <w:pPr>
              <w:pStyle w:val="NormalLeft"/>
              <w:rPr>
                <w:lang w:val="en-GB"/>
              </w:rPr>
            </w:pPr>
            <w:r w:rsidRPr="00D8063B">
              <w:rPr>
                <w:lang w:val="en-GB"/>
              </w:rPr>
              <w:t>1 — Use of group specific parameters</w:t>
            </w:r>
          </w:p>
          <w:p w14:paraId="72FE8C50" w14:textId="77777777" w:rsidR="005C1C1D" w:rsidRPr="00D8063B" w:rsidRDefault="005C1C1D" w:rsidP="00DA6BCB">
            <w:pPr>
              <w:pStyle w:val="NormalLeft"/>
              <w:rPr>
                <w:lang w:val="en-GB"/>
              </w:rPr>
            </w:pPr>
            <w:r w:rsidRPr="00D8063B">
              <w:rPr>
                <w:lang w:val="en-GB"/>
              </w:rPr>
              <w:t>2 — Don't use group specific parameters</w:t>
            </w:r>
          </w:p>
        </w:tc>
      </w:tr>
      <w:tr w:rsidR="005C1C1D" w:rsidRPr="00D8063B" w14:paraId="622124D4" w14:textId="77777777" w:rsidTr="002856EC">
        <w:tc>
          <w:tcPr>
            <w:tcW w:w="1671" w:type="dxa"/>
            <w:tcBorders>
              <w:top w:val="single" w:sz="2" w:space="0" w:color="auto"/>
              <w:left w:val="single" w:sz="2" w:space="0" w:color="auto"/>
              <w:bottom w:val="single" w:sz="2" w:space="0" w:color="auto"/>
              <w:right w:val="single" w:sz="2" w:space="0" w:color="auto"/>
            </w:tcBorders>
          </w:tcPr>
          <w:p w14:paraId="51C3308A" w14:textId="77777777" w:rsidR="005C1C1D" w:rsidRPr="00D8063B" w:rsidRDefault="005C1C1D" w:rsidP="00DA6BCB">
            <w:pPr>
              <w:pStyle w:val="NormalLeft"/>
              <w:rPr>
                <w:lang w:val="en-GB"/>
              </w:rPr>
            </w:pPr>
            <w:r w:rsidRPr="00D8063B">
              <w:rPr>
                <w:lang w:val="en-GB"/>
              </w:rPr>
              <w:t>C0010/R0150</w:t>
            </w:r>
          </w:p>
        </w:tc>
        <w:tc>
          <w:tcPr>
            <w:tcW w:w="2136" w:type="dxa"/>
            <w:tcBorders>
              <w:top w:val="single" w:sz="2" w:space="0" w:color="auto"/>
              <w:left w:val="single" w:sz="2" w:space="0" w:color="auto"/>
              <w:bottom w:val="single" w:sz="2" w:space="0" w:color="auto"/>
              <w:right w:val="single" w:sz="2" w:space="0" w:color="auto"/>
            </w:tcBorders>
          </w:tcPr>
          <w:p w14:paraId="4829F859" w14:textId="77777777" w:rsidR="005C1C1D" w:rsidRPr="00D8063B" w:rsidRDefault="005C1C1D" w:rsidP="00DA6BCB">
            <w:pPr>
              <w:pStyle w:val="NormalLeft"/>
              <w:rPr>
                <w:lang w:val="en-GB"/>
              </w:rPr>
            </w:pPr>
            <w:r w:rsidRPr="00D8063B">
              <w:rPr>
                <w:lang w:val="en-GB"/>
              </w:rPr>
              <w:t>Ring–Fenced Funds</w:t>
            </w:r>
          </w:p>
        </w:tc>
        <w:tc>
          <w:tcPr>
            <w:tcW w:w="5479" w:type="dxa"/>
            <w:tcBorders>
              <w:top w:val="single" w:sz="2" w:space="0" w:color="auto"/>
              <w:left w:val="single" w:sz="2" w:space="0" w:color="auto"/>
              <w:bottom w:val="single" w:sz="2" w:space="0" w:color="auto"/>
              <w:right w:val="single" w:sz="2" w:space="0" w:color="auto"/>
            </w:tcBorders>
          </w:tcPr>
          <w:p w14:paraId="0D293C7C" w14:textId="77777777" w:rsidR="005C1C1D" w:rsidRPr="00D8063B" w:rsidRDefault="005C1C1D" w:rsidP="00DA6BCB">
            <w:pPr>
              <w:pStyle w:val="NormalLeft"/>
              <w:rPr>
                <w:lang w:val="en-GB"/>
              </w:rPr>
            </w:pPr>
            <w:r w:rsidRPr="00D8063B">
              <w:rPr>
                <w:lang w:val="en-GB"/>
              </w:rPr>
              <w:t>Identify if the group is reporting activity by Ring Fenced Funds (RFF). The following closed list of options shall be used:</w:t>
            </w:r>
          </w:p>
          <w:p w14:paraId="020225D6" w14:textId="77777777" w:rsidR="005C1C1D" w:rsidRPr="00D8063B" w:rsidRDefault="005C1C1D" w:rsidP="00DA6BCB">
            <w:pPr>
              <w:pStyle w:val="NormalLeft"/>
              <w:rPr>
                <w:lang w:val="en-GB"/>
              </w:rPr>
            </w:pPr>
            <w:r w:rsidRPr="00D8063B">
              <w:rPr>
                <w:lang w:val="en-GB"/>
              </w:rPr>
              <w:t>1 — Reporting activity by RFF</w:t>
            </w:r>
          </w:p>
          <w:p w14:paraId="27722C7B" w14:textId="77777777" w:rsidR="005C1C1D" w:rsidRPr="00D8063B" w:rsidRDefault="005C1C1D" w:rsidP="00DA6BCB">
            <w:pPr>
              <w:pStyle w:val="NormalLeft"/>
              <w:rPr>
                <w:lang w:val="en-GB"/>
              </w:rPr>
            </w:pPr>
            <w:r w:rsidRPr="00D8063B">
              <w:rPr>
                <w:lang w:val="en-GB"/>
              </w:rPr>
              <w:t>2 — Not reporting activity by RFF</w:t>
            </w:r>
          </w:p>
        </w:tc>
      </w:tr>
      <w:tr w:rsidR="005C1C1D" w:rsidRPr="00D8063B" w14:paraId="76CBDB57" w14:textId="77777777" w:rsidTr="002856EC">
        <w:tc>
          <w:tcPr>
            <w:tcW w:w="1671" w:type="dxa"/>
            <w:tcBorders>
              <w:top w:val="single" w:sz="2" w:space="0" w:color="auto"/>
              <w:left w:val="single" w:sz="2" w:space="0" w:color="auto"/>
              <w:bottom w:val="single" w:sz="2" w:space="0" w:color="auto"/>
              <w:right w:val="single" w:sz="2" w:space="0" w:color="auto"/>
            </w:tcBorders>
          </w:tcPr>
          <w:p w14:paraId="2C8EC810" w14:textId="77777777" w:rsidR="005C1C1D" w:rsidRPr="00D8063B" w:rsidRDefault="005C1C1D" w:rsidP="00DA6BCB">
            <w:pPr>
              <w:pStyle w:val="NormalLeft"/>
              <w:rPr>
                <w:lang w:val="en-GB"/>
              </w:rPr>
            </w:pPr>
            <w:r w:rsidRPr="00D8063B">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7C9DC8A1" w14:textId="77777777" w:rsidR="005C1C1D" w:rsidRPr="00D8063B" w:rsidRDefault="005C1C1D" w:rsidP="00DA6BCB">
            <w:pPr>
              <w:pStyle w:val="NormalLeft"/>
              <w:rPr>
                <w:lang w:val="en-GB"/>
              </w:rPr>
            </w:pPr>
            <w:r w:rsidRPr="00D8063B">
              <w:rPr>
                <w:lang w:val="en-GB"/>
              </w:rPr>
              <w:t>Method of group solvency calculation</w:t>
            </w:r>
          </w:p>
        </w:tc>
        <w:tc>
          <w:tcPr>
            <w:tcW w:w="5479" w:type="dxa"/>
            <w:tcBorders>
              <w:top w:val="single" w:sz="2" w:space="0" w:color="auto"/>
              <w:left w:val="single" w:sz="2" w:space="0" w:color="auto"/>
              <w:bottom w:val="single" w:sz="2" w:space="0" w:color="auto"/>
              <w:right w:val="single" w:sz="2" w:space="0" w:color="auto"/>
            </w:tcBorders>
          </w:tcPr>
          <w:p w14:paraId="4C26B8E1" w14:textId="77777777" w:rsidR="005C1C1D" w:rsidRPr="00D8063B" w:rsidRDefault="005C1C1D" w:rsidP="00DA6BCB">
            <w:pPr>
              <w:pStyle w:val="NormalLeft"/>
              <w:rPr>
                <w:lang w:val="en-GB"/>
              </w:rPr>
            </w:pPr>
            <w:r w:rsidRPr="00D8063B">
              <w:rPr>
                <w:lang w:val="en-GB"/>
              </w:rPr>
              <w:t>Identify the group solvency calculation method. The following closed list of options shall be used:</w:t>
            </w:r>
          </w:p>
          <w:p w14:paraId="048F7B44" w14:textId="77777777" w:rsidR="005C1C1D" w:rsidRPr="00D8063B" w:rsidRDefault="005C1C1D" w:rsidP="00DA6BCB">
            <w:pPr>
              <w:pStyle w:val="NormalLeft"/>
              <w:rPr>
                <w:lang w:val="en-GB"/>
              </w:rPr>
            </w:pPr>
            <w:r w:rsidRPr="00D8063B">
              <w:rPr>
                <w:lang w:val="en-GB"/>
              </w:rPr>
              <w:t>1 — Method 1 is used exclusively</w:t>
            </w:r>
          </w:p>
          <w:p w14:paraId="0F7885EB" w14:textId="77777777" w:rsidR="005C1C1D" w:rsidRPr="00D8063B" w:rsidRDefault="005C1C1D" w:rsidP="00DA6BCB">
            <w:pPr>
              <w:pStyle w:val="NormalLeft"/>
              <w:rPr>
                <w:lang w:val="en-GB"/>
              </w:rPr>
            </w:pPr>
            <w:r w:rsidRPr="00D8063B">
              <w:rPr>
                <w:lang w:val="en-GB"/>
              </w:rPr>
              <w:t>2 — Method 2 is used exclusively</w:t>
            </w:r>
          </w:p>
          <w:p w14:paraId="1DB65447" w14:textId="77777777" w:rsidR="005C1C1D" w:rsidRPr="00D8063B" w:rsidRDefault="005C1C1D" w:rsidP="00DA6BCB">
            <w:pPr>
              <w:pStyle w:val="NormalLeft"/>
              <w:rPr>
                <w:lang w:val="en-GB"/>
              </w:rPr>
            </w:pPr>
            <w:r w:rsidRPr="00D8063B">
              <w:rPr>
                <w:lang w:val="en-GB"/>
              </w:rPr>
              <w:lastRenderedPageBreak/>
              <w:t>3 — A combination of method 1 and method 2 is used</w:t>
            </w:r>
          </w:p>
        </w:tc>
      </w:tr>
      <w:tr w:rsidR="005C1C1D" w:rsidRPr="00D8063B" w14:paraId="2CFEED4A" w14:textId="77777777" w:rsidTr="002856EC">
        <w:tc>
          <w:tcPr>
            <w:tcW w:w="1671" w:type="dxa"/>
            <w:tcBorders>
              <w:top w:val="single" w:sz="2" w:space="0" w:color="auto"/>
              <w:left w:val="single" w:sz="2" w:space="0" w:color="auto"/>
              <w:bottom w:val="single" w:sz="2" w:space="0" w:color="auto"/>
              <w:right w:val="single" w:sz="2" w:space="0" w:color="auto"/>
            </w:tcBorders>
          </w:tcPr>
          <w:p w14:paraId="05AA979D" w14:textId="77777777" w:rsidR="005C1C1D" w:rsidRPr="00D8063B" w:rsidRDefault="005C1C1D" w:rsidP="00DA6BCB">
            <w:pPr>
              <w:pStyle w:val="NormalLeft"/>
              <w:rPr>
                <w:lang w:val="en-GB"/>
              </w:rPr>
            </w:pPr>
            <w:r w:rsidRPr="00D8063B">
              <w:rPr>
                <w:lang w:val="en-GB"/>
              </w:rPr>
              <w:lastRenderedPageBreak/>
              <w:t>C0010/R0170</w:t>
            </w:r>
          </w:p>
        </w:tc>
        <w:tc>
          <w:tcPr>
            <w:tcW w:w="2136" w:type="dxa"/>
            <w:tcBorders>
              <w:top w:val="single" w:sz="2" w:space="0" w:color="auto"/>
              <w:left w:val="single" w:sz="2" w:space="0" w:color="auto"/>
              <w:bottom w:val="single" w:sz="2" w:space="0" w:color="auto"/>
              <w:right w:val="single" w:sz="2" w:space="0" w:color="auto"/>
            </w:tcBorders>
          </w:tcPr>
          <w:p w14:paraId="7C871103" w14:textId="77777777" w:rsidR="005C1C1D" w:rsidRPr="00D8063B" w:rsidRDefault="005C1C1D" w:rsidP="00DA6BCB">
            <w:pPr>
              <w:pStyle w:val="NormalLeft"/>
              <w:rPr>
                <w:lang w:val="en-GB"/>
              </w:rPr>
            </w:pPr>
            <w:r w:rsidRPr="00D8063B">
              <w:rPr>
                <w:lang w:val="en-GB"/>
              </w:rPr>
              <w:t>Matching adjustment</w:t>
            </w:r>
          </w:p>
        </w:tc>
        <w:tc>
          <w:tcPr>
            <w:tcW w:w="5479" w:type="dxa"/>
            <w:tcBorders>
              <w:top w:val="single" w:sz="2" w:space="0" w:color="auto"/>
              <w:left w:val="single" w:sz="2" w:space="0" w:color="auto"/>
              <w:bottom w:val="single" w:sz="2" w:space="0" w:color="auto"/>
              <w:right w:val="single" w:sz="2" w:space="0" w:color="auto"/>
            </w:tcBorders>
          </w:tcPr>
          <w:p w14:paraId="64A49C05" w14:textId="77777777" w:rsidR="005C1C1D" w:rsidRPr="00D8063B" w:rsidRDefault="005C1C1D" w:rsidP="00DA6BCB">
            <w:pPr>
              <w:pStyle w:val="NormalLeft"/>
              <w:rPr>
                <w:lang w:val="en-GB"/>
              </w:rPr>
            </w:pPr>
            <w:r w:rsidRPr="00D8063B">
              <w:rPr>
                <w:lang w:val="en-GB"/>
              </w:rPr>
              <w:t>Identify if the group is reporting figures using the matching adjustment (‘MA’). The following closed list of options shall be used:</w:t>
            </w:r>
          </w:p>
          <w:p w14:paraId="1A025671" w14:textId="77777777" w:rsidR="005C1C1D" w:rsidRPr="00D8063B" w:rsidRDefault="005C1C1D" w:rsidP="00DA6BCB">
            <w:pPr>
              <w:pStyle w:val="NormalLeft"/>
              <w:rPr>
                <w:lang w:val="en-GB"/>
              </w:rPr>
            </w:pPr>
            <w:r w:rsidRPr="00D8063B">
              <w:rPr>
                <w:lang w:val="en-GB"/>
              </w:rPr>
              <w:t>1 — Use of matching adjustment</w:t>
            </w:r>
          </w:p>
          <w:p w14:paraId="66BAF2BB" w14:textId="77777777" w:rsidR="005C1C1D" w:rsidRPr="00D8063B" w:rsidRDefault="005C1C1D" w:rsidP="00DA6BCB">
            <w:pPr>
              <w:pStyle w:val="NormalLeft"/>
              <w:rPr>
                <w:lang w:val="en-GB"/>
              </w:rPr>
            </w:pPr>
            <w:r w:rsidRPr="00D8063B">
              <w:rPr>
                <w:lang w:val="en-GB"/>
              </w:rPr>
              <w:t>2 — No use of matching adjustment</w:t>
            </w:r>
          </w:p>
        </w:tc>
      </w:tr>
      <w:tr w:rsidR="005C1C1D" w:rsidRPr="00D8063B" w14:paraId="14F245AB" w14:textId="77777777" w:rsidTr="002856EC">
        <w:tc>
          <w:tcPr>
            <w:tcW w:w="1671" w:type="dxa"/>
            <w:tcBorders>
              <w:top w:val="single" w:sz="2" w:space="0" w:color="auto"/>
              <w:left w:val="single" w:sz="2" w:space="0" w:color="auto"/>
              <w:bottom w:val="single" w:sz="2" w:space="0" w:color="auto"/>
              <w:right w:val="single" w:sz="2" w:space="0" w:color="auto"/>
            </w:tcBorders>
          </w:tcPr>
          <w:p w14:paraId="4AE2054D" w14:textId="77777777" w:rsidR="005C1C1D" w:rsidRPr="00D8063B" w:rsidRDefault="005C1C1D" w:rsidP="00DA6BCB">
            <w:pPr>
              <w:pStyle w:val="NormalLeft"/>
              <w:rPr>
                <w:lang w:val="en-GB"/>
              </w:rPr>
            </w:pPr>
            <w:r w:rsidRPr="00D8063B">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5BF23782" w14:textId="77777777" w:rsidR="005C1C1D" w:rsidRPr="00D8063B" w:rsidRDefault="005C1C1D" w:rsidP="00DA6BCB">
            <w:pPr>
              <w:pStyle w:val="NormalLeft"/>
              <w:rPr>
                <w:lang w:val="en-GB"/>
              </w:rPr>
            </w:pPr>
            <w:r w:rsidRPr="00D8063B">
              <w:rPr>
                <w:lang w:val="en-GB"/>
              </w:rPr>
              <w:t>Volatility adjustment</w:t>
            </w:r>
          </w:p>
        </w:tc>
        <w:tc>
          <w:tcPr>
            <w:tcW w:w="5479" w:type="dxa"/>
            <w:tcBorders>
              <w:top w:val="single" w:sz="2" w:space="0" w:color="auto"/>
              <w:left w:val="single" w:sz="2" w:space="0" w:color="auto"/>
              <w:bottom w:val="single" w:sz="2" w:space="0" w:color="auto"/>
              <w:right w:val="single" w:sz="2" w:space="0" w:color="auto"/>
            </w:tcBorders>
          </w:tcPr>
          <w:p w14:paraId="76485C93" w14:textId="77777777" w:rsidR="005C1C1D" w:rsidRPr="00D8063B" w:rsidRDefault="005C1C1D" w:rsidP="00DA6BCB">
            <w:pPr>
              <w:pStyle w:val="NormalLeft"/>
              <w:rPr>
                <w:lang w:val="en-GB"/>
              </w:rPr>
            </w:pPr>
            <w:r w:rsidRPr="00D8063B">
              <w:rPr>
                <w:lang w:val="en-GB"/>
              </w:rPr>
              <w:t>Identify if the group is reporting figures using the volatility adjustments. The following closed list of options shall be used:</w:t>
            </w:r>
          </w:p>
          <w:p w14:paraId="51147840" w14:textId="77777777" w:rsidR="005C1C1D" w:rsidRPr="00D8063B" w:rsidRDefault="005C1C1D" w:rsidP="00DA6BCB">
            <w:pPr>
              <w:pStyle w:val="NormalLeft"/>
              <w:rPr>
                <w:lang w:val="en-GB"/>
              </w:rPr>
            </w:pPr>
            <w:r w:rsidRPr="00D8063B">
              <w:rPr>
                <w:lang w:val="en-GB"/>
              </w:rPr>
              <w:t>1– Use of volatility adjustment</w:t>
            </w:r>
          </w:p>
          <w:p w14:paraId="19560B0A" w14:textId="2727ADC3" w:rsidR="005C1C1D" w:rsidRPr="00D8063B" w:rsidRDefault="005C1C1D" w:rsidP="00DA6BCB">
            <w:pPr>
              <w:pStyle w:val="NormalLeft"/>
              <w:rPr>
                <w:lang w:val="en-GB"/>
              </w:rPr>
            </w:pPr>
            <w:r w:rsidRPr="00D8063B">
              <w:rPr>
                <w:lang w:val="en-GB"/>
              </w:rPr>
              <w:t xml:space="preserve">2 </w:t>
            </w:r>
            <w:ins w:id="623" w:author="Author">
              <w:r w:rsidR="00705694" w:rsidRPr="00D8063B">
                <w:rPr>
                  <w:lang w:val="en-GB"/>
                </w:rPr>
                <w:t>-</w:t>
              </w:r>
            </w:ins>
            <w:del w:id="624" w:author="Author">
              <w:r w:rsidRPr="00D8063B" w:rsidDel="00705694">
                <w:rPr>
                  <w:lang w:val="en-GB"/>
                </w:rPr>
                <w:delText>—</w:delText>
              </w:r>
            </w:del>
            <w:r w:rsidRPr="00D8063B">
              <w:rPr>
                <w:lang w:val="en-GB"/>
              </w:rPr>
              <w:t xml:space="preserve"> No use of volatility adjustment</w:t>
            </w:r>
          </w:p>
        </w:tc>
      </w:tr>
      <w:tr w:rsidR="005C1C1D" w:rsidRPr="00D8063B" w14:paraId="432DDF0E" w14:textId="77777777" w:rsidTr="002856EC">
        <w:tc>
          <w:tcPr>
            <w:tcW w:w="1671" w:type="dxa"/>
            <w:tcBorders>
              <w:top w:val="single" w:sz="2" w:space="0" w:color="auto"/>
              <w:left w:val="single" w:sz="2" w:space="0" w:color="auto"/>
              <w:bottom w:val="single" w:sz="2" w:space="0" w:color="auto"/>
              <w:right w:val="single" w:sz="2" w:space="0" w:color="auto"/>
            </w:tcBorders>
          </w:tcPr>
          <w:p w14:paraId="2D676C17" w14:textId="77777777" w:rsidR="005C1C1D" w:rsidRPr="00D8063B" w:rsidRDefault="005C1C1D" w:rsidP="00DA6BCB">
            <w:pPr>
              <w:pStyle w:val="NormalLeft"/>
              <w:rPr>
                <w:lang w:val="en-GB"/>
              </w:rPr>
            </w:pPr>
            <w:r w:rsidRPr="00D8063B">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73AA8652" w14:textId="77777777" w:rsidR="005C1C1D" w:rsidRPr="00D8063B" w:rsidRDefault="005C1C1D" w:rsidP="00DA6BCB">
            <w:pPr>
              <w:pStyle w:val="NormalLeft"/>
              <w:rPr>
                <w:lang w:val="en-GB"/>
              </w:rPr>
            </w:pPr>
            <w:r w:rsidRPr="00D8063B">
              <w:rPr>
                <w:lang w:val="en-GB"/>
              </w:rPr>
              <w:t>Transitional measure on the risk–free interest rate</w:t>
            </w:r>
          </w:p>
        </w:tc>
        <w:tc>
          <w:tcPr>
            <w:tcW w:w="5479" w:type="dxa"/>
            <w:tcBorders>
              <w:top w:val="single" w:sz="2" w:space="0" w:color="auto"/>
              <w:left w:val="single" w:sz="2" w:space="0" w:color="auto"/>
              <w:bottom w:val="single" w:sz="2" w:space="0" w:color="auto"/>
              <w:right w:val="single" w:sz="2" w:space="0" w:color="auto"/>
            </w:tcBorders>
          </w:tcPr>
          <w:p w14:paraId="6FEFDB11" w14:textId="77777777" w:rsidR="005C1C1D" w:rsidRPr="00D8063B" w:rsidRDefault="005C1C1D" w:rsidP="00DA6BCB">
            <w:pPr>
              <w:pStyle w:val="NormalLeft"/>
              <w:rPr>
                <w:lang w:val="en-GB"/>
              </w:rPr>
            </w:pPr>
            <w:r w:rsidRPr="00D8063B">
              <w:rPr>
                <w:lang w:val="en-GB"/>
              </w:rPr>
              <w:t>Identify if the group is reporting figures using the transitional adjustment to the relevant risk-free interest rate term structure. The following closed list of options shall be used:</w:t>
            </w:r>
          </w:p>
          <w:p w14:paraId="5FB40EF0" w14:textId="77777777" w:rsidR="005C1C1D" w:rsidRPr="00D8063B" w:rsidRDefault="005C1C1D" w:rsidP="00DA6BCB">
            <w:pPr>
              <w:pStyle w:val="NormalLeft"/>
              <w:rPr>
                <w:lang w:val="en-GB"/>
              </w:rPr>
            </w:pPr>
            <w:r w:rsidRPr="00D8063B">
              <w:rPr>
                <w:lang w:val="en-GB"/>
              </w:rPr>
              <w:t>1 — Use of transitional measure on the risk–free interest rate</w:t>
            </w:r>
          </w:p>
          <w:p w14:paraId="19ADFF75" w14:textId="77777777" w:rsidR="005C1C1D" w:rsidRPr="00D8063B" w:rsidRDefault="005C1C1D" w:rsidP="00DA6BCB">
            <w:pPr>
              <w:pStyle w:val="NormalLeft"/>
              <w:rPr>
                <w:lang w:val="en-GB"/>
              </w:rPr>
            </w:pPr>
            <w:r w:rsidRPr="00D8063B">
              <w:rPr>
                <w:lang w:val="en-GB"/>
              </w:rPr>
              <w:t>2 — No use of transitional measure on the risk–free interest rate</w:t>
            </w:r>
          </w:p>
        </w:tc>
      </w:tr>
      <w:tr w:rsidR="005C1C1D" w:rsidRPr="00D8063B" w14:paraId="57F57EE9" w14:textId="77777777" w:rsidTr="002856EC">
        <w:tc>
          <w:tcPr>
            <w:tcW w:w="1671" w:type="dxa"/>
            <w:tcBorders>
              <w:top w:val="single" w:sz="2" w:space="0" w:color="auto"/>
              <w:left w:val="single" w:sz="2" w:space="0" w:color="auto"/>
              <w:bottom w:val="single" w:sz="2" w:space="0" w:color="auto"/>
              <w:right w:val="single" w:sz="2" w:space="0" w:color="auto"/>
            </w:tcBorders>
          </w:tcPr>
          <w:p w14:paraId="51D2F4BA" w14:textId="77777777" w:rsidR="005C1C1D" w:rsidRPr="00D8063B" w:rsidRDefault="005C1C1D" w:rsidP="00DA6BCB">
            <w:pPr>
              <w:pStyle w:val="NormalLeft"/>
              <w:rPr>
                <w:lang w:val="en-GB"/>
              </w:rPr>
            </w:pPr>
            <w:r w:rsidRPr="00D8063B">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250358D7" w14:textId="77777777" w:rsidR="005C1C1D" w:rsidRPr="00D8063B" w:rsidRDefault="005C1C1D" w:rsidP="00DA6BCB">
            <w:pPr>
              <w:pStyle w:val="NormalLeft"/>
              <w:rPr>
                <w:lang w:val="en-GB"/>
              </w:rPr>
            </w:pPr>
            <w:r w:rsidRPr="00D8063B">
              <w:rPr>
                <w:lang w:val="en-GB"/>
              </w:rPr>
              <w:t>Transitional measure on technical provisions</w:t>
            </w:r>
          </w:p>
        </w:tc>
        <w:tc>
          <w:tcPr>
            <w:tcW w:w="5479" w:type="dxa"/>
            <w:tcBorders>
              <w:top w:val="single" w:sz="2" w:space="0" w:color="auto"/>
              <w:left w:val="single" w:sz="2" w:space="0" w:color="auto"/>
              <w:bottom w:val="single" w:sz="2" w:space="0" w:color="auto"/>
              <w:right w:val="single" w:sz="2" w:space="0" w:color="auto"/>
            </w:tcBorders>
          </w:tcPr>
          <w:p w14:paraId="0C73FEB5" w14:textId="77777777" w:rsidR="005C1C1D" w:rsidRPr="00D8063B" w:rsidRDefault="005C1C1D" w:rsidP="00DA6BCB">
            <w:pPr>
              <w:pStyle w:val="NormalLeft"/>
              <w:rPr>
                <w:lang w:val="en-GB"/>
              </w:rPr>
            </w:pPr>
            <w:r w:rsidRPr="00D8063B">
              <w:rPr>
                <w:lang w:val="en-GB"/>
              </w:rPr>
              <w:t>Identify if the group is reporting figures using the transitional deduction to technical provisions. The following closed list of options shall be used:</w:t>
            </w:r>
          </w:p>
          <w:p w14:paraId="58FF2DFC" w14:textId="77777777" w:rsidR="005C1C1D" w:rsidRPr="00D8063B" w:rsidRDefault="005C1C1D" w:rsidP="00DA6BCB">
            <w:pPr>
              <w:pStyle w:val="NormalLeft"/>
              <w:rPr>
                <w:lang w:val="en-GB"/>
              </w:rPr>
            </w:pPr>
            <w:r w:rsidRPr="00D8063B">
              <w:rPr>
                <w:lang w:val="en-GB"/>
              </w:rPr>
              <w:t>1 — Use of transitional measure on the technical provisions</w:t>
            </w:r>
          </w:p>
          <w:p w14:paraId="5093FA48" w14:textId="77777777" w:rsidR="005C1C1D" w:rsidRPr="00D8063B" w:rsidRDefault="005C1C1D" w:rsidP="00DA6BCB">
            <w:pPr>
              <w:pStyle w:val="NormalLeft"/>
              <w:rPr>
                <w:lang w:val="en-GB"/>
              </w:rPr>
            </w:pPr>
            <w:r w:rsidRPr="00D8063B">
              <w:rPr>
                <w:lang w:val="en-GB"/>
              </w:rPr>
              <w:t>2 — No use of transitional measure on the technical provisions</w:t>
            </w:r>
          </w:p>
        </w:tc>
      </w:tr>
      <w:tr w:rsidR="005C1C1D" w:rsidRPr="00D8063B" w14:paraId="50DA58B4" w14:textId="77777777" w:rsidTr="002856EC">
        <w:tc>
          <w:tcPr>
            <w:tcW w:w="1671" w:type="dxa"/>
            <w:tcBorders>
              <w:top w:val="single" w:sz="2" w:space="0" w:color="auto"/>
              <w:left w:val="single" w:sz="2" w:space="0" w:color="auto"/>
              <w:bottom w:val="single" w:sz="2" w:space="0" w:color="auto"/>
              <w:right w:val="single" w:sz="2" w:space="0" w:color="auto"/>
            </w:tcBorders>
          </w:tcPr>
          <w:p w14:paraId="001299EC" w14:textId="77777777" w:rsidR="005C1C1D" w:rsidRPr="00D8063B" w:rsidRDefault="005C1C1D" w:rsidP="00DA6BCB">
            <w:pPr>
              <w:pStyle w:val="NormalLeft"/>
              <w:rPr>
                <w:lang w:val="en-GB"/>
              </w:rPr>
            </w:pPr>
            <w:r w:rsidRPr="00D8063B">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64A7AE13" w14:textId="77777777" w:rsidR="005C1C1D" w:rsidRPr="00D8063B" w:rsidRDefault="005C1C1D" w:rsidP="00DA6BCB">
            <w:pPr>
              <w:pStyle w:val="NormalLeft"/>
              <w:rPr>
                <w:lang w:val="en-GB"/>
              </w:rPr>
            </w:pPr>
            <w:r w:rsidRPr="00D8063B">
              <w:rPr>
                <w:lang w:val="en-GB"/>
              </w:rPr>
              <w:t>Initial submission or re–submission</w:t>
            </w:r>
          </w:p>
        </w:tc>
        <w:tc>
          <w:tcPr>
            <w:tcW w:w="5479" w:type="dxa"/>
            <w:tcBorders>
              <w:top w:val="single" w:sz="2" w:space="0" w:color="auto"/>
              <w:left w:val="single" w:sz="2" w:space="0" w:color="auto"/>
              <w:bottom w:val="single" w:sz="2" w:space="0" w:color="auto"/>
              <w:right w:val="single" w:sz="2" w:space="0" w:color="auto"/>
            </w:tcBorders>
          </w:tcPr>
          <w:p w14:paraId="0FCE09B7" w14:textId="77777777" w:rsidR="005C1C1D" w:rsidRPr="00D8063B" w:rsidRDefault="005C1C1D" w:rsidP="00DA6BCB">
            <w:pPr>
              <w:pStyle w:val="NormalLeft"/>
              <w:rPr>
                <w:lang w:val="en-GB"/>
              </w:rPr>
            </w:pPr>
            <w:r w:rsidRPr="00D8063B">
              <w:rPr>
                <w:lang w:val="en-GB"/>
              </w:rPr>
              <w:t>Identify if it is an initial submission of information or a re–submission of information in relation to a reporting reference date already reported. The following closed list of options shall be used:</w:t>
            </w:r>
          </w:p>
          <w:p w14:paraId="6E57676D" w14:textId="77777777" w:rsidR="005C1C1D" w:rsidRPr="00D8063B" w:rsidRDefault="005C1C1D" w:rsidP="00DA6BCB">
            <w:pPr>
              <w:pStyle w:val="NormalLeft"/>
              <w:rPr>
                <w:lang w:val="en-GB"/>
              </w:rPr>
            </w:pPr>
            <w:r w:rsidRPr="00D8063B">
              <w:rPr>
                <w:lang w:val="en-GB"/>
              </w:rPr>
              <w:t>1 — Initial submission</w:t>
            </w:r>
          </w:p>
          <w:p w14:paraId="2A27B869" w14:textId="77777777" w:rsidR="005C1C1D" w:rsidRPr="00D8063B" w:rsidRDefault="005C1C1D" w:rsidP="00DA6BCB">
            <w:pPr>
              <w:pStyle w:val="NormalLeft"/>
              <w:rPr>
                <w:lang w:val="en-GB"/>
              </w:rPr>
            </w:pPr>
            <w:r w:rsidRPr="00D8063B">
              <w:rPr>
                <w:lang w:val="en-GB"/>
              </w:rPr>
              <w:t>2 — Re–submission</w:t>
            </w:r>
          </w:p>
        </w:tc>
      </w:tr>
      <w:tr w:rsidR="005C1C1D" w:rsidRPr="00D8063B" w14:paraId="0807E090" w14:textId="77777777" w:rsidTr="002856EC">
        <w:trPr>
          <w:trHeight w:val="5030"/>
        </w:trPr>
        <w:tc>
          <w:tcPr>
            <w:tcW w:w="1671" w:type="dxa"/>
            <w:tcBorders>
              <w:top w:val="single" w:sz="2" w:space="0" w:color="auto"/>
              <w:left w:val="single" w:sz="2" w:space="0" w:color="auto"/>
              <w:bottom w:val="single" w:sz="4" w:space="0" w:color="auto"/>
              <w:right w:val="single" w:sz="2" w:space="0" w:color="auto"/>
            </w:tcBorders>
          </w:tcPr>
          <w:p w14:paraId="6389D2F2" w14:textId="4F0E3915" w:rsidR="005C1C1D" w:rsidRPr="00D8063B" w:rsidRDefault="00BC4CCF" w:rsidP="00DA6BCB">
            <w:pPr>
              <w:pStyle w:val="NormalLeft"/>
              <w:rPr>
                <w:lang w:val="en-GB"/>
              </w:rPr>
            </w:pPr>
            <w:ins w:id="625" w:author="Author">
              <w:r>
                <w:rPr>
                  <w:lang w:val="en-GB"/>
                </w:rPr>
                <w:lastRenderedPageBreak/>
                <w:t>C0010/</w:t>
              </w:r>
            </w:ins>
            <w:r w:rsidR="005C1C1D" w:rsidRPr="00D8063B">
              <w:rPr>
                <w:lang w:val="en-GB"/>
              </w:rPr>
              <w:t>R0250</w:t>
            </w:r>
          </w:p>
        </w:tc>
        <w:tc>
          <w:tcPr>
            <w:tcW w:w="2136" w:type="dxa"/>
            <w:tcBorders>
              <w:top w:val="single" w:sz="2" w:space="0" w:color="auto"/>
              <w:left w:val="single" w:sz="2" w:space="0" w:color="auto"/>
              <w:bottom w:val="single" w:sz="4" w:space="0" w:color="auto"/>
              <w:right w:val="single" w:sz="2" w:space="0" w:color="auto"/>
            </w:tcBorders>
          </w:tcPr>
          <w:p w14:paraId="396E7AC9" w14:textId="5F880BA8" w:rsidR="005C1C1D" w:rsidRPr="00D8063B" w:rsidRDefault="005C1C1D" w:rsidP="00DA6BCB">
            <w:pPr>
              <w:pStyle w:val="NormalLeft"/>
              <w:rPr>
                <w:lang w:val="en-GB"/>
              </w:rPr>
            </w:pPr>
            <w:r w:rsidRPr="00D8063B">
              <w:rPr>
                <w:lang w:val="en-GB"/>
              </w:rPr>
              <w:t>Exemption of reporting ECAI information</w:t>
            </w:r>
          </w:p>
        </w:tc>
        <w:tc>
          <w:tcPr>
            <w:tcW w:w="5479" w:type="dxa"/>
            <w:tcBorders>
              <w:top w:val="single" w:sz="2" w:space="0" w:color="auto"/>
              <w:left w:val="single" w:sz="2" w:space="0" w:color="auto"/>
              <w:bottom w:val="single" w:sz="4" w:space="0" w:color="auto"/>
              <w:right w:val="single" w:sz="2" w:space="0" w:color="auto"/>
            </w:tcBorders>
          </w:tcPr>
          <w:p w14:paraId="5E6947EF" w14:textId="408329D0" w:rsidR="005C1C1D" w:rsidRPr="00D8063B" w:rsidRDefault="005C1C1D" w:rsidP="00DA6BCB">
            <w:pPr>
              <w:pStyle w:val="NormalLeft"/>
              <w:rPr>
                <w:lang w:val="en-GB"/>
              </w:rPr>
            </w:pPr>
            <w:r w:rsidRPr="00D8063B">
              <w:rPr>
                <w:lang w:val="en-GB"/>
              </w:rPr>
              <w:t>One of the options in the following closed list shall be used:</w:t>
            </w:r>
          </w:p>
          <w:p w14:paraId="07F990A4" w14:textId="27763835" w:rsidR="005C1C1D" w:rsidRPr="00D8063B" w:rsidRDefault="005C1C1D" w:rsidP="00DA6BCB">
            <w:pPr>
              <w:pStyle w:val="Point0"/>
              <w:rPr>
                <w:lang w:val="en-GB"/>
              </w:rPr>
            </w:pPr>
            <w:r w:rsidRPr="00D8063B">
              <w:rPr>
                <w:lang w:val="en-GB"/>
              </w:rPr>
              <w:t xml:space="preserve">1 </w:t>
            </w:r>
            <w:r w:rsidR="008745B8" w:rsidRPr="00D8063B">
              <w:rPr>
                <w:lang w:val="en-GB"/>
              </w:rPr>
              <w:t xml:space="preserve">- </w:t>
            </w:r>
            <w:r w:rsidRPr="00D8063B">
              <w:rPr>
                <w:lang w:val="en-GB"/>
              </w:rPr>
              <w:t>Exempted for assets (based on article 35(6) and (7))</w:t>
            </w:r>
          </w:p>
          <w:p w14:paraId="0C2E9DE0" w14:textId="098F5D56" w:rsidR="005C1C1D" w:rsidRPr="00D8063B" w:rsidRDefault="005C1C1D" w:rsidP="00DA6BCB">
            <w:pPr>
              <w:pStyle w:val="Point0"/>
              <w:rPr>
                <w:lang w:val="en-GB"/>
              </w:rPr>
            </w:pPr>
            <w:r w:rsidRPr="00D8063B">
              <w:rPr>
                <w:lang w:val="en-GB"/>
              </w:rPr>
              <w:t xml:space="preserve">2 </w:t>
            </w:r>
            <w:r w:rsidR="008745B8" w:rsidRPr="00D8063B">
              <w:rPr>
                <w:lang w:val="en-GB"/>
              </w:rPr>
              <w:t xml:space="preserve">- </w:t>
            </w:r>
            <w:r w:rsidRPr="00D8063B">
              <w:rPr>
                <w:lang w:val="en-GB"/>
              </w:rPr>
              <w:t>Exempted for assets (based on outsourcing)</w:t>
            </w:r>
          </w:p>
          <w:p w14:paraId="736B59FC" w14:textId="565DAB34" w:rsidR="005C1C1D" w:rsidRPr="00D8063B" w:rsidRDefault="005C1C1D" w:rsidP="00DA6BCB">
            <w:pPr>
              <w:pStyle w:val="Point0"/>
              <w:rPr>
                <w:lang w:val="en-GB"/>
              </w:rPr>
            </w:pPr>
            <w:r w:rsidRPr="00D8063B">
              <w:rPr>
                <w:lang w:val="en-GB"/>
              </w:rPr>
              <w:t xml:space="preserve">3 </w:t>
            </w:r>
            <w:r w:rsidR="008745B8" w:rsidRPr="00D8063B">
              <w:rPr>
                <w:lang w:val="en-GB"/>
              </w:rPr>
              <w:t xml:space="preserve">- </w:t>
            </w:r>
            <w:r w:rsidRPr="00D8063B">
              <w:rPr>
                <w:lang w:val="en-GB"/>
              </w:rPr>
              <w:t>Exempted for derivatives (based on article 35(6) and (7))</w:t>
            </w:r>
          </w:p>
          <w:p w14:paraId="786820EA" w14:textId="2759EF8D" w:rsidR="005C1C1D" w:rsidRPr="00D8063B" w:rsidRDefault="005C1C1D" w:rsidP="00DA6BCB">
            <w:pPr>
              <w:pStyle w:val="Point0"/>
              <w:rPr>
                <w:lang w:val="en-GB"/>
              </w:rPr>
            </w:pPr>
            <w:r w:rsidRPr="00D8063B">
              <w:rPr>
                <w:lang w:val="en-GB"/>
              </w:rPr>
              <w:t xml:space="preserve">4 </w:t>
            </w:r>
            <w:r w:rsidR="008745B8" w:rsidRPr="00D8063B">
              <w:rPr>
                <w:lang w:val="en-GB"/>
              </w:rPr>
              <w:t xml:space="preserve">- </w:t>
            </w:r>
            <w:r w:rsidRPr="00D8063B">
              <w:rPr>
                <w:lang w:val="en-GB"/>
              </w:rPr>
              <w:t>Exempted for derivatives (based on outsourcing)</w:t>
            </w:r>
          </w:p>
          <w:p w14:paraId="4DC3A153" w14:textId="7EFC1260" w:rsidR="005C1C1D" w:rsidRPr="00D8063B" w:rsidRDefault="005C1C1D" w:rsidP="00DA6BCB">
            <w:pPr>
              <w:pStyle w:val="Point0"/>
              <w:rPr>
                <w:lang w:val="en-GB"/>
              </w:rPr>
            </w:pPr>
            <w:r w:rsidRPr="00D8063B">
              <w:rPr>
                <w:lang w:val="en-GB"/>
              </w:rPr>
              <w:t xml:space="preserve">5 </w:t>
            </w:r>
            <w:r w:rsidR="008745B8" w:rsidRPr="00D8063B">
              <w:rPr>
                <w:lang w:val="en-GB"/>
              </w:rPr>
              <w:t xml:space="preserve">- </w:t>
            </w:r>
            <w:r w:rsidRPr="00D8063B">
              <w:rPr>
                <w:lang w:val="en-GB"/>
              </w:rPr>
              <w:t>Exempted for assets and derivatives (based on article 35(6) and (7))</w:t>
            </w:r>
          </w:p>
          <w:p w14:paraId="6510D1C7" w14:textId="36C8FC33" w:rsidR="005C1C1D" w:rsidRPr="00D8063B" w:rsidRDefault="005C1C1D" w:rsidP="00DA6BCB">
            <w:pPr>
              <w:pStyle w:val="Point0"/>
              <w:rPr>
                <w:lang w:val="en-GB"/>
              </w:rPr>
            </w:pPr>
            <w:r w:rsidRPr="00D8063B">
              <w:rPr>
                <w:lang w:val="en-GB"/>
              </w:rPr>
              <w:t xml:space="preserve">6 </w:t>
            </w:r>
            <w:r w:rsidR="008745B8" w:rsidRPr="00D8063B">
              <w:rPr>
                <w:lang w:val="en-GB"/>
              </w:rPr>
              <w:t xml:space="preserve">- </w:t>
            </w:r>
            <w:r w:rsidRPr="00D8063B">
              <w:rPr>
                <w:lang w:val="en-GB"/>
              </w:rPr>
              <w:t>Exempted for assets and derivatives (based on</w:t>
            </w:r>
            <w:r w:rsidR="008745B8" w:rsidRPr="00D8063B">
              <w:rPr>
                <w:lang w:val="en-GB"/>
              </w:rPr>
              <w:t xml:space="preserve"> </w:t>
            </w:r>
            <w:r w:rsidRPr="00D8063B">
              <w:rPr>
                <w:lang w:val="en-GB"/>
              </w:rPr>
              <w:t>outsourcing)</w:t>
            </w:r>
          </w:p>
          <w:p w14:paraId="514CBD52" w14:textId="0E8633F6" w:rsidR="005C1C1D" w:rsidRPr="00D8063B" w:rsidRDefault="005C1C1D" w:rsidP="00DA6BCB">
            <w:pPr>
              <w:pStyle w:val="Point0"/>
              <w:rPr>
                <w:lang w:val="en-GB"/>
              </w:rPr>
            </w:pPr>
            <w:r w:rsidRPr="00D8063B">
              <w:rPr>
                <w:lang w:val="en-GB"/>
              </w:rPr>
              <w:t xml:space="preserve">0 </w:t>
            </w:r>
            <w:r w:rsidR="008745B8" w:rsidRPr="00D8063B">
              <w:rPr>
                <w:lang w:val="en-GB"/>
              </w:rPr>
              <w:t xml:space="preserve">- </w:t>
            </w:r>
            <w:r w:rsidRPr="00D8063B">
              <w:rPr>
                <w:lang w:val="en-GB"/>
              </w:rPr>
              <w:t>Not exempted</w:t>
            </w:r>
          </w:p>
        </w:tc>
      </w:tr>
      <w:tr w:rsidR="007B32CE" w:rsidRPr="00D8063B" w14:paraId="41FEB90D" w14:textId="77777777" w:rsidTr="003530F1">
        <w:trPr>
          <w:trHeight w:val="2259"/>
          <w:ins w:id="626" w:author="Author"/>
        </w:trPr>
        <w:tc>
          <w:tcPr>
            <w:tcW w:w="1671" w:type="dxa"/>
            <w:tcBorders>
              <w:top w:val="single" w:sz="2" w:space="0" w:color="auto"/>
              <w:left w:val="single" w:sz="2" w:space="0" w:color="auto"/>
              <w:bottom w:val="single" w:sz="4" w:space="0" w:color="auto"/>
              <w:right w:val="single" w:sz="2" w:space="0" w:color="auto"/>
            </w:tcBorders>
          </w:tcPr>
          <w:p w14:paraId="3287C5BF" w14:textId="333B5BFC" w:rsidR="007B32CE" w:rsidRPr="00D8063B" w:rsidRDefault="007B32CE" w:rsidP="007B32CE">
            <w:pPr>
              <w:pStyle w:val="NormalLeft"/>
              <w:rPr>
                <w:ins w:id="627" w:author="Author"/>
                <w:lang w:val="en-GB"/>
              </w:rPr>
            </w:pPr>
            <w:ins w:id="628" w:author="Author">
              <w:r w:rsidRPr="00D8063B">
                <w:rPr>
                  <w:lang w:val="en-GB"/>
                </w:rPr>
                <w:t>C0010/R0255</w:t>
              </w:r>
            </w:ins>
          </w:p>
        </w:tc>
        <w:tc>
          <w:tcPr>
            <w:tcW w:w="2136" w:type="dxa"/>
            <w:tcBorders>
              <w:top w:val="single" w:sz="2" w:space="0" w:color="auto"/>
              <w:left w:val="single" w:sz="2" w:space="0" w:color="auto"/>
              <w:bottom w:val="single" w:sz="4" w:space="0" w:color="auto"/>
              <w:right w:val="single" w:sz="2" w:space="0" w:color="auto"/>
            </w:tcBorders>
          </w:tcPr>
          <w:p w14:paraId="1DBA044F" w14:textId="282B38E0" w:rsidR="007B32CE" w:rsidRPr="00D8063B" w:rsidRDefault="007B32CE" w:rsidP="007B32CE">
            <w:pPr>
              <w:pStyle w:val="NormalLeft"/>
              <w:rPr>
                <w:ins w:id="629" w:author="Author"/>
                <w:lang w:val="en-GB"/>
              </w:rPr>
            </w:pPr>
            <w:ins w:id="630" w:author="Author">
              <w:r w:rsidRPr="00D8063B">
                <w:rPr>
                  <w:lang w:val="en-GB"/>
                </w:rPr>
                <w:t>Direct URL to the webpage where the Solvency and Financial Condition Report is disclosed</w:t>
              </w:r>
            </w:ins>
          </w:p>
        </w:tc>
        <w:tc>
          <w:tcPr>
            <w:tcW w:w="5479" w:type="dxa"/>
            <w:tcBorders>
              <w:top w:val="single" w:sz="2" w:space="0" w:color="auto"/>
              <w:left w:val="single" w:sz="2" w:space="0" w:color="auto"/>
              <w:bottom w:val="single" w:sz="4" w:space="0" w:color="auto"/>
              <w:right w:val="single" w:sz="2" w:space="0" w:color="auto"/>
            </w:tcBorders>
          </w:tcPr>
          <w:p w14:paraId="6D0815D0" w14:textId="77777777" w:rsidR="000E7DC3" w:rsidRDefault="007B32CE" w:rsidP="007B32CE">
            <w:pPr>
              <w:pStyle w:val="NormalLeft"/>
              <w:jc w:val="both"/>
              <w:rPr>
                <w:ins w:id="631" w:author="Author"/>
                <w:lang w:val="en-GB"/>
              </w:rPr>
            </w:pPr>
            <w:ins w:id="632" w:author="Author">
              <w:r w:rsidRPr="00D8063B">
                <w:rPr>
                  <w:lang w:val="en-GB"/>
                </w:rPr>
                <w:t xml:space="preserve">Include the direct URL to the page where the Solvency and Financial Condition Report (SFCR) corresponding to the reporting reference date as filled in </w:t>
              </w:r>
              <w:r w:rsidR="00D25078">
                <w:rPr>
                  <w:lang w:val="en-GB"/>
                </w:rPr>
                <w:t>C0010/R00</w:t>
              </w:r>
              <w:del w:id="633" w:author="Author">
                <w:r w:rsidR="00D25078" w:rsidDel="006367D7">
                  <w:rPr>
                    <w:lang w:val="en-GB"/>
                  </w:rPr>
                  <w:delText>90</w:delText>
                </w:r>
              </w:del>
              <w:r w:rsidR="006367D7">
                <w:rPr>
                  <w:lang w:val="en-GB"/>
                </w:rPr>
                <w:t>81</w:t>
              </w:r>
              <w:r w:rsidR="00D25078" w:rsidRPr="00BC5C3D">
                <w:rPr>
                  <w:lang w:val="en-GB"/>
                </w:rPr>
                <w:t xml:space="preserve"> </w:t>
              </w:r>
              <w:r w:rsidR="00D25078">
                <w:rPr>
                  <w:lang w:val="en-GB"/>
                </w:rPr>
                <w:t>“</w:t>
              </w:r>
              <w:r w:rsidR="00D25078" w:rsidRPr="00BC5C3D">
                <w:rPr>
                  <w:lang w:val="en-GB"/>
                </w:rPr>
                <w:t>Financial year end</w:t>
              </w:r>
              <w:r w:rsidR="00D25078">
                <w:rPr>
                  <w:lang w:val="en-GB"/>
                </w:rPr>
                <w:t>”</w:t>
              </w:r>
              <w:del w:id="634" w:author="Author">
                <w:r w:rsidRPr="00D8063B" w:rsidDel="00D25078">
                  <w:rPr>
                    <w:lang w:val="en-GB"/>
                  </w:rPr>
                  <w:delText>R0081</w:delText>
                </w:r>
              </w:del>
              <w:r w:rsidRPr="00D8063B">
                <w:rPr>
                  <w:lang w:val="en-GB"/>
                </w:rPr>
                <w:t xml:space="preserve"> will be published.</w:t>
              </w:r>
            </w:ins>
          </w:p>
          <w:p w14:paraId="04440EF6" w14:textId="21089CF5" w:rsidR="007B32CE" w:rsidRPr="00D8063B" w:rsidRDefault="000E7DC3" w:rsidP="000E7DC3">
            <w:pPr>
              <w:pStyle w:val="NormalLeft"/>
              <w:jc w:val="both"/>
              <w:rPr>
                <w:ins w:id="635" w:author="Author"/>
                <w:lang w:val="en-GB"/>
              </w:rPr>
            </w:pPr>
            <w:ins w:id="636" w:author="Author">
              <w:r>
                <w:rPr>
                  <w:lang w:val="en-GB"/>
                </w:rPr>
                <w:t xml:space="preserve">In case undertaking has no webpage, </w:t>
              </w:r>
              <w:r w:rsidRPr="000E7DC3">
                <w:rPr>
                  <w:lang w:val="en-GB"/>
                </w:rPr>
                <w:t>"UNDERTAKING WITH NO WEBSITE"</w:t>
              </w:r>
              <w:r w:rsidR="006C3A88">
                <w:rPr>
                  <w:lang w:val="en-GB"/>
                </w:rPr>
                <w:t xml:space="preserve"> value</w:t>
              </w:r>
              <w:r>
                <w:rPr>
                  <w:lang w:val="en-GB"/>
                </w:rPr>
                <w:t xml:space="preserve"> should be reported.</w:t>
              </w:r>
            </w:ins>
          </w:p>
        </w:tc>
      </w:tr>
      <w:tr w:rsidR="002856EC" w:rsidRPr="00D8063B" w14:paraId="3A15875A" w14:textId="77777777" w:rsidTr="00390FDF">
        <w:trPr>
          <w:trHeight w:val="699"/>
        </w:trPr>
        <w:tc>
          <w:tcPr>
            <w:tcW w:w="1671" w:type="dxa"/>
            <w:tcBorders>
              <w:top w:val="single" w:sz="4" w:space="0" w:color="auto"/>
              <w:left w:val="single" w:sz="2" w:space="0" w:color="auto"/>
              <w:bottom w:val="single" w:sz="4" w:space="0" w:color="auto"/>
              <w:right w:val="single" w:sz="2" w:space="0" w:color="auto"/>
            </w:tcBorders>
          </w:tcPr>
          <w:p w14:paraId="67EA5787" w14:textId="6001A6C3" w:rsidR="002856EC" w:rsidRPr="00D8063B" w:rsidRDefault="002856EC" w:rsidP="002856EC">
            <w:pPr>
              <w:pStyle w:val="NormalLeft"/>
              <w:rPr>
                <w:lang w:val="en-GB"/>
              </w:rPr>
            </w:pPr>
            <w:ins w:id="637" w:author="Author">
              <w:r w:rsidRPr="00D8063B">
                <w:rPr>
                  <w:lang w:val="en-GB"/>
                </w:rPr>
                <w:t>C0010/R0260</w:t>
              </w:r>
            </w:ins>
          </w:p>
        </w:tc>
        <w:tc>
          <w:tcPr>
            <w:tcW w:w="2136" w:type="dxa"/>
            <w:tcBorders>
              <w:top w:val="single" w:sz="4" w:space="0" w:color="auto"/>
              <w:left w:val="single" w:sz="2" w:space="0" w:color="auto"/>
              <w:bottom w:val="single" w:sz="4" w:space="0" w:color="auto"/>
              <w:right w:val="single" w:sz="2" w:space="0" w:color="auto"/>
            </w:tcBorders>
          </w:tcPr>
          <w:p w14:paraId="242CD220" w14:textId="28A2D2D9" w:rsidR="002856EC" w:rsidRPr="00D8063B" w:rsidRDefault="002856EC" w:rsidP="002856EC">
            <w:pPr>
              <w:pStyle w:val="NormalLeft"/>
              <w:rPr>
                <w:lang w:val="en-GB"/>
              </w:rPr>
            </w:pPr>
            <w:ins w:id="638" w:author="Author">
              <w:r w:rsidRPr="00D8063B">
                <w:rPr>
                  <w:lang w:val="en-GB"/>
                </w:rPr>
                <w:t>Direct URL to download the Solvency and Financial Condition Report</w:t>
              </w:r>
            </w:ins>
          </w:p>
        </w:tc>
        <w:tc>
          <w:tcPr>
            <w:tcW w:w="5479" w:type="dxa"/>
            <w:tcBorders>
              <w:top w:val="single" w:sz="4" w:space="0" w:color="auto"/>
              <w:left w:val="single" w:sz="2" w:space="0" w:color="auto"/>
              <w:bottom w:val="single" w:sz="4" w:space="0" w:color="auto"/>
              <w:right w:val="single" w:sz="2" w:space="0" w:color="auto"/>
            </w:tcBorders>
          </w:tcPr>
          <w:p w14:paraId="648DA28E" w14:textId="75B4460B" w:rsidR="002856EC" w:rsidRPr="00D8063B" w:rsidRDefault="002856EC" w:rsidP="000E7DC3">
            <w:pPr>
              <w:pStyle w:val="NormalLeft"/>
              <w:jc w:val="both"/>
              <w:rPr>
                <w:ins w:id="639" w:author="Author"/>
                <w:lang w:val="en-GB"/>
              </w:rPr>
            </w:pPr>
            <w:ins w:id="640" w:author="Author">
              <w:r w:rsidRPr="00D8063B">
                <w:rPr>
                  <w:lang w:val="en-GB"/>
                </w:rPr>
                <w:t xml:space="preserve">Include the direct URL to download the Solvency and Financial Condition Report (SFCR) corresponding to the reporting reference date as filled in </w:t>
              </w:r>
              <w:r w:rsidR="00D25078" w:rsidRPr="00BC5C3D">
                <w:rPr>
                  <w:lang w:val="en-GB"/>
                </w:rPr>
                <w:t>C0010/R00</w:t>
              </w:r>
              <w:del w:id="641" w:author="Author">
                <w:r w:rsidR="00D25078" w:rsidDel="00255D4F">
                  <w:rPr>
                    <w:lang w:val="en-GB"/>
                  </w:rPr>
                  <w:delText>90</w:delText>
                </w:r>
              </w:del>
              <w:r w:rsidR="00255D4F">
                <w:rPr>
                  <w:lang w:val="en-GB"/>
                </w:rPr>
                <w:t>81</w:t>
              </w:r>
              <w:r w:rsidR="00D25078" w:rsidRPr="00BC5C3D">
                <w:rPr>
                  <w:lang w:val="en-GB"/>
                </w:rPr>
                <w:t xml:space="preserve"> </w:t>
              </w:r>
              <w:r w:rsidR="00D25078">
                <w:rPr>
                  <w:lang w:val="en-GB"/>
                </w:rPr>
                <w:t>“</w:t>
              </w:r>
              <w:r w:rsidR="00D25078" w:rsidRPr="00BC5C3D">
                <w:rPr>
                  <w:lang w:val="en-GB"/>
                </w:rPr>
                <w:t>Financial year end</w:t>
              </w:r>
              <w:r w:rsidR="00D25078">
                <w:rPr>
                  <w:lang w:val="en-GB"/>
                </w:rPr>
                <w:t>”</w:t>
              </w:r>
              <w:del w:id="642" w:author="Author">
                <w:r w:rsidRPr="00D8063B" w:rsidDel="00D25078">
                  <w:rPr>
                    <w:lang w:val="en-GB"/>
                  </w:rPr>
                  <w:delText>R0090</w:delText>
                </w:r>
              </w:del>
              <w:r w:rsidRPr="00D8063B">
                <w:rPr>
                  <w:lang w:val="en-GB"/>
                </w:rPr>
                <w:t>.</w:t>
              </w:r>
            </w:ins>
          </w:p>
          <w:p w14:paraId="28A2107B" w14:textId="31A5D219" w:rsidR="00280C94" w:rsidRPr="00D8063B" w:rsidRDefault="00280C94" w:rsidP="000E7DC3">
            <w:pPr>
              <w:pStyle w:val="NormalLeft"/>
              <w:jc w:val="both"/>
              <w:rPr>
                <w:ins w:id="643" w:author="Author"/>
                <w:lang w:val="en-GB"/>
              </w:rPr>
            </w:pPr>
            <w:ins w:id="644" w:author="Author">
              <w:r w:rsidRPr="00D8063B">
                <w:rPr>
                  <w:lang w:val="en-GB"/>
                </w:rPr>
                <w:t>The URL shall directly link to the file containing the SFCR and not to a webpage.</w:t>
              </w:r>
            </w:ins>
          </w:p>
          <w:p w14:paraId="38C688FE" w14:textId="77777777" w:rsidR="003B610C" w:rsidRDefault="003B610C" w:rsidP="003B610C">
            <w:pPr>
              <w:pStyle w:val="NormalLeft"/>
              <w:jc w:val="both"/>
              <w:rPr>
                <w:ins w:id="645" w:author="Author"/>
                <w:lang w:val="en-GB"/>
              </w:rPr>
            </w:pPr>
            <w:ins w:id="646" w:author="Author">
              <w:r w:rsidRPr="00180831">
                <w:rPr>
                  <w:lang w:val="en-GB"/>
                </w:rPr>
                <w:t>Alternatively, if the SFCR file is already available at the submission date</w:t>
              </w:r>
              <w:r>
                <w:rPr>
                  <w:lang w:val="en-GB"/>
                </w:rPr>
                <w:t xml:space="preserve">, </w:t>
              </w:r>
              <w:r w:rsidRPr="00C3444F">
                <w:rPr>
                  <w:lang w:val="en-GB"/>
                </w:rPr>
                <w:t>or if the SFCR is not disclosed in a webpage,</w:t>
              </w:r>
              <w:r w:rsidRPr="00180831">
                <w:rPr>
                  <w:lang w:val="en-GB"/>
                </w:rPr>
                <w:t xml:space="preserve"> the file </w:t>
              </w:r>
              <w:r>
                <w:rPr>
                  <w:lang w:val="en-GB"/>
                </w:rPr>
                <w:t xml:space="preserve">shall </w:t>
              </w:r>
              <w:r w:rsidRPr="00180831">
                <w:rPr>
                  <w:lang w:val="en-GB"/>
                </w:rPr>
                <w:t>be included in the annual submission</w:t>
              </w:r>
              <w:r>
                <w:rPr>
                  <w:lang w:val="en-GB"/>
                </w:rPr>
                <w:t xml:space="preserve"> and in this cell choose one of the following options:</w:t>
              </w:r>
            </w:ins>
          </w:p>
          <w:p w14:paraId="70EA77DC" w14:textId="5C503B5B" w:rsidR="003B610C" w:rsidRDefault="003B610C" w:rsidP="003B610C">
            <w:pPr>
              <w:pStyle w:val="NormalLeft"/>
              <w:jc w:val="both"/>
              <w:rPr>
                <w:ins w:id="647" w:author="Author"/>
                <w:lang w:val="en-GB"/>
              </w:rPr>
            </w:pPr>
            <w:ins w:id="648" w:author="Author">
              <w:r>
                <w:rPr>
                  <w:lang w:val="en-GB"/>
                </w:rPr>
                <w:t>“</w:t>
              </w:r>
              <w:r w:rsidR="00390FDF">
                <w:rPr>
                  <w:lang w:val="en-GB"/>
                </w:rPr>
                <w:t>SFCR f</w:t>
              </w:r>
              <w:r>
                <w:rPr>
                  <w:lang w:val="en-GB"/>
                </w:rPr>
                <w:t>ile provided”</w:t>
              </w:r>
            </w:ins>
          </w:p>
          <w:p w14:paraId="6E053166" w14:textId="66AE4D5A" w:rsidR="003B610C" w:rsidRDefault="003B610C" w:rsidP="003B610C">
            <w:pPr>
              <w:pStyle w:val="NormalLeft"/>
              <w:jc w:val="both"/>
              <w:rPr>
                <w:ins w:id="649" w:author="Author"/>
                <w:lang w:val="en-GB"/>
              </w:rPr>
            </w:pPr>
            <w:ins w:id="650" w:author="Author">
              <w:r>
                <w:rPr>
                  <w:lang w:val="en-GB"/>
                </w:rPr>
                <w:t>“</w:t>
              </w:r>
              <w:r w:rsidR="00390FDF">
                <w:rPr>
                  <w:lang w:val="en-GB"/>
                </w:rPr>
                <w:t>SFCR f</w:t>
              </w:r>
              <w:r>
                <w:rPr>
                  <w:lang w:val="en-GB"/>
                </w:rPr>
                <w:t>ile not provided”</w:t>
              </w:r>
            </w:ins>
          </w:p>
          <w:p w14:paraId="5C3A1173" w14:textId="58450745" w:rsidR="00280C94" w:rsidDel="003B610C" w:rsidRDefault="003B610C" w:rsidP="003B610C">
            <w:pPr>
              <w:pStyle w:val="NormalLeft"/>
              <w:jc w:val="both"/>
              <w:rPr>
                <w:del w:id="651" w:author="Author"/>
                <w:lang w:val="en-GB"/>
              </w:rPr>
            </w:pPr>
            <w:ins w:id="652" w:author="Author">
              <w:r w:rsidRPr="00D8063B" w:rsidDel="003B610C">
                <w:rPr>
                  <w:lang w:val="en-GB"/>
                </w:rPr>
                <w:t xml:space="preserve"> </w:t>
              </w:r>
              <w:del w:id="653" w:author="Author">
                <w:r w:rsidR="00280C94" w:rsidRPr="00D8063B" w:rsidDel="003B610C">
                  <w:rPr>
                    <w:lang w:val="en-GB"/>
                  </w:rPr>
                  <w:delText>Alternatively, if the SFCR file is already available at the submission date the file can also be included in the annual submission.</w:delText>
                </w:r>
              </w:del>
            </w:ins>
          </w:p>
          <w:p w14:paraId="6685E7AB" w14:textId="467A2B08" w:rsidR="000E7DC3" w:rsidRPr="00D8063B" w:rsidRDefault="003B610C" w:rsidP="000E7DC3">
            <w:pPr>
              <w:pStyle w:val="NormalLeft"/>
              <w:jc w:val="both"/>
              <w:rPr>
                <w:lang w:val="en-GB"/>
              </w:rPr>
            </w:pPr>
            <w:ins w:id="654" w:author="Author">
              <w:r>
                <w:rPr>
                  <w:lang w:val="en-GB"/>
                </w:rPr>
                <w:t>If “File not provided” is chosen an explanation needs to be provided to the national competent authority.</w:t>
              </w:r>
              <w:del w:id="655" w:author="Author">
                <w:r w:rsidR="000E7DC3" w:rsidDel="003B610C">
                  <w:rPr>
                    <w:lang w:val="en-GB"/>
                  </w:rPr>
                  <w:delText xml:space="preserve">In case no </w:delText>
                </w:r>
                <w:r w:rsidR="000E7DC3" w:rsidRPr="000E7DC3" w:rsidDel="003B610C">
                  <w:rPr>
                    <w:lang w:val="en-GB"/>
                  </w:rPr>
                  <w:delText xml:space="preserve">Solvency and Financial Condition Report </w:delText>
                </w:r>
                <w:r w:rsidR="000E7DC3" w:rsidDel="003B610C">
                  <w:rPr>
                    <w:lang w:val="en-GB"/>
                  </w:rPr>
                  <w:delText xml:space="preserve">is </w:delText>
                </w:r>
                <w:r w:rsidR="000E7DC3" w:rsidDel="003B610C">
                  <w:rPr>
                    <w:lang w:val="en-GB"/>
                  </w:rPr>
                  <w:lastRenderedPageBreak/>
                  <w:delText xml:space="preserve">available, </w:delText>
                </w:r>
                <w:r w:rsidR="000E7DC3" w:rsidRPr="000E7DC3" w:rsidDel="003B610C">
                  <w:rPr>
                    <w:lang w:val="en-GB"/>
                  </w:rPr>
                  <w:delText>"NOT PROVIDED/NOT AVAILABLE"</w:delText>
                </w:r>
                <w:r w:rsidR="000E7DC3" w:rsidDel="003B610C">
                  <w:rPr>
                    <w:lang w:val="en-GB"/>
                  </w:rPr>
                  <w:delText xml:space="preserve"> value should be </w:delText>
                </w:r>
                <w:r w:rsidR="006C3A88" w:rsidDel="003B610C">
                  <w:rPr>
                    <w:lang w:val="en-GB"/>
                  </w:rPr>
                  <w:delText>reported.</w:delText>
                </w:r>
              </w:del>
            </w:ins>
          </w:p>
        </w:tc>
      </w:tr>
      <w:tr w:rsidR="006A1D8A" w:rsidRPr="00D8063B" w14:paraId="47BB7374" w14:textId="77777777" w:rsidTr="002856EC">
        <w:trPr>
          <w:trHeight w:val="170"/>
        </w:trPr>
        <w:tc>
          <w:tcPr>
            <w:tcW w:w="1671" w:type="dxa"/>
            <w:tcBorders>
              <w:top w:val="single" w:sz="4" w:space="0" w:color="auto"/>
              <w:left w:val="single" w:sz="2" w:space="0" w:color="auto"/>
              <w:bottom w:val="single" w:sz="4" w:space="0" w:color="auto"/>
              <w:right w:val="single" w:sz="2" w:space="0" w:color="auto"/>
            </w:tcBorders>
          </w:tcPr>
          <w:p w14:paraId="46748D23" w14:textId="39136762" w:rsidR="006A1D8A" w:rsidRPr="00D8063B" w:rsidRDefault="006A1D8A" w:rsidP="006A1D8A">
            <w:pPr>
              <w:pStyle w:val="NormalLeft"/>
              <w:rPr>
                <w:lang w:val="en-GB"/>
              </w:rPr>
            </w:pPr>
            <w:ins w:id="656" w:author="Author">
              <w:del w:id="657" w:author="Author">
                <w:r w:rsidRPr="00D8063B" w:rsidDel="002E103E">
                  <w:rPr>
                    <w:lang w:val="en-GB"/>
                  </w:rPr>
                  <w:lastRenderedPageBreak/>
                  <w:delText>C0010/R0 270</w:delText>
                </w:r>
              </w:del>
            </w:ins>
          </w:p>
        </w:tc>
        <w:tc>
          <w:tcPr>
            <w:tcW w:w="2136" w:type="dxa"/>
            <w:tcBorders>
              <w:top w:val="single" w:sz="4" w:space="0" w:color="auto"/>
              <w:left w:val="single" w:sz="2" w:space="0" w:color="auto"/>
              <w:bottom w:val="single" w:sz="4" w:space="0" w:color="auto"/>
              <w:right w:val="single" w:sz="2" w:space="0" w:color="auto"/>
            </w:tcBorders>
          </w:tcPr>
          <w:p w14:paraId="00576351" w14:textId="3F40EEBC" w:rsidR="006A1D8A" w:rsidRPr="00D8063B" w:rsidRDefault="006A1D8A" w:rsidP="006A1D8A">
            <w:pPr>
              <w:pStyle w:val="NormalLeft"/>
              <w:rPr>
                <w:lang w:val="en-GB"/>
              </w:rPr>
            </w:pPr>
            <w:ins w:id="658" w:author="Author">
              <w:del w:id="659" w:author="Author">
                <w:r w:rsidRPr="00D8063B" w:rsidDel="002E103E">
                  <w:rPr>
                    <w:lang w:val="en-GB"/>
                  </w:rPr>
                  <w:delText>Legal form of the participating undertaking</w:delText>
                </w:r>
              </w:del>
            </w:ins>
          </w:p>
        </w:tc>
        <w:tc>
          <w:tcPr>
            <w:tcW w:w="5479" w:type="dxa"/>
            <w:tcBorders>
              <w:top w:val="single" w:sz="4" w:space="0" w:color="auto"/>
              <w:left w:val="single" w:sz="2" w:space="0" w:color="auto"/>
              <w:bottom w:val="single" w:sz="4" w:space="0" w:color="auto"/>
              <w:right w:val="single" w:sz="2" w:space="0" w:color="auto"/>
            </w:tcBorders>
          </w:tcPr>
          <w:p w14:paraId="469ECBE9" w14:textId="24A09355" w:rsidR="006A1D8A" w:rsidRPr="00D8063B" w:rsidDel="002E103E" w:rsidRDefault="006A1D8A" w:rsidP="006A1D8A">
            <w:pPr>
              <w:pStyle w:val="Point0"/>
              <w:ind w:left="0" w:firstLine="0"/>
              <w:rPr>
                <w:ins w:id="660" w:author="Author"/>
                <w:del w:id="661" w:author="Author"/>
                <w:lang w:val="en-GB"/>
              </w:rPr>
            </w:pPr>
            <w:ins w:id="662" w:author="Author">
              <w:del w:id="663" w:author="Author">
                <w:r w:rsidRPr="00D8063B" w:rsidDel="002E103E">
                  <w:rPr>
                    <w:lang w:val="en-GB"/>
                  </w:rPr>
                  <w:delText xml:space="preserve">Identify the legal form of the participating undertaking whose name is reported in C0010/R0010. The legal form of insurance and reinsurance undertakings shall be consistent with Annex III of Directive 2009/138/EC. Mutual (and ) types of undertakings are to be also specified. </w:delText>
                </w:r>
              </w:del>
            </w:ins>
          </w:p>
          <w:p w14:paraId="3389C79C" w14:textId="3B795532" w:rsidR="006A1D8A" w:rsidRPr="00D8063B" w:rsidRDefault="006A1D8A" w:rsidP="006A1D8A">
            <w:pPr>
              <w:pStyle w:val="Point0"/>
              <w:ind w:left="0" w:firstLine="0"/>
              <w:rPr>
                <w:lang w:val="en-GB"/>
              </w:rPr>
            </w:pPr>
          </w:p>
        </w:tc>
      </w:tr>
      <w:tr w:rsidR="006A1D8A" w:rsidRPr="00D8063B" w14:paraId="68B5B2BC" w14:textId="77777777" w:rsidTr="002856EC">
        <w:trPr>
          <w:trHeight w:val="340"/>
        </w:trPr>
        <w:tc>
          <w:tcPr>
            <w:tcW w:w="1671" w:type="dxa"/>
            <w:tcBorders>
              <w:top w:val="single" w:sz="4" w:space="0" w:color="auto"/>
              <w:left w:val="single" w:sz="2" w:space="0" w:color="auto"/>
              <w:bottom w:val="single" w:sz="4" w:space="0" w:color="auto"/>
              <w:right w:val="single" w:sz="2" w:space="0" w:color="auto"/>
            </w:tcBorders>
          </w:tcPr>
          <w:p w14:paraId="5A1FFCEA" w14:textId="1C2E4A79" w:rsidR="006A1D8A" w:rsidRPr="00D8063B" w:rsidRDefault="006A1D8A" w:rsidP="006A1D8A">
            <w:pPr>
              <w:pStyle w:val="NormalLeft"/>
              <w:rPr>
                <w:lang w:val="en-GB"/>
              </w:rPr>
            </w:pPr>
            <w:ins w:id="664" w:author="Author">
              <w:r w:rsidRPr="00D8063B">
                <w:rPr>
                  <w:lang w:val="en-GB"/>
                </w:rPr>
                <w:t>C0010/R0</w:t>
              </w:r>
              <w:del w:id="665" w:author="Author">
                <w:r w:rsidRPr="00D8063B" w:rsidDel="002E103E">
                  <w:rPr>
                    <w:lang w:val="en-GB"/>
                  </w:rPr>
                  <w:delText>280</w:delText>
                </w:r>
              </w:del>
              <w:r w:rsidR="002E103E" w:rsidRPr="00D8063B">
                <w:rPr>
                  <w:lang w:val="en-GB"/>
                </w:rPr>
                <w:t>270</w:t>
              </w:r>
            </w:ins>
          </w:p>
        </w:tc>
        <w:tc>
          <w:tcPr>
            <w:tcW w:w="2136" w:type="dxa"/>
            <w:tcBorders>
              <w:top w:val="single" w:sz="4" w:space="0" w:color="auto"/>
              <w:left w:val="single" w:sz="2" w:space="0" w:color="auto"/>
              <w:bottom w:val="single" w:sz="4" w:space="0" w:color="auto"/>
              <w:right w:val="single" w:sz="2" w:space="0" w:color="auto"/>
            </w:tcBorders>
          </w:tcPr>
          <w:p w14:paraId="183694AC" w14:textId="145ACB7D" w:rsidR="006A1D8A" w:rsidRPr="00D8063B" w:rsidRDefault="006A1D8A" w:rsidP="006A1D8A">
            <w:pPr>
              <w:pStyle w:val="NormalLeft"/>
              <w:rPr>
                <w:lang w:val="en-GB"/>
              </w:rPr>
            </w:pPr>
            <w:ins w:id="666" w:author="Author">
              <w:r w:rsidRPr="00D8063B">
                <w:rPr>
                  <w:lang w:val="en-GB"/>
                </w:rPr>
                <w:t xml:space="preserve">Captive Business </w:t>
              </w:r>
            </w:ins>
          </w:p>
        </w:tc>
        <w:tc>
          <w:tcPr>
            <w:tcW w:w="5479" w:type="dxa"/>
            <w:tcBorders>
              <w:top w:val="single" w:sz="4" w:space="0" w:color="auto"/>
              <w:left w:val="single" w:sz="2" w:space="0" w:color="auto"/>
              <w:bottom w:val="single" w:sz="4" w:space="0" w:color="auto"/>
              <w:right w:val="single" w:sz="2" w:space="0" w:color="auto"/>
            </w:tcBorders>
          </w:tcPr>
          <w:p w14:paraId="602E00B5" w14:textId="714C439C" w:rsidR="006A1D8A" w:rsidRPr="00D8063B" w:rsidRDefault="006A1D8A" w:rsidP="006A1D8A">
            <w:pPr>
              <w:pStyle w:val="Point0"/>
              <w:ind w:left="49" w:firstLine="0"/>
              <w:rPr>
                <w:ins w:id="667" w:author="Author"/>
                <w:lang w:val="en-GB"/>
              </w:rPr>
            </w:pPr>
            <w:ins w:id="668" w:author="Author">
              <w:r w:rsidRPr="00D8063B">
                <w:rPr>
                  <w:lang w:val="en-GB"/>
                </w:rPr>
                <w:t>Identify if any</w:t>
              </w:r>
              <w:del w:id="669" w:author="Author">
                <w:r w:rsidRPr="00D8063B" w:rsidDel="00D70101">
                  <w:rPr>
                    <w:lang w:val="en-GB"/>
                  </w:rPr>
                  <w:delText>the</w:delText>
                </w:r>
              </w:del>
              <w:r w:rsidRPr="00D8063B">
                <w:rPr>
                  <w:lang w:val="en-GB"/>
                </w:rPr>
                <w:t xml:space="preserve"> undertaking belonging to the group performs a captive business in line with the definition in Art</w:t>
              </w:r>
              <w:r w:rsidR="0006630A">
                <w:rPr>
                  <w:lang w:val="en-GB"/>
                </w:rPr>
                <w:t>icle</w:t>
              </w:r>
              <w:del w:id="670" w:author="Author">
                <w:r w:rsidRPr="00D8063B" w:rsidDel="0006630A">
                  <w:rPr>
                    <w:lang w:val="en-GB"/>
                  </w:rPr>
                  <w:delText>.</w:delText>
                </w:r>
              </w:del>
              <w:r w:rsidRPr="00D8063B">
                <w:rPr>
                  <w:lang w:val="en-GB"/>
                </w:rPr>
                <w:t xml:space="preserve"> 13 of </w:t>
              </w:r>
              <w:del w:id="671" w:author="Author">
                <w:r w:rsidRPr="00D8063B" w:rsidDel="0006630A">
                  <w:rPr>
                    <w:lang w:val="en-GB"/>
                  </w:rPr>
                  <w:delText xml:space="preserve">Solvency II </w:delText>
                </w:r>
              </w:del>
              <w:r w:rsidRPr="00D8063B">
                <w:rPr>
                  <w:lang w:val="en-GB"/>
                </w:rPr>
                <w:t>Directive</w:t>
              </w:r>
              <w:r w:rsidR="0006630A">
                <w:rPr>
                  <w:lang w:val="en-GB"/>
                </w:rPr>
                <w:t xml:space="preserve"> 2009/138/EC</w:t>
              </w:r>
              <w:r w:rsidRPr="00D8063B">
                <w:rPr>
                  <w:lang w:val="en-GB"/>
                </w:rPr>
                <w:t>.</w:t>
              </w:r>
            </w:ins>
          </w:p>
          <w:p w14:paraId="153D9604" w14:textId="77777777" w:rsidR="006A1D8A" w:rsidRPr="00D8063B" w:rsidRDefault="006A1D8A" w:rsidP="006A1D8A">
            <w:pPr>
              <w:pStyle w:val="NormalLeft"/>
              <w:rPr>
                <w:ins w:id="672" w:author="Author"/>
                <w:lang w:val="en-GB"/>
              </w:rPr>
            </w:pPr>
            <w:ins w:id="673" w:author="Author">
              <w:r w:rsidRPr="00D8063B">
                <w:rPr>
                  <w:lang w:val="en-GB"/>
                </w:rPr>
                <w:t>One of the options in the following closed list shall be used:</w:t>
              </w:r>
            </w:ins>
          </w:p>
          <w:p w14:paraId="3B7FFF49" w14:textId="77777777" w:rsidR="006A1D8A" w:rsidRPr="00D8063B" w:rsidRDefault="006A1D8A" w:rsidP="006A1D8A">
            <w:pPr>
              <w:pStyle w:val="NormalLeft"/>
              <w:rPr>
                <w:ins w:id="674" w:author="Author"/>
                <w:lang w:val="en-GB"/>
              </w:rPr>
            </w:pPr>
            <w:ins w:id="675" w:author="Author">
              <w:r w:rsidRPr="00D8063B">
                <w:rPr>
                  <w:lang w:val="en-GB"/>
                </w:rPr>
                <w:tab/>
                <w:t>1 – Captive business</w:t>
              </w:r>
            </w:ins>
          </w:p>
          <w:p w14:paraId="00F24109" w14:textId="5E60C84A" w:rsidR="006A1D8A" w:rsidRPr="00D8063B" w:rsidRDefault="006A1D8A" w:rsidP="006A1D8A">
            <w:pPr>
              <w:pStyle w:val="Point0"/>
              <w:ind w:left="49" w:firstLine="0"/>
              <w:rPr>
                <w:lang w:val="en-GB"/>
              </w:rPr>
            </w:pPr>
            <w:ins w:id="676" w:author="Author">
              <w:r w:rsidRPr="00D8063B">
                <w:rPr>
                  <w:lang w:val="en-GB"/>
                </w:rPr>
                <w:t>2 – No captive business</w:t>
              </w:r>
              <w:r w:rsidRPr="00D8063B" w:rsidDel="00682BD1">
                <w:rPr>
                  <w:lang w:val="en-GB"/>
                </w:rPr>
                <w:t xml:space="preserve"> </w:t>
              </w:r>
            </w:ins>
          </w:p>
        </w:tc>
      </w:tr>
      <w:tr w:rsidR="006A1D8A" w:rsidRPr="00D8063B" w14:paraId="78A99447" w14:textId="77777777" w:rsidTr="002856EC">
        <w:trPr>
          <w:trHeight w:val="300"/>
        </w:trPr>
        <w:tc>
          <w:tcPr>
            <w:tcW w:w="1671" w:type="dxa"/>
            <w:tcBorders>
              <w:top w:val="single" w:sz="4" w:space="0" w:color="auto"/>
              <w:left w:val="single" w:sz="2" w:space="0" w:color="auto"/>
              <w:bottom w:val="single" w:sz="4" w:space="0" w:color="auto"/>
              <w:right w:val="single" w:sz="2" w:space="0" w:color="auto"/>
            </w:tcBorders>
          </w:tcPr>
          <w:p w14:paraId="494D311F" w14:textId="17D98967" w:rsidR="006A1D8A" w:rsidRPr="00D8063B" w:rsidRDefault="006A1D8A" w:rsidP="006A1D8A">
            <w:pPr>
              <w:pStyle w:val="NormalLeft"/>
              <w:rPr>
                <w:ins w:id="677" w:author="Author"/>
                <w:lang w:val="en-GB"/>
              </w:rPr>
            </w:pPr>
            <w:ins w:id="678" w:author="Author">
              <w:r w:rsidRPr="00D8063B">
                <w:rPr>
                  <w:lang w:val="en-GB"/>
                </w:rPr>
                <w:t>C0010/R0</w:t>
              </w:r>
              <w:r w:rsidR="002E103E" w:rsidRPr="00D8063B">
                <w:rPr>
                  <w:lang w:val="en-GB"/>
                </w:rPr>
                <w:t>280</w:t>
              </w:r>
            </w:ins>
          </w:p>
          <w:p w14:paraId="484B71D7" w14:textId="5FD35412" w:rsidR="006A1D8A" w:rsidRPr="00D8063B" w:rsidRDefault="006A1D8A" w:rsidP="006A1D8A">
            <w:pPr>
              <w:pStyle w:val="NormalLeft"/>
              <w:rPr>
                <w:lang w:val="en-GB"/>
              </w:rPr>
            </w:pPr>
          </w:p>
        </w:tc>
        <w:tc>
          <w:tcPr>
            <w:tcW w:w="2136" w:type="dxa"/>
            <w:tcBorders>
              <w:top w:val="single" w:sz="4" w:space="0" w:color="auto"/>
              <w:left w:val="single" w:sz="2" w:space="0" w:color="auto"/>
              <w:bottom w:val="single" w:sz="4" w:space="0" w:color="auto"/>
              <w:right w:val="single" w:sz="2" w:space="0" w:color="auto"/>
            </w:tcBorders>
          </w:tcPr>
          <w:p w14:paraId="115B2FCE" w14:textId="0AE7B0C8" w:rsidR="006A1D8A" w:rsidRPr="00D8063B" w:rsidRDefault="006A1D8A" w:rsidP="006A1D8A">
            <w:pPr>
              <w:pStyle w:val="NormalLeft"/>
              <w:rPr>
                <w:lang w:val="en-GB"/>
              </w:rPr>
            </w:pPr>
            <w:ins w:id="679" w:author="Author">
              <w:r w:rsidRPr="00D8063B">
                <w:rPr>
                  <w:lang w:val="en-GB"/>
                </w:rPr>
                <w:t xml:space="preserve">Run-Off Business </w:t>
              </w:r>
            </w:ins>
          </w:p>
        </w:tc>
        <w:tc>
          <w:tcPr>
            <w:tcW w:w="5479" w:type="dxa"/>
            <w:tcBorders>
              <w:top w:val="single" w:sz="4" w:space="0" w:color="auto"/>
              <w:left w:val="single" w:sz="2" w:space="0" w:color="auto"/>
              <w:bottom w:val="single" w:sz="4" w:space="0" w:color="auto"/>
              <w:right w:val="single" w:sz="2" w:space="0" w:color="auto"/>
            </w:tcBorders>
          </w:tcPr>
          <w:p w14:paraId="27BFCB29" w14:textId="6F5762E5" w:rsidR="006A1D8A" w:rsidRPr="00D8063B" w:rsidRDefault="006A1D8A" w:rsidP="006A1D8A">
            <w:pPr>
              <w:pStyle w:val="Point0"/>
              <w:ind w:left="49" w:firstLine="0"/>
              <w:rPr>
                <w:ins w:id="680" w:author="Author"/>
                <w:lang w:val="en-GB"/>
              </w:rPr>
            </w:pPr>
            <w:ins w:id="681" w:author="Author">
              <w:r w:rsidRPr="00D8063B">
                <w:rPr>
                  <w:lang w:val="en-GB"/>
                </w:rPr>
                <w:t>Identify if any undertaking belonging to the group no longer write new business for any LoB, but still holds contracts belonging to that LoB.</w:t>
              </w:r>
            </w:ins>
          </w:p>
          <w:p w14:paraId="66B8EB30" w14:textId="77777777" w:rsidR="006A1D8A" w:rsidRPr="00D8063B" w:rsidRDefault="006A1D8A" w:rsidP="006A1D8A">
            <w:pPr>
              <w:pStyle w:val="NormalLeft"/>
              <w:rPr>
                <w:ins w:id="682" w:author="Author"/>
                <w:lang w:val="en-GB"/>
              </w:rPr>
            </w:pPr>
            <w:ins w:id="683" w:author="Author">
              <w:r w:rsidRPr="00D8063B">
                <w:rPr>
                  <w:lang w:val="en-GB"/>
                </w:rPr>
                <w:t>One of the options in the following closed list shall be used:</w:t>
              </w:r>
            </w:ins>
          </w:p>
          <w:p w14:paraId="2AB72F1C" w14:textId="5056D31C" w:rsidR="006A1D8A" w:rsidRPr="00D8063B" w:rsidRDefault="006A1D8A" w:rsidP="006A1D8A">
            <w:pPr>
              <w:pStyle w:val="NormalLeft"/>
              <w:jc w:val="both"/>
              <w:rPr>
                <w:ins w:id="684" w:author="Author"/>
                <w:lang w:val="en-GB"/>
              </w:rPr>
            </w:pPr>
            <w:ins w:id="685" w:author="Author">
              <w:r w:rsidRPr="00D8063B">
                <w:rPr>
                  <w:lang w:val="en-GB"/>
                </w:rPr>
                <w:tab/>
                <w:t>One of the options in the following closed list shall be used:</w:t>
              </w:r>
            </w:ins>
          </w:p>
          <w:p w14:paraId="50970430" w14:textId="77777777" w:rsidR="006A1D8A" w:rsidRPr="00D8063B" w:rsidRDefault="006A1D8A" w:rsidP="006A1D8A">
            <w:pPr>
              <w:pStyle w:val="NormalLeft"/>
              <w:jc w:val="both"/>
              <w:rPr>
                <w:ins w:id="686" w:author="Author"/>
                <w:lang w:val="en-GB"/>
              </w:rPr>
            </w:pPr>
            <w:ins w:id="687" w:author="Author">
              <w:r w:rsidRPr="00D8063B">
                <w:rPr>
                  <w:lang w:val="en-GB"/>
                </w:rPr>
                <w:t xml:space="preserve">1- Undertakings running-off a portfolio of contracts but not their whole business (partial run-off undertaking or undertaking with run-off portfolio); </w:t>
              </w:r>
            </w:ins>
          </w:p>
          <w:p w14:paraId="4C88760F" w14:textId="77777777" w:rsidR="006A1D8A" w:rsidRPr="00D8063B" w:rsidRDefault="006A1D8A" w:rsidP="006A1D8A">
            <w:pPr>
              <w:pStyle w:val="NormalLeft"/>
              <w:jc w:val="both"/>
              <w:rPr>
                <w:ins w:id="688" w:author="Author"/>
                <w:lang w:val="en-GB"/>
              </w:rPr>
            </w:pPr>
            <w:ins w:id="689" w:author="Author">
              <w:r w:rsidRPr="00D8063B">
                <w:rPr>
                  <w:lang w:val="en-GB"/>
                </w:rPr>
                <w:t>2 - Undertakings running-off their whole (previous) business (full run-off undertaking);</w:t>
              </w:r>
            </w:ins>
          </w:p>
          <w:p w14:paraId="2A260860" w14:textId="77777777" w:rsidR="006A1D8A" w:rsidRPr="00D8063B" w:rsidRDefault="006A1D8A" w:rsidP="006A1D8A">
            <w:pPr>
              <w:pStyle w:val="NormalLeft"/>
              <w:jc w:val="both"/>
              <w:rPr>
                <w:ins w:id="690" w:author="Author"/>
                <w:lang w:val="en-GB"/>
              </w:rPr>
            </w:pPr>
            <w:ins w:id="691" w:author="Author">
              <w:r w:rsidRPr="00D8063B">
                <w:rPr>
                  <w:lang w:val="en-GB"/>
                </w:rPr>
                <w:t>3 - Undertakings with a run-off business model (specialised run-off undertakings) - insurance undertakings or groups whose business model is to actively acquire legacy portfolios or whole insurers in run-off.</w:t>
              </w:r>
            </w:ins>
          </w:p>
          <w:p w14:paraId="7245BE7C" w14:textId="101C0612" w:rsidR="006A1D8A" w:rsidRPr="00D8063B" w:rsidRDefault="006A1D8A" w:rsidP="006A1D8A">
            <w:pPr>
              <w:pStyle w:val="Point0"/>
              <w:ind w:left="49" w:firstLine="0"/>
              <w:rPr>
                <w:lang w:val="en-GB"/>
              </w:rPr>
            </w:pPr>
            <w:ins w:id="692" w:author="Author">
              <w:r w:rsidRPr="00D8063B">
                <w:rPr>
                  <w:lang w:val="en-GB"/>
                </w:rPr>
                <w:t>4 – No run-off business</w:t>
              </w:r>
            </w:ins>
          </w:p>
        </w:tc>
      </w:tr>
      <w:tr w:rsidR="006A1D8A" w:rsidRPr="00D8063B" w14:paraId="5D10D988" w14:textId="77777777" w:rsidTr="009B6E23">
        <w:trPr>
          <w:trHeight w:val="196"/>
        </w:trPr>
        <w:tc>
          <w:tcPr>
            <w:tcW w:w="1671" w:type="dxa"/>
            <w:tcBorders>
              <w:top w:val="single" w:sz="4" w:space="0" w:color="auto"/>
              <w:left w:val="single" w:sz="2" w:space="0" w:color="auto"/>
              <w:bottom w:val="single" w:sz="4" w:space="0" w:color="auto"/>
              <w:right w:val="single" w:sz="2" w:space="0" w:color="auto"/>
            </w:tcBorders>
          </w:tcPr>
          <w:p w14:paraId="14C4D857" w14:textId="462731CB" w:rsidR="006A1D8A" w:rsidRPr="00D8063B" w:rsidRDefault="006A1D8A" w:rsidP="006A1D8A">
            <w:pPr>
              <w:pStyle w:val="NormalLeft"/>
              <w:rPr>
                <w:lang w:val="en-GB"/>
              </w:rPr>
            </w:pPr>
            <w:ins w:id="693" w:author="Author">
              <w:r w:rsidRPr="00D8063B">
                <w:rPr>
                  <w:lang w:val="en-GB"/>
                </w:rPr>
                <w:t>C0010/R0</w:t>
              </w:r>
              <w:r w:rsidR="002E103E" w:rsidRPr="00D8063B">
                <w:rPr>
                  <w:lang w:val="en-GB"/>
                </w:rPr>
                <w:t>290</w:t>
              </w:r>
            </w:ins>
          </w:p>
        </w:tc>
        <w:tc>
          <w:tcPr>
            <w:tcW w:w="2136" w:type="dxa"/>
            <w:tcBorders>
              <w:top w:val="single" w:sz="4" w:space="0" w:color="auto"/>
              <w:left w:val="single" w:sz="2" w:space="0" w:color="auto"/>
              <w:bottom w:val="single" w:sz="4" w:space="0" w:color="auto"/>
              <w:right w:val="single" w:sz="2" w:space="0" w:color="auto"/>
            </w:tcBorders>
          </w:tcPr>
          <w:p w14:paraId="5EAC4F01" w14:textId="33E4300F" w:rsidR="006A1D8A" w:rsidRPr="00D8063B" w:rsidRDefault="006A1D8A" w:rsidP="006A1D8A">
            <w:pPr>
              <w:pStyle w:val="NormalLeft"/>
              <w:rPr>
                <w:lang w:val="en-GB"/>
              </w:rPr>
            </w:pPr>
            <w:ins w:id="694" w:author="Author">
              <w:r w:rsidRPr="00D8063B">
                <w:rPr>
                  <w:lang w:val="en-GB"/>
                </w:rPr>
                <w:t xml:space="preserve">M&amp;A during period </w:t>
              </w:r>
            </w:ins>
          </w:p>
        </w:tc>
        <w:tc>
          <w:tcPr>
            <w:tcW w:w="5479" w:type="dxa"/>
            <w:tcBorders>
              <w:top w:val="single" w:sz="4" w:space="0" w:color="auto"/>
              <w:left w:val="single" w:sz="2" w:space="0" w:color="auto"/>
              <w:bottom w:val="single" w:sz="4" w:space="0" w:color="auto"/>
              <w:right w:val="single" w:sz="2" w:space="0" w:color="auto"/>
            </w:tcBorders>
          </w:tcPr>
          <w:p w14:paraId="462A51EE" w14:textId="5EC78EB0" w:rsidR="006A1D8A" w:rsidRPr="00D8063B" w:rsidRDefault="006A1D8A" w:rsidP="006A1D8A">
            <w:pPr>
              <w:pStyle w:val="Point0"/>
              <w:ind w:left="49" w:firstLine="0"/>
              <w:rPr>
                <w:ins w:id="695" w:author="Author"/>
                <w:lang w:val="en-GB"/>
              </w:rPr>
            </w:pPr>
            <w:ins w:id="696" w:author="Author">
              <w:r w:rsidRPr="00D8063B">
                <w:rPr>
                  <w:lang w:val="en-GB"/>
                </w:rPr>
                <w:t xml:space="preserve">Identify </w:t>
              </w:r>
              <w:del w:id="697" w:author="Author">
                <w:r w:rsidRPr="00D8063B" w:rsidDel="00A55943">
                  <w:rPr>
                    <w:lang w:val="en-GB"/>
                  </w:rPr>
                  <w:delText xml:space="preserve"> </w:delText>
                </w:r>
              </w:del>
              <w:r w:rsidRPr="00D8063B">
                <w:rPr>
                  <w:lang w:val="en-GB"/>
                </w:rPr>
                <w:t xml:space="preserve">if mergers or </w:t>
              </w:r>
              <w:r w:rsidRPr="00792742">
                <w:rPr>
                  <w:lang w:val="en-GB"/>
                </w:rPr>
                <w:t>acquisitions</w:t>
              </w:r>
              <w:r w:rsidR="00D25078" w:rsidRPr="00792742">
                <w:rPr>
                  <w:lang w:val="en-GB"/>
                </w:rPr>
                <w:t xml:space="preserve"> or disposal of activities</w:t>
              </w:r>
              <w:r w:rsidRPr="00792742">
                <w:rPr>
                  <w:lang w:val="en-GB"/>
                </w:rPr>
                <w:t xml:space="preserve"> affecting the information reported</w:t>
              </w:r>
              <w:r w:rsidRPr="00D8063B">
                <w:rPr>
                  <w:lang w:val="en-GB"/>
                </w:rPr>
                <w:t xml:space="preserve"> occurred in the group during the reporting period.</w:t>
              </w:r>
            </w:ins>
          </w:p>
          <w:p w14:paraId="6095FBF0" w14:textId="77777777" w:rsidR="006A1D8A" w:rsidRPr="00D8063B" w:rsidRDefault="006A1D8A" w:rsidP="006A1D8A">
            <w:pPr>
              <w:pStyle w:val="NormalLeft"/>
              <w:rPr>
                <w:ins w:id="698" w:author="Author"/>
                <w:lang w:val="en-GB"/>
              </w:rPr>
            </w:pPr>
            <w:ins w:id="699" w:author="Author">
              <w:r w:rsidRPr="00D8063B">
                <w:rPr>
                  <w:lang w:val="en-GB"/>
                </w:rPr>
                <w:t>One of the options in the following closed list shall be used:</w:t>
              </w:r>
            </w:ins>
          </w:p>
          <w:p w14:paraId="74EF1647" w14:textId="77777777" w:rsidR="006A1D8A" w:rsidRPr="00D8063B" w:rsidRDefault="006A1D8A" w:rsidP="006A1D8A">
            <w:pPr>
              <w:pStyle w:val="Point0"/>
              <w:rPr>
                <w:ins w:id="700" w:author="Author"/>
                <w:lang w:val="en-GB"/>
              </w:rPr>
            </w:pPr>
            <w:ins w:id="701" w:author="Author">
              <w:r w:rsidRPr="00D8063B">
                <w:rPr>
                  <w:lang w:val="en-GB"/>
                </w:rPr>
                <w:tab/>
                <w:t>1 —</w:t>
              </w:r>
              <w:r w:rsidRPr="00D8063B">
                <w:rPr>
                  <w:lang w:val="en-GB"/>
                </w:rPr>
                <w:tab/>
                <w:t>Yes</w:t>
              </w:r>
            </w:ins>
          </w:p>
          <w:p w14:paraId="135FCB8F" w14:textId="56825FBE" w:rsidR="006A1D8A" w:rsidRPr="00D8063B" w:rsidRDefault="006A1D8A" w:rsidP="003F75AE">
            <w:pPr>
              <w:pStyle w:val="Point0"/>
              <w:rPr>
                <w:lang w:val="en-GB"/>
              </w:rPr>
            </w:pPr>
            <w:ins w:id="702" w:author="Author">
              <w:r w:rsidRPr="00D8063B">
                <w:rPr>
                  <w:lang w:val="en-GB"/>
                </w:rPr>
                <w:lastRenderedPageBreak/>
                <w:tab/>
                <w:t>2 —</w:t>
              </w:r>
              <w:r w:rsidRPr="00D8063B">
                <w:rPr>
                  <w:lang w:val="en-GB"/>
                </w:rPr>
                <w:tab/>
                <w:t>No</w:t>
              </w:r>
            </w:ins>
          </w:p>
        </w:tc>
      </w:tr>
    </w:tbl>
    <w:p w14:paraId="313EABC3" w14:textId="77777777" w:rsidR="005C1C1D" w:rsidRPr="00D8063B" w:rsidRDefault="005C1C1D" w:rsidP="005C1C1D">
      <w:pPr>
        <w:rPr>
          <w:lang w:val="en-GB"/>
        </w:rPr>
      </w:pPr>
    </w:p>
    <w:p w14:paraId="4C501B33" w14:textId="77777777" w:rsidR="005C1C1D" w:rsidRPr="00D8063B" w:rsidRDefault="005C1C1D" w:rsidP="005C1C1D">
      <w:pPr>
        <w:pStyle w:val="ManualHeading2"/>
        <w:numPr>
          <w:ilvl w:val="0"/>
          <w:numId w:val="0"/>
        </w:numPr>
        <w:ind w:left="851" w:hanging="851"/>
        <w:rPr>
          <w:lang w:val="en-GB"/>
        </w:rPr>
      </w:pPr>
      <w:r w:rsidRPr="00D8063B">
        <w:rPr>
          <w:i/>
          <w:lang w:val="en-GB"/>
        </w:rPr>
        <w:t>S.01.03 — Basic information — RFF and matching adjustment portfolios</w:t>
      </w:r>
    </w:p>
    <w:p w14:paraId="383058AE" w14:textId="77777777" w:rsidR="005C1C1D" w:rsidRPr="00D8063B" w:rsidRDefault="005C1C1D" w:rsidP="005C1C1D">
      <w:pPr>
        <w:rPr>
          <w:lang w:val="en-GB"/>
        </w:rPr>
      </w:pPr>
      <w:r w:rsidRPr="00D8063B">
        <w:rPr>
          <w:i/>
          <w:lang w:val="en-GB"/>
        </w:rPr>
        <w:t>General comments:</w:t>
      </w:r>
    </w:p>
    <w:p w14:paraId="31C6ED4B" w14:textId="6FB8E54E" w:rsidR="005C1C1D" w:rsidRPr="00D8063B" w:rsidRDefault="005C1C1D" w:rsidP="005C1C1D">
      <w:pPr>
        <w:rPr>
          <w:lang w:val="en-GB"/>
        </w:rPr>
      </w:pPr>
      <w:r w:rsidRPr="00D8063B">
        <w:rPr>
          <w:lang w:val="en-GB"/>
        </w:rPr>
        <w:t xml:space="preserve">This section relates to </w:t>
      </w:r>
      <w:del w:id="703" w:author="Author">
        <w:r w:rsidRPr="00D8063B" w:rsidDel="002C3E1D">
          <w:rPr>
            <w:lang w:val="en-GB"/>
          </w:rPr>
          <w:delText xml:space="preserve">opening and </w:delText>
        </w:r>
      </w:del>
      <w:r w:rsidRPr="00D8063B">
        <w:rPr>
          <w:lang w:val="en-GB"/>
        </w:rPr>
        <w:t>annual submission of information for groups.</w:t>
      </w:r>
    </w:p>
    <w:p w14:paraId="378A272B" w14:textId="3D9DADFD" w:rsidR="005C1C1D" w:rsidRPr="00D8063B" w:rsidRDefault="005C1C1D" w:rsidP="005C1C1D">
      <w:pPr>
        <w:rPr>
          <w:lang w:val="en-GB"/>
        </w:rPr>
      </w:pPr>
      <w:r w:rsidRPr="00D8063B">
        <w:rPr>
          <w:lang w:val="en-GB"/>
        </w:rPr>
        <w:t xml:space="preserve">All ring–fenced funds and matching portfolios </w:t>
      </w:r>
      <w:del w:id="704" w:author="Author">
        <w:r w:rsidRPr="00D8063B" w:rsidDel="005E0223">
          <w:rPr>
            <w:lang w:val="en-GB"/>
          </w:rPr>
          <w:delText>sholud</w:delText>
        </w:r>
      </w:del>
      <w:ins w:id="705" w:author="Author">
        <w:r w:rsidR="005E0223" w:rsidRPr="00D8063B">
          <w:rPr>
            <w:lang w:val="en-GB"/>
          </w:rPr>
          <w:t>should</w:t>
        </w:r>
      </w:ins>
      <w:r w:rsidRPr="00D8063B">
        <w:rPr>
          <w:lang w:val="en-GB"/>
        </w:rPr>
        <w:t xml:space="preserve"> be identified regardless </w:t>
      </w:r>
      <w:ins w:id="706" w:author="Author">
        <w:r w:rsidR="005E0223" w:rsidRPr="00D8063B">
          <w:rPr>
            <w:lang w:val="en-GB"/>
          </w:rPr>
          <w:t xml:space="preserve">of </w:t>
        </w:r>
      </w:ins>
      <w:del w:id="707" w:author="Author">
        <w:r w:rsidRPr="00D8063B" w:rsidDel="005E0223">
          <w:rPr>
            <w:lang w:val="en-GB"/>
          </w:rPr>
          <w:delText xml:space="preserve">if </w:delText>
        </w:r>
      </w:del>
      <w:ins w:id="708" w:author="Author">
        <w:r w:rsidR="005E0223" w:rsidRPr="00D8063B">
          <w:rPr>
            <w:lang w:val="en-GB"/>
          </w:rPr>
          <w:t xml:space="preserve">whether </w:t>
        </w:r>
      </w:ins>
      <w:r w:rsidRPr="00D8063B">
        <w:rPr>
          <w:lang w:val="en-GB"/>
        </w:rPr>
        <w:t>they are material for the purposes of submission of information.</w:t>
      </w:r>
    </w:p>
    <w:p w14:paraId="4A0D7D0E" w14:textId="2E83C3CD" w:rsidR="005C1C1D" w:rsidRPr="00D8063B" w:rsidRDefault="005C1C1D" w:rsidP="005C1C1D">
      <w:pPr>
        <w:rPr>
          <w:lang w:val="en-GB"/>
        </w:rPr>
      </w:pPr>
      <w:r w:rsidRPr="00D8063B">
        <w:rPr>
          <w:lang w:val="en-GB"/>
        </w:rPr>
        <w:t>In the first table all ring–fenced funds and matching adjustments portfolios shall be reported. In case a ring–fenced fund has a matching portfolio not covering the full RFF three funds have to be identified, one for the RFF, other for the MAP inside the RFF and other for the remaining part of the fund (vice–versa for the situations where a MAP has a</w:t>
      </w:r>
      <w:ins w:id="709" w:author="Author">
        <w:r w:rsidR="00BC256E">
          <w:rPr>
            <w:lang w:val="en-GB"/>
          </w:rPr>
          <w:t>n</w:t>
        </w:r>
      </w:ins>
      <w:r w:rsidRPr="00D8063B">
        <w:rPr>
          <w:lang w:val="en-GB"/>
        </w:rPr>
        <w:t xml:space="preserve"> RFF).</w:t>
      </w:r>
    </w:p>
    <w:p w14:paraId="0283532A" w14:textId="77777777" w:rsidR="005C1C1D" w:rsidRPr="00D8063B" w:rsidRDefault="005C1C1D" w:rsidP="005C1C1D">
      <w:pPr>
        <w:rPr>
          <w:lang w:val="en-GB"/>
        </w:rPr>
      </w:pPr>
      <w:r w:rsidRPr="00D8063B">
        <w:rPr>
          <w:lang w:val="en-GB"/>
        </w:rPr>
        <w:t>In the second table the relations between the funds as explained in previous paragraph are explained. Only the funds with such relations shall be reported in the second table.</w:t>
      </w:r>
    </w:p>
    <w:p w14:paraId="031A13E8" w14:textId="77777777" w:rsidR="005C1C1D" w:rsidRPr="00D8063B" w:rsidRDefault="005C1C1D" w:rsidP="005C1C1D">
      <w:pPr>
        <w:rPr>
          <w:lang w:val="en-GB"/>
        </w:rPr>
      </w:pPr>
      <w:r w:rsidRPr="00D8063B">
        <w:rPr>
          <w:lang w:val="en-GB"/>
        </w:rPr>
        <w:t>For group reporting the following specific requirements shall be met:</w:t>
      </w:r>
    </w:p>
    <w:p w14:paraId="1A7A4DC1" w14:textId="0F8A7AD5" w:rsidR="005C1C1D" w:rsidRPr="00D8063B" w:rsidRDefault="005C1C1D" w:rsidP="005C1C1D">
      <w:pPr>
        <w:pStyle w:val="Point0"/>
        <w:rPr>
          <w:lang w:val="en-GB"/>
        </w:rPr>
      </w:pPr>
      <w:r w:rsidRPr="00D8063B">
        <w:rPr>
          <w:lang w:val="en-GB"/>
        </w:rPr>
        <w:tab/>
        <w:t>a)</w:t>
      </w:r>
      <w:r w:rsidRPr="00D8063B">
        <w:rPr>
          <w:lang w:val="en-GB"/>
        </w:rPr>
        <w:tab/>
        <w:t xml:space="preserve">This information is applicable when method 1 as defined in Article 230 of </w:t>
      </w:r>
      <w:del w:id="710" w:author="Author">
        <w:r w:rsidRPr="00D8063B" w:rsidDel="0006630A">
          <w:rPr>
            <w:lang w:val="en-GB"/>
          </w:rPr>
          <w:delText xml:space="preserve">Solvency II </w:delText>
        </w:r>
      </w:del>
      <w:r w:rsidRPr="00D8063B">
        <w:rPr>
          <w:lang w:val="en-GB"/>
        </w:rPr>
        <w:t xml:space="preserve">Directive </w:t>
      </w:r>
      <w:ins w:id="711" w:author="Author">
        <w:r w:rsidR="0006630A" w:rsidRPr="0006630A">
          <w:rPr>
            <w:lang w:val="en-GB"/>
          </w:rPr>
          <w:t xml:space="preserve">2009/138/EC </w:t>
        </w:r>
      </w:ins>
      <w:r w:rsidRPr="00D8063B">
        <w:rPr>
          <w:lang w:val="en-GB"/>
        </w:rPr>
        <w:t xml:space="preserve">is used, either exclusively or in combination with method 2 as defined in Article 233 of </w:t>
      </w:r>
      <w:del w:id="712" w:author="Author">
        <w:r w:rsidRPr="00D8063B" w:rsidDel="0006630A">
          <w:rPr>
            <w:lang w:val="en-GB"/>
          </w:rPr>
          <w:delText xml:space="preserve">Solvency II </w:delText>
        </w:r>
      </w:del>
      <w:r w:rsidRPr="00D8063B">
        <w:rPr>
          <w:lang w:val="en-GB"/>
        </w:rPr>
        <w:t>Directive</w:t>
      </w:r>
      <w:ins w:id="713" w:author="Author">
        <w:r w:rsidR="0006630A">
          <w:rPr>
            <w:lang w:val="en-GB"/>
          </w:rPr>
          <w:t xml:space="preserve"> 2009/138/EC</w:t>
        </w:r>
      </w:ins>
      <w:r w:rsidRPr="00D8063B">
        <w:rPr>
          <w:lang w:val="en-GB"/>
        </w:rPr>
        <w:t>;</w:t>
      </w:r>
    </w:p>
    <w:p w14:paraId="61059E81" w14:textId="108884CF" w:rsidR="005C1C1D" w:rsidRPr="00D8063B" w:rsidRDefault="005C1C1D" w:rsidP="005C1C1D">
      <w:pPr>
        <w:pStyle w:val="Point0"/>
        <w:rPr>
          <w:lang w:val="en-GB"/>
        </w:rPr>
      </w:pPr>
      <w:r w:rsidRPr="00D8063B">
        <w:rPr>
          <w:lang w:val="en-GB"/>
        </w:rPr>
        <w:tab/>
        <w:t>b)</w:t>
      </w:r>
      <w:r w:rsidRPr="00D8063B">
        <w:rPr>
          <w:lang w:val="en-GB"/>
        </w:rPr>
        <w:tab/>
        <w:t xml:space="preserve">When combination method is being used, this information is to be submitted only for the part of the group calculated with method 1 as defined in Article 230 of </w:t>
      </w:r>
      <w:del w:id="714" w:author="Author">
        <w:r w:rsidRPr="00D8063B" w:rsidDel="0006630A">
          <w:rPr>
            <w:lang w:val="en-GB"/>
          </w:rPr>
          <w:delText xml:space="preserve">Solvency II </w:delText>
        </w:r>
      </w:del>
      <w:r w:rsidRPr="00D8063B">
        <w:rPr>
          <w:lang w:val="en-GB"/>
        </w:rPr>
        <w:t>Directive</w:t>
      </w:r>
      <w:ins w:id="715" w:author="Author">
        <w:r w:rsidR="0006630A">
          <w:rPr>
            <w:lang w:val="en-GB"/>
          </w:rPr>
          <w:t xml:space="preserve"> </w:t>
        </w:r>
        <w:r w:rsidR="0006630A" w:rsidRPr="0006630A">
          <w:rPr>
            <w:lang w:val="en-GB"/>
          </w:rPr>
          <w:t>2009/138/EC</w:t>
        </w:r>
      </w:ins>
      <w:r w:rsidRPr="00D8063B">
        <w:rPr>
          <w:lang w:val="en-GB"/>
        </w:rPr>
        <w:t>, and;</w:t>
      </w:r>
    </w:p>
    <w:p w14:paraId="2F9E9253" w14:textId="67E8381E" w:rsidR="005C1C1D" w:rsidRPr="00D8063B" w:rsidRDefault="005C1C1D" w:rsidP="005C1C1D">
      <w:pPr>
        <w:pStyle w:val="Point0"/>
        <w:rPr>
          <w:lang w:val="en-GB"/>
        </w:rPr>
      </w:pPr>
      <w:r w:rsidRPr="00D8063B">
        <w:rPr>
          <w:lang w:val="en-GB"/>
        </w:rPr>
        <w:tab/>
        <w:t>c)</w:t>
      </w:r>
      <w:r w:rsidRPr="00D8063B">
        <w:rPr>
          <w:lang w:val="en-GB"/>
        </w:rPr>
        <w:tab/>
        <w:t xml:space="preserve">This information does not apply to groups when method 2 as defined in Article 233 of </w:t>
      </w:r>
      <w:del w:id="716" w:author="Author">
        <w:r w:rsidRPr="00D8063B" w:rsidDel="0006630A">
          <w:rPr>
            <w:lang w:val="en-GB"/>
          </w:rPr>
          <w:delText xml:space="preserve">Solvency II </w:delText>
        </w:r>
      </w:del>
      <w:r w:rsidRPr="00D8063B">
        <w:rPr>
          <w:lang w:val="en-GB"/>
        </w:rPr>
        <w:t>Directive</w:t>
      </w:r>
      <w:ins w:id="717" w:author="Author">
        <w:r w:rsidR="0006630A">
          <w:rPr>
            <w:lang w:val="en-GB"/>
          </w:rPr>
          <w:t xml:space="preserve"> </w:t>
        </w:r>
        <w:r w:rsidR="0006630A" w:rsidRPr="0006630A">
          <w:rPr>
            <w:lang w:val="en-GB"/>
          </w:rPr>
          <w:t>2009/138/EC</w:t>
        </w:r>
      </w:ins>
      <w:r w:rsidRPr="00D8063B">
        <w:rPr>
          <w:lang w:val="en-GB"/>
        </w:rPr>
        <w:t xml:space="preserve"> is being used exclusively.</w:t>
      </w:r>
    </w:p>
    <w:tbl>
      <w:tblPr>
        <w:tblW w:w="0" w:type="auto"/>
        <w:tblLayout w:type="fixed"/>
        <w:tblLook w:val="0000" w:firstRow="0" w:lastRow="0" w:firstColumn="0" w:lastColumn="0" w:noHBand="0" w:noVBand="0"/>
      </w:tblPr>
      <w:tblGrid>
        <w:gridCol w:w="1114"/>
        <w:gridCol w:w="2693"/>
        <w:gridCol w:w="5479"/>
      </w:tblGrid>
      <w:tr w:rsidR="005C1C1D" w:rsidRPr="00D8063B" w14:paraId="6BDA57A2" w14:textId="77777777" w:rsidTr="00DA6BCB">
        <w:tc>
          <w:tcPr>
            <w:tcW w:w="1114" w:type="dxa"/>
            <w:tcBorders>
              <w:top w:val="single" w:sz="2" w:space="0" w:color="auto"/>
              <w:left w:val="single" w:sz="2" w:space="0" w:color="auto"/>
              <w:bottom w:val="single" w:sz="2" w:space="0" w:color="auto"/>
              <w:right w:val="single" w:sz="2" w:space="0" w:color="auto"/>
            </w:tcBorders>
          </w:tcPr>
          <w:p w14:paraId="71604B26" w14:textId="77777777" w:rsidR="005C1C1D" w:rsidRPr="00D8063B" w:rsidRDefault="005C1C1D" w:rsidP="00DA6BCB">
            <w:pPr>
              <w:adjustRightInd w:val="0"/>
              <w:spacing w:before="0" w:after="0"/>
              <w:jc w:val="left"/>
              <w:rPr>
                <w:lang w:val="en-GB"/>
              </w:rPr>
            </w:pPr>
          </w:p>
        </w:tc>
        <w:tc>
          <w:tcPr>
            <w:tcW w:w="2693" w:type="dxa"/>
            <w:tcBorders>
              <w:top w:val="single" w:sz="2" w:space="0" w:color="auto"/>
              <w:left w:val="single" w:sz="2" w:space="0" w:color="auto"/>
              <w:bottom w:val="single" w:sz="2" w:space="0" w:color="auto"/>
              <w:right w:val="single" w:sz="2" w:space="0" w:color="auto"/>
            </w:tcBorders>
          </w:tcPr>
          <w:p w14:paraId="162FD835" w14:textId="77777777" w:rsidR="005C1C1D" w:rsidRPr="00D8063B" w:rsidRDefault="005C1C1D" w:rsidP="00DA6BCB">
            <w:pPr>
              <w:pStyle w:val="NormalCentered"/>
              <w:rPr>
                <w:lang w:val="en-GB"/>
              </w:rPr>
            </w:pPr>
            <w:r w:rsidRPr="00D8063B">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44863635" w14:textId="77777777" w:rsidR="005C1C1D" w:rsidRPr="00D8063B" w:rsidRDefault="005C1C1D" w:rsidP="00DA6BCB">
            <w:pPr>
              <w:pStyle w:val="NormalCentered"/>
              <w:rPr>
                <w:lang w:val="en-GB"/>
              </w:rPr>
            </w:pPr>
            <w:r w:rsidRPr="00D8063B">
              <w:rPr>
                <w:i/>
                <w:iCs/>
                <w:lang w:val="en-GB"/>
              </w:rPr>
              <w:t>INSTRUCTIONS</w:t>
            </w:r>
          </w:p>
        </w:tc>
      </w:tr>
      <w:tr w:rsidR="005C1C1D" w:rsidRPr="00D8063B" w14:paraId="62CF2834" w14:textId="77777777" w:rsidTr="00DA6BCB">
        <w:tc>
          <w:tcPr>
            <w:tcW w:w="1114" w:type="dxa"/>
            <w:tcBorders>
              <w:top w:val="single" w:sz="2" w:space="0" w:color="auto"/>
              <w:left w:val="single" w:sz="2" w:space="0" w:color="auto"/>
              <w:bottom w:val="single" w:sz="2" w:space="0" w:color="auto"/>
              <w:right w:val="single" w:sz="2" w:space="0" w:color="auto"/>
            </w:tcBorders>
          </w:tcPr>
          <w:p w14:paraId="3260CD86" w14:textId="77777777" w:rsidR="005C1C1D" w:rsidRPr="00D8063B" w:rsidRDefault="005C1C1D" w:rsidP="00DA6BCB">
            <w:pPr>
              <w:pStyle w:val="NormalCentered"/>
              <w:rPr>
                <w:lang w:val="en-GB"/>
              </w:rPr>
            </w:pPr>
            <w:r w:rsidRPr="00D8063B">
              <w:rPr>
                <w:i/>
                <w:lang w:val="en-GB"/>
              </w:rPr>
              <w:t>List of all RFF/MAP (overlaps allowed)</w:t>
            </w:r>
          </w:p>
        </w:tc>
        <w:tc>
          <w:tcPr>
            <w:tcW w:w="2693" w:type="dxa"/>
            <w:tcBorders>
              <w:top w:val="single" w:sz="2" w:space="0" w:color="auto"/>
              <w:left w:val="single" w:sz="2" w:space="0" w:color="auto"/>
              <w:bottom w:val="single" w:sz="2" w:space="0" w:color="auto"/>
              <w:right w:val="single" w:sz="2" w:space="0" w:color="auto"/>
            </w:tcBorders>
          </w:tcPr>
          <w:p w14:paraId="46B96845" w14:textId="77777777" w:rsidR="005C1C1D" w:rsidRPr="00D8063B" w:rsidRDefault="005C1C1D" w:rsidP="00DA6BCB">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51E1E9B2" w14:textId="77777777" w:rsidR="005C1C1D" w:rsidRPr="00D8063B" w:rsidRDefault="005C1C1D" w:rsidP="00DA6BCB">
            <w:pPr>
              <w:pStyle w:val="NormalCentered"/>
              <w:rPr>
                <w:lang w:val="en-GB"/>
              </w:rPr>
            </w:pPr>
          </w:p>
        </w:tc>
      </w:tr>
      <w:tr w:rsidR="005C1C1D" w:rsidRPr="00D8063B" w14:paraId="4AF2B5C7" w14:textId="77777777" w:rsidTr="00DA6BCB">
        <w:tc>
          <w:tcPr>
            <w:tcW w:w="1114" w:type="dxa"/>
            <w:tcBorders>
              <w:top w:val="single" w:sz="2" w:space="0" w:color="auto"/>
              <w:left w:val="single" w:sz="2" w:space="0" w:color="auto"/>
              <w:bottom w:val="single" w:sz="2" w:space="0" w:color="auto"/>
              <w:right w:val="single" w:sz="2" w:space="0" w:color="auto"/>
            </w:tcBorders>
          </w:tcPr>
          <w:p w14:paraId="40464B3A" w14:textId="77777777" w:rsidR="005C1C1D" w:rsidRPr="00D8063B" w:rsidRDefault="005C1C1D" w:rsidP="00DA6BCB">
            <w:pPr>
              <w:pStyle w:val="NormalLeft"/>
              <w:rPr>
                <w:lang w:val="en-GB"/>
              </w:rPr>
            </w:pPr>
            <w:r w:rsidRPr="00D8063B">
              <w:rPr>
                <w:lang w:val="en-GB"/>
              </w:rPr>
              <w:t>C0010</w:t>
            </w:r>
          </w:p>
        </w:tc>
        <w:tc>
          <w:tcPr>
            <w:tcW w:w="2693" w:type="dxa"/>
            <w:tcBorders>
              <w:top w:val="single" w:sz="2" w:space="0" w:color="auto"/>
              <w:left w:val="single" w:sz="2" w:space="0" w:color="auto"/>
              <w:bottom w:val="single" w:sz="2" w:space="0" w:color="auto"/>
              <w:right w:val="single" w:sz="2" w:space="0" w:color="auto"/>
            </w:tcBorders>
          </w:tcPr>
          <w:p w14:paraId="63C0BEF8" w14:textId="77777777" w:rsidR="005C1C1D" w:rsidRPr="00D8063B" w:rsidRDefault="005C1C1D" w:rsidP="00DA6BCB">
            <w:pPr>
              <w:pStyle w:val="NormalLeft"/>
              <w:rPr>
                <w:lang w:val="en-GB"/>
              </w:rPr>
            </w:pPr>
            <w:r w:rsidRPr="00D8063B">
              <w:rPr>
                <w:lang w:val="en-GB"/>
              </w:rPr>
              <w:t>Legal name of the undertaking</w:t>
            </w:r>
          </w:p>
        </w:tc>
        <w:tc>
          <w:tcPr>
            <w:tcW w:w="5479" w:type="dxa"/>
            <w:tcBorders>
              <w:top w:val="single" w:sz="2" w:space="0" w:color="auto"/>
              <w:left w:val="single" w:sz="2" w:space="0" w:color="auto"/>
              <w:bottom w:val="single" w:sz="2" w:space="0" w:color="auto"/>
              <w:right w:val="single" w:sz="2" w:space="0" w:color="auto"/>
            </w:tcBorders>
          </w:tcPr>
          <w:p w14:paraId="746B1432" w14:textId="77777777" w:rsidR="005C1C1D" w:rsidRPr="00D8063B" w:rsidRDefault="005C1C1D" w:rsidP="00DA6BCB">
            <w:pPr>
              <w:pStyle w:val="NormalLeft"/>
              <w:rPr>
                <w:lang w:val="en-GB"/>
              </w:rPr>
            </w:pPr>
            <w:r w:rsidRPr="00D8063B">
              <w:rPr>
                <w:lang w:val="en-GB"/>
              </w:rPr>
              <w:t>Legal name of the undertaking within the scope of group supervision that holds the RFF/MAP</w:t>
            </w:r>
          </w:p>
        </w:tc>
      </w:tr>
      <w:tr w:rsidR="005C1C1D" w:rsidRPr="00D8063B" w14:paraId="134E7835" w14:textId="77777777" w:rsidTr="00DA6BCB">
        <w:tc>
          <w:tcPr>
            <w:tcW w:w="1114" w:type="dxa"/>
            <w:tcBorders>
              <w:top w:val="single" w:sz="2" w:space="0" w:color="auto"/>
              <w:left w:val="single" w:sz="2" w:space="0" w:color="auto"/>
              <w:bottom w:val="single" w:sz="2" w:space="0" w:color="auto"/>
              <w:right w:val="single" w:sz="2" w:space="0" w:color="auto"/>
            </w:tcBorders>
          </w:tcPr>
          <w:p w14:paraId="5C34779F" w14:textId="77777777" w:rsidR="005C1C1D" w:rsidRPr="00D8063B" w:rsidRDefault="005C1C1D" w:rsidP="00DA6BCB">
            <w:pPr>
              <w:pStyle w:val="NormalLeft"/>
              <w:rPr>
                <w:lang w:val="en-GB"/>
              </w:rPr>
            </w:pPr>
            <w:r w:rsidRPr="00D8063B">
              <w:rPr>
                <w:lang w:val="en-GB"/>
              </w:rPr>
              <w:t>C0020</w:t>
            </w:r>
          </w:p>
        </w:tc>
        <w:tc>
          <w:tcPr>
            <w:tcW w:w="2693" w:type="dxa"/>
            <w:tcBorders>
              <w:top w:val="single" w:sz="2" w:space="0" w:color="auto"/>
              <w:left w:val="single" w:sz="2" w:space="0" w:color="auto"/>
              <w:bottom w:val="single" w:sz="2" w:space="0" w:color="auto"/>
              <w:right w:val="single" w:sz="2" w:space="0" w:color="auto"/>
            </w:tcBorders>
          </w:tcPr>
          <w:p w14:paraId="63DDF0EA" w14:textId="77777777" w:rsidR="005C1C1D" w:rsidRPr="00D8063B" w:rsidRDefault="005C1C1D" w:rsidP="00DA6BCB">
            <w:pPr>
              <w:pStyle w:val="NormalLeft"/>
              <w:rPr>
                <w:lang w:val="en-GB"/>
              </w:rPr>
            </w:pPr>
            <w:r w:rsidRPr="00D8063B">
              <w:rPr>
                <w:lang w:val="en-GB"/>
              </w:rPr>
              <w:t>Identification code of the undertaking</w:t>
            </w:r>
          </w:p>
        </w:tc>
        <w:tc>
          <w:tcPr>
            <w:tcW w:w="5479" w:type="dxa"/>
            <w:tcBorders>
              <w:top w:val="single" w:sz="2" w:space="0" w:color="auto"/>
              <w:left w:val="single" w:sz="2" w:space="0" w:color="auto"/>
              <w:bottom w:val="single" w:sz="2" w:space="0" w:color="auto"/>
              <w:right w:val="single" w:sz="2" w:space="0" w:color="auto"/>
            </w:tcBorders>
          </w:tcPr>
          <w:p w14:paraId="54703F43" w14:textId="77777777" w:rsidR="005C1C1D" w:rsidRPr="00D8063B" w:rsidRDefault="005C1C1D" w:rsidP="00DA6BCB">
            <w:pPr>
              <w:pStyle w:val="NormalLeft"/>
              <w:rPr>
                <w:lang w:val="en-GB"/>
              </w:rPr>
            </w:pPr>
            <w:r w:rsidRPr="00D8063B">
              <w:rPr>
                <w:lang w:val="en-GB"/>
              </w:rPr>
              <w:t>Identification code of the undertaking, using the following priority:</w:t>
            </w:r>
          </w:p>
          <w:p w14:paraId="07D40FB2" w14:textId="77777777" w:rsidR="00342DBA" w:rsidRPr="000F6836" w:rsidRDefault="005C1C1D" w:rsidP="00342DBA">
            <w:pPr>
              <w:pStyle w:val="Tiret0"/>
              <w:numPr>
                <w:ilvl w:val="0"/>
                <w:numId w:val="14"/>
              </w:numPr>
              <w:ind w:left="851" w:hanging="851"/>
              <w:rPr>
                <w:ins w:id="718" w:author="Author"/>
                <w:lang w:val="en-GB"/>
              </w:rPr>
            </w:pPr>
            <w:r w:rsidRPr="00D8063B">
              <w:rPr>
                <w:lang w:val="en-GB"/>
              </w:rPr>
              <w:t>Legal Entity Identifier (LEI)</w:t>
            </w:r>
            <w:ins w:id="719" w:author="Author">
              <w:r w:rsidR="00342DBA">
                <w:rPr>
                  <w:lang w:val="en-GB"/>
                </w:rPr>
                <w:t xml:space="preserve"> </w:t>
              </w:r>
              <w:r w:rsidR="00342DBA" w:rsidRPr="000F6836">
                <w:rPr>
                  <w:lang w:val="en-GB"/>
                </w:rPr>
                <w:t>mandatory if existing;</w:t>
              </w:r>
            </w:ins>
          </w:p>
          <w:p w14:paraId="7137C9A6" w14:textId="4E146BBC" w:rsidR="005C1C1D" w:rsidRPr="00D8063B" w:rsidDel="00342DBA" w:rsidRDefault="005C1C1D" w:rsidP="00DA6BCB">
            <w:pPr>
              <w:pStyle w:val="Tiret0"/>
              <w:numPr>
                <w:ilvl w:val="0"/>
                <w:numId w:val="14"/>
              </w:numPr>
              <w:ind w:left="851" w:hanging="851"/>
              <w:rPr>
                <w:del w:id="720" w:author="Author"/>
                <w:lang w:val="en-GB"/>
              </w:rPr>
            </w:pPr>
          </w:p>
          <w:p w14:paraId="043FDD1E" w14:textId="7843286B" w:rsidR="005C1C1D" w:rsidRPr="00D8063B" w:rsidRDefault="005C1C1D" w:rsidP="00DA6BCB">
            <w:pPr>
              <w:pStyle w:val="Tiret0"/>
              <w:numPr>
                <w:ilvl w:val="0"/>
                <w:numId w:val="14"/>
              </w:numPr>
              <w:ind w:left="851" w:hanging="851"/>
              <w:rPr>
                <w:lang w:val="en-GB"/>
              </w:rPr>
            </w:pPr>
            <w:r w:rsidRPr="00D8063B">
              <w:rPr>
                <w:lang w:val="en-GB"/>
              </w:rPr>
              <w:t>Specific code</w:t>
            </w:r>
            <w:ins w:id="721" w:author="Author">
              <w:r w:rsidR="00342DBA" w:rsidRPr="000F6836">
                <w:rPr>
                  <w:lang w:val="en-GB"/>
                </w:rPr>
                <w:t xml:space="preserve"> in case of absence of LEI code</w:t>
              </w:r>
            </w:ins>
          </w:p>
          <w:p w14:paraId="21128C76" w14:textId="77777777" w:rsidR="005C1C1D" w:rsidRPr="00D8063B" w:rsidRDefault="005C1C1D" w:rsidP="00DA6BCB">
            <w:pPr>
              <w:pStyle w:val="NormalLeft"/>
              <w:rPr>
                <w:lang w:val="en-GB"/>
              </w:rPr>
            </w:pPr>
            <w:r w:rsidRPr="00D8063B">
              <w:rPr>
                <w:lang w:val="en-GB"/>
              </w:rPr>
              <w:lastRenderedPageBreak/>
              <w:t>When the undertaking uses the option ‘Specific code’ the following shall be considered:</w:t>
            </w:r>
          </w:p>
          <w:p w14:paraId="5FA3460F" w14:textId="658CA794" w:rsidR="005C1C1D" w:rsidRPr="00D8063B" w:rsidDel="00342DBA" w:rsidRDefault="005C1C1D" w:rsidP="00DA6BCB">
            <w:pPr>
              <w:pStyle w:val="Tiret0"/>
              <w:numPr>
                <w:ilvl w:val="0"/>
                <w:numId w:val="14"/>
              </w:numPr>
              <w:ind w:left="851" w:hanging="851"/>
              <w:rPr>
                <w:del w:id="722" w:author="Author"/>
                <w:lang w:val="en-GB"/>
              </w:rPr>
            </w:pPr>
            <w:del w:id="723" w:author="Author">
              <w:r w:rsidRPr="00D8063B" w:rsidDel="00342DBA">
                <w:rPr>
                  <w:lang w:val="en-GB"/>
                </w:rPr>
                <w:delText>For European Economic Area (re) insurance undertakings within the scope of group supervision: identification code used in the local market, attributed by the undertaking's supervisory authority</w:delText>
              </w:r>
            </w:del>
          </w:p>
          <w:p w14:paraId="15C39A53"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provided will be provided by the group. When allocating an identification code to each non–EEA or non–regulated undertaking, it should comply with the following format in a consistent manner:</w:t>
            </w:r>
          </w:p>
          <w:p w14:paraId="0C0412B6"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430F4A9D" w14:textId="77777777" w:rsidTr="00DA6BCB">
        <w:tc>
          <w:tcPr>
            <w:tcW w:w="1114" w:type="dxa"/>
            <w:tcBorders>
              <w:top w:val="single" w:sz="2" w:space="0" w:color="auto"/>
              <w:left w:val="single" w:sz="2" w:space="0" w:color="auto"/>
              <w:bottom w:val="single" w:sz="2" w:space="0" w:color="auto"/>
              <w:right w:val="single" w:sz="2" w:space="0" w:color="auto"/>
            </w:tcBorders>
          </w:tcPr>
          <w:p w14:paraId="4466438C" w14:textId="77777777" w:rsidR="005C1C1D" w:rsidRPr="00D8063B" w:rsidRDefault="005C1C1D" w:rsidP="00DA6BCB">
            <w:pPr>
              <w:pStyle w:val="NormalLeft"/>
              <w:rPr>
                <w:lang w:val="en-GB"/>
              </w:rPr>
            </w:pPr>
            <w:r w:rsidRPr="00D8063B">
              <w:rPr>
                <w:lang w:val="en-GB"/>
              </w:rPr>
              <w:lastRenderedPageBreak/>
              <w:t>C0030</w:t>
            </w:r>
          </w:p>
        </w:tc>
        <w:tc>
          <w:tcPr>
            <w:tcW w:w="2693" w:type="dxa"/>
            <w:tcBorders>
              <w:top w:val="single" w:sz="2" w:space="0" w:color="auto"/>
              <w:left w:val="single" w:sz="2" w:space="0" w:color="auto"/>
              <w:bottom w:val="single" w:sz="2" w:space="0" w:color="auto"/>
              <w:right w:val="single" w:sz="2" w:space="0" w:color="auto"/>
            </w:tcBorders>
          </w:tcPr>
          <w:p w14:paraId="223A37D7" w14:textId="77777777" w:rsidR="005C1C1D" w:rsidRPr="00D8063B" w:rsidRDefault="005C1C1D" w:rsidP="00DA6BCB">
            <w:pPr>
              <w:pStyle w:val="NormalLeft"/>
              <w:rPr>
                <w:lang w:val="en-GB"/>
              </w:rPr>
            </w:pPr>
            <w:r w:rsidRPr="00D8063B">
              <w:rPr>
                <w:lang w:val="en-GB"/>
              </w:rPr>
              <w:t>Type of code of the ID of the undertaking</w:t>
            </w:r>
          </w:p>
        </w:tc>
        <w:tc>
          <w:tcPr>
            <w:tcW w:w="5479" w:type="dxa"/>
            <w:tcBorders>
              <w:top w:val="single" w:sz="2" w:space="0" w:color="auto"/>
              <w:left w:val="single" w:sz="2" w:space="0" w:color="auto"/>
              <w:bottom w:val="single" w:sz="2" w:space="0" w:color="auto"/>
              <w:right w:val="single" w:sz="2" w:space="0" w:color="auto"/>
            </w:tcBorders>
          </w:tcPr>
          <w:p w14:paraId="2E7CEEC0"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09E005B5" w14:textId="77777777" w:rsidR="005C1C1D" w:rsidRPr="00D8063B" w:rsidRDefault="005C1C1D" w:rsidP="00DA6BCB">
            <w:pPr>
              <w:pStyle w:val="NormalLeft"/>
              <w:rPr>
                <w:lang w:val="en-GB"/>
              </w:rPr>
            </w:pPr>
            <w:r w:rsidRPr="00D8063B">
              <w:rPr>
                <w:lang w:val="en-GB"/>
              </w:rPr>
              <w:t>1 — LEI</w:t>
            </w:r>
          </w:p>
          <w:p w14:paraId="7247AEF1" w14:textId="77777777" w:rsidR="005C1C1D" w:rsidRPr="00D8063B" w:rsidRDefault="005C1C1D" w:rsidP="00DA6BCB">
            <w:pPr>
              <w:pStyle w:val="NormalLeft"/>
              <w:rPr>
                <w:lang w:val="en-GB"/>
              </w:rPr>
            </w:pPr>
            <w:r w:rsidRPr="00D8063B">
              <w:rPr>
                <w:lang w:val="en-GB"/>
              </w:rPr>
              <w:t>2 — Specific code</w:t>
            </w:r>
          </w:p>
        </w:tc>
      </w:tr>
      <w:tr w:rsidR="005C1C1D" w:rsidRPr="00D8063B" w14:paraId="55D00373" w14:textId="77777777" w:rsidTr="00DA6BCB">
        <w:tc>
          <w:tcPr>
            <w:tcW w:w="1114" w:type="dxa"/>
            <w:tcBorders>
              <w:top w:val="single" w:sz="2" w:space="0" w:color="auto"/>
              <w:left w:val="single" w:sz="2" w:space="0" w:color="auto"/>
              <w:bottom w:val="single" w:sz="2" w:space="0" w:color="auto"/>
              <w:right w:val="single" w:sz="2" w:space="0" w:color="auto"/>
            </w:tcBorders>
          </w:tcPr>
          <w:p w14:paraId="3CAE34A3" w14:textId="77777777" w:rsidR="005C1C1D" w:rsidRPr="00D8063B" w:rsidRDefault="005C1C1D" w:rsidP="00DA6BCB">
            <w:pPr>
              <w:pStyle w:val="NormalLeft"/>
              <w:rPr>
                <w:lang w:val="en-GB"/>
              </w:rPr>
            </w:pPr>
            <w:r w:rsidRPr="00D8063B">
              <w:rPr>
                <w:lang w:val="en-GB"/>
              </w:rPr>
              <w:t>C0040</w:t>
            </w:r>
          </w:p>
        </w:tc>
        <w:tc>
          <w:tcPr>
            <w:tcW w:w="2693" w:type="dxa"/>
            <w:tcBorders>
              <w:top w:val="single" w:sz="2" w:space="0" w:color="auto"/>
              <w:left w:val="single" w:sz="2" w:space="0" w:color="auto"/>
              <w:bottom w:val="single" w:sz="2" w:space="0" w:color="auto"/>
              <w:right w:val="single" w:sz="2" w:space="0" w:color="auto"/>
            </w:tcBorders>
          </w:tcPr>
          <w:p w14:paraId="0226359F" w14:textId="77777777" w:rsidR="005C1C1D" w:rsidRPr="00D8063B" w:rsidRDefault="005C1C1D" w:rsidP="00DA6BCB">
            <w:pPr>
              <w:pStyle w:val="NormalLeft"/>
              <w:rPr>
                <w:lang w:val="en-GB"/>
              </w:rPr>
            </w:pPr>
            <w:r w:rsidRPr="00D8063B">
              <w:rPr>
                <w:lang w:val="en-GB"/>
              </w:rPr>
              <w:t>Fund/Portfolio Number</w:t>
            </w:r>
          </w:p>
        </w:tc>
        <w:tc>
          <w:tcPr>
            <w:tcW w:w="5479" w:type="dxa"/>
            <w:tcBorders>
              <w:top w:val="single" w:sz="2" w:space="0" w:color="auto"/>
              <w:left w:val="single" w:sz="2" w:space="0" w:color="auto"/>
              <w:bottom w:val="single" w:sz="2" w:space="0" w:color="auto"/>
              <w:right w:val="single" w:sz="2" w:space="0" w:color="auto"/>
            </w:tcBorders>
          </w:tcPr>
          <w:p w14:paraId="0EE3D787" w14:textId="336EF12D" w:rsidR="005C1C1D" w:rsidRPr="00D8063B" w:rsidRDefault="005C1C1D" w:rsidP="00DA6BCB">
            <w:pPr>
              <w:pStyle w:val="NormalLeft"/>
              <w:rPr>
                <w:lang w:val="en-GB"/>
              </w:rPr>
            </w:pPr>
            <w:r w:rsidRPr="00D8063B">
              <w:rPr>
                <w:lang w:val="en-GB"/>
              </w:rPr>
              <w:t>Number</w:t>
            </w:r>
            <w:ins w:id="724" w:author="Author">
              <w:r w:rsidR="007619A8" w:rsidRPr="00D8063B">
                <w:rPr>
                  <w:lang w:val="en-GB"/>
                </w:rPr>
                <w:t>,</w:t>
              </w:r>
            </w:ins>
            <w:r w:rsidRPr="00D8063B">
              <w:rPr>
                <w:lang w:val="en-GB"/>
              </w:rPr>
              <w:t xml:space="preserve"> which is attributed by the undertaking, corresponding to the unique number assigned to each ring</w:t>
            </w:r>
            <w:ins w:id="725" w:author="Author">
              <w:r w:rsidR="007619A8" w:rsidRPr="00D8063B">
                <w:rPr>
                  <w:lang w:val="en-GB"/>
                </w:rPr>
                <w:t>-</w:t>
              </w:r>
            </w:ins>
            <w:del w:id="726" w:author="Author">
              <w:r w:rsidRPr="00D8063B" w:rsidDel="007619A8">
                <w:rPr>
                  <w:lang w:val="en-GB"/>
                </w:rPr>
                <w:delText xml:space="preserve"> </w:delText>
              </w:r>
            </w:del>
            <w:r w:rsidRPr="00D8063B">
              <w:rPr>
                <w:lang w:val="en-GB"/>
              </w:rPr>
              <w:t>fenced fund and matching portfolio. This number has to be consistent over time and shall be used to identify the ring</w:t>
            </w:r>
            <w:ins w:id="727" w:author="Author">
              <w:r w:rsidR="007619A8" w:rsidRPr="00D8063B">
                <w:rPr>
                  <w:lang w:val="en-GB"/>
                </w:rPr>
                <w:t>-</w:t>
              </w:r>
            </w:ins>
            <w:del w:id="728" w:author="Author">
              <w:r w:rsidRPr="00D8063B" w:rsidDel="007619A8">
                <w:rPr>
                  <w:lang w:val="en-GB"/>
                </w:rPr>
                <w:delText xml:space="preserve"> </w:delText>
              </w:r>
            </w:del>
            <w:r w:rsidRPr="00D8063B">
              <w:rPr>
                <w:lang w:val="en-GB"/>
              </w:rPr>
              <w:t>fenced funds and the matching portfolio number in other templates.</w:t>
            </w:r>
          </w:p>
        </w:tc>
      </w:tr>
      <w:tr w:rsidR="005C1C1D" w:rsidRPr="00D8063B" w14:paraId="640A7600" w14:textId="77777777" w:rsidTr="00DA6BCB">
        <w:tc>
          <w:tcPr>
            <w:tcW w:w="1114" w:type="dxa"/>
            <w:tcBorders>
              <w:top w:val="single" w:sz="2" w:space="0" w:color="auto"/>
              <w:left w:val="single" w:sz="2" w:space="0" w:color="auto"/>
              <w:bottom w:val="single" w:sz="2" w:space="0" w:color="auto"/>
              <w:right w:val="single" w:sz="2" w:space="0" w:color="auto"/>
            </w:tcBorders>
          </w:tcPr>
          <w:p w14:paraId="28214678" w14:textId="77777777" w:rsidR="005C1C1D" w:rsidRPr="00D8063B" w:rsidRDefault="005C1C1D" w:rsidP="00DA6BCB">
            <w:pPr>
              <w:pStyle w:val="NormalLeft"/>
              <w:rPr>
                <w:lang w:val="en-GB"/>
              </w:rPr>
            </w:pPr>
            <w:r w:rsidRPr="00D8063B">
              <w:rPr>
                <w:lang w:val="en-GB"/>
              </w:rPr>
              <w:t>C0050</w:t>
            </w:r>
          </w:p>
        </w:tc>
        <w:tc>
          <w:tcPr>
            <w:tcW w:w="2693" w:type="dxa"/>
            <w:tcBorders>
              <w:top w:val="single" w:sz="2" w:space="0" w:color="auto"/>
              <w:left w:val="single" w:sz="2" w:space="0" w:color="auto"/>
              <w:bottom w:val="single" w:sz="2" w:space="0" w:color="auto"/>
              <w:right w:val="single" w:sz="2" w:space="0" w:color="auto"/>
            </w:tcBorders>
          </w:tcPr>
          <w:p w14:paraId="1F992E75" w14:textId="77777777" w:rsidR="005C1C1D" w:rsidRPr="00D8063B" w:rsidRDefault="005C1C1D" w:rsidP="00DA6BCB">
            <w:pPr>
              <w:pStyle w:val="NormalLeft"/>
              <w:rPr>
                <w:lang w:val="en-GB"/>
              </w:rPr>
            </w:pPr>
            <w:r w:rsidRPr="00D8063B">
              <w:rPr>
                <w:lang w:val="en-GB"/>
              </w:rPr>
              <w:t>Name of ring–fenced fund/Matching adjustment portfolio</w:t>
            </w:r>
          </w:p>
        </w:tc>
        <w:tc>
          <w:tcPr>
            <w:tcW w:w="5479" w:type="dxa"/>
            <w:tcBorders>
              <w:top w:val="single" w:sz="2" w:space="0" w:color="auto"/>
              <w:left w:val="single" w:sz="2" w:space="0" w:color="auto"/>
              <w:bottom w:val="single" w:sz="2" w:space="0" w:color="auto"/>
              <w:right w:val="single" w:sz="2" w:space="0" w:color="auto"/>
            </w:tcBorders>
          </w:tcPr>
          <w:p w14:paraId="5297EF35" w14:textId="71D9826D" w:rsidR="005C1C1D" w:rsidRPr="00D8063B" w:rsidRDefault="005C1C1D" w:rsidP="00DA6BCB">
            <w:pPr>
              <w:pStyle w:val="NormalLeft"/>
              <w:rPr>
                <w:lang w:val="en-GB"/>
              </w:rPr>
            </w:pPr>
            <w:r w:rsidRPr="00D8063B">
              <w:rPr>
                <w:lang w:val="en-GB"/>
              </w:rPr>
              <w:t>Indicate the name of the ring</w:t>
            </w:r>
            <w:ins w:id="729" w:author="Author">
              <w:r w:rsidR="007619A8" w:rsidRPr="00D8063B">
                <w:rPr>
                  <w:lang w:val="en-GB"/>
                </w:rPr>
                <w:t>-</w:t>
              </w:r>
            </w:ins>
            <w:del w:id="730" w:author="Author">
              <w:r w:rsidRPr="00D8063B" w:rsidDel="007619A8">
                <w:rPr>
                  <w:lang w:val="en-GB"/>
                </w:rPr>
                <w:delText xml:space="preserve"> </w:delText>
              </w:r>
            </w:del>
            <w:r w:rsidRPr="00D8063B">
              <w:rPr>
                <w:lang w:val="en-GB"/>
              </w:rPr>
              <w:t>fenced fund and matching adjustment portfolio.</w:t>
            </w:r>
          </w:p>
          <w:p w14:paraId="29C0A0A4" w14:textId="0FFB4EB7" w:rsidR="005C1C1D" w:rsidRPr="00D8063B" w:rsidRDefault="005C1C1D" w:rsidP="00DA6BCB">
            <w:pPr>
              <w:pStyle w:val="NormalLeft"/>
              <w:rPr>
                <w:lang w:val="en-GB"/>
              </w:rPr>
            </w:pPr>
            <w:r w:rsidRPr="00D8063B">
              <w:rPr>
                <w:lang w:val="en-GB"/>
              </w:rPr>
              <w:t>When possible (if linked to a commercial product)</w:t>
            </w:r>
            <w:ins w:id="731" w:author="Author">
              <w:r w:rsidR="00BC256E">
                <w:rPr>
                  <w:lang w:val="en-GB"/>
                </w:rPr>
                <w:t>,</w:t>
              </w:r>
            </w:ins>
            <w:r w:rsidRPr="00D8063B">
              <w:rPr>
                <w:lang w:val="en-GB"/>
              </w:rPr>
              <w:t xml:space="preserve"> the commercial name shall be used. If not possible, e.g. if the fund is linked to several commercial products, a different name shall be used.</w:t>
            </w:r>
          </w:p>
          <w:p w14:paraId="5DDF8BFE" w14:textId="77777777" w:rsidR="005C1C1D" w:rsidRPr="00D8063B" w:rsidRDefault="005C1C1D" w:rsidP="00DA6BCB">
            <w:pPr>
              <w:pStyle w:val="NormalLeft"/>
              <w:rPr>
                <w:lang w:val="en-GB"/>
              </w:rPr>
            </w:pPr>
            <w:r w:rsidRPr="00D8063B">
              <w:rPr>
                <w:lang w:val="en-GB"/>
              </w:rPr>
              <w:t>The name shall be unique and be kept consistent over time.</w:t>
            </w:r>
          </w:p>
        </w:tc>
      </w:tr>
      <w:tr w:rsidR="005C1C1D" w:rsidRPr="00D8063B" w14:paraId="607F157D" w14:textId="77777777" w:rsidTr="00DA6BCB">
        <w:tc>
          <w:tcPr>
            <w:tcW w:w="1114" w:type="dxa"/>
            <w:tcBorders>
              <w:top w:val="single" w:sz="2" w:space="0" w:color="auto"/>
              <w:left w:val="single" w:sz="2" w:space="0" w:color="auto"/>
              <w:bottom w:val="single" w:sz="2" w:space="0" w:color="auto"/>
              <w:right w:val="single" w:sz="2" w:space="0" w:color="auto"/>
            </w:tcBorders>
          </w:tcPr>
          <w:p w14:paraId="005DB8F8" w14:textId="77777777" w:rsidR="005C1C1D" w:rsidRPr="00D8063B" w:rsidRDefault="005C1C1D" w:rsidP="00DA6BCB">
            <w:pPr>
              <w:pStyle w:val="NormalLeft"/>
              <w:rPr>
                <w:lang w:val="en-GB"/>
              </w:rPr>
            </w:pPr>
            <w:r w:rsidRPr="00D8063B">
              <w:rPr>
                <w:lang w:val="en-GB"/>
              </w:rPr>
              <w:t>C0060</w:t>
            </w:r>
          </w:p>
        </w:tc>
        <w:tc>
          <w:tcPr>
            <w:tcW w:w="2693" w:type="dxa"/>
            <w:tcBorders>
              <w:top w:val="single" w:sz="2" w:space="0" w:color="auto"/>
              <w:left w:val="single" w:sz="2" w:space="0" w:color="auto"/>
              <w:bottom w:val="single" w:sz="2" w:space="0" w:color="auto"/>
              <w:right w:val="single" w:sz="2" w:space="0" w:color="auto"/>
            </w:tcBorders>
          </w:tcPr>
          <w:p w14:paraId="268DA2D7" w14:textId="77777777" w:rsidR="005C1C1D" w:rsidRPr="00D8063B" w:rsidRDefault="005C1C1D" w:rsidP="00DA6BCB">
            <w:pPr>
              <w:pStyle w:val="NormalLeft"/>
              <w:rPr>
                <w:lang w:val="en-GB"/>
              </w:rPr>
            </w:pPr>
            <w:r w:rsidRPr="00D8063B">
              <w:rPr>
                <w:lang w:val="en-GB"/>
              </w:rPr>
              <w:t>RFF/MAP/Remaining part of a fund</w:t>
            </w:r>
          </w:p>
        </w:tc>
        <w:tc>
          <w:tcPr>
            <w:tcW w:w="5479" w:type="dxa"/>
            <w:tcBorders>
              <w:top w:val="single" w:sz="2" w:space="0" w:color="auto"/>
              <w:left w:val="single" w:sz="2" w:space="0" w:color="auto"/>
              <w:bottom w:val="single" w:sz="2" w:space="0" w:color="auto"/>
              <w:right w:val="single" w:sz="2" w:space="0" w:color="auto"/>
            </w:tcBorders>
          </w:tcPr>
          <w:p w14:paraId="22ACD40C" w14:textId="3D5B2B45" w:rsidR="005C1C1D" w:rsidRPr="00D8063B" w:rsidRDefault="005C1C1D" w:rsidP="00DA6BCB">
            <w:pPr>
              <w:pStyle w:val="NormalLeft"/>
              <w:rPr>
                <w:lang w:val="en-GB"/>
              </w:rPr>
            </w:pPr>
            <w:r w:rsidRPr="00D8063B">
              <w:rPr>
                <w:lang w:val="en-GB"/>
              </w:rPr>
              <w:t>Indicate if it is a ring</w:t>
            </w:r>
            <w:ins w:id="732" w:author="Author">
              <w:r w:rsidR="007619A8" w:rsidRPr="00D8063B">
                <w:rPr>
                  <w:lang w:val="en-GB"/>
                </w:rPr>
                <w:t>-</w:t>
              </w:r>
            </w:ins>
            <w:del w:id="733" w:author="Author">
              <w:r w:rsidRPr="00D8063B" w:rsidDel="007619A8">
                <w:rPr>
                  <w:lang w:val="en-GB"/>
                </w:rPr>
                <w:delText xml:space="preserve"> </w:delText>
              </w:r>
            </w:del>
            <w:r w:rsidRPr="00D8063B">
              <w:rPr>
                <w:lang w:val="en-GB"/>
              </w:rPr>
              <w:t>fenced fund or a matching portfolio. In the cases where other funds are included within one fund this cell shall identify the type of each fund or sub–fund. One of the options in the following closed list shall be used:</w:t>
            </w:r>
          </w:p>
          <w:p w14:paraId="5B4F8C3A" w14:textId="77777777" w:rsidR="005C1C1D" w:rsidRPr="00D8063B" w:rsidRDefault="005C1C1D" w:rsidP="00DA6BCB">
            <w:pPr>
              <w:pStyle w:val="NormalLeft"/>
              <w:rPr>
                <w:lang w:val="en-GB"/>
              </w:rPr>
            </w:pPr>
            <w:r w:rsidRPr="00D8063B">
              <w:rPr>
                <w:lang w:val="en-GB"/>
              </w:rPr>
              <w:t>1 — Ring–fenced fund</w:t>
            </w:r>
          </w:p>
          <w:p w14:paraId="15C36BEF" w14:textId="77777777" w:rsidR="005C1C1D" w:rsidRPr="00D8063B" w:rsidRDefault="005C1C1D" w:rsidP="00DA6BCB">
            <w:pPr>
              <w:pStyle w:val="NormalLeft"/>
              <w:rPr>
                <w:lang w:val="en-GB"/>
              </w:rPr>
            </w:pPr>
            <w:r w:rsidRPr="00D8063B">
              <w:rPr>
                <w:lang w:val="en-GB"/>
              </w:rPr>
              <w:lastRenderedPageBreak/>
              <w:t>2 — Matching portfolio</w:t>
            </w:r>
          </w:p>
          <w:p w14:paraId="051061A8" w14:textId="77777777" w:rsidR="005C1C1D" w:rsidRPr="00D8063B" w:rsidRDefault="005C1C1D" w:rsidP="00DA6BCB">
            <w:pPr>
              <w:pStyle w:val="NormalLeft"/>
              <w:rPr>
                <w:lang w:val="en-GB"/>
              </w:rPr>
            </w:pPr>
            <w:r w:rsidRPr="00D8063B">
              <w:rPr>
                <w:lang w:val="en-GB"/>
              </w:rPr>
              <w:t>3 — Remaining part of a fund</w:t>
            </w:r>
          </w:p>
        </w:tc>
      </w:tr>
      <w:tr w:rsidR="005C1C1D" w:rsidRPr="00D8063B" w14:paraId="31EB704D" w14:textId="77777777" w:rsidTr="00DA6BCB">
        <w:tc>
          <w:tcPr>
            <w:tcW w:w="1114" w:type="dxa"/>
            <w:tcBorders>
              <w:top w:val="single" w:sz="2" w:space="0" w:color="auto"/>
              <w:left w:val="single" w:sz="2" w:space="0" w:color="auto"/>
              <w:bottom w:val="single" w:sz="2" w:space="0" w:color="auto"/>
              <w:right w:val="single" w:sz="2" w:space="0" w:color="auto"/>
            </w:tcBorders>
          </w:tcPr>
          <w:p w14:paraId="066843BD" w14:textId="77777777" w:rsidR="005C1C1D" w:rsidRPr="00D8063B" w:rsidRDefault="005C1C1D" w:rsidP="00DA6BCB">
            <w:pPr>
              <w:pStyle w:val="NormalLeft"/>
              <w:rPr>
                <w:lang w:val="en-GB"/>
              </w:rPr>
            </w:pPr>
            <w:r w:rsidRPr="00D8063B">
              <w:rPr>
                <w:lang w:val="en-GB"/>
              </w:rPr>
              <w:lastRenderedPageBreak/>
              <w:t>C0070</w:t>
            </w:r>
          </w:p>
        </w:tc>
        <w:tc>
          <w:tcPr>
            <w:tcW w:w="2693" w:type="dxa"/>
            <w:tcBorders>
              <w:top w:val="single" w:sz="2" w:space="0" w:color="auto"/>
              <w:left w:val="single" w:sz="2" w:space="0" w:color="auto"/>
              <w:bottom w:val="single" w:sz="2" w:space="0" w:color="auto"/>
              <w:right w:val="single" w:sz="2" w:space="0" w:color="auto"/>
            </w:tcBorders>
          </w:tcPr>
          <w:p w14:paraId="68FB6FA4" w14:textId="77777777" w:rsidR="005C1C1D" w:rsidRPr="00D8063B" w:rsidRDefault="005C1C1D" w:rsidP="00DA6BCB">
            <w:pPr>
              <w:pStyle w:val="NormalLeft"/>
              <w:rPr>
                <w:lang w:val="en-GB"/>
              </w:rPr>
            </w:pPr>
            <w:r w:rsidRPr="00D8063B">
              <w:rPr>
                <w:lang w:val="en-GB"/>
              </w:rPr>
              <w:t>RFF/MAP with sub RFF/MAP</w:t>
            </w:r>
          </w:p>
        </w:tc>
        <w:tc>
          <w:tcPr>
            <w:tcW w:w="5479" w:type="dxa"/>
            <w:tcBorders>
              <w:top w:val="single" w:sz="2" w:space="0" w:color="auto"/>
              <w:left w:val="single" w:sz="2" w:space="0" w:color="auto"/>
              <w:bottom w:val="single" w:sz="2" w:space="0" w:color="auto"/>
              <w:right w:val="single" w:sz="2" w:space="0" w:color="auto"/>
            </w:tcBorders>
          </w:tcPr>
          <w:p w14:paraId="10F6D972" w14:textId="77777777" w:rsidR="005C1C1D" w:rsidRPr="00D8063B" w:rsidRDefault="005C1C1D" w:rsidP="00DA6BCB">
            <w:pPr>
              <w:pStyle w:val="NormalLeft"/>
              <w:rPr>
                <w:lang w:val="en-GB"/>
              </w:rPr>
            </w:pPr>
            <w:r w:rsidRPr="00D8063B">
              <w:rPr>
                <w:lang w:val="en-GB"/>
              </w:rPr>
              <w:t>Identify if the fund identified has other funds embedded. One of the options in the following closed list shall be used:</w:t>
            </w:r>
          </w:p>
          <w:p w14:paraId="6900AF59" w14:textId="77777777" w:rsidR="005C1C1D" w:rsidRPr="00D8063B" w:rsidRDefault="005C1C1D" w:rsidP="00DA6BCB">
            <w:pPr>
              <w:pStyle w:val="NormalLeft"/>
              <w:rPr>
                <w:lang w:val="en-GB"/>
              </w:rPr>
            </w:pPr>
            <w:r w:rsidRPr="00D8063B">
              <w:rPr>
                <w:lang w:val="en-GB"/>
              </w:rPr>
              <w:t>1 — Fund with other funds embedded</w:t>
            </w:r>
          </w:p>
          <w:p w14:paraId="5A53C75E" w14:textId="77777777" w:rsidR="005C1C1D" w:rsidRPr="00D8063B" w:rsidRDefault="005C1C1D" w:rsidP="00DA6BCB">
            <w:pPr>
              <w:pStyle w:val="NormalLeft"/>
              <w:rPr>
                <w:lang w:val="en-GB"/>
              </w:rPr>
            </w:pPr>
            <w:r w:rsidRPr="00D8063B">
              <w:rPr>
                <w:lang w:val="en-GB"/>
              </w:rPr>
              <w:t>2 — Not a fund with other funds embedded</w:t>
            </w:r>
          </w:p>
          <w:p w14:paraId="5B14396A" w14:textId="77777777" w:rsidR="005C1C1D" w:rsidRPr="00D8063B" w:rsidRDefault="005C1C1D" w:rsidP="00DA6BCB">
            <w:pPr>
              <w:pStyle w:val="NormalLeft"/>
              <w:rPr>
                <w:lang w:val="en-GB"/>
              </w:rPr>
            </w:pPr>
            <w:r w:rsidRPr="00D8063B">
              <w:rPr>
                <w:lang w:val="en-GB"/>
              </w:rPr>
              <w:t>Only the ‘mother’ fund shall be identified with option 1.</w:t>
            </w:r>
          </w:p>
        </w:tc>
      </w:tr>
      <w:tr w:rsidR="005C1C1D" w:rsidRPr="00D8063B" w14:paraId="6CDF7BC8" w14:textId="77777777" w:rsidTr="00DA6BCB">
        <w:tc>
          <w:tcPr>
            <w:tcW w:w="1114" w:type="dxa"/>
            <w:tcBorders>
              <w:top w:val="single" w:sz="2" w:space="0" w:color="auto"/>
              <w:left w:val="single" w:sz="2" w:space="0" w:color="auto"/>
              <w:bottom w:val="single" w:sz="2" w:space="0" w:color="auto"/>
              <w:right w:val="single" w:sz="2" w:space="0" w:color="auto"/>
            </w:tcBorders>
          </w:tcPr>
          <w:p w14:paraId="303FF6D1" w14:textId="77777777" w:rsidR="005C1C1D" w:rsidRPr="00D8063B" w:rsidRDefault="005C1C1D" w:rsidP="00DA6BCB">
            <w:pPr>
              <w:pStyle w:val="NormalLeft"/>
              <w:rPr>
                <w:lang w:val="en-GB"/>
              </w:rPr>
            </w:pPr>
            <w:r w:rsidRPr="00D8063B">
              <w:rPr>
                <w:lang w:val="en-GB"/>
              </w:rPr>
              <w:t>C0080</w:t>
            </w:r>
          </w:p>
        </w:tc>
        <w:tc>
          <w:tcPr>
            <w:tcW w:w="2693" w:type="dxa"/>
            <w:tcBorders>
              <w:top w:val="single" w:sz="2" w:space="0" w:color="auto"/>
              <w:left w:val="single" w:sz="2" w:space="0" w:color="auto"/>
              <w:bottom w:val="single" w:sz="2" w:space="0" w:color="auto"/>
              <w:right w:val="single" w:sz="2" w:space="0" w:color="auto"/>
            </w:tcBorders>
          </w:tcPr>
          <w:p w14:paraId="20EC7649" w14:textId="77777777" w:rsidR="005C1C1D" w:rsidRPr="00D8063B" w:rsidRDefault="005C1C1D" w:rsidP="00DA6BCB">
            <w:pPr>
              <w:pStyle w:val="NormalLeft"/>
              <w:rPr>
                <w:lang w:val="en-GB"/>
              </w:rPr>
            </w:pPr>
            <w:r w:rsidRPr="00D8063B">
              <w:rPr>
                <w:lang w:val="en-GB"/>
              </w:rPr>
              <w:t>Material</w:t>
            </w:r>
          </w:p>
        </w:tc>
        <w:tc>
          <w:tcPr>
            <w:tcW w:w="5479" w:type="dxa"/>
            <w:tcBorders>
              <w:top w:val="single" w:sz="2" w:space="0" w:color="auto"/>
              <w:left w:val="single" w:sz="2" w:space="0" w:color="auto"/>
              <w:bottom w:val="single" w:sz="2" w:space="0" w:color="auto"/>
              <w:right w:val="single" w:sz="2" w:space="0" w:color="auto"/>
            </w:tcBorders>
          </w:tcPr>
          <w:p w14:paraId="2A829780" w14:textId="77777777" w:rsidR="005C1C1D" w:rsidRPr="00D8063B" w:rsidRDefault="005C1C1D" w:rsidP="00DA6BCB">
            <w:pPr>
              <w:pStyle w:val="NormalLeft"/>
              <w:rPr>
                <w:lang w:val="en-GB"/>
              </w:rPr>
            </w:pPr>
            <w:r w:rsidRPr="00D8063B">
              <w:rPr>
                <w:lang w:val="en-GB"/>
              </w:rPr>
              <w:t>Indicate if the ring–fenced fund or a matching portfolio is material for the purposes of detailed submission of information. One of the options in the following closed list shall be used:</w:t>
            </w:r>
          </w:p>
          <w:p w14:paraId="6EFAE031" w14:textId="77777777" w:rsidR="005C1C1D" w:rsidRPr="00D8063B" w:rsidRDefault="005C1C1D" w:rsidP="00DA6BCB">
            <w:pPr>
              <w:pStyle w:val="NormalLeft"/>
              <w:rPr>
                <w:lang w:val="en-GB"/>
              </w:rPr>
            </w:pPr>
            <w:r w:rsidRPr="00D8063B">
              <w:rPr>
                <w:lang w:val="en-GB"/>
              </w:rPr>
              <w:t>1 — Material</w:t>
            </w:r>
          </w:p>
          <w:p w14:paraId="297797B6" w14:textId="77777777" w:rsidR="005C1C1D" w:rsidRPr="00D8063B" w:rsidRDefault="005C1C1D" w:rsidP="00DA6BCB">
            <w:pPr>
              <w:pStyle w:val="NormalLeft"/>
              <w:rPr>
                <w:lang w:val="en-GB"/>
              </w:rPr>
            </w:pPr>
            <w:r w:rsidRPr="00D8063B">
              <w:rPr>
                <w:lang w:val="en-GB"/>
              </w:rPr>
              <w:t>2 — Not material</w:t>
            </w:r>
          </w:p>
          <w:p w14:paraId="6C03E7C6" w14:textId="77777777" w:rsidR="005C1C1D" w:rsidRPr="00D8063B" w:rsidRDefault="005C1C1D" w:rsidP="00DA6BCB">
            <w:pPr>
              <w:pStyle w:val="NormalLeft"/>
              <w:rPr>
                <w:lang w:val="en-GB"/>
              </w:rPr>
            </w:pPr>
            <w:r w:rsidRPr="00D8063B">
              <w:rPr>
                <w:lang w:val="en-GB"/>
              </w:rPr>
              <w:t>In case of fund with other funds embedded, this item is to be reported only for the ‘mother’ fund.</w:t>
            </w:r>
          </w:p>
        </w:tc>
      </w:tr>
      <w:tr w:rsidR="005C1C1D" w:rsidRPr="00D8063B" w14:paraId="7267B15E" w14:textId="77777777" w:rsidTr="00DA6BCB">
        <w:tc>
          <w:tcPr>
            <w:tcW w:w="1114" w:type="dxa"/>
            <w:tcBorders>
              <w:top w:val="single" w:sz="2" w:space="0" w:color="auto"/>
              <w:left w:val="single" w:sz="2" w:space="0" w:color="auto"/>
              <w:bottom w:val="single" w:sz="2" w:space="0" w:color="auto"/>
              <w:right w:val="single" w:sz="2" w:space="0" w:color="auto"/>
            </w:tcBorders>
          </w:tcPr>
          <w:p w14:paraId="549C9460" w14:textId="77777777" w:rsidR="005C1C1D" w:rsidRPr="00D8063B" w:rsidRDefault="005C1C1D" w:rsidP="00DA6BCB">
            <w:pPr>
              <w:pStyle w:val="NormalLeft"/>
              <w:rPr>
                <w:lang w:val="en-GB"/>
              </w:rPr>
            </w:pPr>
            <w:r w:rsidRPr="00D8063B">
              <w:rPr>
                <w:lang w:val="en-GB"/>
              </w:rPr>
              <w:t>C0090</w:t>
            </w:r>
          </w:p>
        </w:tc>
        <w:tc>
          <w:tcPr>
            <w:tcW w:w="2693" w:type="dxa"/>
            <w:tcBorders>
              <w:top w:val="single" w:sz="2" w:space="0" w:color="auto"/>
              <w:left w:val="single" w:sz="2" w:space="0" w:color="auto"/>
              <w:bottom w:val="single" w:sz="2" w:space="0" w:color="auto"/>
              <w:right w:val="single" w:sz="2" w:space="0" w:color="auto"/>
            </w:tcBorders>
          </w:tcPr>
          <w:p w14:paraId="15F5164C" w14:textId="77777777" w:rsidR="005C1C1D" w:rsidRPr="00D8063B" w:rsidRDefault="005C1C1D" w:rsidP="00DA6BCB">
            <w:pPr>
              <w:pStyle w:val="NormalLeft"/>
              <w:rPr>
                <w:lang w:val="en-GB"/>
              </w:rPr>
            </w:pPr>
            <w:r w:rsidRPr="00D8063B">
              <w:rPr>
                <w:lang w:val="en-GB"/>
              </w:rPr>
              <w:t>Article 304</w:t>
            </w:r>
          </w:p>
        </w:tc>
        <w:tc>
          <w:tcPr>
            <w:tcW w:w="5479" w:type="dxa"/>
            <w:tcBorders>
              <w:top w:val="single" w:sz="2" w:space="0" w:color="auto"/>
              <w:left w:val="single" w:sz="2" w:space="0" w:color="auto"/>
              <w:bottom w:val="single" w:sz="2" w:space="0" w:color="auto"/>
              <w:right w:val="single" w:sz="2" w:space="0" w:color="auto"/>
            </w:tcBorders>
          </w:tcPr>
          <w:p w14:paraId="766518E7" w14:textId="16831221" w:rsidR="005C1C1D" w:rsidRPr="00D8063B" w:rsidRDefault="005C1C1D" w:rsidP="00DA6BCB">
            <w:pPr>
              <w:pStyle w:val="NormalLeft"/>
              <w:rPr>
                <w:lang w:val="en-GB"/>
              </w:rPr>
            </w:pPr>
            <w:r w:rsidRPr="00D8063B">
              <w:rPr>
                <w:lang w:val="en-GB"/>
              </w:rPr>
              <w:t>Indicate whether the RFF is under Article 304 of Solvency II Directive. One of the following option</w:t>
            </w:r>
            <w:ins w:id="734" w:author="Author">
              <w:r w:rsidR="007619A8" w:rsidRPr="00D8063B">
                <w:rPr>
                  <w:lang w:val="en-GB"/>
                </w:rPr>
                <w:t>s</w:t>
              </w:r>
            </w:ins>
            <w:r w:rsidRPr="00D8063B">
              <w:rPr>
                <w:lang w:val="en-GB"/>
              </w:rPr>
              <w:t xml:space="preserve"> shall be used:</w:t>
            </w:r>
          </w:p>
          <w:p w14:paraId="1F795812" w14:textId="77777777" w:rsidR="005C1C1D" w:rsidRPr="00D8063B" w:rsidRDefault="005C1C1D" w:rsidP="00DA6BCB">
            <w:pPr>
              <w:pStyle w:val="NormalLeft"/>
              <w:rPr>
                <w:lang w:val="en-GB"/>
              </w:rPr>
            </w:pPr>
            <w:r w:rsidRPr="00D8063B">
              <w:rPr>
                <w:lang w:val="en-GB"/>
              </w:rPr>
              <w:t>1 — RFF under Article 304 — with the option for the equity risk sub–module</w:t>
            </w:r>
          </w:p>
          <w:p w14:paraId="0D3471A6" w14:textId="77777777" w:rsidR="005C1C1D" w:rsidRPr="00D8063B" w:rsidRDefault="005C1C1D" w:rsidP="00DA6BCB">
            <w:pPr>
              <w:pStyle w:val="NormalLeft"/>
              <w:rPr>
                <w:lang w:val="en-GB"/>
              </w:rPr>
            </w:pPr>
            <w:r w:rsidRPr="00D8063B">
              <w:rPr>
                <w:lang w:val="en-GB"/>
              </w:rPr>
              <w:t>2 — RFF under Article 304 — without the option for the equity risk sub–module</w:t>
            </w:r>
          </w:p>
          <w:p w14:paraId="2FF8AF3E" w14:textId="77777777" w:rsidR="005C1C1D" w:rsidRPr="00D8063B" w:rsidRDefault="005C1C1D" w:rsidP="00DA6BCB">
            <w:pPr>
              <w:pStyle w:val="NormalLeft"/>
              <w:rPr>
                <w:lang w:val="en-GB"/>
              </w:rPr>
            </w:pPr>
            <w:r w:rsidRPr="00D8063B">
              <w:rPr>
                <w:lang w:val="en-GB"/>
              </w:rPr>
              <w:t>3 — RFF not under Article 304</w:t>
            </w:r>
          </w:p>
        </w:tc>
      </w:tr>
      <w:tr w:rsidR="005C1C1D" w:rsidRPr="00D8063B" w14:paraId="5E30F2E2" w14:textId="77777777" w:rsidTr="00DA6BCB">
        <w:tc>
          <w:tcPr>
            <w:tcW w:w="1114" w:type="dxa"/>
            <w:tcBorders>
              <w:top w:val="single" w:sz="2" w:space="0" w:color="auto"/>
              <w:left w:val="single" w:sz="2" w:space="0" w:color="auto"/>
              <w:bottom w:val="single" w:sz="2" w:space="0" w:color="auto"/>
              <w:right w:val="single" w:sz="2" w:space="0" w:color="auto"/>
            </w:tcBorders>
          </w:tcPr>
          <w:p w14:paraId="0F0C46CE" w14:textId="77777777" w:rsidR="005C1C1D" w:rsidRPr="00D8063B" w:rsidRDefault="005C1C1D" w:rsidP="00DA6BCB">
            <w:pPr>
              <w:pStyle w:val="NormalCentered"/>
              <w:rPr>
                <w:lang w:val="en-GB"/>
              </w:rPr>
            </w:pPr>
            <w:r w:rsidRPr="00D8063B">
              <w:rPr>
                <w:i/>
                <w:lang w:val="en-GB"/>
              </w:rPr>
              <w:t>List of RFF/MAP with sub RFF/MAP</w:t>
            </w:r>
          </w:p>
        </w:tc>
        <w:tc>
          <w:tcPr>
            <w:tcW w:w="2693" w:type="dxa"/>
            <w:tcBorders>
              <w:top w:val="single" w:sz="2" w:space="0" w:color="auto"/>
              <w:left w:val="single" w:sz="2" w:space="0" w:color="auto"/>
              <w:bottom w:val="single" w:sz="2" w:space="0" w:color="auto"/>
              <w:right w:val="single" w:sz="2" w:space="0" w:color="auto"/>
            </w:tcBorders>
          </w:tcPr>
          <w:p w14:paraId="650516CA" w14:textId="77777777" w:rsidR="005C1C1D" w:rsidRPr="00D8063B" w:rsidRDefault="005C1C1D" w:rsidP="00DA6BCB">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0F4827F1" w14:textId="77777777" w:rsidR="005C1C1D" w:rsidRPr="00D8063B" w:rsidRDefault="005C1C1D" w:rsidP="00DA6BCB">
            <w:pPr>
              <w:pStyle w:val="NormalCentered"/>
              <w:rPr>
                <w:lang w:val="en-GB"/>
              </w:rPr>
            </w:pPr>
          </w:p>
        </w:tc>
      </w:tr>
      <w:tr w:rsidR="005C1C1D" w:rsidRPr="00D8063B" w14:paraId="1CD088FA" w14:textId="77777777" w:rsidTr="00DA6BCB">
        <w:tc>
          <w:tcPr>
            <w:tcW w:w="1114" w:type="dxa"/>
            <w:tcBorders>
              <w:top w:val="single" w:sz="2" w:space="0" w:color="auto"/>
              <w:left w:val="single" w:sz="2" w:space="0" w:color="auto"/>
              <w:bottom w:val="single" w:sz="2" w:space="0" w:color="auto"/>
              <w:right w:val="single" w:sz="2" w:space="0" w:color="auto"/>
            </w:tcBorders>
          </w:tcPr>
          <w:p w14:paraId="16E2B9FF" w14:textId="77777777" w:rsidR="005C1C1D" w:rsidRPr="00D8063B" w:rsidRDefault="005C1C1D" w:rsidP="00DA6BCB">
            <w:pPr>
              <w:pStyle w:val="NormalLeft"/>
              <w:rPr>
                <w:lang w:val="en-GB"/>
              </w:rPr>
            </w:pPr>
            <w:r w:rsidRPr="00D8063B">
              <w:rPr>
                <w:lang w:val="en-GB"/>
              </w:rPr>
              <w:t>C0100</w:t>
            </w:r>
          </w:p>
        </w:tc>
        <w:tc>
          <w:tcPr>
            <w:tcW w:w="2693" w:type="dxa"/>
            <w:tcBorders>
              <w:top w:val="single" w:sz="2" w:space="0" w:color="auto"/>
              <w:left w:val="single" w:sz="2" w:space="0" w:color="auto"/>
              <w:bottom w:val="single" w:sz="2" w:space="0" w:color="auto"/>
              <w:right w:val="single" w:sz="2" w:space="0" w:color="auto"/>
            </w:tcBorders>
          </w:tcPr>
          <w:p w14:paraId="130622B6" w14:textId="77777777" w:rsidR="005C1C1D" w:rsidRPr="00D8063B" w:rsidRDefault="005C1C1D" w:rsidP="00DA6BCB">
            <w:pPr>
              <w:pStyle w:val="NormalLeft"/>
              <w:rPr>
                <w:lang w:val="en-GB"/>
              </w:rPr>
            </w:pPr>
            <w:r w:rsidRPr="00D8063B">
              <w:rPr>
                <w:lang w:val="en-GB"/>
              </w:rPr>
              <w:t>Number of RFF/MAP with sub RFF/MAP</w:t>
            </w:r>
          </w:p>
        </w:tc>
        <w:tc>
          <w:tcPr>
            <w:tcW w:w="5479" w:type="dxa"/>
            <w:tcBorders>
              <w:top w:val="single" w:sz="2" w:space="0" w:color="auto"/>
              <w:left w:val="single" w:sz="2" w:space="0" w:color="auto"/>
              <w:bottom w:val="single" w:sz="2" w:space="0" w:color="auto"/>
              <w:right w:val="single" w:sz="2" w:space="0" w:color="auto"/>
            </w:tcBorders>
          </w:tcPr>
          <w:p w14:paraId="6D6E66FF" w14:textId="77777777" w:rsidR="005C1C1D" w:rsidRPr="00D8063B" w:rsidRDefault="005C1C1D" w:rsidP="00DA6BCB">
            <w:pPr>
              <w:pStyle w:val="NormalLeft"/>
              <w:rPr>
                <w:lang w:val="en-GB"/>
              </w:rPr>
            </w:pPr>
            <w:r w:rsidRPr="00D8063B">
              <w:rPr>
                <w:lang w:val="en-GB"/>
              </w:rPr>
              <w:t>For the funds with other funds embedded (option 1 reported in item C0070) identify the number as defined for item C0040.</w:t>
            </w:r>
          </w:p>
          <w:p w14:paraId="3F723E65" w14:textId="77777777" w:rsidR="005C1C1D" w:rsidRPr="00D8063B" w:rsidRDefault="005C1C1D" w:rsidP="00DA6BCB">
            <w:pPr>
              <w:pStyle w:val="NormalLeft"/>
              <w:rPr>
                <w:lang w:val="en-GB"/>
              </w:rPr>
            </w:pPr>
            <w:r w:rsidRPr="00D8063B">
              <w:rPr>
                <w:lang w:val="en-GB"/>
              </w:rPr>
              <w:t>The fund shall be repeated for as many rows as needed to report the funds embedded.</w:t>
            </w:r>
          </w:p>
        </w:tc>
      </w:tr>
      <w:tr w:rsidR="005C1C1D" w:rsidRPr="00D8063B" w14:paraId="1A1BF19D" w14:textId="77777777" w:rsidTr="00DA6BCB">
        <w:tc>
          <w:tcPr>
            <w:tcW w:w="1114" w:type="dxa"/>
            <w:tcBorders>
              <w:top w:val="single" w:sz="2" w:space="0" w:color="auto"/>
              <w:left w:val="single" w:sz="2" w:space="0" w:color="auto"/>
              <w:bottom w:val="single" w:sz="2" w:space="0" w:color="auto"/>
              <w:right w:val="single" w:sz="2" w:space="0" w:color="auto"/>
            </w:tcBorders>
          </w:tcPr>
          <w:p w14:paraId="0723A1F6" w14:textId="77777777" w:rsidR="005C1C1D" w:rsidRPr="00D8063B" w:rsidRDefault="005C1C1D" w:rsidP="00DA6BCB">
            <w:pPr>
              <w:pStyle w:val="NormalLeft"/>
              <w:rPr>
                <w:lang w:val="en-GB"/>
              </w:rPr>
            </w:pPr>
            <w:r w:rsidRPr="00D8063B">
              <w:rPr>
                <w:lang w:val="en-GB"/>
              </w:rPr>
              <w:t>C0110</w:t>
            </w:r>
          </w:p>
        </w:tc>
        <w:tc>
          <w:tcPr>
            <w:tcW w:w="2693" w:type="dxa"/>
            <w:tcBorders>
              <w:top w:val="single" w:sz="2" w:space="0" w:color="auto"/>
              <w:left w:val="single" w:sz="2" w:space="0" w:color="auto"/>
              <w:bottom w:val="single" w:sz="2" w:space="0" w:color="auto"/>
              <w:right w:val="single" w:sz="2" w:space="0" w:color="auto"/>
            </w:tcBorders>
          </w:tcPr>
          <w:p w14:paraId="7D090440" w14:textId="77777777" w:rsidR="005C1C1D" w:rsidRPr="00D8063B" w:rsidRDefault="005C1C1D" w:rsidP="00DA6BCB">
            <w:pPr>
              <w:pStyle w:val="NormalLeft"/>
              <w:rPr>
                <w:lang w:val="en-GB"/>
              </w:rPr>
            </w:pPr>
            <w:r w:rsidRPr="00D8063B">
              <w:rPr>
                <w:lang w:val="en-GB"/>
              </w:rPr>
              <w:t>Number of sub RFF/MAP</w:t>
            </w:r>
          </w:p>
        </w:tc>
        <w:tc>
          <w:tcPr>
            <w:tcW w:w="5479" w:type="dxa"/>
            <w:tcBorders>
              <w:top w:val="single" w:sz="2" w:space="0" w:color="auto"/>
              <w:left w:val="single" w:sz="2" w:space="0" w:color="auto"/>
              <w:bottom w:val="single" w:sz="2" w:space="0" w:color="auto"/>
              <w:right w:val="single" w:sz="2" w:space="0" w:color="auto"/>
            </w:tcBorders>
          </w:tcPr>
          <w:p w14:paraId="5DF4F9B1" w14:textId="77777777" w:rsidR="005C1C1D" w:rsidRPr="00D8063B" w:rsidRDefault="005C1C1D" w:rsidP="00DA6BCB">
            <w:pPr>
              <w:pStyle w:val="NormalLeft"/>
              <w:rPr>
                <w:lang w:val="en-GB"/>
              </w:rPr>
            </w:pPr>
            <w:r w:rsidRPr="00D8063B">
              <w:rPr>
                <w:lang w:val="en-GB"/>
              </w:rPr>
              <w:t>Identify the number of the funds embedded in other funds as defined for item C0040.</w:t>
            </w:r>
          </w:p>
        </w:tc>
      </w:tr>
      <w:tr w:rsidR="005C1C1D" w:rsidRPr="00D8063B" w14:paraId="74395374" w14:textId="77777777" w:rsidTr="00DA6BCB">
        <w:tc>
          <w:tcPr>
            <w:tcW w:w="1114" w:type="dxa"/>
            <w:tcBorders>
              <w:top w:val="single" w:sz="2" w:space="0" w:color="auto"/>
              <w:left w:val="single" w:sz="2" w:space="0" w:color="auto"/>
              <w:bottom w:val="single" w:sz="2" w:space="0" w:color="auto"/>
              <w:right w:val="single" w:sz="2" w:space="0" w:color="auto"/>
            </w:tcBorders>
          </w:tcPr>
          <w:p w14:paraId="3D10E69B" w14:textId="77777777" w:rsidR="005C1C1D" w:rsidRPr="00D8063B" w:rsidRDefault="005C1C1D" w:rsidP="00DA6BCB">
            <w:pPr>
              <w:pStyle w:val="NormalLeft"/>
              <w:rPr>
                <w:lang w:val="en-GB"/>
              </w:rPr>
            </w:pPr>
            <w:r w:rsidRPr="00D8063B">
              <w:rPr>
                <w:lang w:val="en-GB"/>
              </w:rPr>
              <w:lastRenderedPageBreak/>
              <w:t>C0120</w:t>
            </w:r>
          </w:p>
        </w:tc>
        <w:tc>
          <w:tcPr>
            <w:tcW w:w="2693" w:type="dxa"/>
            <w:tcBorders>
              <w:top w:val="single" w:sz="2" w:space="0" w:color="auto"/>
              <w:left w:val="single" w:sz="2" w:space="0" w:color="auto"/>
              <w:bottom w:val="single" w:sz="2" w:space="0" w:color="auto"/>
              <w:right w:val="single" w:sz="2" w:space="0" w:color="auto"/>
            </w:tcBorders>
          </w:tcPr>
          <w:p w14:paraId="4C6BA897" w14:textId="77777777" w:rsidR="005C1C1D" w:rsidRPr="00D8063B" w:rsidRDefault="005C1C1D" w:rsidP="00DA6BCB">
            <w:pPr>
              <w:pStyle w:val="NormalLeft"/>
              <w:rPr>
                <w:lang w:val="en-GB"/>
              </w:rPr>
            </w:pPr>
            <w:r w:rsidRPr="00D8063B">
              <w:rPr>
                <w:lang w:val="en-GB"/>
              </w:rPr>
              <w:t>Sub RFF/MAP</w:t>
            </w:r>
          </w:p>
        </w:tc>
        <w:tc>
          <w:tcPr>
            <w:tcW w:w="5479" w:type="dxa"/>
            <w:tcBorders>
              <w:top w:val="single" w:sz="2" w:space="0" w:color="auto"/>
              <w:left w:val="single" w:sz="2" w:space="0" w:color="auto"/>
              <w:bottom w:val="single" w:sz="2" w:space="0" w:color="auto"/>
              <w:right w:val="single" w:sz="2" w:space="0" w:color="auto"/>
            </w:tcBorders>
          </w:tcPr>
          <w:p w14:paraId="592F925A" w14:textId="77777777" w:rsidR="005C1C1D" w:rsidRPr="00D8063B" w:rsidRDefault="005C1C1D" w:rsidP="00DA6BCB">
            <w:pPr>
              <w:pStyle w:val="NormalLeft"/>
              <w:rPr>
                <w:lang w:val="en-GB"/>
              </w:rPr>
            </w:pPr>
            <w:r w:rsidRPr="00D8063B">
              <w:rPr>
                <w:lang w:val="en-GB"/>
              </w:rPr>
              <w:t>Identify if the nature of the fund embedded in other funds. One of the options in the following closed list shall be used:</w:t>
            </w:r>
          </w:p>
          <w:p w14:paraId="110E7D4F" w14:textId="77777777" w:rsidR="005C1C1D" w:rsidRPr="00D8063B" w:rsidRDefault="005C1C1D" w:rsidP="00DA6BCB">
            <w:pPr>
              <w:pStyle w:val="NormalLeft"/>
              <w:rPr>
                <w:lang w:val="en-GB"/>
              </w:rPr>
            </w:pPr>
            <w:r w:rsidRPr="00D8063B">
              <w:rPr>
                <w:lang w:val="en-GB"/>
              </w:rPr>
              <w:t>1 — Ring–fenced fund</w:t>
            </w:r>
          </w:p>
          <w:p w14:paraId="73EA07C7" w14:textId="77777777" w:rsidR="005C1C1D" w:rsidRPr="00D8063B" w:rsidRDefault="005C1C1D" w:rsidP="00DA6BCB">
            <w:pPr>
              <w:pStyle w:val="NormalLeft"/>
              <w:rPr>
                <w:lang w:val="en-GB"/>
              </w:rPr>
            </w:pPr>
            <w:r w:rsidRPr="00D8063B">
              <w:rPr>
                <w:lang w:val="en-GB"/>
              </w:rPr>
              <w:t>2 — Matching portfolio</w:t>
            </w:r>
          </w:p>
        </w:tc>
      </w:tr>
    </w:tbl>
    <w:p w14:paraId="56437436" w14:textId="77777777" w:rsidR="005C1C1D" w:rsidRPr="00D8063B" w:rsidRDefault="005C1C1D" w:rsidP="005C1C1D">
      <w:pPr>
        <w:rPr>
          <w:lang w:val="en-GB"/>
        </w:rPr>
      </w:pPr>
    </w:p>
    <w:p w14:paraId="74CE2B2F" w14:textId="77777777" w:rsidR="005C1C1D" w:rsidRPr="00D8063B" w:rsidRDefault="005C1C1D" w:rsidP="005C1C1D">
      <w:pPr>
        <w:pStyle w:val="ManualHeading2"/>
        <w:numPr>
          <w:ilvl w:val="0"/>
          <w:numId w:val="0"/>
        </w:numPr>
        <w:ind w:left="851" w:hanging="851"/>
        <w:rPr>
          <w:lang w:val="en-GB"/>
        </w:rPr>
      </w:pPr>
      <w:r w:rsidRPr="00D8063B">
        <w:rPr>
          <w:i/>
          <w:lang w:val="en-GB"/>
        </w:rPr>
        <w:t>S.02.01 — Balance sheet</w:t>
      </w:r>
    </w:p>
    <w:p w14:paraId="245B95AC" w14:textId="77777777" w:rsidR="005C1C1D" w:rsidRPr="00D8063B" w:rsidRDefault="005C1C1D" w:rsidP="005C1C1D">
      <w:pPr>
        <w:rPr>
          <w:lang w:val="en-GB"/>
        </w:rPr>
      </w:pPr>
      <w:r w:rsidRPr="00D8063B">
        <w:rPr>
          <w:i/>
          <w:lang w:val="en-GB"/>
        </w:rPr>
        <w:t>General comments:</w:t>
      </w:r>
    </w:p>
    <w:p w14:paraId="6889BB07" w14:textId="7E68D367" w:rsidR="005C1C1D" w:rsidRPr="00D8063B" w:rsidRDefault="005C1C1D" w:rsidP="005C1C1D">
      <w:pPr>
        <w:rPr>
          <w:lang w:val="en-GB"/>
        </w:rPr>
      </w:pPr>
      <w:r w:rsidRPr="00D8063B">
        <w:rPr>
          <w:lang w:val="en-GB"/>
        </w:rPr>
        <w:t xml:space="preserve">This section relates to </w:t>
      </w:r>
      <w:del w:id="735" w:author="Author">
        <w:r w:rsidRPr="00D8063B" w:rsidDel="002C3E1D">
          <w:rPr>
            <w:lang w:val="en-GB"/>
          </w:rPr>
          <w:delText xml:space="preserve">opening, </w:delText>
        </w:r>
      </w:del>
      <w:r w:rsidRPr="00D8063B">
        <w:rPr>
          <w:lang w:val="en-GB"/>
        </w:rPr>
        <w:t>quarterly and annual submission of information for groups, ring</w:t>
      </w:r>
      <w:ins w:id="736" w:author="Author">
        <w:r w:rsidR="007619A8" w:rsidRPr="00D8063B">
          <w:rPr>
            <w:lang w:val="en-GB"/>
          </w:rPr>
          <w:t>-</w:t>
        </w:r>
      </w:ins>
      <w:del w:id="737" w:author="Author">
        <w:r w:rsidRPr="00D8063B" w:rsidDel="007619A8">
          <w:rPr>
            <w:lang w:val="en-GB"/>
          </w:rPr>
          <w:delText xml:space="preserve"> </w:delText>
        </w:r>
      </w:del>
      <w:r w:rsidRPr="00D8063B">
        <w:rPr>
          <w:lang w:val="en-GB"/>
        </w:rPr>
        <w:t>fenced</w:t>
      </w:r>
      <w:ins w:id="738" w:author="Author">
        <w:r w:rsidR="007619A8" w:rsidRPr="00D8063B">
          <w:rPr>
            <w:lang w:val="en-GB"/>
          </w:rPr>
          <w:t xml:space="preserve"> </w:t>
        </w:r>
      </w:ins>
      <w:del w:id="739" w:author="Author">
        <w:r w:rsidRPr="00D8063B" w:rsidDel="007619A8">
          <w:rPr>
            <w:lang w:val="en-GB"/>
          </w:rPr>
          <w:delText>–</w:delText>
        </w:r>
      </w:del>
      <w:r w:rsidRPr="00D8063B">
        <w:rPr>
          <w:lang w:val="en-GB"/>
        </w:rPr>
        <w:t>funds and remaining part.</w:t>
      </w:r>
    </w:p>
    <w:p w14:paraId="06D8E9B1" w14:textId="77777777" w:rsidR="005C1C1D" w:rsidRPr="00D8063B" w:rsidRDefault="005C1C1D" w:rsidP="005C1C1D">
      <w:pPr>
        <w:rPr>
          <w:lang w:val="en-GB"/>
        </w:rPr>
      </w:pPr>
      <w:r w:rsidRPr="00D8063B">
        <w:rPr>
          <w:lang w:val="en-GB"/>
        </w:rPr>
        <w:t>This template is relevant when method 1 (Accounting consolidation–based method) is used, either exclusively or in combination with method 2 (Deduction and aggregation method). Holdings in related undertakings that are not consolidated row by row in accordance with Article 335, paragraph 1, (a), (b) or (c) of the Delegated Regulation (EU) 2015/35, including the holdings in related undertakings included with method 2 when combination of methods is used, shall be included in the item ‘Holdings in related undertakings, including participations’.</w:t>
      </w:r>
    </w:p>
    <w:p w14:paraId="4A89DF3A" w14:textId="77777777" w:rsidR="005C1C1D" w:rsidRPr="00D8063B" w:rsidRDefault="005C1C1D" w:rsidP="005C1C1D">
      <w:pPr>
        <w:rPr>
          <w:lang w:val="en-GB"/>
        </w:rPr>
      </w:pPr>
      <w:r w:rsidRPr="00D8063B">
        <w:rPr>
          <w:lang w:val="en-GB"/>
        </w:rPr>
        <w:t>Template SR.02.01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26458931" w14:textId="06F73416" w:rsidR="005C1C1D" w:rsidRPr="00D8063B" w:rsidRDefault="005C1C1D" w:rsidP="005C1C1D">
      <w:pPr>
        <w:rPr>
          <w:lang w:val="en-GB"/>
        </w:rPr>
      </w:pPr>
      <w:r w:rsidRPr="00D8063B">
        <w:rPr>
          <w:lang w:val="en-GB"/>
        </w:rPr>
        <w:t>The ‘Solvency II value’ column (C0010) shall be completed using the valuation principles set out in the Directive</w:t>
      </w:r>
      <w:ins w:id="740" w:author="Author">
        <w:r w:rsidR="00975216">
          <w:rPr>
            <w:lang w:val="en-GB"/>
          </w:rPr>
          <w:t xml:space="preserve"> </w:t>
        </w:r>
      </w:ins>
      <w:r w:rsidRPr="00D8063B">
        <w:rPr>
          <w:lang w:val="en-GB"/>
        </w:rPr>
        <w:t xml:space="preserve">2009/138/EC, Delegated Regulation (EU) 2015/35, </w:t>
      </w:r>
      <w:del w:id="741" w:author="Author">
        <w:r w:rsidRPr="00D8063B" w:rsidDel="002C3E1D">
          <w:rPr>
            <w:lang w:val="en-GB"/>
          </w:rPr>
          <w:delText xml:space="preserve">Solvency 2 </w:delText>
        </w:r>
      </w:del>
      <w:r w:rsidRPr="00D8063B">
        <w:rPr>
          <w:lang w:val="en-GB"/>
        </w:rPr>
        <w:t>Technical Standards</w:t>
      </w:r>
      <w:ins w:id="742" w:author="Author">
        <w:r w:rsidR="002C3E1D" w:rsidRPr="00D8063B">
          <w:rPr>
            <w:lang w:val="en-GB"/>
          </w:rPr>
          <w:t xml:space="preserve"> issued under </w:t>
        </w:r>
        <w:del w:id="743" w:author="Author">
          <w:r w:rsidR="002C3E1D" w:rsidRPr="00D8063B" w:rsidDel="00975216">
            <w:rPr>
              <w:lang w:val="en-GB"/>
            </w:rPr>
            <w:delText xml:space="preserve">the </w:delText>
          </w:r>
        </w:del>
        <w:r w:rsidR="002C3E1D" w:rsidRPr="00D8063B">
          <w:rPr>
            <w:lang w:val="en-GB"/>
          </w:rPr>
          <w:t>Directive 2009/138/EC</w:t>
        </w:r>
      </w:ins>
      <w:r w:rsidRPr="00D8063B">
        <w:rPr>
          <w:lang w:val="en-GB"/>
        </w:rPr>
        <w:t xml:space="preserve"> and </w:t>
      </w:r>
      <w:ins w:id="744" w:author="Author">
        <w:r w:rsidR="002C3E1D" w:rsidRPr="00D8063B">
          <w:rPr>
            <w:lang w:val="en-GB"/>
          </w:rPr>
          <w:t xml:space="preserve">EIOPA </w:t>
        </w:r>
      </w:ins>
      <w:r w:rsidRPr="00D8063B">
        <w:rPr>
          <w:lang w:val="en-GB"/>
        </w:rPr>
        <w:t>Guidelines.</w:t>
      </w:r>
    </w:p>
    <w:p w14:paraId="54ACDD77" w14:textId="77777777" w:rsidR="005C1C1D" w:rsidRPr="00D8063B" w:rsidRDefault="005C1C1D" w:rsidP="005C1C1D">
      <w:pPr>
        <w:rPr>
          <w:lang w:val="en-GB"/>
        </w:rPr>
      </w:pPr>
      <w:r w:rsidRPr="00D8063B">
        <w:rPr>
          <w:lang w:val="en-GB"/>
        </w:rPr>
        <w:t>With regards to the ‘Statutory accounts value’ column (C0020), recognition and valuation methods are the ones used by groups in their statutory accounts in accordance with the local GAAP or IFRS if accepted as local GAAP. This column is by default mandatory. In the specific cases where the group does not produce official financial statements according to local GAAP or IFRS the specific situation should be discussed with the group supervisor. In template SR.02.01 this column is only applicable if the development of financial statements by RFF is required by national law.</w:t>
      </w:r>
    </w:p>
    <w:p w14:paraId="06B8EEB5" w14:textId="77777777" w:rsidR="005C1C1D" w:rsidRPr="00D8063B" w:rsidRDefault="005C1C1D" w:rsidP="005C1C1D">
      <w:pPr>
        <w:rPr>
          <w:lang w:val="en-GB"/>
        </w:rPr>
      </w:pPr>
      <w:r w:rsidRPr="00D8063B">
        <w:rPr>
          <w:lang w:val="en-GB"/>
        </w:rPr>
        <w:t>The default instruction is that each item shall be reported in the ‘Statutory accounts value’ column, separately.</w:t>
      </w:r>
    </w:p>
    <w:p w14:paraId="7FAA4C60" w14:textId="77777777" w:rsidR="005C1C1D" w:rsidRPr="00D8063B" w:rsidRDefault="005C1C1D" w:rsidP="005C1C1D">
      <w:pPr>
        <w:rPr>
          <w:lang w:val="en-GB"/>
        </w:rPr>
      </w:pPr>
      <w:r w:rsidRPr="00D8063B">
        <w:rPr>
          <w:lang w:val="en-GB"/>
        </w:rPr>
        <w:t>However, in the ‘Statutory accounts value’ column the dotted rows were introduced in order to enable the reporting of aggregated figures if the split figures are not available.</w:t>
      </w:r>
    </w:p>
    <w:tbl>
      <w:tblPr>
        <w:tblW w:w="0" w:type="auto"/>
        <w:tblLayout w:type="fixed"/>
        <w:tblLook w:val="0000" w:firstRow="0" w:lastRow="0" w:firstColumn="0" w:lastColumn="0" w:noHBand="0" w:noVBand="0"/>
      </w:tblPr>
      <w:tblGrid>
        <w:gridCol w:w="1671"/>
        <w:gridCol w:w="1858"/>
        <w:gridCol w:w="5757"/>
      </w:tblGrid>
      <w:tr w:rsidR="005C1C1D" w:rsidRPr="00D8063B" w14:paraId="41142A5D" w14:textId="77777777" w:rsidTr="00DA6BCB">
        <w:tc>
          <w:tcPr>
            <w:tcW w:w="1671" w:type="dxa"/>
            <w:tcBorders>
              <w:top w:val="single" w:sz="2" w:space="0" w:color="auto"/>
              <w:left w:val="single" w:sz="2" w:space="0" w:color="auto"/>
              <w:bottom w:val="single" w:sz="2" w:space="0" w:color="auto"/>
              <w:right w:val="single" w:sz="2" w:space="0" w:color="auto"/>
            </w:tcBorders>
          </w:tcPr>
          <w:p w14:paraId="4340E8AD" w14:textId="77777777" w:rsidR="005C1C1D" w:rsidRPr="00D8063B"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2C2AFA9C" w14:textId="77777777" w:rsidR="005C1C1D" w:rsidRPr="00D8063B" w:rsidRDefault="005C1C1D" w:rsidP="00DA6BCB">
            <w:pPr>
              <w:pStyle w:val="NormalCentered"/>
              <w:rPr>
                <w:lang w:val="en-GB"/>
              </w:rPr>
            </w:pPr>
            <w:r w:rsidRPr="00D8063B">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07DCEA46" w14:textId="77777777" w:rsidR="005C1C1D" w:rsidRPr="00D8063B" w:rsidRDefault="005C1C1D" w:rsidP="00DA6BCB">
            <w:pPr>
              <w:pStyle w:val="NormalCentered"/>
              <w:rPr>
                <w:lang w:val="en-GB"/>
              </w:rPr>
            </w:pPr>
            <w:r w:rsidRPr="00D8063B">
              <w:rPr>
                <w:i/>
                <w:iCs/>
                <w:lang w:val="en-GB"/>
              </w:rPr>
              <w:t>INSTRUCTIONS</w:t>
            </w:r>
          </w:p>
        </w:tc>
      </w:tr>
      <w:tr w:rsidR="005C1C1D" w:rsidRPr="00D8063B" w14:paraId="7FAD4E09" w14:textId="77777777" w:rsidTr="00DA6BCB">
        <w:tc>
          <w:tcPr>
            <w:tcW w:w="1671" w:type="dxa"/>
            <w:tcBorders>
              <w:top w:val="single" w:sz="2" w:space="0" w:color="auto"/>
              <w:left w:val="single" w:sz="2" w:space="0" w:color="auto"/>
              <w:bottom w:val="single" w:sz="2" w:space="0" w:color="auto"/>
              <w:right w:val="single" w:sz="2" w:space="0" w:color="auto"/>
            </w:tcBorders>
          </w:tcPr>
          <w:p w14:paraId="3DAA0EB2" w14:textId="77777777" w:rsidR="005C1C1D" w:rsidRPr="00D8063B" w:rsidRDefault="005C1C1D" w:rsidP="00DA6BCB">
            <w:pPr>
              <w:pStyle w:val="NormalCentered"/>
              <w:rPr>
                <w:lang w:val="en-GB"/>
              </w:rPr>
            </w:pPr>
            <w:r w:rsidRPr="00D8063B">
              <w:rPr>
                <w:i/>
                <w:iCs/>
                <w:lang w:val="en-GB"/>
              </w:rPr>
              <w:t>Assets</w:t>
            </w:r>
          </w:p>
        </w:tc>
        <w:tc>
          <w:tcPr>
            <w:tcW w:w="1858" w:type="dxa"/>
            <w:tcBorders>
              <w:top w:val="single" w:sz="2" w:space="0" w:color="auto"/>
              <w:left w:val="single" w:sz="2" w:space="0" w:color="auto"/>
              <w:bottom w:val="single" w:sz="2" w:space="0" w:color="auto"/>
              <w:right w:val="single" w:sz="2" w:space="0" w:color="auto"/>
            </w:tcBorders>
          </w:tcPr>
          <w:p w14:paraId="4002A57F" w14:textId="77777777" w:rsidR="005C1C1D" w:rsidRPr="00D8063B" w:rsidRDefault="005C1C1D" w:rsidP="00DA6BCB">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4093C304" w14:textId="77777777" w:rsidR="005C1C1D" w:rsidRPr="00D8063B" w:rsidRDefault="005C1C1D" w:rsidP="00DA6BCB">
            <w:pPr>
              <w:pStyle w:val="NormalCentered"/>
              <w:rPr>
                <w:lang w:val="en-GB"/>
              </w:rPr>
            </w:pPr>
          </w:p>
        </w:tc>
      </w:tr>
      <w:tr w:rsidR="005C1C1D" w:rsidRPr="00D8063B" w14:paraId="33AD9513" w14:textId="77777777" w:rsidTr="00DA6BCB">
        <w:tc>
          <w:tcPr>
            <w:tcW w:w="1671" w:type="dxa"/>
            <w:tcBorders>
              <w:top w:val="single" w:sz="2" w:space="0" w:color="auto"/>
              <w:left w:val="single" w:sz="2" w:space="0" w:color="auto"/>
              <w:bottom w:val="single" w:sz="2" w:space="0" w:color="auto"/>
              <w:right w:val="single" w:sz="2" w:space="0" w:color="auto"/>
            </w:tcBorders>
          </w:tcPr>
          <w:p w14:paraId="3697AA74" w14:textId="77777777" w:rsidR="005C1C1D" w:rsidRPr="00D8063B" w:rsidRDefault="005C1C1D" w:rsidP="00DA6BCB">
            <w:pPr>
              <w:pStyle w:val="NormalLeft"/>
              <w:rPr>
                <w:lang w:val="en-GB"/>
              </w:rPr>
            </w:pPr>
            <w:r w:rsidRPr="00D8063B">
              <w:rPr>
                <w:lang w:val="en-GB"/>
              </w:rPr>
              <w:t>Z0020</w:t>
            </w:r>
          </w:p>
        </w:tc>
        <w:tc>
          <w:tcPr>
            <w:tcW w:w="1858" w:type="dxa"/>
            <w:tcBorders>
              <w:top w:val="single" w:sz="2" w:space="0" w:color="auto"/>
              <w:left w:val="single" w:sz="2" w:space="0" w:color="auto"/>
              <w:bottom w:val="single" w:sz="2" w:space="0" w:color="auto"/>
              <w:right w:val="single" w:sz="2" w:space="0" w:color="auto"/>
            </w:tcBorders>
          </w:tcPr>
          <w:p w14:paraId="7372EF4A" w14:textId="77777777" w:rsidR="005C1C1D" w:rsidRPr="00D8063B" w:rsidRDefault="005C1C1D" w:rsidP="00DA6BCB">
            <w:pPr>
              <w:pStyle w:val="NormalLeft"/>
              <w:rPr>
                <w:lang w:val="en-GB"/>
              </w:rPr>
            </w:pPr>
            <w:r w:rsidRPr="00D8063B">
              <w:rPr>
                <w:lang w:val="en-GB"/>
              </w:rPr>
              <w:t>Ring–fenced fund or remaining part</w:t>
            </w:r>
          </w:p>
        </w:tc>
        <w:tc>
          <w:tcPr>
            <w:tcW w:w="5757" w:type="dxa"/>
            <w:tcBorders>
              <w:top w:val="single" w:sz="2" w:space="0" w:color="auto"/>
              <w:left w:val="single" w:sz="2" w:space="0" w:color="auto"/>
              <w:bottom w:val="single" w:sz="2" w:space="0" w:color="auto"/>
              <w:right w:val="single" w:sz="2" w:space="0" w:color="auto"/>
            </w:tcBorders>
          </w:tcPr>
          <w:p w14:paraId="1B52F135" w14:textId="370781A5" w:rsidR="005C1C1D" w:rsidRPr="00D8063B" w:rsidRDefault="005C1C1D" w:rsidP="00DA6BCB">
            <w:pPr>
              <w:pStyle w:val="NormalLeft"/>
              <w:rPr>
                <w:lang w:val="en-GB"/>
              </w:rPr>
            </w:pPr>
            <w:r w:rsidRPr="00D8063B">
              <w:rPr>
                <w:lang w:val="en-GB"/>
              </w:rPr>
              <w:t>Identifies whether the reported figures are with regard to a</w:t>
            </w:r>
            <w:ins w:id="745" w:author="Author">
              <w:r w:rsidR="00BC256E">
                <w:rPr>
                  <w:lang w:val="en-GB"/>
                </w:rPr>
                <w:t>n</w:t>
              </w:r>
            </w:ins>
            <w:r w:rsidRPr="00D8063B">
              <w:rPr>
                <w:lang w:val="en-GB"/>
              </w:rPr>
              <w:t xml:space="preserve"> RFF or to the remaining part. One of the options in the following closed list shall be used:</w:t>
            </w:r>
          </w:p>
          <w:p w14:paraId="57FC3387" w14:textId="77777777" w:rsidR="005C1C1D" w:rsidRPr="00D8063B" w:rsidRDefault="005C1C1D" w:rsidP="00DA6BCB">
            <w:pPr>
              <w:pStyle w:val="NormalLeft"/>
              <w:rPr>
                <w:lang w:val="en-GB"/>
              </w:rPr>
            </w:pPr>
            <w:r w:rsidRPr="00D8063B">
              <w:rPr>
                <w:lang w:val="en-GB"/>
              </w:rPr>
              <w:t>1 — RFF</w:t>
            </w:r>
          </w:p>
          <w:p w14:paraId="0151A181" w14:textId="77777777" w:rsidR="005C1C1D" w:rsidRPr="00D8063B" w:rsidRDefault="005C1C1D" w:rsidP="00DA6BCB">
            <w:pPr>
              <w:pStyle w:val="NormalLeft"/>
              <w:rPr>
                <w:lang w:val="en-GB"/>
              </w:rPr>
            </w:pPr>
            <w:r w:rsidRPr="00D8063B">
              <w:rPr>
                <w:lang w:val="en-GB"/>
              </w:rPr>
              <w:lastRenderedPageBreak/>
              <w:t>2 — Remaining part</w:t>
            </w:r>
          </w:p>
        </w:tc>
      </w:tr>
      <w:tr w:rsidR="005C1C1D" w:rsidRPr="00D8063B" w14:paraId="79334406" w14:textId="77777777" w:rsidTr="00DA6BCB">
        <w:tc>
          <w:tcPr>
            <w:tcW w:w="1671" w:type="dxa"/>
            <w:tcBorders>
              <w:top w:val="single" w:sz="2" w:space="0" w:color="auto"/>
              <w:left w:val="single" w:sz="2" w:space="0" w:color="auto"/>
              <w:bottom w:val="single" w:sz="2" w:space="0" w:color="auto"/>
              <w:right w:val="single" w:sz="2" w:space="0" w:color="auto"/>
            </w:tcBorders>
          </w:tcPr>
          <w:p w14:paraId="253CD11F" w14:textId="77777777" w:rsidR="005C1C1D" w:rsidRPr="00D8063B" w:rsidRDefault="005C1C1D" w:rsidP="00DA6BCB">
            <w:pPr>
              <w:pStyle w:val="NormalLeft"/>
              <w:rPr>
                <w:lang w:val="en-GB"/>
              </w:rPr>
            </w:pPr>
            <w:r w:rsidRPr="00D8063B">
              <w:rPr>
                <w:lang w:val="en-GB"/>
              </w:rPr>
              <w:lastRenderedPageBreak/>
              <w:t>Z0030</w:t>
            </w:r>
          </w:p>
        </w:tc>
        <w:tc>
          <w:tcPr>
            <w:tcW w:w="1858" w:type="dxa"/>
            <w:tcBorders>
              <w:top w:val="single" w:sz="2" w:space="0" w:color="auto"/>
              <w:left w:val="single" w:sz="2" w:space="0" w:color="auto"/>
              <w:bottom w:val="single" w:sz="2" w:space="0" w:color="auto"/>
              <w:right w:val="single" w:sz="2" w:space="0" w:color="auto"/>
            </w:tcBorders>
          </w:tcPr>
          <w:p w14:paraId="292F61BA" w14:textId="77777777" w:rsidR="005C1C1D" w:rsidRPr="00D8063B" w:rsidRDefault="005C1C1D" w:rsidP="00DA6BCB">
            <w:pPr>
              <w:pStyle w:val="NormalLeft"/>
              <w:rPr>
                <w:lang w:val="en-GB"/>
              </w:rPr>
            </w:pPr>
            <w:r w:rsidRPr="00D8063B">
              <w:rPr>
                <w:lang w:val="en-GB"/>
              </w:rPr>
              <w:t>Fund number</w:t>
            </w:r>
          </w:p>
        </w:tc>
        <w:tc>
          <w:tcPr>
            <w:tcW w:w="5757" w:type="dxa"/>
            <w:tcBorders>
              <w:top w:val="single" w:sz="2" w:space="0" w:color="auto"/>
              <w:left w:val="single" w:sz="2" w:space="0" w:color="auto"/>
              <w:bottom w:val="single" w:sz="2" w:space="0" w:color="auto"/>
              <w:right w:val="single" w:sz="2" w:space="0" w:color="auto"/>
            </w:tcBorders>
          </w:tcPr>
          <w:p w14:paraId="2F2D556F" w14:textId="1538AB4D" w:rsidR="005C1C1D" w:rsidRPr="00D8063B" w:rsidRDefault="005C1C1D" w:rsidP="00DA6BCB">
            <w:pPr>
              <w:pStyle w:val="NormalLeft"/>
              <w:rPr>
                <w:lang w:val="en-GB"/>
              </w:rPr>
            </w:pPr>
            <w:r w:rsidRPr="00D8063B">
              <w:rPr>
                <w:lang w:val="en-GB"/>
              </w:rPr>
              <w:t xml:space="preserve">When item Z0020 = 1, identification number </w:t>
            </w:r>
            <w:ins w:id="746" w:author="Author">
              <w:r w:rsidR="00E56087">
                <w:rPr>
                  <w:lang w:val="en-GB"/>
                </w:rPr>
                <w:t xml:space="preserve">or code </w:t>
              </w:r>
            </w:ins>
            <w:r w:rsidRPr="00D8063B">
              <w:rPr>
                <w:lang w:val="en-GB"/>
              </w:rPr>
              <w:t>for a ring</w:t>
            </w:r>
            <w:ins w:id="747" w:author="Author">
              <w:r w:rsidR="007619A8" w:rsidRPr="00D8063B">
                <w:rPr>
                  <w:lang w:val="en-GB"/>
                </w:rPr>
                <w:t>-</w:t>
              </w:r>
            </w:ins>
            <w:del w:id="748" w:author="Author">
              <w:r w:rsidRPr="00D8063B" w:rsidDel="007619A8">
                <w:rPr>
                  <w:lang w:val="en-GB"/>
                </w:rPr>
                <w:delText xml:space="preserve"> </w:delText>
              </w:r>
            </w:del>
            <w:r w:rsidRPr="00D8063B">
              <w:rPr>
                <w:lang w:val="en-GB"/>
              </w:rPr>
              <w:t>fenced fund or matching adjustment portfolio. This number is attributed by the group and must be consistent over time and with the fund/portfolio number</w:t>
            </w:r>
            <w:ins w:id="749" w:author="Author">
              <w:r w:rsidR="00E56087">
                <w:rPr>
                  <w:lang w:val="en-GB"/>
                </w:rPr>
                <w:t xml:space="preserve"> or code</w:t>
              </w:r>
            </w:ins>
            <w:r w:rsidRPr="00D8063B">
              <w:rPr>
                <w:lang w:val="en-GB"/>
              </w:rPr>
              <w:t xml:space="preserve"> reported in other templates</w:t>
            </w:r>
          </w:p>
        </w:tc>
      </w:tr>
      <w:tr w:rsidR="005C1C1D" w:rsidRPr="00D8063B" w14:paraId="5D9EA286" w14:textId="77777777" w:rsidTr="00DA6BCB">
        <w:tc>
          <w:tcPr>
            <w:tcW w:w="1671" w:type="dxa"/>
            <w:tcBorders>
              <w:top w:val="single" w:sz="2" w:space="0" w:color="auto"/>
              <w:left w:val="single" w:sz="2" w:space="0" w:color="auto"/>
              <w:bottom w:val="single" w:sz="2" w:space="0" w:color="auto"/>
              <w:right w:val="single" w:sz="2" w:space="0" w:color="auto"/>
            </w:tcBorders>
          </w:tcPr>
          <w:p w14:paraId="3EC58152" w14:textId="77777777" w:rsidR="005C1C1D" w:rsidRPr="00D8063B" w:rsidRDefault="005C1C1D" w:rsidP="00DA6BCB">
            <w:pPr>
              <w:pStyle w:val="NormalLeft"/>
              <w:rPr>
                <w:lang w:val="en-GB"/>
              </w:rPr>
            </w:pPr>
            <w:r w:rsidRPr="00D8063B">
              <w:rPr>
                <w:lang w:val="en-GB"/>
              </w:rPr>
              <w:t>C0020/R0010</w:t>
            </w:r>
          </w:p>
        </w:tc>
        <w:tc>
          <w:tcPr>
            <w:tcW w:w="1858" w:type="dxa"/>
            <w:tcBorders>
              <w:top w:val="single" w:sz="2" w:space="0" w:color="auto"/>
              <w:left w:val="single" w:sz="2" w:space="0" w:color="auto"/>
              <w:bottom w:val="single" w:sz="2" w:space="0" w:color="auto"/>
              <w:right w:val="single" w:sz="2" w:space="0" w:color="auto"/>
            </w:tcBorders>
          </w:tcPr>
          <w:p w14:paraId="39FEEEA5" w14:textId="77777777" w:rsidR="005C1C1D" w:rsidRPr="00D8063B" w:rsidRDefault="005C1C1D" w:rsidP="00DA6BCB">
            <w:pPr>
              <w:pStyle w:val="NormalLeft"/>
              <w:rPr>
                <w:lang w:val="en-GB"/>
              </w:rPr>
            </w:pPr>
            <w:r w:rsidRPr="00D8063B">
              <w:rPr>
                <w:lang w:val="en-GB"/>
              </w:rPr>
              <w:t>Goodwill</w:t>
            </w:r>
          </w:p>
        </w:tc>
        <w:tc>
          <w:tcPr>
            <w:tcW w:w="5757" w:type="dxa"/>
            <w:tcBorders>
              <w:top w:val="single" w:sz="2" w:space="0" w:color="auto"/>
              <w:left w:val="single" w:sz="2" w:space="0" w:color="auto"/>
              <w:bottom w:val="single" w:sz="2" w:space="0" w:color="auto"/>
              <w:right w:val="single" w:sz="2" w:space="0" w:color="auto"/>
            </w:tcBorders>
          </w:tcPr>
          <w:p w14:paraId="04161134" w14:textId="77777777" w:rsidR="005C1C1D" w:rsidRPr="00D8063B" w:rsidRDefault="005C1C1D" w:rsidP="00DA6BCB">
            <w:pPr>
              <w:pStyle w:val="NormalLeft"/>
              <w:rPr>
                <w:lang w:val="en-GB"/>
              </w:rPr>
            </w:pPr>
            <w:r w:rsidRPr="00D8063B">
              <w:rPr>
                <w:lang w:val="en-GB"/>
              </w:rPr>
              <w:t>Intangible asset that arises as the result of a business combination and that represents the economic value of assets that cannot be individually identified or separately recognised in a business combination.</w:t>
            </w:r>
          </w:p>
        </w:tc>
      </w:tr>
      <w:tr w:rsidR="005C1C1D" w:rsidRPr="00D8063B" w14:paraId="426DC2E6" w14:textId="77777777" w:rsidTr="00DA6BCB">
        <w:tc>
          <w:tcPr>
            <w:tcW w:w="1671" w:type="dxa"/>
            <w:tcBorders>
              <w:top w:val="single" w:sz="2" w:space="0" w:color="auto"/>
              <w:left w:val="single" w:sz="2" w:space="0" w:color="auto"/>
              <w:bottom w:val="single" w:sz="2" w:space="0" w:color="auto"/>
              <w:right w:val="single" w:sz="2" w:space="0" w:color="auto"/>
            </w:tcBorders>
          </w:tcPr>
          <w:p w14:paraId="29CDD615" w14:textId="77777777" w:rsidR="005C1C1D" w:rsidRPr="00D8063B" w:rsidRDefault="005C1C1D" w:rsidP="00DA6BCB">
            <w:pPr>
              <w:pStyle w:val="NormalLeft"/>
              <w:rPr>
                <w:lang w:val="en-GB"/>
              </w:rPr>
            </w:pPr>
            <w:r w:rsidRPr="00D8063B">
              <w:rPr>
                <w:lang w:val="en-GB"/>
              </w:rPr>
              <w:t>C0020/R0020</w:t>
            </w:r>
          </w:p>
        </w:tc>
        <w:tc>
          <w:tcPr>
            <w:tcW w:w="1858" w:type="dxa"/>
            <w:tcBorders>
              <w:top w:val="single" w:sz="2" w:space="0" w:color="auto"/>
              <w:left w:val="single" w:sz="2" w:space="0" w:color="auto"/>
              <w:bottom w:val="single" w:sz="2" w:space="0" w:color="auto"/>
              <w:right w:val="single" w:sz="2" w:space="0" w:color="auto"/>
            </w:tcBorders>
          </w:tcPr>
          <w:p w14:paraId="589AB094" w14:textId="77777777" w:rsidR="005C1C1D" w:rsidRPr="00D8063B" w:rsidRDefault="005C1C1D" w:rsidP="00DA6BCB">
            <w:pPr>
              <w:pStyle w:val="NormalLeft"/>
              <w:rPr>
                <w:lang w:val="en-GB"/>
              </w:rPr>
            </w:pPr>
            <w:r w:rsidRPr="00D8063B">
              <w:rPr>
                <w:lang w:val="en-GB"/>
              </w:rPr>
              <w:t>Deferred acquisition costs</w:t>
            </w:r>
          </w:p>
        </w:tc>
        <w:tc>
          <w:tcPr>
            <w:tcW w:w="5757" w:type="dxa"/>
            <w:tcBorders>
              <w:top w:val="single" w:sz="2" w:space="0" w:color="auto"/>
              <w:left w:val="single" w:sz="2" w:space="0" w:color="auto"/>
              <w:bottom w:val="single" w:sz="2" w:space="0" w:color="auto"/>
              <w:right w:val="single" w:sz="2" w:space="0" w:color="auto"/>
            </w:tcBorders>
          </w:tcPr>
          <w:p w14:paraId="41750C83" w14:textId="77777777" w:rsidR="005C1C1D" w:rsidRPr="00D8063B" w:rsidRDefault="005C1C1D" w:rsidP="00DA6BCB">
            <w:pPr>
              <w:pStyle w:val="NormalLeft"/>
              <w:rPr>
                <w:lang w:val="en-GB"/>
              </w:rPr>
            </w:pPr>
            <w:r w:rsidRPr="00D8063B">
              <w:rPr>
                <w:lang w:val="en-GB"/>
              </w:rPr>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5C1C1D" w:rsidRPr="00D8063B" w14:paraId="6A47EE8C" w14:textId="77777777" w:rsidTr="00DA6BCB">
        <w:tc>
          <w:tcPr>
            <w:tcW w:w="1671" w:type="dxa"/>
            <w:tcBorders>
              <w:top w:val="single" w:sz="2" w:space="0" w:color="auto"/>
              <w:left w:val="single" w:sz="2" w:space="0" w:color="auto"/>
              <w:bottom w:val="single" w:sz="2" w:space="0" w:color="auto"/>
              <w:right w:val="single" w:sz="2" w:space="0" w:color="auto"/>
            </w:tcBorders>
          </w:tcPr>
          <w:p w14:paraId="07DACC12" w14:textId="77777777" w:rsidR="005C1C1D" w:rsidRPr="00D8063B" w:rsidRDefault="005C1C1D" w:rsidP="00DA6BCB">
            <w:pPr>
              <w:pStyle w:val="NormalLeft"/>
              <w:rPr>
                <w:lang w:val="en-GB"/>
              </w:rPr>
            </w:pPr>
            <w:r w:rsidRPr="00D8063B">
              <w:rPr>
                <w:lang w:val="en-GB"/>
              </w:rPr>
              <w:t>C0010– C0020/R0030</w:t>
            </w:r>
          </w:p>
        </w:tc>
        <w:tc>
          <w:tcPr>
            <w:tcW w:w="1858" w:type="dxa"/>
            <w:tcBorders>
              <w:top w:val="single" w:sz="2" w:space="0" w:color="auto"/>
              <w:left w:val="single" w:sz="2" w:space="0" w:color="auto"/>
              <w:bottom w:val="single" w:sz="2" w:space="0" w:color="auto"/>
              <w:right w:val="single" w:sz="2" w:space="0" w:color="auto"/>
            </w:tcBorders>
          </w:tcPr>
          <w:p w14:paraId="6FD39232" w14:textId="77777777" w:rsidR="005C1C1D" w:rsidRPr="00D8063B" w:rsidRDefault="005C1C1D" w:rsidP="00DA6BCB">
            <w:pPr>
              <w:pStyle w:val="NormalLeft"/>
              <w:rPr>
                <w:lang w:val="en-GB"/>
              </w:rPr>
            </w:pPr>
            <w:r w:rsidRPr="00D8063B">
              <w:rPr>
                <w:lang w:val="en-GB"/>
              </w:rPr>
              <w:t>Intangible assets</w:t>
            </w:r>
          </w:p>
        </w:tc>
        <w:tc>
          <w:tcPr>
            <w:tcW w:w="5757" w:type="dxa"/>
            <w:tcBorders>
              <w:top w:val="single" w:sz="2" w:space="0" w:color="auto"/>
              <w:left w:val="single" w:sz="2" w:space="0" w:color="auto"/>
              <w:bottom w:val="single" w:sz="2" w:space="0" w:color="auto"/>
              <w:right w:val="single" w:sz="2" w:space="0" w:color="auto"/>
            </w:tcBorders>
          </w:tcPr>
          <w:p w14:paraId="229C8931" w14:textId="77777777" w:rsidR="005C1C1D" w:rsidRPr="00D8063B" w:rsidRDefault="005C1C1D" w:rsidP="00DA6BCB">
            <w:pPr>
              <w:pStyle w:val="NormalLeft"/>
              <w:rPr>
                <w:lang w:val="en-GB"/>
              </w:rPr>
            </w:pPr>
            <w:r w:rsidRPr="00D8063B">
              <w:rPr>
                <w:lang w:val="en-GB"/>
              </w:rPr>
              <w:t>Intangible assets other than goodwill. An identifiable non–monetary asset without physical substance.</w:t>
            </w:r>
          </w:p>
        </w:tc>
      </w:tr>
      <w:tr w:rsidR="005C1C1D" w:rsidRPr="00D8063B" w14:paraId="3257112A" w14:textId="77777777" w:rsidTr="00DA6BCB">
        <w:tc>
          <w:tcPr>
            <w:tcW w:w="1671" w:type="dxa"/>
            <w:tcBorders>
              <w:top w:val="single" w:sz="2" w:space="0" w:color="auto"/>
              <w:left w:val="single" w:sz="2" w:space="0" w:color="auto"/>
              <w:bottom w:val="single" w:sz="2" w:space="0" w:color="auto"/>
              <w:right w:val="single" w:sz="2" w:space="0" w:color="auto"/>
            </w:tcBorders>
          </w:tcPr>
          <w:p w14:paraId="64975137" w14:textId="77777777" w:rsidR="005C1C1D" w:rsidRPr="00D8063B" w:rsidRDefault="005C1C1D" w:rsidP="00DA6BCB">
            <w:pPr>
              <w:pStyle w:val="NormalLeft"/>
              <w:rPr>
                <w:lang w:val="en-GB"/>
              </w:rPr>
            </w:pPr>
            <w:r w:rsidRPr="00D8063B">
              <w:rPr>
                <w:lang w:val="en-GB"/>
              </w:rPr>
              <w:t>C0010– C0020/R0040</w:t>
            </w:r>
          </w:p>
        </w:tc>
        <w:tc>
          <w:tcPr>
            <w:tcW w:w="1858" w:type="dxa"/>
            <w:tcBorders>
              <w:top w:val="single" w:sz="2" w:space="0" w:color="auto"/>
              <w:left w:val="single" w:sz="2" w:space="0" w:color="auto"/>
              <w:bottom w:val="single" w:sz="2" w:space="0" w:color="auto"/>
              <w:right w:val="single" w:sz="2" w:space="0" w:color="auto"/>
            </w:tcBorders>
          </w:tcPr>
          <w:p w14:paraId="1C139B73" w14:textId="77777777" w:rsidR="005C1C1D" w:rsidRPr="00D8063B" w:rsidRDefault="005C1C1D" w:rsidP="00DA6BCB">
            <w:pPr>
              <w:pStyle w:val="NormalLeft"/>
              <w:rPr>
                <w:lang w:val="en-GB"/>
              </w:rPr>
            </w:pPr>
            <w:r w:rsidRPr="00D8063B">
              <w:rPr>
                <w:lang w:val="en-GB"/>
              </w:rPr>
              <w:t>Deferred tax assets</w:t>
            </w:r>
          </w:p>
        </w:tc>
        <w:tc>
          <w:tcPr>
            <w:tcW w:w="5757" w:type="dxa"/>
            <w:tcBorders>
              <w:top w:val="single" w:sz="2" w:space="0" w:color="auto"/>
              <w:left w:val="single" w:sz="2" w:space="0" w:color="auto"/>
              <w:bottom w:val="single" w:sz="2" w:space="0" w:color="auto"/>
              <w:right w:val="single" w:sz="2" w:space="0" w:color="auto"/>
            </w:tcBorders>
          </w:tcPr>
          <w:p w14:paraId="373F56E8" w14:textId="77777777" w:rsidR="005C1C1D" w:rsidRPr="00D8063B" w:rsidRDefault="005C1C1D" w:rsidP="00DA6BCB">
            <w:pPr>
              <w:pStyle w:val="NormalLeft"/>
              <w:rPr>
                <w:lang w:val="en-GB"/>
              </w:rPr>
            </w:pPr>
            <w:r w:rsidRPr="00D8063B">
              <w:rPr>
                <w:lang w:val="en-GB"/>
              </w:rPr>
              <w:t>Deferred tax assets are the amounts of income taxes recoverable in future periods in respect of:</w:t>
            </w:r>
          </w:p>
          <w:p w14:paraId="13F5CABD" w14:textId="77777777" w:rsidR="005C1C1D" w:rsidRPr="00D8063B" w:rsidRDefault="005C1C1D" w:rsidP="00DA6BCB">
            <w:pPr>
              <w:pStyle w:val="Point0"/>
              <w:rPr>
                <w:lang w:val="en-GB"/>
              </w:rPr>
            </w:pPr>
            <w:r w:rsidRPr="00D8063B">
              <w:rPr>
                <w:lang w:val="en-GB"/>
              </w:rPr>
              <w:tab/>
              <w:t>(a)</w:t>
            </w:r>
            <w:r w:rsidRPr="00D8063B">
              <w:rPr>
                <w:lang w:val="en-GB"/>
              </w:rPr>
              <w:tab/>
              <w:t>deductible temporary differences;</w:t>
            </w:r>
          </w:p>
          <w:p w14:paraId="576F80F0" w14:textId="77777777" w:rsidR="005C1C1D" w:rsidRPr="00D8063B" w:rsidRDefault="005C1C1D" w:rsidP="00DA6BCB">
            <w:pPr>
              <w:pStyle w:val="Point0"/>
              <w:rPr>
                <w:lang w:val="en-GB"/>
              </w:rPr>
            </w:pPr>
            <w:r w:rsidRPr="00D8063B">
              <w:rPr>
                <w:lang w:val="en-GB"/>
              </w:rPr>
              <w:tab/>
              <w:t>(b)</w:t>
            </w:r>
            <w:r w:rsidRPr="00D8063B">
              <w:rPr>
                <w:lang w:val="en-GB"/>
              </w:rPr>
              <w:tab/>
              <w:t>the carry forward of unused tax losses; and/or</w:t>
            </w:r>
          </w:p>
          <w:p w14:paraId="6BB24D94" w14:textId="77777777" w:rsidR="005C1C1D" w:rsidRPr="00D8063B" w:rsidRDefault="005C1C1D" w:rsidP="00DA6BCB">
            <w:pPr>
              <w:pStyle w:val="Point0"/>
              <w:rPr>
                <w:lang w:val="en-GB"/>
              </w:rPr>
            </w:pPr>
            <w:r w:rsidRPr="00D8063B">
              <w:rPr>
                <w:lang w:val="en-GB"/>
              </w:rPr>
              <w:tab/>
              <w:t>(c)</w:t>
            </w:r>
            <w:r w:rsidRPr="00D8063B">
              <w:rPr>
                <w:lang w:val="en-GB"/>
              </w:rPr>
              <w:tab/>
              <w:t>the carry forward of unused tax credits.</w:t>
            </w:r>
          </w:p>
        </w:tc>
      </w:tr>
      <w:tr w:rsidR="005C1C1D" w:rsidRPr="00D8063B" w14:paraId="5C5416CA" w14:textId="77777777" w:rsidTr="00DA6BCB">
        <w:tc>
          <w:tcPr>
            <w:tcW w:w="1671" w:type="dxa"/>
            <w:tcBorders>
              <w:top w:val="single" w:sz="2" w:space="0" w:color="auto"/>
              <w:left w:val="single" w:sz="2" w:space="0" w:color="auto"/>
              <w:bottom w:val="single" w:sz="2" w:space="0" w:color="auto"/>
              <w:right w:val="single" w:sz="2" w:space="0" w:color="auto"/>
            </w:tcBorders>
          </w:tcPr>
          <w:p w14:paraId="513A4F66" w14:textId="77777777" w:rsidR="005C1C1D" w:rsidRPr="00D8063B" w:rsidRDefault="005C1C1D" w:rsidP="00DA6BCB">
            <w:pPr>
              <w:pStyle w:val="NormalLeft"/>
              <w:rPr>
                <w:lang w:val="en-GB"/>
              </w:rPr>
            </w:pPr>
            <w:r w:rsidRPr="00D8063B">
              <w:rPr>
                <w:lang w:val="en-GB"/>
              </w:rPr>
              <w:t>C0010– C0020/R0050</w:t>
            </w:r>
          </w:p>
        </w:tc>
        <w:tc>
          <w:tcPr>
            <w:tcW w:w="1858" w:type="dxa"/>
            <w:tcBorders>
              <w:top w:val="single" w:sz="2" w:space="0" w:color="auto"/>
              <w:left w:val="single" w:sz="2" w:space="0" w:color="auto"/>
              <w:bottom w:val="single" w:sz="2" w:space="0" w:color="auto"/>
              <w:right w:val="single" w:sz="2" w:space="0" w:color="auto"/>
            </w:tcBorders>
          </w:tcPr>
          <w:p w14:paraId="4504DF69" w14:textId="77777777" w:rsidR="005C1C1D" w:rsidRPr="00D8063B" w:rsidRDefault="005C1C1D" w:rsidP="00DA6BCB">
            <w:pPr>
              <w:pStyle w:val="NormalLeft"/>
              <w:rPr>
                <w:lang w:val="en-GB"/>
              </w:rPr>
            </w:pPr>
            <w:r w:rsidRPr="00D8063B">
              <w:rPr>
                <w:lang w:val="en-GB"/>
              </w:rPr>
              <w:t>Pension benefit surplus</w:t>
            </w:r>
          </w:p>
        </w:tc>
        <w:tc>
          <w:tcPr>
            <w:tcW w:w="5757" w:type="dxa"/>
            <w:tcBorders>
              <w:top w:val="single" w:sz="2" w:space="0" w:color="auto"/>
              <w:left w:val="single" w:sz="2" w:space="0" w:color="auto"/>
              <w:bottom w:val="single" w:sz="2" w:space="0" w:color="auto"/>
              <w:right w:val="single" w:sz="2" w:space="0" w:color="auto"/>
            </w:tcBorders>
          </w:tcPr>
          <w:p w14:paraId="66FB9370" w14:textId="77777777" w:rsidR="005C1C1D" w:rsidRPr="00D8063B" w:rsidRDefault="005C1C1D" w:rsidP="00DA6BCB">
            <w:pPr>
              <w:pStyle w:val="NormalLeft"/>
              <w:rPr>
                <w:lang w:val="en-GB"/>
              </w:rPr>
            </w:pPr>
            <w:r w:rsidRPr="00D8063B">
              <w:rPr>
                <w:lang w:val="en-GB"/>
              </w:rPr>
              <w:t>This is the total of net surplus related to employees' pension scheme.</w:t>
            </w:r>
          </w:p>
        </w:tc>
      </w:tr>
      <w:tr w:rsidR="005C1C1D" w:rsidRPr="00D8063B" w14:paraId="025A4F3B" w14:textId="77777777" w:rsidTr="00DA6BCB">
        <w:tc>
          <w:tcPr>
            <w:tcW w:w="1671" w:type="dxa"/>
            <w:tcBorders>
              <w:top w:val="single" w:sz="2" w:space="0" w:color="auto"/>
              <w:left w:val="single" w:sz="2" w:space="0" w:color="auto"/>
              <w:bottom w:val="single" w:sz="2" w:space="0" w:color="auto"/>
              <w:right w:val="single" w:sz="2" w:space="0" w:color="auto"/>
            </w:tcBorders>
          </w:tcPr>
          <w:p w14:paraId="20FB1AD4" w14:textId="77777777" w:rsidR="005C1C1D" w:rsidRPr="00D8063B" w:rsidRDefault="005C1C1D" w:rsidP="00DA6BCB">
            <w:pPr>
              <w:pStyle w:val="NormalLeft"/>
              <w:rPr>
                <w:lang w:val="en-GB"/>
              </w:rPr>
            </w:pPr>
            <w:r w:rsidRPr="00D8063B">
              <w:rPr>
                <w:lang w:val="en-GB"/>
              </w:rPr>
              <w:t>C0010– C0020/R0060</w:t>
            </w:r>
          </w:p>
        </w:tc>
        <w:tc>
          <w:tcPr>
            <w:tcW w:w="1858" w:type="dxa"/>
            <w:tcBorders>
              <w:top w:val="single" w:sz="2" w:space="0" w:color="auto"/>
              <w:left w:val="single" w:sz="2" w:space="0" w:color="auto"/>
              <w:bottom w:val="single" w:sz="2" w:space="0" w:color="auto"/>
              <w:right w:val="single" w:sz="2" w:space="0" w:color="auto"/>
            </w:tcBorders>
          </w:tcPr>
          <w:p w14:paraId="5C40E984" w14:textId="77777777" w:rsidR="005C1C1D" w:rsidRPr="00D8063B" w:rsidRDefault="005C1C1D" w:rsidP="00DA6BCB">
            <w:pPr>
              <w:pStyle w:val="NormalLeft"/>
              <w:rPr>
                <w:lang w:val="en-GB"/>
              </w:rPr>
            </w:pPr>
            <w:r w:rsidRPr="00D8063B">
              <w:rPr>
                <w:lang w:val="en-GB"/>
              </w:rPr>
              <w:t>Property, plant &amp; equipment held for own use</w:t>
            </w:r>
          </w:p>
        </w:tc>
        <w:tc>
          <w:tcPr>
            <w:tcW w:w="5757" w:type="dxa"/>
            <w:tcBorders>
              <w:top w:val="single" w:sz="2" w:space="0" w:color="auto"/>
              <w:left w:val="single" w:sz="2" w:space="0" w:color="auto"/>
              <w:bottom w:val="single" w:sz="2" w:space="0" w:color="auto"/>
              <w:right w:val="single" w:sz="2" w:space="0" w:color="auto"/>
            </w:tcBorders>
          </w:tcPr>
          <w:p w14:paraId="414B5720" w14:textId="190E365E" w:rsidR="005C1C1D" w:rsidRPr="00D8063B" w:rsidRDefault="005C1C1D" w:rsidP="00DA6BCB">
            <w:pPr>
              <w:pStyle w:val="NormalLeft"/>
              <w:rPr>
                <w:lang w:val="en-GB"/>
              </w:rPr>
            </w:pPr>
            <w:r w:rsidRPr="00D8063B">
              <w:rPr>
                <w:lang w:val="en-GB"/>
              </w:rPr>
              <w:t xml:space="preserve">Tangible assets which are intended for permanent use and property held by the group for own use. It </w:t>
            </w:r>
            <w:ins w:id="750" w:author="Author">
              <w:r w:rsidR="007619A8" w:rsidRPr="00D8063B">
                <w:rPr>
                  <w:lang w:val="en-GB"/>
                </w:rPr>
                <w:t xml:space="preserve">also </w:t>
              </w:r>
            </w:ins>
            <w:r w:rsidRPr="00D8063B">
              <w:rPr>
                <w:lang w:val="en-GB"/>
              </w:rPr>
              <w:t xml:space="preserve">includes </w:t>
            </w:r>
            <w:del w:id="751" w:author="Author">
              <w:r w:rsidRPr="00D8063B" w:rsidDel="007619A8">
                <w:rPr>
                  <w:lang w:val="en-GB"/>
                </w:rPr>
                <w:delText>also</w:delText>
              </w:r>
            </w:del>
            <w:r w:rsidRPr="00D8063B">
              <w:rPr>
                <w:lang w:val="en-GB"/>
              </w:rPr>
              <w:t xml:space="preserve"> property for own use under construction.</w:t>
            </w:r>
          </w:p>
        </w:tc>
      </w:tr>
      <w:tr w:rsidR="005C1C1D" w:rsidRPr="00D8063B" w14:paraId="6B8B04D6" w14:textId="77777777" w:rsidTr="00DA6BCB">
        <w:tc>
          <w:tcPr>
            <w:tcW w:w="1671" w:type="dxa"/>
            <w:tcBorders>
              <w:top w:val="single" w:sz="2" w:space="0" w:color="auto"/>
              <w:left w:val="single" w:sz="2" w:space="0" w:color="auto"/>
              <w:bottom w:val="single" w:sz="2" w:space="0" w:color="auto"/>
              <w:right w:val="single" w:sz="2" w:space="0" w:color="auto"/>
            </w:tcBorders>
          </w:tcPr>
          <w:p w14:paraId="5D9E2D6C" w14:textId="77777777" w:rsidR="005C1C1D" w:rsidRPr="00D8063B" w:rsidRDefault="005C1C1D" w:rsidP="00DA6BCB">
            <w:pPr>
              <w:pStyle w:val="NormalLeft"/>
              <w:rPr>
                <w:lang w:val="en-GB"/>
              </w:rPr>
            </w:pPr>
            <w:r w:rsidRPr="00D8063B">
              <w:rPr>
                <w:lang w:val="en-GB"/>
              </w:rPr>
              <w:t>C0010– C0020/R0070</w:t>
            </w:r>
          </w:p>
        </w:tc>
        <w:tc>
          <w:tcPr>
            <w:tcW w:w="1858" w:type="dxa"/>
            <w:tcBorders>
              <w:top w:val="single" w:sz="2" w:space="0" w:color="auto"/>
              <w:left w:val="single" w:sz="2" w:space="0" w:color="auto"/>
              <w:bottom w:val="single" w:sz="2" w:space="0" w:color="auto"/>
              <w:right w:val="single" w:sz="2" w:space="0" w:color="auto"/>
            </w:tcBorders>
          </w:tcPr>
          <w:p w14:paraId="184181C6" w14:textId="77777777" w:rsidR="005C1C1D" w:rsidRPr="00D8063B" w:rsidRDefault="005C1C1D" w:rsidP="00DA6BCB">
            <w:pPr>
              <w:pStyle w:val="NormalLeft"/>
              <w:rPr>
                <w:lang w:val="en-GB"/>
              </w:rPr>
            </w:pPr>
            <w:r w:rsidRPr="00D8063B">
              <w:rPr>
                <w:lang w:val="en-GB"/>
              </w:rPr>
              <w:t>Investments (other than 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241C44E0" w14:textId="77777777" w:rsidR="005C1C1D" w:rsidRPr="00D8063B" w:rsidRDefault="005C1C1D" w:rsidP="00DA6BCB">
            <w:pPr>
              <w:pStyle w:val="NormalLeft"/>
              <w:rPr>
                <w:lang w:val="en-GB"/>
              </w:rPr>
            </w:pPr>
            <w:r w:rsidRPr="00D8063B">
              <w:rPr>
                <w:lang w:val="en-GB"/>
              </w:rPr>
              <w:t>This is the total amount of investments, excluding assets held for index–linked and unit–linked contracts.</w:t>
            </w:r>
          </w:p>
        </w:tc>
      </w:tr>
      <w:tr w:rsidR="005C1C1D" w:rsidRPr="00D8063B" w14:paraId="503C9D7F" w14:textId="77777777" w:rsidTr="00DA6BCB">
        <w:tc>
          <w:tcPr>
            <w:tcW w:w="1671" w:type="dxa"/>
            <w:tcBorders>
              <w:top w:val="single" w:sz="2" w:space="0" w:color="auto"/>
              <w:left w:val="single" w:sz="2" w:space="0" w:color="auto"/>
              <w:bottom w:val="single" w:sz="2" w:space="0" w:color="auto"/>
              <w:right w:val="single" w:sz="2" w:space="0" w:color="auto"/>
            </w:tcBorders>
          </w:tcPr>
          <w:p w14:paraId="4F45802D" w14:textId="77777777" w:rsidR="005C1C1D" w:rsidRPr="00D8063B" w:rsidRDefault="005C1C1D" w:rsidP="00DA6BCB">
            <w:pPr>
              <w:pStyle w:val="NormalLeft"/>
              <w:rPr>
                <w:lang w:val="en-GB"/>
              </w:rPr>
            </w:pPr>
            <w:r w:rsidRPr="00D8063B">
              <w:rPr>
                <w:lang w:val="en-GB"/>
              </w:rPr>
              <w:t>C0010– C0020/R0080</w:t>
            </w:r>
          </w:p>
        </w:tc>
        <w:tc>
          <w:tcPr>
            <w:tcW w:w="1858" w:type="dxa"/>
            <w:tcBorders>
              <w:top w:val="single" w:sz="2" w:space="0" w:color="auto"/>
              <w:left w:val="single" w:sz="2" w:space="0" w:color="auto"/>
              <w:bottom w:val="single" w:sz="2" w:space="0" w:color="auto"/>
              <w:right w:val="single" w:sz="2" w:space="0" w:color="auto"/>
            </w:tcBorders>
          </w:tcPr>
          <w:p w14:paraId="385310B2" w14:textId="77777777" w:rsidR="005C1C1D" w:rsidRPr="00D8063B" w:rsidRDefault="005C1C1D" w:rsidP="00DA6BCB">
            <w:pPr>
              <w:pStyle w:val="NormalLeft"/>
              <w:rPr>
                <w:lang w:val="en-GB"/>
              </w:rPr>
            </w:pPr>
            <w:r w:rsidRPr="00D8063B">
              <w:rPr>
                <w:lang w:val="en-GB"/>
              </w:rPr>
              <w:t>Property (other than for own use)</w:t>
            </w:r>
          </w:p>
        </w:tc>
        <w:tc>
          <w:tcPr>
            <w:tcW w:w="5757" w:type="dxa"/>
            <w:tcBorders>
              <w:top w:val="single" w:sz="2" w:space="0" w:color="auto"/>
              <w:left w:val="single" w:sz="2" w:space="0" w:color="auto"/>
              <w:bottom w:val="single" w:sz="2" w:space="0" w:color="auto"/>
              <w:right w:val="single" w:sz="2" w:space="0" w:color="auto"/>
            </w:tcBorders>
          </w:tcPr>
          <w:p w14:paraId="65B4480A" w14:textId="0B3EA699" w:rsidR="005C1C1D" w:rsidRPr="00D8063B" w:rsidRDefault="005C1C1D" w:rsidP="00DA6BCB">
            <w:pPr>
              <w:pStyle w:val="NormalLeft"/>
              <w:rPr>
                <w:lang w:val="en-GB"/>
              </w:rPr>
            </w:pPr>
            <w:r w:rsidRPr="00D8063B">
              <w:rPr>
                <w:lang w:val="en-GB"/>
              </w:rPr>
              <w:t xml:space="preserve">Amount of the property, other than for own use. It </w:t>
            </w:r>
            <w:ins w:id="752" w:author="Author">
              <w:r w:rsidR="00515BD6">
                <w:rPr>
                  <w:lang w:val="en-GB"/>
                </w:rPr>
                <w:t xml:space="preserve">also </w:t>
              </w:r>
            </w:ins>
            <w:r w:rsidRPr="00D8063B">
              <w:rPr>
                <w:lang w:val="en-GB"/>
              </w:rPr>
              <w:t>includes</w:t>
            </w:r>
            <w:del w:id="753" w:author="Author">
              <w:r w:rsidRPr="00D8063B" w:rsidDel="00515BD6">
                <w:rPr>
                  <w:lang w:val="en-GB"/>
                </w:rPr>
                <w:delText xml:space="preserve"> also</w:delText>
              </w:r>
            </w:del>
            <w:r w:rsidRPr="00D8063B">
              <w:rPr>
                <w:lang w:val="en-GB"/>
              </w:rPr>
              <w:t xml:space="preserve"> property under construction other than for own use.</w:t>
            </w:r>
          </w:p>
        </w:tc>
      </w:tr>
      <w:tr w:rsidR="005C1C1D" w:rsidRPr="00D8063B" w14:paraId="583648C3" w14:textId="77777777" w:rsidTr="00DA6BCB">
        <w:tc>
          <w:tcPr>
            <w:tcW w:w="1671" w:type="dxa"/>
            <w:tcBorders>
              <w:top w:val="single" w:sz="2" w:space="0" w:color="auto"/>
              <w:left w:val="single" w:sz="2" w:space="0" w:color="auto"/>
              <w:bottom w:val="single" w:sz="2" w:space="0" w:color="auto"/>
              <w:right w:val="single" w:sz="2" w:space="0" w:color="auto"/>
            </w:tcBorders>
          </w:tcPr>
          <w:p w14:paraId="4072E043" w14:textId="77777777" w:rsidR="005C1C1D" w:rsidRPr="00D8063B" w:rsidRDefault="005C1C1D" w:rsidP="00DA6BCB">
            <w:pPr>
              <w:pStyle w:val="NormalLeft"/>
              <w:rPr>
                <w:lang w:val="en-GB"/>
              </w:rPr>
            </w:pPr>
            <w:r w:rsidRPr="00D8063B">
              <w:rPr>
                <w:lang w:val="en-GB"/>
              </w:rPr>
              <w:lastRenderedPageBreak/>
              <w:t>C0010– C0020/R0090</w:t>
            </w:r>
          </w:p>
        </w:tc>
        <w:tc>
          <w:tcPr>
            <w:tcW w:w="1858" w:type="dxa"/>
            <w:tcBorders>
              <w:top w:val="single" w:sz="2" w:space="0" w:color="auto"/>
              <w:left w:val="single" w:sz="2" w:space="0" w:color="auto"/>
              <w:bottom w:val="single" w:sz="2" w:space="0" w:color="auto"/>
              <w:right w:val="single" w:sz="2" w:space="0" w:color="auto"/>
            </w:tcBorders>
          </w:tcPr>
          <w:p w14:paraId="12123CFD" w14:textId="77777777" w:rsidR="005C1C1D" w:rsidRPr="00D8063B" w:rsidRDefault="005C1C1D" w:rsidP="00DA6BCB">
            <w:pPr>
              <w:pStyle w:val="NormalLeft"/>
              <w:rPr>
                <w:lang w:val="en-GB"/>
              </w:rPr>
            </w:pPr>
            <w:r w:rsidRPr="00D8063B">
              <w:rPr>
                <w:lang w:val="en-GB"/>
              </w:rPr>
              <w:t>Holdings in related undertakings, including participations</w:t>
            </w:r>
          </w:p>
        </w:tc>
        <w:tc>
          <w:tcPr>
            <w:tcW w:w="5757" w:type="dxa"/>
            <w:tcBorders>
              <w:top w:val="single" w:sz="2" w:space="0" w:color="auto"/>
              <w:left w:val="single" w:sz="2" w:space="0" w:color="auto"/>
              <w:bottom w:val="single" w:sz="2" w:space="0" w:color="auto"/>
              <w:right w:val="single" w:sz="2" w:space="0" w:color="auto"/>
            </w:tcBorders>
          </w:tcPr>
          <w:p w14:paraId="60BA76CC" w14:textId="77777777" w:rsidR="005C1C1D" w:rsidRPr="00D8063B" w:rsidRDefault="005C1C1D" w:rsidP="00DA6BCB">
            <w:pPr>
              <w:pStyle w:val="NormalLeft"/>
              <w:rPr>
                <w:lang w:val="en-GB"/>
              </w:rPr>
            </w:pPr>
            <w:r w:rsidRPr="00D8063B">
              <w:rPr>
                <w:lang w:val="en-GB"/>
              </w:rPr>
              <w:t>Participations as defined in Article 13(20) and holdings in related undertakings in Article 212(1)(b) of Directive 2009/138/EC.</w:t>
            </w:r>
          </w:p>
          <w:p w14:paraId="6C6C557C" w14:textId="77777777" w:rsidR="005C1C1D" w:rsidRPr="00D8063B" w:rsidRDefault="005C1C1D" w:rsidP="00DA6BCB">
            <w:pPr>
              <w:pStyle w:val="NormalLeft"/>
              <w:rPr>
                <w:lang w:val="en-GB"/>
              </w:rPr>
            </w:pPr>
            <w:r w:rsidRPr="00D8063B">
              <w:rPr>
                <w:lang w:val="en-GB"/>
              </w:rPr>
              <w:t>When part of the assets regarding participation and related undertakings refer to unit and index linked contracts, these parts shall be reported in ‘Assets held for index–linked and unit–linked contracts’ in C0010–C0020/R0220.</w:t>
            </w:r>
          </w:p>
          <w:p w14:paraId="13186D09" w14:textId="77777777" w:rsidR="005C1C1D" w:rsidRPr="00D8063B" w:rsidRDefault="005C1C1D" w:rsidP="00DA6BCB">
            <w:pPr>
              <w:pStyle w:val="NormalLeft"/>
              <w:rPr>
                <w:lang w:val="en-GB"/>
              </w:rPr>
            </w:pPr>
            <w:r w:rsidRPr="00D8063B">
              <w:rPr>
                <w:lang w:val="en-GB"/>
              </w:rPr>
              <w:t>Holdings in related undertakings, including participations at group level will include:</w:t>
            </w:r>
          </w:p>
          <w:p w14:paraId="2B1BB6D5" w14:textId="77777777" w:rsidR="005C1C1D" w:rsidRPr="00D8063B" w:rsidRDefault="005C1C1D" w:rsidP="00DA6BCB">
            <w:pPr>
              <w:pStyle w:val="Tiret0"/>
              <w:numPr>
                <w:ilvl w:val="0"/>
                <w:numId w:val="14"/>
              </w:numPr>
              <w:ind w:left="851" w:hanging="851"/>
              <w:rPr>
                <w:lang w:val="en-GB"/>
              </w:rPr>
            </w:pPr>
            <w:r w:rsidRPr="00D8063B">
              <w:rPr>
                <w:lang w:val="en-GB"/>
              </w:rPr>
              <w:t>holdings in related but not subsidiary insurance or reinsurance undertakings, insurance holding companies or mixed financial holding companies as described in Article 335, paragraph 1, (d) of Delegated Regulation (EU) 2015/35</w:t>
            </w:r>
          </w:p>
          <w:p w14:paraId="6141C492" w14:textId="77777777" w:rsidR="005C1C1D" w:rsidRPr="00D8063B" w:rsidRDefault="005C1C1D" w:rsidP="00DA6BCB">
            <w:pPr>
              <w:pStyle w:val="Tiret0"/>
              <w:numPr>
                <w:ilvl w:val="0"/>
                <w:numId w:val="14"/>
              </w:numPr>
              <w:ind w:left="851" w:hanging="851"/>
              <w:rPr>
                <w:lang w:val="en-GB"/>
              </w:rPr>
            </w:pPr>
            <w:r w:rsidRPr="00D8063B">
              <w:rPr>
                <w:lang w:val="en-GB"/>
              </w:rPr>
              <w:t>holdings in related undertakings in other financial sectors as described in Article 335, paragraph 1, (e) of Delegated Regulation (EU) 2015/35</w:t>
            </w:r>
          </w:p>
          <w:p w14:paraId="331F01E9" w14:textId="77777777" w:rsidR="005C1C1D" w:rsidRPr="00D8063B" w:rsidRDefault="005C1C1D" w:rsidP="00DA6BCB">
            <w:pPr>
              <w:pStyle w:val="Tiret0"/>
              <w:numPr>
                <w:ilvl w:val="0"/>
                <w:numId w:val="14"/>
              </w:numPr>
              <w:ind w:left="851" w:hanging="851"/>
              <w:rPr>
                <w:lang w:val="en-GB"/>
              </w:rPr>
            </w:pPr>
            <w:r w:rsidRPr="00D8063B">
              <w:rPr>
                <w:lang w:val="en-GB"/>
              </w:rPr>
              <w:t>other related undertakings as described in Article 335, paragraph 1, (f) of Delegated Regulation (EU) 2015/35</w:t>
            </w:r>
          </w:p>
          <w:p w14:paraId="47991E90" w14:textId="77777777" w:rsidR="005C1C1D" w:rsidRPr="00D8063B" w:rsidRDefault="005C1C1D" w:rsidP="00DA6BCB">
            <w:pPr>
              <w:pStyle w:val="Tiret0"/>
              <w:numPr>
                <w:ilvl w:val="0"/>
                <w:numId w:val="14"/>
              </w:numPr>
              <w:ind w:left="851" w:hanging="851"/>
              <w:rPr>
                <w:lang w:val="en-GB"/>
              </w:rPr>
            </w:pPr>
            <w:r w:rsidRPr="00D8063B">
              <w:rPr>
                <w:lang w:val="en-GB"/>
              </w:rPr>
              <w:t>insurance or reinsurance undertakings, insurance holding companies or mixed financial holding companies included with the deduction and aggregation method (when combination of methods is used)</w:t>
            </w:r>
          </w:p>
        </w:tc>
      </w:tr>
      <w:tr w:rsidR="005C1C1D" w:rsidRPr="00D8063B" w14:paraId="0A3EC756" w14:textId="77777777" w:rsidTr="00DA6BCB">
        <w:tc>
          <w:tcPr>
            <w:tcW w:w="1671" w:type="dxa"/>
            <w:tcBorders>
              <w:top w:val="single" w:sz="2" w:space="0" w:color="auto"/>
              <w:left w:val="single" w:sz="2" w:space="0" w:color="auto"/>
              <w:bottom w:val="single" w:sz="2" w:space="0" w:color="auto"/>
              <w:right w:val="single" w:sz="2" w:space="0" w:color="auto"/>
            </w:tcBorders>
          </w:tcPr>
          <w:p w14:paraId="35924180" w14:textId="77777777" w:rsidR="005C1C1D" w:rsidRPr="00D8063B" w:rsidRDefault="005C1C1D" w:rsidP="00DA6BCB">
            <w:pPr>
              <w:pStyle w:val="NormalLeft"/>
              <w:rPr>
                <w:lang w:val="en-GB"/>
              </w:rPr>
            </w:pPr>
            <w:r w:rsidRPr="00D8063B">
              <w:rPr>
                <w:lang w:val="en-GB"/>
              </w:rPr>
              <w:t>C0010– C0020/R0100</w:t>
            </w:r>
          </w:p>
        </w:tc>
        <w:tc>
          <w:tcPr>
            <w:tcW w:w="1858" w:type="dxa"/>
            <w:tcBorders>
              <w:top w:val="single" w:sz="2" w:space="0" w:color="auto"/>
              <w:left w:val="single" w:sz="2" w:space="0" w:color="auto"/>
              <w:bottom w:val="single" w:sz="2" w:space="0" w:color="auto"/>
              <w:right w:val="single" w:sz="2" w:space="0" w:color="auto"/>
            </w:tcBorders>
          </w:tcPr>
          <w:p w14:paraId="46E78B1D" w14:textId="77777777" w:rsidR="005C1C1D" w:rsidRPr="00D8063B" w:rsidRDefault="005C1C1D" w:rsidP="00DA6BCB">
            <w:pPr>
              <w:pStyle w:val="NormalLeft"/>
              <w:rPr>
                <w:lang w:val="en-GB"/>
              </w:rPr>
            </w:pPr>
            <w:r w:rsidRPr="00D8063B">
              <w:rPr>
                <w:lang w:val="en-GB"/>
              </w:rPr>
              <w:t>Equities</w:t>
            </w:r>
          </w:p>
        </w:tc>
        <w:tc>
          <w:tcPr>
            <w:tcW w:w="5757" w:type="dxa"/>
            <w:tcBorders>
              <w:top w:val="single" w:sz="2" w:space="0" w:color="auto"/>
              <w:left w:val="single" w:sz="2" w:space="0" w:color="auto"/>
              <w:bottom w:val="single" w:sz="2" w:space="0" w:color="auto"/>
              <w:right w:val="single" w:sz="2" w:space="0" w:color="auto"/>
            </w:tcBorders>
          </w:tcPr>
          <w:p w14:paraId="3BD0B98B" w14:textId="77777777" w:rsidR="005C1C1D" w:rsidRPr="00D8063B" w:rsidRDefault="005C1C1D" w:rsidP="00DA6BCB">
            <w:pPr>
              <w:pStyle w:val="NormalLeft"/>
              <w:rPr>
                <w:lang w:val="en-GB"/>
              </w:rPr>
            </w:pPr>
            <w:r w:rsidRPr="00D8063B">
              <w:rPr>
                <w:lang w:val="en-GB"/>
              </w:rPr>
              <w:t>This is the total amount of equities, listed and unlisted.</w:t>
            </w:r>
          </w:p>
          <w:p w14:paraId="516AD373" w14:textId="77777777" w:rsidR="005C1C1D" w:rsidRPr="00D8063B" w:rsidRDefault="005C1C1D" w:rsidP="00DA6BCB">
            <w:pPr>
              <w:pStyle w:val="NormalLeft"/>
              <w:rPr>
                <w:lang w:val="en-GB"/>
              </w:rPr>
            </w:pPr>
            <w:r w:rsidRPr="00D8063B">
              <w:rPr>
                <w:lang w:val="en-GB"/>
              </w:rPr>
              <w:t>With regard to ‘statutory accounts values’ column (C0020), where– the split between listed and unlisted is not available, this item shall reflect the sum.</w:t>
            </w:r>
          </w:p>
        </w:tc>
      </w:tr>
      <w:tr w:rsidR="005C1C1D" w:rsidRPr="00D8063B" w14:paraId="4BE129C3" w14:textId="77777777" w:rsidTr="00DA6BCB">
        <w:tc>
          <w:tcPr>
            <w:tcW w:w="1671" w:type="dxa"/>
            <w:tcBorders>
              <w:top w:val="single" w:sz="2" w:space="0" w:color="auto"/>
              <w:left w:val="single" w:sz="2" w:space="0" w:color="auto"/>
              <w:bottom w:val="single" w:sz="2" w:space="0" w:color="auto"/>
              <w:right w:val="single" w:sz="2" w:space="0" w:color="auto"/>
            </w:tcBorders>
          </w:tcPr>
          <w:p w14:paraId="2571D894" w14:textId="77777777" w:rsidR="005C1C1D" w:rsidRPr="00D8063B" w:rsidRDefault="005C1C1D" w:rsidP="00DA6BCB">
            <w:pPr>
              <w:pStyle w:val="NormalLeft"/>
              <w:rPr>
                <w:lang w:val="en-GB"/>
              </w:rPr>
            </w:pPr>
            <w:r w:rsidRPr="00D8063B">
              <w:rPr>
                <w:lang w:val="en-GB"/>
              </w:rPr>
              <w:t>C0010– C0020/R0110</w:t>
            </w:r>
          </w:p>
        </w:tc>
        <w:tc>
          <w:tcPr>
            <w:tcW w:w="1858" w:type="dxa"/>
            <w:tcBorders>
              <w:top w:val="single" w:sz="2" w:space="0" w:color="auto"/>
              <w:left w:val="single" w:sz="2" w:space="0" w:color="auto"/>
              <w:bottom w:val="single" w:sz="2" w:space="0" w:color="auto"/>
              <w:right w:val="single" w:sz="2" w:space="0" w:color="auto"/>
            </w:tcBorders>
          </w:tcPr>
          <w:p w14:paraId="1B8E714C" w14:textId="77777777" w:rsidR="005C1C1D" w:rsidRPr="00D8063B" w:rsidRDefault="005C1C1D" w:rsidP="00DA6BCB">
            <w:pPr>
              <w:pStyle w:val="NormalLeft"/>
              <w:rPr>
                <w:lang w:val="en-GB"/>
              </w:rPr>
            </w:pPr>
            <w:r w:rsidRPr="00D8063B">
              <w:rPr>
                <w:lang w:val="en-GB"/>
              </w:rPr>
              <w:t>Equities — listed</w:t>
            </w:r>
          </w:p>
        </w:tc>
        <w:tc>
          <w:tcPr>
            <w:tcW w:w="5757" w:type="dxa"/>
            <w:tcBorders>
              <w:top w:val="single" w:sz="2" w:space="0" w:color="auto"/>
              <w:left w:val="single" w:sz="2" w:space="0" w:color="auto"/>
              <w:bottom w:val="single" w:sz="2" w:space="0" w:color="auto"/>
              <w:right w:val="single" w:sz="2" w:space="0" w:color="auto"/>
            </w:tcBorders>
          </w:tcPr>
          <w:p w14:paraId="429D27AF" w14:textId="77777777" w:rsidR="005C1C1D" w:rsidRPr="00D8063B" w:rsidRDefault="005C1C1D" w:rsidP="00DA6BCB">
            <w:pPr>
              <w:pStyle w:val="NormalLeft"/>
              <w:rPr>
                <w:lang w:val="en-GB"/>
              </w:rPr>
            </w:pPr>
            <w:r w:rsidRPr="00D8063B">
              <w:rPr>
                <w:lang w:val="en-GB"/>
              </w:rPr>
              <w:t>Shares representing corporations' capital, e.g. representing ownership in a corporation, negotiated on a regulated market or on a multilateral trading facility, as defined by Directive 2004/39/EC.</w:t>
            </w:r>
          </w:p>
          <w:p w14:paraId="22082B75" w14:textId="77777777" w:rsidR="005C1C1D" w:rsidRPr="00D8063B" w:rsidRDefault="005C1C1D" w:rsidP="00DA6BCB">
            <w:pPr>
              <w:pStyle w:val="NormalLeft"/>
              <w:rPr>
                <w:lang w:val="en-GB"/>
              </w:rPr>
            </w:pPr>
            <w:r w:rsidRPr="00D8063B">
              <w:rPr>
                <w:lang w:val="en-GB"/>
              </w:rPr>
              <w:t>It shall exclude holdings in related undertakings, including participations.</w:t>
            </w:r>
          </w:p>
          <w:p w14:paraId="2E77FAE7" w14:textId="77777777" w:rsidR="005C1C1D" w:rsidRPr="00D8063B" w:rsidRDefault="005C1C1D" w:rsidP="00DA6BCB">
            <w:pPr>
              <w:pStyle w:val="NormalLeft"/>
              <w:rPr>
                <w:lang w:val="en-GB"/>
              </w:rPr>
            </w:pPr>
            <w:r w:rsidRPr="00D8063B">
              <w:rPr>
                <w:lang w:val="en-GB"/>
              </w:rPr>
              <w:t>With regard to ‘statutory accounts values’ column (C0020), where the split between listed and unlisted is not available, this item shall not be reported.</w:t>
            </w:r>
          </w:p>
        </w:tc>
      </w:tr>
      <w:tr w:rsidR="005C1C1D" w:rsidRPr="00D8063B" w14:paraId="3EEE5A50" w14:textId="77777777" w:rsidTr="00DA6BCB">
        <w:tc>
          <w:tcPr>
            <w:tcW w:w="1671" w:type="dxa"/>
            <w:tcBorders>
              <w:top w:val="single" w:sz="2" w:space="0" w:color="auto"/>
              <w:left w:val="single" w:sz="2" w:space="0" w:color="auto"/>
              <w:bottom w:val="single" w:sz="2" w:space="0" w:color="auto"/>
              <w:right w:val="single" w:sz="2" w:space="0" w:color="auto"/>
            </w:tcBorders>
          </w:tcPr>
          <w:p w14:paraId="180C0060" w14:textId="77777777" w:rsidR="005C1C1D" w:rsidRPr="00D8063B" w:rsidRDefault="005C1C1D" w:rsidP="00DA6BCB">
            <w:pPr>
              <w:pStyle w:val="NormalLeft"/>
              <w:rPr>
                <w:lang w:val="en-GB"/>
              </w:rPr>
            </w:pPr>
            <w:r w:rsidRPr="00D8063B">
              <w:rPr>
                <w:lang w:val="en-GB"/>
              </w:rPr>
              <w:t>C0010– C0020/R0120</w:t>
            </w:r>
          </w:p>
        </w:tc>
        <w:tc>
          <w:tcPr>
            <w:tcW w:w="1858" w:type="dxa"/>
            <w:tcBorders>
              <w:top w:val="single" w:sz="2" w:space="0" w:color="auto"/>
              <w:left w:val="single" w:sz="2" w:space="0" w:color="auto"/>
              <w:bottom w:val="single" w:sz="2" w:space="0" w:color="auto"/>
              <w:right w:val="single" w:sz="2" w:space="0" w:color="auto"/>
            </w:tcBorders>
          </w:tcPr>
          <w:p w14:paraId="1F7710E2" w14:textId="77777777" w:rsidR="005C1C1D" w:rsidRPr="00D8063B" w:rsidRDefault="005C1C1D" w:rsidP="00DA6BCB">
            <w:pPr>
              <w:pStyle w:val="NormalLeft"/>
              <w:rPr>
                <w:lang w:val="en-GB"/>
              </w:rPr>
            </w:pPr>
            <w:r w:rsidRPr="00D8063B">
              <w:rPr>
                <w:lang w:val="en-GB"/>
              </w:rPr>
              <w:t>Equities — unlisted</w:t>
            </w:r>
          </w:p>
        </w:tc>
        <w:tc>
          <w:tcPr>
            <w:tcW w:w="5757" w:type="dxa"/>
            <w:tcBorders>
              <w:top w:val="single" w:sz="2" w:space="0" w:color="auto"/>
              <w:left w:val="single" w:sz="2" w:space="0" w:color="auto"/>
              <w:bottom w:val="single" w:sz="2" w:space="0" w:color="auto"/>
              <w:right w:val="single" w:sz="2" w:space="0" w:color="auto"/>
            </w:tcBorders>
          </w:tcPr>
          <w:p w14:paraId="35CF75CF" w14:textId="77777777" w:rsidR="005C1C1D" w:rsidRPr="00D8063B" w:rsidRDefault="005C1C1D" w:rsidP="00DA6BCB">
            <w:pPr>
              <w:pStyle w:val="NormalLeft"/>
              <w:rPr>
                <w:lang w:val="en-GB"/>
              </w:rPr>
            </w:pPr>
            <w:r w:rsidRPr="00D8063B">
              <w:rPr>
                <w:lang w:val="en-GB"/>
              </w:rPr>
              <w:t xml:space="preserve">Shares representing corporations' capital, e.g. representing ownership in a corporation, not negotiated </w:t>
            </w:r>
            <w:r w:rsidRPr="00D8063B">
              <w:rPr>
                <w:lang w:val="en-GB"/>
              </w:rPr>
              <w:lastRenderedPageBreak/>
              <w:t>on a regulated market or on a multilateral trading facility, as defined by Directive 2004/39/EC.</w:t>
            </w:r>
          </w:p>
          <w:p w14:paraId="72E75984" w14:textId="77777777" w:rsidR="005C1C1D" w:rsidRPr="00D8063B" w:rsidRDefault="005C1C1D" w:rsidP="00DA6BCB">
            <w:pPr>
              <w:pStyle w:val="NormalLeft"/>
              <w:rPr>
                <w:lang w:val="en-GB"/>
              </w:rPr>
            </w:pPr>
            <w:r w:rsidRPr="00D8063B">
              <w:rPr>
                <w:lang w:val="en-GB"/>
              </w:rPr>
              <w:t>It shall exclude holdings in related undertakings, including participations.</w:t>
            </w:r>
          </w:p>
          <w:p w14:paraId="30621C8F" w14:textId="77777777" w:rsidR="005C1C1D" w:rsidRPr="00D8063B" w:rsidRDefault="005C1C1D" w:rsidP="00DA6BCB">
            <w:pPr>
              <w:pStyle w:val="NormalLeft"/>
              <w:rPr>
                <w:lang w:val="en-GB"/>
              </w:rPr>
            </w:pPr>
            <w:r w:rsidRPr="00D8063B">
              <w:rPr>
                <w:lang w:val="en-GB"/>
              </w:rPr>
              <w:t>With regard to ‘statutory accounts values’ column (C0020), where the split between listed and unlisted is not available, this item shall not be reported.</w:t>
            </w:r>
          </w:p>
        </w:tc>
      </w:tr>
      <w:tr w:rsidR="005C1C1D" w:rsidRPr="00D8063B" w14:paraId="12A0A2D3" w14:textId="77777777" w:rsidTr="00DA6BCB">
        <w:tc>
          <w:tcPr>
            <w:tcW w:w="1671" w:type="dxa"/>
            <w:tcBorders>
              <w:top w:val="single" w:sz="2" w:space="0" w:color="auto"/>
              <w:left w:val="single" w:sz="2" w:space="0" w:color="auto"/>
              <w:bottom w:val="single" w:sz="2" w:space="0" w:color="auto"/>
              <w:right w:val="single" w:sz="2" w:space="0" w:color="auto"/>
            </w:tcBorders>
          </w:tcPr>
          <w:p w14:paraId="590B8A06" w14:textId="77777777" w:rsidR="005C1C1D" w:rsidRPr="00D8063B" w:rsidRDefault="005C1C1D" w:rsidP="00DA6BCB">
            <w:pPr>
              <w:pStyle w:val="NormalLeft"/>
              <w:rPr>
                <w:lang w:val="en-GB"/>
              </w:rPr>
            </w:pPr>
            <w:r w:rsidRPr="00D8063B">
              <w:rPr>
                <w:lang w:val="en-GB"/>
              </w:rPr>
              <w:lastRenderedPageBreak/>
              <w:t>C0010– C0020/R0130</w:t>
            </w:r>
          </w:p>
        </w:tc>
        <w:tc>
          <w:tcPr>
            <w:tcW w:w="1858" w:type="dxa"/>
            <w:tcBorders>
              <w:top w:val="single" w:sz="2" w:space="0" w:color="auto"/>
              <w:left w:val="single" w:sz="2" w:space="0" w:color="auto"/>
              <w:bottom w:val="single" w:sz="2" w:space="0" w:color="auto"/>
              <w:right w:val="single" w:sz="2" w:space="0" w:color="auto"/>
            </w:tcBorders>
          </w:tcPr>
          <w:p w14:paraId="2ABAF5A7" w14:textId="77777777" w:rsidR="005C1C1D" w:rsidRPr="00D8063B" w:rsidRDefault="005C1C1D" w:rsidP="00DA6BCB">
            <w:pPr>
              <w:pStyle w:val="NormalLeft"/>
              <w:rPr>
                <w:lang w:val="en-GB"/>
              </w:rPr>
            </w:pPr>
            <w:r w:rsidRPr="00D8063B">
              <w:rPr>
                <w:lang w:val="en-GB"/>
              </w:rPr>
              <w:t>Bonds</w:t>
            </w:r>
          </w:p>
        </w:tc>
        <w:tc>
          <w:tcPr>
            <w:tcW w:w="5757" w:type="dxa"/>
            <w:tcBorders>
              <w:top w:val="single" w:sz="2" w:space="0" w:color="auto"/>
              <w:left w:val="single" w:sz="2" w:space="0" w:color="auto"/>
              <w:bottom w:val="single" w:sz="2" w:space="0" w:color="auto"/>
              <w:right w:val="single" w:sz="2" w:space="0" w:color="auto"/>
            </w:tcBorders>
          </w:tcPr>
          <w:p w14:paraId="616EC99A" w14:textId="77777777" w:rsidR="005C1C1D" w:rsidRPr="00D8063B" w:rsidRDefault="005C1C1D" w:rsidP="00DA6BCB">
            <w:pPr>
              <w:pStyle w:val="NormalLeft"/>
              <w:rPr>
                <w:lang w:val="en-GB"/>
              </w:rPr>
            </w:pPr>
            <w:r w:rsidRPr="00D8063B">
              <w:rPr>
                <w:lang w:val="en-GB"/>
              </w:rPr>
              <w:t>This is the total amount of government bonds, corporate bonds, structured notes and collateralised securities.</w:t>
            </w:r>
          </w:p>
          <w:p w14:paraId="72391327" w14:textId="77777777" w:rsidR="005C1C1D" w:rsidRPr="00D8063B" w:rsidRDefault="005C1C1D" w:rsidP="00DA6BCB">
            <w:pPr>
              <w:pStyle w:val="NormalLeft"/>
              <w:rPr>
                <w:lang w:val="en-GB"/>
              </w:rPr>
            </w:pPr>
            <w:r w:rsidRPr="00D8063B">
              <w:rPr>
                <w:lang w:val="en-GB"/>
              </w:rPr>
              <w:t>With regard to ‘Statutory accounts values’ column (C0020) — where the split of bonds is not available, this item shall reflect the sum.</w:t>
            </w:r>
          </w:p>
        </w:tc>
      </w:tr>
      <w:tr w:rsidR="005C1C1D" w:rsidRPr="00D8063B" w14:paraId="2758FF57" w14:textId="77777777" w:rsidTr="00DA6BCB">
        <w:tc>
          <w:tcPr>
            <w:tcW w:w="1671" w:type="dxa"/>
            <w:tcBorders>
              <w:top w:val="single" w:sz="2" w:space="0" w:color="auto"/>
              <w:left w:val="single" w:sz="2" w:space="0" w:color="auto"/>
              <w:bottom w:val="single" w:sz="2" w:space="0" w:color="auto"/>
              <w:right w:val="single" w:sz="2" w:space="0" w:color="auto"/>
            </w:tcBorders>
          </w:tcPr>
          <w:p w14:paraId="3793429B" w14:textId="77777777" w:rsidR="005C1C1D" w:rsidRPr="00D8063B" w:rsidRDefault="005C1C1D" w:rsidP="00DA6BCB">
            <w:pPr>
              <w:pStyle w:val="NormalLeft"/>
              <w:rPr>
                <w:lang w:val="en-GB"/>
              </w:rPr>
            </w:pPr>
            <w:r w:rsidRPr="00D8063B">
              <w:rPr>
                <w:lang w:val="en-GB"/>
              </w:rPr>
              <w:t>C0010– C0020/R0140</w:t>
            </w:r>
          </w:p>
        </w:tc>
        <w:tc>
          <w:tcPr>
            <w:tcW w:w="1858" w:type="dxa"/>
            <w:tcBorders>
              <w:top w:val="single" w:sz="2" w:space="0" w:color="auto"/>
              <w:left w:val="single" w:sz="2" w:space="0" w:color="auto"/>
              <w:bottom w:val="single" w:sz="2" w:space="0" w:color="auto"/>
              <w:right w:val="single" w:sz="2" w:space="0" w:color="auto"/>
            </w:tcBorders>
          </w:tcPr>
          <w:p w14:paraId="276F18DD" w14:textId="77777777" w:rsidR="005C1C1D" w:rsidRPr="00D8063B" w:rsidRDefault="005C1C1D" w:rsidP="00DA6BCB">
            <w:pPr>
              <w:pStyle w:val="NormalLeft"/>
              <w:rPr>
                <w:lang w:val="en-GB"/>
              </w:rPr>
            </w:pPr>
            <w:r w:rsidRPr="00D8063B">
              <w:rPr>
                <w:lang w:val="en-GB"/>
              </w:rPr>
              <w:t>Government Bonds</w:t>
            </w:r>
          </w:p>
        </w:tc>
        <w:tc>
          <w:tcPr>
            <w:tcW w:w="5757" w:type="dxa"/>
            <w:tcBorders>
              <w:top w:val="single" w:sz="2" w:space="0" w:color="auto"/>
              <w:left w:val="single" w:sz="2" w:space="0" w:color="auto"/>
              <w:bottom w:val="single" w:sz="2" w:space="0" w:color="auto"/>
              <w:right w:val="single" w:sz="2" w:space="0" w:color="auto"/>
            </w:tcBorders>
          </w:tcPr>
          <w:p w14:paraId="6C19A6FB" w14:textId="49865016" w:rsidR="005C1C1D" w:rsidRPr="00D8063B" w:rsidRDefault="005C1C1D" w:rsidP="00DA6BCB">
            <w:pPr>
              <w:pStyle w:val="NormalLeft"/>
              <w:rPr>
                <w:ins w:id="754" w:author="Author"/>
                <w:lang w:val="en-GB"/>
              </w:rPr>
            </w:pPr>
            <w:r w:rsidRPr="00D8063B">
              <w:rPr>
                <w:lang w:val="en-GB"/>
              </w:rPr>
              <w:t>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w:t>
            </w:r>
            <w:del w:id="755" w:author="Author">
              <w:r w:rsidRPr="00D8063B" w:rsidDel="00214AE7">
                <w:rPr>
                  <w:lang w:val="en-GB"/>
                </w:rPr>
                <w:delText xml:space="preserve"> denominated and funded in the domestic currency of that central government and the central bank</w:delText>
              </w:r>
            </w:del>
            <w:r w:rsidRPr="00D8063B">
              <w:rPr>
                <w:lang w:val="en-GB"/>
              </w:rPr>
              <w:t>, multilateral development banks referred to in paragraph 2 of Article 117 of Regulation (EU) No 575/2013 or international organisations referred to in Article 118 of Regulation (EU) No 575/2013</w:t>
            </w:r>
            <w:ins w:id="756" w:author="Author">
              <w:r w:rsidR="00214AE7" w:rsidRPr="00D8063B">
                <w:rPr>
                  <w:lang w:val="en-GB"/>
                </w:rPr>
                <w:t>, regional governments and local authorities listed in Article 1 of Implementing Regulation (EU) 2015/2011</w:t>
              </w:r>
              <w:r w:rsidRPr="00D8063B">
                <w:rPr>
                  <w:lang w:val="en-GB"/>
                </w:rPr>
                <w:t xml:space="preserve">, </w:t>
              </w:r>
            </w:ins>
            <w:r w:rsidRPr="00D8063B">
              <w:rPr>
                <w:lang w:val="en-GB"/>
              </w:rPr>
              <w:t>where the guarantee meets the requirements set out in Article 215 of Delegated Regulation (EU) 2015/35.</w:t>
            </w:r>
          </w:p>
          <w:p w14:paraId="40BB3BE7" w14:textId="5B9C2ADA" w:rsidR="00214AE7" w:rsidRPr="00D8063B" w:rsidDel="00280C94" w:rsidRDefault="00214AE7" w:rsidP="00DA6BCB">
            <w:pPr>
              <w:pStyle w:val="NormalLeft"/>
              <w:rPr>
                <w:ins w:id="757" w:author="Author"/>
                <w:del w:id="758" w:author="Author"/>
                <w:lang w:val="en-GB"/>
              </w:rPr>
            </w:pPr>
            <w:ins w:id="759" w:author="Author">
              <w:del w:id="760" w:author="Author">
                <w:r w:rsidRPr="00D8063B" w:rsidDel="00280C94">
                  <w:rPr>
                    <w:lang w:val="en-GB"/>
                  </w:rPr>
                  <w:delText>Government Bonds shall be shown as such regardless of the SCR treatment.</w:delText>
                </w:r>
              </w:del>
            </w:ins>
          </w:p>
          <w:p w14:paraId="2F27DD13" w14:textId="77777777" w:rsidR="005C1C1D" w:rsidRPr="00D8063B" w:rsidRDefault="005C1C1D" w:rsidP="00DA6BCB">
            <w:pPr>
              <w:pStyle w:val="NormalLeft"/>
              <w:rPr>
                <w:lang w:val="en-GB"/>
              </w:rPr>
            </w:pPr>
            <w:r w:rsidRPr="00D8063B">
              <w:rPr>
                <w:lang w:val="en-GB"/>
              </w:rPr>
              <w:t>With regard to ‘statutory accounts values’ column (C0020), where the split between bonds, structured products and collateralised securities is not available, this item shall not be reported.</w:t>
            </w:r>
          </w:p>
        </w:tc>
      </w:tr>
      <w:tr w:rsidR="005C1C1D" w:rsidRPr="00D8063B" w14:paraId="0FED176A" w14:textId="77777777" w:rsidTr="00DA6BCB">
        <w:tc>
          <w:tcPr>
            <w:tcW w:w="1671" w:type="dxa"/>
            <w:tcBorders>
              <w:top w:val="single" w:sz="2" w:space="0" w:color="auto"/>
              <w:left w:val="single" w:sz="2" w:space="0" w:color="auto"/>
              <w:bottom w:val="single" w:sz="2" w:space="0" w:color="auto"/>
              <w:right w:val="single" w:sz="2" w:space="0" w:color="auto"/>
            </w:tcBorders>
          </w:tcPr>
          <w:p w14:paraId="1C48737D" w14:textId="77777777" w:rsidR="005C1C1D" w:rsidRPr="00D8063B" w:rsidRDefault="005C1C1D" w:rsidP="00DA6BCB">
            <w:pPr>
              <w:pStyle w:val="NormalLeft"/>
              <w:rPr>
                <w:lang w:val="en-GB"/>
              </w:rPr>
            </w:pPr>
            <w:r w:rsidRPr="00D8063B">
              <w:rPr>
                <w:lang w:val="en-GB"/>
              </w:rPr>
              <w:t>C0010– C0020/R0150</w:t>
            </w:r>
          </w:p>
        </w:tc>
        <w:tc>
          <w:tcPr>
            <w:tcW w:w="1858" w:type="dxa"/>
            <w:tcBorders>
              <w:top w:val="single" w:sz="2" w:space="0" w:color="auto"/>
              <w:left w:val="single" w:sz="2" w:space="0" w:color="auto"/>
              <w:bottom w:val="single" w:sz="2" w:space="0" w:color="auto"/>
              <w:right w:val="single" w:sz="2" w:space="0" w:color="auto"/>
            </w:tcBorders>
          </w:tcPr>
          <w:p w14:paraId="228355CF" w14:textId="77777777" w:rsidR="005C1C1D" w:rsidRPr="00D8063B" w:rsidRDefault="005C1C1D" w:rsidP="00DA6BCB">
            <w:pPr>
              <w:pStyle w:val="NormalLeft"/>
              <w:rPr>
                <w:lang w:val="en-GB"/>
              </w:rPr>
            </w:pPr>
            <w:r w:rsidRPr="00D8063B">
              <w:rPr>
                <w:lang w:val="en-GB"/>
              </w:rPr>
              <w:t>Corporate Bonds</w:t>
            </w:r>
          </w:p>
        </w:tc>
        <w:tc>
          <w:tcPr>
            <w:tcW w:w="5757" w:type="dxa"/>
            <w:tcBorders>
              <w:top w:val="single" w:sz="2" w:space="0" w:color="auto"/>
              <w:left w:val="single" w:sz="2" w:space="0" w:color="auto"/>
              <w:bottom w:val="single" w:sz="2" w:space="0" w:color="auto"/>
              <w:right w:val="single" w:sz="2" w:space="0" w:color="auto"/>
            </w:tcBorders>
          </w:tcPr>
          <w:p w14:paraId="237FA00C" w14:textId="77777777" w:rsidR="005C1C1D" w:rsidRPr="00D8063B" w:rsidRDefault="005C1C1D" w:rsidP="00DA6BCB">
            <w:pPr>
              <w:pStyle w:val="NormalLeft"/>
              <w:rPr>
                <w:lang w:val="en-GB"/>
              </w:rPr>
            </w:pPr>
            <w:r w:rsidRPr="00D8063B">
              <w:rPr>
                <w:lang w:val="en-GB"/>
              </w:rPr>
              <w:t>Bonds issued by corporations</w:t>
            </w:r>
          </w:p>
          <w:p w14:paraId="722BA886" w14:textId="35126FBB" w:rsidR="005C1C1D" w:rsidRPr="00D8063B" w:rsidRDefault="005C1C1D" w:rsidP="00DA6BCB">
            <w:pPr>
              <w:pStyle w:val="NormalLeft"/>
              <w:rPr>
                <w:lang w:val="en-GB"/>
              </w:rPr>
            </w:pPr>
            <w:r w:rsidRPr="00D8063B">
              <w:rPr>
                <w:lang w:val="en-GB"/>
              </w:rPr>
              <w:t>With regard to ‘statutory accounts values’ column (C0020), where– the split between bonds, structured products and collaterali</w:t>
            </w:r>
            <w:ins w:id="761" w:author="Author">
              <w:r w:rsidR="00280C94" w:rsidRPr="00D8063B">
                <w:rPr>
                  <w:lang w:val="en-GB"/>
                </w:rPr>
                <w:t>s</w:t>
              </w:r>
            </w:ins>
            <w:del w:id="762" w:author="Author">
              <w:r w:rsidRPr="00D8063B" w:rsidDel="00280C94">
                <w:rPr>
                  <w:lang w:val="en-GB"/>
                </w:rPr>
                <w:delText>z</w:delText>
              </w:r>
            </w:del>
            <w:r w:rsidRPr="00D8063B">
              <w:rPr>
                <w:lang w:val="en-GB"/>
              </w:rPr>
              <w:t>ed securities is not available, this item shall not be reported.</w:t>
            </w:r>
          </w:p>
        </w:tc>
      </w:tr>
      <w:tr w:rsidR="005C1C1D" w:rsidRPr="00D8063B" w14:paraId="28CA44CD" w14:textId="77777777" w:rsidTr="00DA6BCB">
        <w:tc>
          <w:tcPr>
            <w:tcW w:w="1671" w:type="dxa"/>
            <w:tcBorders>
              <w:top w:val="single" w:sz="2" w:space="0" w:color="auto"/>
              <w:left w:val="single" w:sz="2" w:space="0" w:color="auto"/>
              <w:bottom w:val="single" w:sz="2" w:space="0" w:color="auto"/>
              <w:right w:val="single" w:sz="2" w:space="0" w:color="auto"/>
            </w:tcBorders>
          </w:tcPr>
          <w:p w14:paraId="15A8055E" w14:textId="77777777" w:rsidR="005C1C1D" w:rsidRPr="00D8063B" w:rsidRDefault="005C1C1D" w:rsidP="00DA6BCB">
            <w:pPr>
              <w:pStyle w:val="NormalLeft"/>
              <w:rPr>
                <w:lang w:val="en-GB"/>
              </w:rPr>
            </w:pPr>
            <w:r w:rsidRPr="00D8063B">
              <w:rPr>
                <w:lang w:val="en-GB"/>
              </w:rPr>
              <w:t>C0010– C0020/R0160</w:t>
            </w:r>
          </w:p>
        </w:tc>
        <w:tc>
          <w:tcPr>
            <w:tcW w:w="1858" w:type="dxa"/>
            <w:tcBorders>
              <w:top w:val="single" w:sz="2" w:space="0" w:color="auto"/>
              <w:left w:val="single" w:sz="2" w:space="0" w:color="auto"/>
              <w:bottom w:val="single" w:sz="2" w:space="0" w:color="auto"/>
              <w:right w:val="single" w:sz="2" w:space="0" w:color="auto"/>
            </w:tcBorders>
          </w:tcPr>
          <w:p w14:paraId="69E2A20A" w14:textId="77777777" w:rsidR="005C1C1D" w:rsidRPr="00D8063B" w:rsidRDefault="005C1C1D" w:rsidP="00DA6BCB">
            <w:pPr>
              <w:pStyle w:val="NormalLeft"/>
              <w:rPr>
                <w:lang w:val="en-GB"/>
              </w:rPr>
            </w:pPr>
            <w:r w:rsidRPr="00D8063B">
              <w:rPr>
                <w:lang w:val="en-GB"/>
              </w:rPr>
              <w:t>Structured notes</w:t>
            </w:r>
          </w:p>
        </w:tc>
        <w:tc>
          <w:tcPr>
            <w:tcW w:w="5757" w:type="dxa"/>
            <w:tcBorders>
              <w:top w:val="single" w:sz="2" w:space="0" w:color="auto"/>
              <w:left w:val="single" w:sz="2" w:space="0" w:color="auto"/>
              <w:bottom w:val="single" w:sz="2" w:space="0" w:color="auto"/>
              <w:right w:val="single" w:sz="2" w:space="0" w:color="auto"/>
            </w:tcBorders>
          </w:tcPr>
          <w:p w14:paraId="366F50FF" w14:textId="79DF60F3" w:rsidR="005C1C1D" w:rsidRPr="00D8063B" w:rsidRDefault="005C1C1D" w:rsidP="00DA6BCB">
            <w:pPr>
              <w:pStyle w:val="NormalLeft"/>
              <w:rPr>
                <w:lang w:val="en-GB"/>
              </w:rPr>
            </w:pPr>
            <w:r w:rsidRPr="00D8063B">
              <w:rPr>
                <w:lang w:val="en-GB"/>
              </w:rP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w:t>
            </w:r>
            <w:r w:rsidRPr="00D8063B">
              <w:rPr>
                <w:lang w:val="en-GB"/>
              </w:rPr>
              <w:lastRenderedPageBreak/>
              <w:t xml:space="preserve">Swaps (‘CDS’), Constant Maturity Swaps (‘CMS’), Credit Default Options (‘CDOp’). </w:t>
            </w:r>
            <w:del w:id="763" w:author="Author">
              <w:r w:rsidRPr="00D8063B" w:rsidDel="006A1D8A">
                <w:rPr>
                  <w:lang w:val="en-GB"/>
                </w:rPr>
                <w:delText>Assets under this category are not subject to unbundling.</w:delText>
              </w:r>
            </w:del>
          </w:p>
          <w:p w14:paraId="678307AC" w14:textId="77777777" w:rsidR="005C1C1D" w:rsidRPr="00D8063B" w:rsidRDefault="005C1C1D" w:rsidP="00DA6BCB">
            <w:pPr>
              <w:pStyle w:val="NormalLeft"/>
              <w:rPr>
                <w:lang w:val="en-GB"/>
              </w:rPr>
            </w:pPr>
            <w:r w:rsidRPr="00D8063B">
              <w:rPr>
                <w:lang w:val="en-GB"/>
              </w:rPr>
              <w:t>With regard to ‘statutory accounts values’ column (C0020), where– the split between bonds, structured products and collateralised securities is not available, this item shall not be reported.</w:t>
            </w:r>
          </w:p>
        </w:tc>
      </w:tr>
      <w:tr w:rsidR="005C1C1D" w:rsidRPr="00D8063B" w14:paraId="33D84AED" w14:textId="77777777" w:rsidTr="00DA6BCB">
        <w:tc>
          <w:tcPr>
            <w:tcW w:w="1671" w:type="dxa"/>
            <w:tcBorders>
              <w:top w:val="single" w:sz="2" w:space="0" w:color="auto"/>
              <w:left w:val="single" w:sz="2" w:space="0" w:color="auto"/>
              <w:bottom w:val="single" w:sz="2" w:space="0" w:color="auto"/>
              <w:right w:val="single" w:sz="2" w:space="0" w:color="auto"/>
            </w:tcBorders>
          </w:tcPr>
          <w:p w14:paraId="72BE34DA" w14:textId="77777777" w:rsidR="005C1C1D" w:rsidRPr="00D8063B" w:rsidRDefault="005C1C1D" w:rsidP="00DA6BCB">
            <w:pPr>
              <w:pStyle w:val="NormalLeft"/>
              <w:rPr>
                <w:lang w:val="en-GB"/>
              </w:rPr>
            </w:pPr>
            <w:r w:rsidRPr="00D8063B">
              <w:rPr>
                <w:lang w:val="en-GB"/>
              </w:rPr>
              <w:lastRenderedPageBreak/>
              <w:t>C0010– C0020/R0170</w:t>
            </w:r>
          </w:p>
        </w:tc>
        <w:tc>
          <w:tcPr>
            <w:tcW w:w="1858" w:type="dxa"/>
            <w:tcBorders>
              <w:top w:val="single" w:sz="2" w:space="0" w:color="auto"/>
              <w:left w:val="single" w:sz="2" w:space="0" w:color="auto"/>
              <w:bottom w:val="single" w:sz="2" w:space="0" w:color="auto"/>
              <w:right w:val="single" w:sz="2" w:space="0" w:color="auto"/>
            </w:tcBorders>
          </w:tcPr>
          <w:p w14:paraId="05FE7ADF" w14:textId="77777777" w:rsidR="005C1C1D" w:rsidRPr="00D8063B" w:rsidRDefault="005C1C1D" w:rsidP="00DA6BCB">
            <w:pPr>
              <w:pStyle w:val="NormalLeft"/>
              <w:rPr>
                <w:lang w:val="en-GB"/>
              </w:rPr>
            </w:pPr>
            <w:r w:rsidRPr="00D8063B">
              <w:rPr>
                <w:lang w:val="en-GB"/>
              </w:rPr>
              <w:t>Collateralised securities</w:t>
            </w:r>
          </w:p>
        </w:tc>
        <w:tc>
          <w:tcPr>
            <w:tcW w:w="5757" w:type="dxa"/>
            <w:tcBorders>
              <w:top w:val="single" w:sz="2" w:space="0" w:color="auto"/>
              <w:left w:val="single" w:sz="2" w:space="0" w:color="auto"/>
              <w:bottom w:val="single" w:sz="2" w:space="0" w:color="auto"/>
              <w:right w:val="single" w:sz="2" w:space="0" w:color="auto"/>
            </w:tcBorders>
          </w:tcPr>
          <w:p w14:paraId="0EBC713D" w14:textId="77777777" w:rsidR="005C1C1D" w:rsidRPr="00D8063B" w:rsidRDefault="005C1C1D" w:rsidP="00DA6BCB">
            <w:pPr>
              <w:pStyle w:val="NormalLeft"/>
              <w:rPr>
                <w:lang w:val="en-GB"/>
              </w:rPr>
            </w:pPr>
            <w:r w:rsidRPr="00D8063B">
              <w:rPr>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p w14:paraId="6E50FBC9" w14:textId="77777777" w:rsidR="005C1C1D" w:rsidRPr="00D8063B" w:rsidRDefault="005C1C1D" w:rsidP="00DA6BCB">
            <w:pPr>
              <w:pStyle w:val="NormalLeft"/>
              <w:rPr>
                <w:lang w:val="en-GB"/>
              </w:rPr>
            </w:pPr>
            <w:r w:rsidRPr="00D8063B">
              <w:rPr>
                <w:lang w:val="en-GB"/>
              </w:rPr>
              <w:t>With regard to ‘statutory accounts values’ column (C0020), where– the split between bonds, structured products and collateralised securities is not available, this item shall not be reported.</w:t>
            </w:r>
          </w:p>
        </w:tc>
      </w:tr>
      <w:tr w:rsidR="005C1C1D" w:rsidRPr="00D8063B" w14:paraId="16AC6634" w14:textId="77777777" w:rsidTr="00DA6BCB">
        <w:tc>
          <w:tcPr>
            <w:tcW w:w="1671" w:type="dxa"/>
            <w:tcBorders>
              <w:top w:val="single" w:sz="2" w:space="0" w:color="auto"/>
              <w:left w:val="single" w:sz="2" w:space="0" w:color="auto"/>
              <w:bottom w:val="single" w:sz="2" w:space="0" w:color="auto"/>
              <w:right w:val="single" w:sz="2" w:space="0" w:color="auto"/>
            </w:tcBorders>
          </w:tcPr>
          <w:p w14:paraId="0BBF3826" w14:textId="77777777" w:rsidR="005C1C1D" w:rsidRPr="00D8063B" w:rsidRDefault="005C1C1D" w:rsidP="00DA6BCB">
            <w:pPr>
              <w:pStyle w:val="NormalLeft"/>
              <w:rPr>
                <w:lang w:val="en-GB"/>
              </w:rPr>
            </w:pPr>
            <w:r w:rsidRPr="00D8063B">
              <w:rPr>
                <w:lang w:val="en-GB"/>
              </w:rPr>
              <w:t>C0010– C0020/R0180</w:t>
            </w:r>
          </w:p>
        </w:tc>
        <w:tc>
          <w:tcPr>
            <w:tcW w:w="1858" w:type="dxa"/>
            <w:tcBorders>
              <w:top w:val="single" w:sz="2" w:space="0" w:color="auto"/>
              <w:left w:val="single" w:sz="2" w:space="0" w:color="auto"/>
              <w:bottom w:val="single" w:sz="2" w:space="0" w:color="auto"/>
              <w:right w:val="single" w:sz="2" w:space="0" w:color="auto"/>
            </w:tcBorders>
          </w:tcPr>
          <w:p w14:paraId="41D9B94F" w14:textId="77777777" w:rsidR="005C1C1D" w:rsidRPr="00D8063B" w:rsidRDefault="005C1C1D" w:rsidP="00DA6BCB">
            <w:pPr>
              <w:pStyle w:val="NormalLeft"/>
              <w:rPr>
                <w:lang w:val="en-GB"/>
              </w:rPr>
            </w:pPr>
            <w:r w:rsidRPr="00D8063B">
              <w:rPr>
                <w:lang w:val="en-GB"/>
              </w:rPr>
              <w:t>Collective Investment undertakings</w:t>
            </w:r>
          </w:p>
        </w:tc>
        <w:tc>
          <w:tcPr>
            <w:tcW w:w="5757" w:type="dxa"/>
            <w:tcBorders>
              <w:top w:val="single" w:sz="2" w:space="0" w:color="auto"/>
              <w:left w:val="single" w:sz="2" w:space="0" w:color="auto"/>
              <w:bottom w:val="single" w:sz="2" w:space="0" w:color="auto"/>
              <w:right w:val="single" w:sz="2" w:space="0" w:color="auto"/>
            </w:tcBorders>
          </w:tcPr>
          <w:p w14:paraId="58A6EBAE" w14:textId="77777777" w:rsidR="005C1C1D" w:rsidRPr="00D8063B" w:rsidRDefault="005C1C1D" w:rsidP="00DA6BCB">
            <w:pPr>
              <w:pStyle w:val="NormalLeft"/>
              <w:rPr>
                <w:lang w:val="en-GB"/>
              </w:rPr>
            </w:pPr>
            <w:r w:rsidRPr="00D8063B">
              <w:rPr>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5C1C1D" w:rsidRPr="00D8063B" w14:paraId="5B885DDB" w14:textId="77777777" w:rsidTr="00DA6BCB">
        <w:tc>
          <w:tcPr>
            <w:tcW w:w="1671" w:type="dxa"/>
            <w:tcBorders>
              <w:top w:val="single" w:sz="2" w:space="0" w:color="auto"/>
              <w:left w:val="single" w:sz="2" w:space="0" w:color="auto"/>
              <w:bottom w:val="single" w:sz="2" w:space="0" w:color="auto"/>
              <w:right w:val="single" w:sz="2" w:space="0" w:color="auto"/>
            </w:tcBorders>
          </w:tcPr>
          <w:p w14:paraId="6ED99342" w14:textId="77777777" w:rsidR="005C1C1D" w:rsidRPr="00D8063B" w:rsidRDefault="005C1C1D" w:rsidP="00DA6BCB">
            <w:pPr>
              <w:pStyle w:val="NormalLeft"/>
              <w:rPr>
                <w:lang w:val="en-GB"/>
              </w:rPr>
            </w:pPr>
            <w:r w:rsidRPr="00D8063B">
              <w:rPr>
                <w:lang w:val="en-GB"/>
              </w:rPr>
              <w:t>C0010– C0020/R0190</w:t>
            </w:r>
          </w:p>
        </w:tc>
        <w:tc>
          <w:tcPr>
            <w:tcW w:w="1858" w:type="dxa"/>
            <w:tcBorders>
              <w:top w:val="single" w:sz="2" w:space="0" w:color="auto"/>
              <w:left w:val="single" w:sz="2" w:space="0" w:color="auto"/>
              <w:bottom w:val="single" w:sz="2" w:space="0" w:color="auto"/>
              <w:right w:val="single" w:sz="2" w:space="0" w:color="auto"/>
            </w:tcBorders>
          </w:tcPr>
          <w:p w14:paraId="2BF337ED" w14:textId="77777777" w:rsidR="005C1C1D" w:rsidRPr="00D8063B" w:rsidRDefault="005C1C1D" w:rsidP="00DA6BCB">
            <w:pPr>
              <w:pStyle w:val="NormalLeft"/>
              <w:rPr>
                <w:lang w:val="en-GB"/>
              </w:rPr>
            </w:pPr>
            <w:r w:rsidRPr="00D8063B">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2CB536C5" w14:textId="77777777" w:rsidR="005C1C1D" w:rsidRPr="00D8063B" w:rsidRDefault="005C1C1D" w:rsidP="00DA6BCB">
            <w:pPr>
              <w:pStyle w:val="NormalLeft"/>
              <w:rPr>
                <w:lang w:val="en-GB"/>
              </w:rPr>
            </w:pPr>
            <w:r w:rsidRPr="00D8063B">
              <w:rPr>
                <w:lang w:val="en-GB"/>
              </w:rPr>
              <w:t>A financial instrument or other contract with all three of the following characteristics:</w:t>
            </w:r>
          </w:p>
          <w:p w14:paraId="3F02FBD5" w14:textId="77777777" w:rsidR="005C1C1D" w:rsidRPr="00D8063B" w:rsidRDefault="005C1C1D" w:rsidP="00DA6BCB">
            <w:pPr>
              <w:pStyle w:val="Point0"/>
              <w:rPr>
                <w:lang w:val="en-GB"/>
              </w:rPr>
            </w:pPr>
            <w:r w:rsidRPr="00D8063B">
              <w:rPr>
                <w:lang w:val="en-GB"/>
              </w:rPr>
              <w:tab/>
              <w:t>(a)</w:t>
            </w:r>
            <w:r w:rsidRPr="00D8063B">
              <w:rPr>
                <w:lang w:val="en-GB"/>
              </w:rPr>
              <w:tab/>
              <w:t>Its value changes in response to the change in a specified interest rate, financial instrument price, commodity price, foreign exchange (‘FX’) rate, index of prices or rates, credit rating or credit index, or other variable, provided in the case of a non–financial variable that the variable is not specific to a party to the contract (sometimes called the ‘underlying’).</w:t>
            </w:r>
          </w:p>
          <w:p w14:paraId="7083F32B" w14:textId="77777777" w:rsidR="005C1C1D" w:rsidRPr="00D8063B" w:rsidRDefault="005C1C1D" w:rsidP="00DA6BCB">
            <w:pPr>
              <w:pStyle w:val="Point0"/>
              <w:rPr>
                <w:lang w:val="en-GB"/>
              </w:rPr>
            </w:pPr>
            <w:r w:rsidRPr="00D8063B">
              <w:rPr>
                <w:lang w:val="en-GB"/>
              </w:rPr>
              <w:tab/>
              <w:t>(b)</w:t>
            </w:r>
            <w:r w:rsidRPr="00D8063B">
              <w:rPr>
                <w:lang w:val="en-GB"/>
              </w:rPr>
              <w:tab/>
              <w:t>It requires no initial net investment or an initial net investment that is smaller than would be required for other types of contracts that would be expected to have a similar response to changes in market factors.</w:t>
            </w:r>
          </w:p>
          <w:p w14:paraId="11149BD4" w14:textId="77777777" w:rsidR="005C1C1D" w:rsidRPr="00D8063B" w:rsidRDefault="005C1C1D" w:rsidP="00DA6BCB">
            <w:pPr>
              <w:pStyle w:val="Point0"/>
              <w:rPr>
                <w:lang w:val="en-GB"/>
              </w:rPr>
            </w:pPr>
            <w:r w:rsidRPr="00D8063B">
              <w:rPr>
                <w:lang w:val="en-GB"/>
              </w:rPr>
              <w:tab/>
              <w:t>(c)</w:t>
            </w:r>
            <w:r w:rsidRPr="00D8063B">
              <w:rPr>
                <w:lang w:val="en-GB"/>
              </w:rPr>
              <w:tab/>
              <w:t>It is settled at a future date.</w:t>
            </w:r>
          </w:p>
          <w:p w14:paraId="5EAADA5F" w14:textId="77777777" w:rsidR="005C1C1D" w:rsidRPr="00D8063B" w:rsidRDefault="005C1C1D" w:rsidP="00DA6BCB">
            <w:pPr>
              <w:pStyle w:val="NormalLeft"/>
              <w:rPr>
                <w:lang w:val="en-GB"/>
              </w:rPr>
            </w:pPr>
            <w:r w:rsidRPr="00D8063B">
              <w:rPr>
                <w:lang w:val="en-GB"/>
              </w:rPr>
              <w:t>Solvency II value, only if positive, of the derivative as of the reporting date is reported here (in case of negative value, see R0790).</w:t>
            </w:r>
          </w:p>
        </w:tc>
      </w:tr>
      <w:tr w:rsidR="005C1C1D" w:rsidRPr="00D8063B" w14:paraId="46450913" w14:textId="77777777" w:rsidTr="00DA6BCB">
        <w:tc>
          <w:tcPr>
            <w:tcW w:w="1671" w:type="dxa"/>
            <w:tcBorders>
              <w:top w:val="single" w:sz="2" w:space="0" w:color="auto"/>
              <w:left w:val="single" w:sz="2" w:space="0" w:color="auto"/>
              <w:bottom w:val="single" w:sz="2" w:space="0" w:color="auto"/>
              <w:right w:val="single" w:sz="2" w:space="0" w:color="auto"/>
            </w:tcBorders>
          </w:tcPr>
          <w:p w14:paraId="19857141" w14:textId="77777777" w:rsidR="005C1C1D" w:rsidRPr="00D8063B" w:rsidRDefault="005C1C1D" w:rsidP="00DA6BCB">
            <w:pPr>
              <w:pStyle w:val="NormalLeft"/>
              <w:rPr>
                <w:lang w:val="en-GB"/>
              </w:rPr>
            </w:pPr>
            <w:r w:rsidRPr="00D8063B">
              <w:rPr>
                <w:lang w:val="en-GB"/>
              </w:rPr>
              <w:lastRenderedPageBreak/>
              <w:t>C0010– C0020/R0200</w:t>
            </w:r>
          </w:p>
        </w:tc>
        <w:tc>
          <w:tcPr>
            <w:tcW w:w="1858" w:type="dxa"/>
            <w:tcBorders>
              <w:top w:val="single" w:sz="2" w:space="0" w:color="auto"/>
              <w:left w:val="single" w:sz="2" w:space="0" w:color="auto"/>
              <w:bottom w:val="single" w:sz="2" w:space="0" w:color="auto"/>
              <w:right w:val="single" w:sz="2" w:space="0" w:color="auto"/>
            </w:tcBorders>
          </w:tcPr>
          <w:p w14:paraId="2F568429" w14:textId="77777777" w:rsidR="005C1C1D" w:rsidRPr="00D8063B" w:rsidRDefault="005C1C1D" w:rsidP="00DA6BCB">
            <w:pPr>
              <w:pStyle w:val="NormalLeft"/>
              <w:rPr>
                <w:lang w:val="en-GB"/>
              </w:rPr>
            </w:pPr>
            <w:r w:rsidRPr="00D8063B">
              <w:rPr>
                <w:lang w:val="en-GB"/>
              </w:rPr>
              <w:t>Deposits other than cash equivalents</w:t>
            </w:r>
          </w:p>
        </w:tc>
        <w:tc>
          <w:tcPr>
            <w:tcW w:w="5757" w:type="dxa"/>
            <w:tcBorders>
              <w:top w:val="single" w:sz="2" w:space="0" w:color="auto"/>
              <w:left w:val="single" w:sz="2" w:space="0" w:color="auto"/>
              <w:bottom w:val="single" w:sz="2" w:space="0" w:color="auto"/>
              <w:right w:val="single" w:sz="2" w:space="0" w:color="auto"/>
            </w:tcBorders>
          </w:tcPr>
          <w:p w14:paraId="2518DF8E" w14:textId="77777777" w:rsidR="005C1C1D" w:rsidRPr="00D8063B" w:rsidRDefault="005C1C1D" w:rsidP="00DA6BCB">
            <w:pPr>
              <w:pStyle w:val="NormalLeft"/>
              <w:rPr>
                <w:lang w:val="en-GB"/>
              </w:rPr>
            </w:pPr>
            <w:r w:rsidRPr="00D8063B">
              <w:rPr>
                <w:lang w:val="en-GB"/>
              </w:rPr>
              <w:t>Deposits other than cash equivalents that cannot be used to make payments until before a specific maturity date and that are not exchangeable for currency or transferable deposits without any kind of significant restriction or penalty.</w:t>
            </w:r>
          </w:p>
        </w:tc>
      </w:tr>
      <w:tr w:rsidR="005C1C1D" w:rsidRPr="00D8063B" w14:paraId="593BD500" w14:textId="77777777" w:rsidTr="00DA6BCB">
        <w:tc>
          <w:tcPr>
            <w:tcW w:w="1671" w:type="dxa"/>
            <w:tcBorders>
              <w:top w:val="single" w:sz="2" w:space="0" w:color="auto"/>
              <w:left w:val="single" w:sz="2" w:space="0" w:color="auto"/>
              <w:bottom w:val="single" w:sz="2" w:space="0" w:color="auto"/>
              <w:right w:val="single" w:sz="2" w:space="0" w:color="auto"/>
            </w:tcBorders>
          </w:tcPr>
          <w:p w14:paraId="617A0A79" w14:textId="77777777" w:rsidR="005C1C1D" w:rsidRPr="00D8063B" w:rsidRDefault="005C1C1D" w:rsidP="00DA6BCB">
            <w:pPr>
              <w:pStyle w:val="NormalLeft"/>
              <w:rPr>
                <w:lang w:val="en-GB"/>
              </w:rPr>
            </w:pPr>
            <w:r w:rsidRPr="00D8063B">
              <w:rPr>
                <w:lang w:val="en-GB"/>
              </w:rPr>
              <w:t>C0010– C0020/R0210</w:t>
            </w:r>
          </w:p>
        </w:tc>
        <w:tc>
          <w:tcPr>
            <w:tcW w:w="1858" w:type="dxa"/>
            <w:tcBorders>
              <w:top w:val="single" w:sz="2" w:space="0" w:color="auto"/>
              <w:left w:val="single" w:sz="2" w:space="0" w:color="auto"/>
              <w:bottom w:val="single" w:sz="2" w:space="0" w:color="auto"/>
              <w:right w:val="single" w:sz="2" w:space="0" w:color="auto"/>
            </w:tcBorders>
          </w:tcPr>
          <w:p w14:paraId="21F0A55E" w14:textId="77777777" w:rsidR="005C1C1D" w:rsidRPr="00D8063B" w:rsidRDefault="005C1C1D" w:rsidP="00DA6BCB">
            <w:pPr>
              <w:pStyle w:val="NormalLeft"/>
              <w:rPr>
                <w:lang w:val="en-GB"/>
              </w:rPr>
            </w:pPr>
            <w:r w:rsidRPr="00D8063B">
              <w:rPr>
                <w:lang w:val="en-GB"/>
              </w:rPr>
              <w:t>Other investments</w:t>
            </w:r>
          </w:p>
        </w:tc>
        <w:tc>
          <w:tcPr>
            <w:tcW w:w="5757" w:type="dxa"/>
            <w:tcBorders>
              <w:top w:val="single" w:sz="2" w:space="0" w:color="auto"/>
              <w:left w:val="single" w:sz="2" w:space="0" w:color="auto"/>
              <w:bottom w:val="single" w:sz="2" w:space="0" w:color="auto"/>
              <w:right w:val="single" w:sz="2" w:space="0" w:color="auto"/>
            </w:tcBorders>
          </w:tcPr>
          <w:p w14:paraId="2804BFB9" w14:textId="77777777" w:rsidR="005C1C1D" w:rsidRPr="00D8063B" w:rsidRDefault="005C1C1D" w:rsidP="00DA6BCB">
            <w:pPr>
              <w:pStyle w:val="NormalLeft"/>
              <w:rPr>
                <w:lang w:val="en-GB"/>
              </w:rPr>
            </w:pPr>
            <w:r w:rsidRPr="00D8063B">
              <w:rPr>
                <w:lang w:val="en-GB"/>
              </w:rPr>
              <w:t>Other investments not covered already within investments reported above.</w:t>
            </w:r>
          </w:p>
        </w:tc>
      </w:tr>
      <w:tr w:rsidR="005C1C1D" w:rsidRPr="00D8063B" w14:paraId="16B400C6" w14:textId="77777777" w:rsidTr="00DA6BCB">
        <w:tc>
          <w:tcPr>
            <w:tcW w:w="1671" w:type="dxa"/>
            <w:tcBorders>
              <w:top w:val="single" w:sz="2" w:space="0" w:color="auto"/>
              <w:left w:val="single" w:sz="2" w:space="0" w:color="auto"/>
              <w:bottom w:val="single" w:sz="2" w:space="0" w:color="auto"/>
              <w:right w:val="single" w:sz="2" w:space="0" w:color="auto"/>
            </w:tcBorders>
          </w:tcPr>
          <w:p w14:paraId="67675510" w14:textId="77777777" w:rsidR="005C1C1D" w:rsidRPr="00D8063B" w:rsidRDefault="005C1C1D" w:rsidP="00DA6BCB">
            <w:pPr>
              <w:pStyle w:val="NormalLeft"/>
              <w:rPr>
                <w:lang w:val="en-GB"/>
              </w:rPr>
            </w:pPr>
            <w:r w:rsidRPr="00D8063B">
              <w:rPr>
                <w:lang w:val="en-GB"/>
              </w:rPr>
              <w:t>C0010–C0020/R0220</w:t>
            </w:r>
          </w:p>
        </w:tc>
        <w:tc>
          <w:tcPr>
            <w:tcW w:w="1858" w:type="dxa"/>
            <w:tcBorders>
              <w:top w:val="single" w:sz="2" w:space="0" w:color="auto"/>
              <w:left w:val="single" w:sz="2" w:space="0" w:color="auto"/>
              <w:bottom w:val="single" w:sz="2" w:space="0" w:color="auto"/>
              <w:right w:val="single" w:sz="2" w:space="0" w:color="auto"/>
            </w:tcBorders>
          </w:tcPr>
          <w:p w14:paraId="02372E84" w14:textId="77777777" w:rsidR="005C1C1D" w:rsidRPr="00D8063B" w:rsidRDefault="005C1C1D" w:rsidP="00DA6BCB">
            <w:pPr>
              <w:pStyle w:val="NormalLeft"/>
              <w:rPr>
                <w:lang w:val="en-GB"/>
              </w:rPr>
            </w:pPr>
            <w:r w:rsidRPr="00D8063B">
              <w:rPr>
                <w:lang w:val="en-GB"/>
              </w:rPr>
              <w:t>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1A00406B" w14:textId="77777777" w:rsidR="005C1C1D" w:rsidRPr="00D8063B" w:rsidRDefault="005C1C1D" w:rsidP="00DA6BCB">
            <w:pPr>
              <w:pStyle w:val="NormalLeft"/>
              <w:rPr>
                <w:lang w:val="en-GB"/>
              </w:rPr>
            </w:pPr>
            <w:r w:rsidRPr="00D8063B">
              <w:rPr>
                <w:lang w:val="en-GB"/>
              </w:rPr>
              <w:t>Assets held for index–linked and unit–linked contracts (classified in line of business 31 as defined in Annex I of Delegated Regulation (EU) 2015/35).</w:t>
            </w:r>
          </w:p>
        </w:tc>
      </w:tr>
      <w:tr w:rsidR="005C1C1D" w:rsidRPr="00D8063B" w14:paraId="33A3561C" w14:textId="77777777" w:rsidTr="00DA6BCB">
        <w:tc>
          <w:tcPr>
            <w:tcW w:w="1671" w:type="dxa"/>
            <w:tcBorders>
              <w:top w:val="single" w:sz="2" w:space="0" w:color="auto"/>
              <w:left w:val="single" w:sz="2" w:space="0" w:color="auto"/>
              <w:bottom w:val="single" w:sz="2" w:space="0" w:color="auto"/>
              <w:right w:val="single" w:sz="2" w:space="0" w:color="auto"/>
            </w:tcBorders>
          </w:tcPr>
          <w:p w14:paraId="128E6361" w14:textId="77777777" w:rsidR="005C1C1D" w:rsidRPr="00D8063B" w:rsidRDefault="005C1C1D" w:rsidP="00DA6BCB">
            <w:pPr>
              <w:pStyle w:val="NormalLeft"/>
              <w:rPr>
                <w:lang w:val="en-GB"/>
              </w:rPr>
            </w:pPr>
            <w:r w:rsidRPr="00D8063B">
              <w:rPr>
                <w:lang w:val="en-GB"/>
              </w:rPr>
              <w:t>C0010– C0020/R0230</w:t>
            </w:r>
          </w:p>
        </w:tc>
        <w:tc>
          <w:tcPr>
            <w:tcW w:w="1858" w:type="dxa"/>
            <w:tcBorders>
              <w:top w:val="single" w:sz="2" w:space="0" w:color="auto"/>
              <w:left w:val="single" w:sz="2" w:space="0" w:color="auto"/>
              <w:bottom w:val="single" w:sz="2" w:space="0" w:color="auto"/>
              <w:right w:val="single" w:sz="2" w:space="0" w:color="auto"/>
            </w:tcBorders>
          </w:tcPr>
          <w:p w14:paraId="7B874398" w14:textId="77777777" w:rsidR="005C1C1D" w:rsidRPr="00D8063B" w:rsidRDefault="005C1C1D" w:rsidP="00DA6BCB">
            <w:pPr>
              <w:pStyle w:val="NormalLeft"/>
              <w:rPr>
                <w:lang w:val="en-GB"/>
              </w:rPr>
            </w:pPr>
            <w:r w:rsidRPr="00D8063B">
              <w:rPr>
                <w:lang w:val="en-GB"/>
              </w:rPr>
              <w:t>Loans and mortgages</w:t>
            </w:r>
          </w:p>
        </w:tc>
        <w:tc>
          <w:tcPr>
            <w:tcW w:w="5757" w:type="dxa"/>
            <w:tcBorders>
              <w:top w:val="single" w:sz="2" w:space="0" w:color="auto"/>
              <w:left w:val="single" w:sz="2" w:space="0" w:color="auto"/>
              <w:bottom w:val="single" w:sz="2" w:space="0" w:color="auto"/>
              <w:right w:val="single" w:sz="2" w:space="0" w:color="auto"/>
            </w:tcBorders>
          </w:tcPr>
          <w:p w14:paraId="0F3929BD" w14:textId="77777777" w:rsidR="005C1C1D" w:rsidRPr="00D8063B" w:rsidRDefault="005C1C1D" w:rsidP="00DA6BCB">
            <w:pPr>
              <w:pStyle w:val="NormalLeft"/>
              <w:rPr>
                <w:lang w:val="en-GB"/>
              </w:rPr>
            </w:pPr>
            <w:r w:rsidRPr="00D8063B">
              <w:rPr>
                <w:lang w:val="en-GB"/>
              </w:rPr>
              <w:t>This is the total amount of loans and mortgages, i.e. financial assets created when group lend funds, either with or without collateral, including cash pools.</w:t>
            </w:r>
          </w:p>
          <w:p w14:paraId="4F4560E7" w14:textId="77777777" w:rsidR="005C1C1D" w:rsidRPr="00D8063B" w:rsidRDefault="005C1C1D" w:rsidP="00DA6BCB">
            <w:pPr>
              <w:pStyle w:val="NormalLeft"/>
              <w:rPr>
                <w:lang w:val="en-GB"/>
              </w:rPr>
            </w:pPr>
            <w:r w:rsidRPr="00D8063B">
              <w:rPr>
                <w:lang w:val="en-GB"/>
              </w:rPr>
              <w:t>With regard to ‘Statutory accounts values’ column (C0020) — where the split of the split of loans &amp; mortgages is not available, this item shall reflect the sum.</w:t>
            </w:r>
          </w:p>
        </w:tc>
      </w:tr>
      <w:tr w:rsidR="005C1C1D" w:rsidRPr="00D8063B" w14:paraId="4F18EBAA" w14:textId="77777777" w:rsidTr="00DA6BCB">
        <w:tc>
          <w:tcPr>
            <w:tcW w:w="1671" w:type="dxa"/>
            <w:tcBorders>
              <w:top w:val="single" w:sz="2" w:space="0" w:color="auto"/>
              <w:left w:val="single" w:sz="2" w:space="0" w:color="auto"/>
              <w:bottom w:val="single" w:sz="2" w:space="0" w:color="auto"/>
              <w:right w:val="single" w:sz="2" w:space="0" w:color="auto"/>
            </w:tcBorders>
          </w:tcPr>
          <w:p w14:paraId="1C2B41FF" w14:textId="77777777" w:rsidR="005C1C1D" w:rsidRPr="00D8063B" w:rsidRDefault="005C1C1D" w:rsidP="00DA6BCB">
            <w:pPr>
              <w:pStyle w:val="NormalLeft"/>
              <w:rPr>
                <w:lang w:val="en-GB"/>
              </w:rPr>
            </w:pPr>
            <w:r w:rsidRPr="00D8063B">
              <w:rPr>
                <w:lang w:val="en-GB"/>
              </w:rPr>
              <w:t>C0010– C0020/R0240</w:t>
            </w:r>
          </w:p>
        </w:tc>
        <w:tc>
          <w:tcPr>
            <w:tcW w:w="1858" w:type="dxa"/>
            <w:tcBorders>
              <w:top w:val="single" w:sz="2" w:space="0" w:color="auto"/>
              <w:left w:val="single" w:sz="2" w:space="0" w:color="auto"/>
              <w:bottom w:val="single" w:sz="2" w:space="0" w:color="auto"/>
              <w:right w:val="single" w:sz="2" w:space="0" w:color="auto"/>
            </w:tcBorders>
          </w:tcPr>
          <w:p w14:paraId="428F949A" w14:textId="77777777" w:rsidR="005C1C1D" w:rsidRPr="00D8063B" w:rsidRDefault="005C1C1D" w:rsidP="00DA6BCB">
            <w:pPr>
              <w:pStyle w:val="NormalLeft"/>
              <w:rPr>
                <w:lang w:val="en-GB"/>
              </w:rPr>
            </w:pPr>
            <w:r w:rsidRPr="00D8063B">
              <w:rPr>
                <w:lang w:val="en-GB"/>
              </w:rPr>
              <w:t>Loans on policies</w:t>
            </w:r>
          </w:p>
        </w:tc>
        <w:tc>
          <w:tcPr>
            <w:tcW w:w="5757" w:type="dxa"/>
            <w:tcBorders>
              <w:top w:val="single" w:sz="2" w:space="0" w:color="auto"/>
              <w:left w:val="single" w:sz="2" w:space="0" w:color="auto"/>
              <w:bottom w:val="single" w:sz="2" w:space="0" w:color="auto"/>
              <w:right w:val="single" w:sz="2" w:space="0" w:color="auto"/>
            </w:tcBorders>
          </w:tcPr>
          <w:p w14:paraId="19449DEE" w14:textId="77777777" w:rsidR="005C1C1D" w:rsidRPr="00D8063B" w:rsidRDefault="005C1C1D" w:rsidP="00DA6BCB">
            <w:pPr>
              <w:pStyle w:val="NormalLeft"/>
              <w:rPr>
                <w:lang w:val="en-GB"/>
              </w:rPr>
            </w:pPr>
            <w:r w:rsidRPr="00D8063B">
              <w:rPr>
                <w:lang w:val="en-GB"/>
              </w:rPr>
              <w:t>Loans made to policyholders, collateralised on policies (underlying technical provisions).</w:t>
            </w:r>
          </w:p>
          <w:p w14:paraId="786B7FF6" w14:textId="77777777" w:rsidR="005C1C1D" w:rsidRPr="00D8063B" w:rsidRDefault="005C1C1D" w:rsidP="00DA6BCB">
            <w:pPr>
              <w:pStyle w:val="NormalLeft"/>
              <w:rPr>
                <w:lang w:val="en-GB"/>
              </w:rPr>
            </w:pPr>
            <w:r w:rsidRPr="00D8063B">
              <w:rPr>
                <w:lang w:val="en-GB"/>
              </w:rPr>
              <w:t>With regard to ‘statutory accounts values’ column (C0020), where– the split between loans on policies, loans on mortgages to individuals and other loans and mortgages is not available, this item shall not be reported.</w:t>
            </w:r>
          </w:p>
        </w:tc>
      </w:tr>
      <w:tr w:rsidR="005C1C1D" w:rsidRPr="00D8063B" w14:paraId="01B8A926" w14:textId="77777777" w:rsidTr="00DA6BCB">
        <w:tc>
          <w:tcPr>
            <w:tcW w:w="1671" w:type="dxa"/>
            <w:tcBorders>
              <w:top w:val="single" w:sz="2" w:space="0" w:color="auto"/>
              <w:left w:val="single" w:sz="2" w:space="0" w:color="auto"/>
              <w:bottom w:val="single" w:sz="2" w:space="0" w:color="auto"/>
              <w:right w:val="single" w:sz="2" w:space="0" w:color="auto"/>
            </w:tcBorders>
          </w:tcPr>
          <w:p w14:paraId="0A15B6CC" w14:textId="77777777" w:rsidR="005C1C1D" w:rsidRPr="00D8063B" w:rsidRDefault="005C1C1D" w:rsidP="00DA6BCB">
            <w:pPr>
              <w:pStyle w:val="NormalLeft"/>
              <w:rPr>
                <w:lang w:val="en-GB"/>
              </w:rPr>
            </w:pPr>
            <w:r w:rsidRPr="00D8063B">
              <w:rPr>
                <w:lang w:val="en-GB"/>
              </w:rPr>
              <w:t>C0010– C0020/R0250</w:t>
            </w:r>
          </w:p>
        </w:tc>
        <w:tc>
          <w:tcPr>
            <w:tcW w:w="1858" w:type="dxa"/>
            <w:tcBorders>
              <w:top w:val="single" w:sz="2" w:space="0" w:color="auto"/>
              <w:left w:val="single" w:sz="2" w:space="0" w:color="auto"/>
              <w:bottom w:val="single" w:sz="2" w:space="0" w:color="auto"/>
              <w:right w:val="single" w:sz="2" w:space="0" w:color="auto"/>
            </w:tcBorders>
          </w:tcPr>
          <w:p w14:paraId="7E126202" w14:textId="77777777" w:rsidR="005C1C1D" w:rsidRPr="00D8063B" w:rsidRDefault="005C1C1D" w:rsidP="00DA6BCB">
            <w:pPr>
              <w:pStyle w:val="NormalLeft"/>
              <w:rPr>
                <w:lang w:val="en-GB"/>
              </w:rPr>
            </w:pPr>
            <w:r w:rsidRPr="00D8063B">
              <w:rPr>
                <w:lang w:val="en-GB"/>
              </w:rPr>
              <w:t>Loans and mortgages to individuals</w:t>
            </w:r>
          </w:p>
        </w:tc>
        <w:tc>
          <w:tcPr>
            <w:tcW w:w="5757" w:type="dxa"/>
            <w:tcBorders>
              <w:top w:val="single" w:sz="2" w:space="0" w:color="auto"/>
              <w:left w:val="single" w:sz="2" w:space="0" w:color="auto"/>
              <w:bottom w:val="single" w:sz="2" w:space="0" w:color="auto"/>
              <w:right w:val="single" w:sz="2" w:space="0" w:color="auto"/>
            </w:tcBorders>
          </w:tcPr>
          <w:p w14:paraId="2246E5E2" w14:textId="77777777" w:rsidR="005C1C1D" w:rsidRPr="00D8063B" w:rsidRDefault="005C1C1D" w:rsidP="00DA6BCB">
            <w:pPr>
              <w:pStyle w:val="NormalLeft"/>
              <w:rPr>
                <w:lang w:val="en-GB"/>
              </w:rPr>
            </w:pPr>
            <w:r w:rsidRPr="00D8063B">
              <w:rPr>
                <w:lang w:val="en-GB"/>
              </w:rPr>
              <w:t>Financial assets created when creditors lend funds to debtors — individuals, with collateral or not, including cash pools.</w:t>
            </w:r>
          </w:p>
          <w:p w14:paraId="14EDCC05" w14:textId="77777777" w:rsidR="005C1C1D" w:rsidRPr="00D8063B" w:rsidRDefault="005C1C1D" w:rsidP="00DA6BCB">
            <w:pPr>
              <w:pStyle w:val="NormalLeft"/>
              <w:rPr>
                <w:lang w:val="en-GB"/>
              </w:rPr>
            </w:pPr>
            <w:r w:rsidRPr="00D8063B">
              <w:rPr>
                <w:lang w:val="en-GB"/>
              </w:rPr>
              <w:t>With regard to ‘statutory accounts values’ column (C0020), where– the split between loans on policies, loans on mortgages to individuals and other loans and mortgages is not available, this item shall not be reported.</w:t>
            </w:r>
          </w:p>
        </w:tc>
      </w:tr>
      <w:tr w:rsidR="005C1C1D" w:rsidRPr="00D8063B" w14:paraId="3EAED898" w14:textId="77777777" w:rsidTr="00DA6BCB">
        <w:tc>
          <w:tcPr>
            <w:tcW w:w="1671" w:type="dxa"/>
            <w:tcBorders>
              <w:top w:val="single" w:sz="2" w:space="0" w:color="auto"/>
              <w:left w:val="single" w:sz="2" w:space="0" w:color="auto"/>
              <w:bottom w:val="single" w:sz="2" w:space="0" w:color="auto"/>
              <w:right w:val="single" w:sz="2" w:space="0" w:color="auto"/>
            </w:tcBorders>
          </w:tcPr>
          <w:p w14:paraId="243DB54D" w14:textId="77777777" w:rsidR="005C1C1D" w:rsidRPr="00D8063B" w:rsidRDefault="005C1C1D" w:rsidP="00DA6BCB">
            <w:pPr>
              <w:pStyle w:val="NormalLeft"/>
              <w:rPr>
                <w:lang w:val="en-GB"/>
              </w:rPr>
            </w:pPr>
            <w:r w:rsidRPr="00D8063B">
              <w:rPr>
                <w:lang w:val="en-GB"/>
              </w:rPr>
              <w:t>C0010– C0020/R0260</w:t>
            </w:r>
          </w:p>
        </w:tc>
        <w:tc>
          <w:tcPr>
            <w:tcW w:w="1858" w:type="dxa"/>
            <w:tcBorders>
              <w:top w:val="single" w:sz="2" w:space="0" w:color="auto"/>
              <w:left w:val="single" w:sz="2" w:space="0" w:color="auto"/>
              <w:bottom w:val="single" w:sz="2" w:space="0" w:color="auto"/>
              <w:right w:val="single" w:sz="2" w:space="0" w:color="auto"/>
            </w:tcBorders>
          </w:tcPr>
          <w:p w14:paraId="6E61220A" w14:textId="77777777" w:rsidR="005C1C1D" w:rsidRPr="00D8063B" w:rsidRDefault="005C1C1D" w:rsidP="00DA6BCB">
            <w:pPr>
              <w:pStyle w:val="NormalLeft"/>
              <w:rPr>
                <w:lang w:val="en-GB"/>
              </w:rPr>
            </w:pPr>
            <w:r w:rsidRPr="00D8063B">
              <w:rPr>
                <w:lang w:val="en-GB"/>
              </w:rPr>
              <w:t>Other loans and mortgages</w:t>
            </w:r>
          </w:p>
        </w:tc>
        <w:tc>
          <w:tcPr>
            <w:tcW w:w="5757" w:type="dxa"/>
            <w:tcBorders>
              <w:top w:val="single" w:sz="2" w:space="0" w:color="auto"/>
              <w:left w:val="single" w:sz="2" w:space="0" w:color="auto"/>
              <w:bottom w:val="single" w:sz="2" w:space="0" w:color="auto"/>
              <w:right w:val="single" w:sz="2" w:space="0" w:color="auto"/>
            </w:tcBorders>
          </w:tcPr>
          <w:p w14:paraId="1F63CD06" w14:textId="77777777" w:rsidR="005C1C1D" w:rsidRPr="00D8063B" w:rsidRDefault="005C1C1D" w:rsidP="00DA6BCB">
            <w:pPr>
              <w:pStyle w:val="NormalLeft"/>
              <w:rPr>
                <w:lang w:val="en-GB"/>
              </w:rPr>
            </w:pPr>
            <w:r w:rsidRPr="00D8063B">
              <w:rPr>
                <w:lang w:val="en-GB"/>
              </w:rPr>
              <w:t>Financial assets created when creditors lend funds to debtors — others, not classifiable in item R0240 or R0250, with collateral or not, including cash pools.</w:t>
            </w:r>
          </w:p>
          <w:p w14:paraId="52BD2E87" w14:textId="77777777" w:rsidR="005C1C1D" w:rsidRPr="00D8063B" w:rsidRDefault="005C1C1D" w:rsidP="00DA6BCB">
            <w:pPr>
              <w:pStyle w:val="NormalLeft"/>
              <w:rPr>
                <w:lang w:val="en-GB"/>
              </w:rPr>
            </w:pPr>
            <w:r w:rsidRPr="00D8063B">
              <w:rPr>
                <w:lang w:val="en-GB"/>
              </w:rPr>
              <w:t>With regard to ‘statutory accounts values’ column (C0020), where– the split between loans on policies, loans on mortgages to individuals and other loans and mortgages is not available, this item shall not be reported.</w:t>
            </w:r>
          </w:p>
        </w:tc>
      </w:tr>
      <w:tr w:rsidR="005C1C1D" w:rsidRPr="00D8063B" w14:paraId="5AE2D3BB" w14:textId="77777777" w:rsidTr="00DA6BCB">
        <w:tc>
          <w:tcPr>
            <w:tcW w:w="1671" w:type="dxa"/>
            <w:tcBorders>
              <w:top w:val="single" w:sz="2" w:space="0" w:color="auto"/>
              <w:left w:val="single" w:sz="2" w:space="0" w:color="auto"/>
              <w:bottom w:val="single" w:sz="2" w:space="0" w:color="auto"/>
              <w:right w:val="single" w:sz="2" w:space="0" w:color="auto"/>
            </w:tcBorders>
          </w:tcPr>
          <w:p w14:paraId="54B81A1B" w14:textId="77777777" w:rsidR="005C1C1D" w:rsidRPr="00D8063B" w:rsidRDefault="005C1C1D" w:rsidP="00DA6BCB">
            <w:pPr>
              <w:pStyle w:val="NormalLeft"/>
              <w:rPr>
                <w:lang w:val="en-GB"/>
              </w:rPr>
            </w:pPr>
            <w:r w:rsidRPr="00D8063B">
              <w:rPr>
                <w:lang w:val="en-GB"/>
              </w:rPr>
              <w:lastRenderedPageBreak/>
              <w:t>C0010– C0020/R0270</w:t>
            </w:r>
          </w:p>
        </w:tc>
        <w:tc>
          <w:tcPr>
            <w:tcW w:w="1858" w:type="dxa"/>
            <w:tcBorders>
              <w:top w:val="single" w:sz="2" w:space="0" w:color="auto"/>
              <w:left w:val="single" w:sz="2" w:space="0" w:color="auto"/>
              <w:bottom w:val="single" w:sz="2" w:space="0" w:color="auto"/>
              <w:right w:val="single" w:sz="2" w:space="0" w:color="auto"/>
            </w:tcBorders>
          </w:tcPr>
          <w:p w14:paraId="35CE6450" w14:textId="77777777" w:rsidR="005C1C1D" w:rsidRPr="00D8063B" w:rsidRDefault="005C1C1D" w:rsidP="00DA6BCB">
            <w:pPr>
              <w:pStyle w:val="NormalLeft"/>
              <w:rPr>
                <w:lang w:val="en-GB"/>
              </w:rPr>
            </w:pPr>
            <w:r w:rsidRPr="00D8063B">
              <w:rPr>
                <w:lang w:val="en-GB"/>
              </w:rPr>
              <w:t>Reinsurance recoverables from:</w:t>
            </w:r>
          </w:p>
        </w:tc>
        <w:tc>
          <w:tcPr>
            <w:tcW w:w="5757" w:type="dxa"/>
            <w:tcBorders>
              <w:top w:val="single" w:sz="2" w:space="0" w:color="auto"/>
              <w:left w:val="single" w:sz="2" w:space="0" w:color="auto"/>
              <w:bottom w:val="single" w:sz="2" w:space="0" w:color="auto"/>
              <w:right w:val="single" w:sz="2" w:space="0" w:color="auto"/>
            </w:tcBorders>
          </w:tcPr>
          <w:p w14:paraId="7034CC77" w14:textId="18CCE630" w:rsidR="005C1C1D" w:rsidRPr="00D8063B" w:rsidRDefault="005C1C1D" w:rsidP="00DA6BCB">
            <w:pPr>
              <w:pStyle w:val="NormalLeft"/>
              <w:rPr>
                <w:ins w:id="764" w:author="Author"/>
                <w:lang w:val="en-GB"/>
              </w:rPr>
            </w:pPr>
            <w:r w:rsidRPr="00D8063B">
              <w:rPr>
                <w:lang w:val="en-GB"/>
              </w:rPr>
              <w:t>This is the total amount of reinsurance recoverables. It corresponds to the amount of reinsurer share of technical provisions</w:t>
            </w:r>
            <w:del w:id="765" w:author="Author">
              <w:r w:rsidRPr="00D8063B" w:rsidDel="00DB615F">
                <w:rPr>
                  <w:lang w:val="en-GB"/>
                </w:rPr>
                <w:delText xml:space="preserve">, </w:delText>
              </w:r>
            </w:del>
            <w:ins w:id="766" w:author="Author">
              <w:r w:rsidR="00DB615F">
                <w:rPr>
                  <w:lang w:val="en-GB"/>
                </w:rPr>
                <w:t xml:space="preserve"> (</w:t>
              </w:r>
            </w:ins>
            <w:r w:rsidRPr="00D8063B">
              <w:rPr>
                <w:lang w:val="en-GB"/>
              </w:rPr>
              <w:t xml:space="preserve">including </w:t>
            </w:r>
            <w:ins w:id="767" w:author="Author">
              <w:r w:rsidR="00BC31A1">
                <w:rPr>
                  <w:lang w:val="en-GB"/>
                </w:rPr>
                <w:t>F</w:t>
              </w:r>
            </w:ins>
            <w:del w:id="768" w:author="Author">
              <w:r w:rsidRPr="00D8063B" w:rsidDel="00BC31A1">
                <w:rPr>
                  <w:lang w:val="en-GB"/>
                </w:rPr>
                <w:delText>f</w:delText>
              </w:r>
            </w:del>
            <w:r w:rsidRPr="00D8063B">
              <w:rPr>
                <w:lang w:val="en-GB"/>
              </w:rPr>
              <w:t xml:space="preserve">inite reinsurance </w:t>
            </w:r>
            <w:del w:id="769" w:author="Author">
              <w:r w:rsidRPr="00D8063B" w:rsidDel="00DB615F">
                <w:rPr>
                  <w:lang w:val="en-GB"/>
                </w:rPr>
                <w:delText xml:space="preserve">(‘Finite Re’) </w:delText>
              </w:r>
            </w:del>
            <w:r w:rsidRPr="00D8063B">
              <w:rPr>
                <w:lang w:val="en-GB"/>
              </w:rPr>
              <w:t>and SPV</w:t>
            </w:r>
            <w:ins w:id="770" w:author="Author">
              <w:r w:rsidR="00DB615F">
                <w:rPr>
                  <w:lang w:val="en-GB"/>
                </w:rPr>
                <w:t>)</w:t>
              </w:r>
            </w:ins>
            <w:r w:rsidRPr="00D8063B">
              <w:rPr>
                <w:lang w:val="en-GB"/>
              </w:rPr>
              <w:t>.</w:t>
            </w:r>
          </w:p>
          <w:p w14:paraId="49EB171F" w14:textId="7A6A37A1" w:rsidR="00214AE7" w:rsidRPr="00D8063B" w:rsidRDefault="005F3FD1" w:rsidP="00792742">
            <w:pPr>
              <w:pStyle w:val="NormalLeft"/>
              <w:rPr>
                <w:lang w:val="en-GB"/>
              </w:rPr>
            </w:pPr>
            <w:ins w:id="771" w:author="Author">
              <w:r w:rsidRPr="005F3FD1">
                <w:rPr>
                  <w:lang w:val="en-GB"/>
                </w:rPr>
                <w:t xml:space="preserve">For </w:t>
              </w:r>
              <w:r w:rsidR="00792742">
                <w:rPr>
                  <w:lang w:val="en-GB"/>
                </w:rPr>
                <w:t>t</w:t>
              </w:r>
              <w:r w:rsidR="00792742" w:rsidRPr="00792742">
                <w:rPr>
                  <w:lang w:val="en-GB"/>
                </w:rPr>
                <w:t xml:space="preserve">he ‘Solvency II value’ column </w:t>
              </w:r>
              <w:del w:id="772" w:author="Author">
                <w:r w:rsidRPr="005F3FD1" w:rsidDel="00792742">
                  <w:rPr>
                    <w:lang w:val="en-GB"/>
                  </w:rPr>
                  <w:delText xml:space="preserve">Solvency II column </w:delText>
                </w:r>
              </w:del>
              <w:r w:rsidRPr="005F3FD1">
                <w:rPr>
                  <w:lang w:val="en-GB"/>
                </w:rPr>
                <w:t xml:space="preserve">(C0010) </w:t>
              </w:r>
              <w:del w:id="773" w:author="Author">
                <w:r w:rsidR="00FB1184" w:rsidRPr="00D8063B" w:rsidDel="005F3FD1">
                  <w:rPr>
                    <w:lang w:val="en-GB"/>
                  </w:rPr>
                  <w:delText>It</w:delText>
                </w:r>
              </w:del>
              <w:r>
                <w:rPr>
                  <w:lang w:val="en-GB"/>
                </w:rPr>
                <w:t xml:space="preserve"> this cell</w:t>
              </w:r>
              <w:r w:rsidR="00FB1184" w:rsidRPr="00D8063B">
                <w:rPr>
                  <w:lang w:val="en-GB"/>
                </w:rPr>
                <w:t xml:space="preserve"> </w:t>
              </w:r>
              <w:r w:rsidR="00512DE4" w:rsidRPr="00512DE4">
                <w:rPr>
                  <w:lang w:val="en-GB"/>
                </w:rPr>
                <w:t>in particular should</w:t>
              </w:r>
              <w:r w:rsidR="00512DE4">
                <w:rPr>
                  <w:lang w:val="en-GB"/>
                </w:rPr>
                <w:t xml:space="preserve"> </w:t>
              </w:r>
              <w:r w:rsidR="00FB1184" w:rsidRPr="00D8063B">
                <w:rPr>
                  <w:lang w:val="en-GB"/>
                </w:rPr>
                <w:t>include</w:t>
              </w:r>
              <w:del w:id="774" w:author="Author">
                <w:r w:rsidR="00FB1184" w:rsidRPr="00D8063B" w:rsidDel="00512DE4">
                  <w:rPr>
                    <w:lang w:val="en-GB"/>
                  </w:rPr>
                  <w:delText>s</w:delText>
                </w:r>
              </w:del>
              <w:r w:rsidR="00FB1184" w:rsidRPr="00D8063B">
                <w:rPr>
                  <w:lang w:val="en-GB"/>
                </w:rPr>
                <w:t xml:space="preserve"> </w:t>
              </w:r>
              <w:r w:rsidR="00512DE4">
                <w:rPr>
                  <w:lang w:val="en-GB"/>
                </w:rPr>
                <w:t xml:space="preserve">all </w:t>
              </w:r>
              <w:r w:rsidR="00FB1184" w:rsidRPr="00D8063B">
                <w:rPr>
                  <w:lang w:val="en-GB"/>
                </w:rPr>
                <w:t xml:space="preserve">expected payments from reinsurers </w:t>
              </w:r>
              <w:r w:rsidR="00512DE4" w:rsidRPr="00512DE4">
                <w:rPr>
                  <w:lang w:val="en-GB"/>
                </w:rPr>
                <w:t xml:space="preserve">to the undertaking (or vice versa) </w:t>
              </w:r>
              <w:r w:rsidRPr="005F3FD1">
                <w:rPr>
                  <w:lang w:val="en-GB"/>
                </w:rPr>
                <w:t xml:space="preserve">corresponding to payments not yet made by </w:t>
              </w:r>
              <w:del w:id="775" w:author="Author">
                <w:r w:rsidR="00FB1184" w:rsidRPr="00D8063B">
                  <w:rPr>
                    <w:lang w:val="en-GB"/>
                  </w:rPr>
                  <w:delText xml:space="preserve">for claims not yet settled between </w:delText>
                </w:r>
              </w:del>
              <w:r w:rsidR="00FB1184" w:rsidRPr="00D8063B">
                <w:rPr>
                  <w:lang w:val="en-GB"/>
                </w:rPr>
                <w:t xml:space="preserve">the undertaking </w:t>
              </w:r>
              <w:r w:rsidR="00225D0C">
                <w:rPr>
                  <w:lang w:val="en-GB"/>
                </w:rPr>
                <w:t xml:space="preserve">to </w:t>
              </w:r>
              <w:del w:id="776" w:author="Author">
                <w:r w:rsidR="00FB1184" w:rsidRPr="00D8063B">
                  <w:rPr>
                    <w:lang w:val="en-GB"/>
                  </w:rPr>
                  <w:delText>and</w:delText>
                </w:r>
              </w:del>
              <w:r w:rsidR="00FB1184" w:rsidRPr="00D8063B">
                <w:rPr>
                  <w:lang w:val="en-GB"/>
                </w:rPr>
                <w:t xml:space="preserve"> </w:t>
              </w:r>
              <w:del w:id="777" w:author="Author">
                <w:r w:rsidR="00FB1184" w:rsidRPr="00D8063B" w:rsidDel="0083762A">
                  <w:rPr>
                    <w:lang w:val="en-GB"/>
                  </w:rPr>
                  <w:delText xml:space="preserve">the </w:delText>
                </w:r>
              </w:del>
              <w:r w:rsidR="00FB1184" w:rsidRPr="00D8063B">
                <w:rPr>
                  <w:lang w:val="en-GB"/>
                </w:rPr>
                <w:t>policyholder</w:t>
              </w:r>
              <w:r w:rsidR="00225D0C">
                <w:rPr>
                  <w:lang w:val="en-GB"/>
                </w:rPr>
                <w:t>s</w:t>
              </w:r>
              <w:r w:rsidR="00512DE4">
                <w:rPr>
                  <w:lang w:val="en-GB"/>
                </w:rPr>
                <w:t xml:space="preserve"> </w:t>
              </w:r>
              <w:r w:rsidR="00512DE4" w:rsidRPr="00512DE4">
                <w:rPr>
                  <w:lang w:val="en-GB"/>
                </w:rPr>
                <w:t>(or by policyholders to the undertaking).</w:t>
              </w:r>
              <w:r w:rsidR="00512DE4">
                <w:rPr>
                  <w:lang w:val="en-GB"/>
                </w:rPr>
                <w:t xml:space="preserve"> </w:t>
              </w:r>
              <w:del w:id="778" w:author="Author">
                <w:r w:rsidR="00FB1184" w:rsidRPr="00D8063B" w:rsidDel="00512DE4">
                  <w:rPr>
                    <w:lang w:val="en-GB"/>
                  </w:rPr>
                  <w:delText>,</w:delText>
                </w:r>
              </w:del>
              <w:r w:rsidR="00FB1184" w:rsidRPr="00D8063B">
                <w:rPr>
                  <w:lang w:val="en-GB"/>
                </w:rPr>
                <w:t xml:space="preserve"> </w:t>
              </w:r>
              <w:del w:id="779" w:author="Author">
                <w:r w:rsidR="00512DE4" w:rsidDel="00975216">
                  <w:rPr>
                    <w:lang w:val="en-GB"/>
                  </w:rPr>
                  <w:delText>W</w:delText>
                </w:r>
                <w:r w:rsidR="00FB1184" w:rsidRPr="00D8063B" w:rsidDel="00975216">
                  <w:rPr>
                    <w:lang w:val="en-GB"/>
                  </w:rPr>
                  <w:delText>while</w:delText>
                </w:r>
                <w:r w:rsidR="00512DE4" w:rsidDel="00975216">
                  <w:rPr>
                    <w:lang w:val="en-GB"/>
                  </w:rPr>
                  <w:delText>, a</w:delText>
                </w:r>
              </w:del>
              <w:r w:rsidR="00975216">
                <w:rPr>
                  <w:lang w:val="en-GB"/>
                </w:rPr>
                <w:t>A</w:t>
              </w:r>
              <w:r w:rsidR="00512DE4">
                <w:rPr>
                  <w:lang w:val="en-GB"/>
                </w:rPr>
                <w:t>ll</w:t>
              </w:r>
              <w:r w:rsidR="00FB1184" w:rsidRPr="00D8063B">
                <w:rPr>
                  <w:lang w:val="en-GB"/>
                </w:rPr>
                <w:t xml:space="preserve"> expected payments from reinsurers</w:t>
              </w:r>
              <w:del w:id="780" w:author="Author">
                <w:r w:rsidR="00FB1184" w:rsidRPr="00D8063B" w:rsidDel="00975216">
                  <w:rPr>
                    <w:lang w:val="en-GB"/>
                  </w:rPr>
                  <w:delText xml:space="preserve"> </w:delText>
                </w:r>
              </w:del>
              <w:r w:rsidR="00512DE4" w:rsidRPr="00512DE4">
                <w:rPr>
                  <w:lang w:val="en-GB"/>
                </w:rPr>
                <w:t xml:space="preserve"> to the undertaking (or vice versa)</w:t>
              </w:r>
              <w:r w:rsidR="00512DE4">
                <w:rPr>
                  <w:lang w:val="en-GB"/>
                </w:rPr>
                <w:t xml:space="preserve"> </w:t>
              </w:r>
              <w:r w:rsidR="00225D0C" w:rsidRPr="00225D0C">
                <w:rPr>
                  <w:lang w:val="en-GB"/>
                </w:rPr>
                <w:t xml:space="preserve">corresponding to payments already made </w:t>
              </w:r>
              <w:r w:rsidR="00512DE4" w:rsidRPr="00512DE4">
                <w:rPr>
                  <w:lang w:val="en-GB"/>
                </w:rPr>
                <w:t>by the undertaking</w:t>
              </w:r>
              <w:r w:rsidR="00512DE4">
                <w:rPr>
                  <w:lang w:val="en-GB"/>
                </w:rPr>
                <w:t xml:space="preserve"> to </w:t>
              </w:r>
              <w:r w:rsidR="00225D0C" w:rsidRPr="00225D0C">
                <w:rPr>
                  <w:lang w:val="en-GB"/>
                </w:rPr>
                <w:t xml:space="preserve">policyholders </w:t>
              </w:r>
              <w:r w:rsidR="00512DE4" w:rsidRPr="00512DE4">
                <w:rPr>
                  <w:lang w:val="en-GB"/>
                </w:rPr>
                <w:t>(or by policyholders to the undertaking)</w:t>
              </w:r>
              <w:r w:rsidR="00512DE4">
                <w:rPr>
                  <w:lang w:val="en-GB"/>
                </w:rPr>
                <w:t xml:space="preserve"> </w:t>
              </w:r>
              <w:del w:id="781" w:author="Author">
                <w:r w:rsidR="00FB1184" w:rsidRPr="00D8063B">
                  <w:rPr>
                    <w:lang w:val="en-GB"/>
                  </w:rPr>
                  <w:delText xml:space="preserve">for claims already settled </w:delText>
                </w:r>
                <w:r w:rsidR="00FB1184" w:rsidRPr="00D8063B" w:rsidDel="00512DE4">
                  <w:rPr>
                    <w:lang w:val="en-GB"/>
                  </w:rPr>
                  <w:delText xml:space="preserve">are </w:delText>
                </w:r>
              </w:del>
              <w:r w:rsidR="00512DE4" w:rsidRPr="00512DE4">
                <w:rPr>
                  <w:lang w:val="en-GB"/>
                </w:rPr>
                <w:t>should be</w:t>
              </w:r>
              <w:r w:rsidR="00512DE4">
                <w:rPr>
                  <w:lang w:val="en-GB"/>
                </w:rPr>
                <w:t xml:space="preserve"> </w:t>
              </w:r>
              <w:r w:rsidR="00FB1184" w:rsidRPr="00D8063B">
                <w:rPr>
                  <w:lang w:val="en-GB"/>
                </w:rPr>
                <w:t>included in reinsurance receivables</w:t>
              </w:r>
              <w:r w:rsidR="00512DE4">
                <w:rPr>
                  <w:lang w:val="en-GB"/>
                </w:rPr>
                <w:t xml:space="preserve"> </w:t>
              </w:r>
              <w:r w:rsidR="00512DE4" w:rsidRPr="00512DE4">
                <w:rPr>
                  <w:lang w:val="en-GB"/>
                </w:rPr>
                <w:t>(or reinsurance payables)</w:t>
              </w:r>
              <w:r w:rsidR="00214AE7" w:rsidRPr="00D8063B">
                <w:rPr>
                  <w:lang w:val="en-GB"/>
                </w:rPr>
                <w:t>.</w:t>
              </w:r>
            </w:ins>
          </w:p>
        </w:tc>
      </w:tr>
      <w:tr w:rsidR="005C1C1D" w:rsidRPr="00D8063B" w14:paraId="6742C007" w14:textId="77777777" w:rsidTr="00DA6BCB">
        <w:tc>
          <w:tcPr>
            <w:tcW w:w="1671" w:type="dxa"/>
            <w:tcBorders>
              <w:top w:val="single" w:sz="2" w:space="0" w:color="auto"/>
              <w:left w:val="single" w:sz="2" w:space="0" w:color="auto"/>
              <w:bottom w:val="single" w:sz="2" w:space="0" w:color="auto"/>
              <w:right w:val="single" w:sz="2" w:space="0" w:color="auto"/>
            </w:tcBorders>
          </w:tcPr>
          <w:p w14:paraId="4AE1941C" w14:textId="77777777" w:rsidR="005C1C1D" w:rsidRPr="00D8063B" w:rsidRDefault="005C1C1D" w:rsidP="00DA6BCB">
            <w:pPr>
              <w:pStyle w:val="NormalLeft"/>
              <w:rPr>
                <w:lang w:val="en-GB"/>
              </w:rPr>
            </w:pPr>
            <w:r w:rsidRPr="00D8063B">
              <w:rPr>
                <w:lang w:val="en-GB"/>
              </w:rPr>
              <w:t>C0010– C0020/R0280</w:t>
            </w:r>
          </w:p>
        </w:tc>
        <w:tc>
          <w:tcPr>
            <w:tcW w:w="1858" w:type="dxa"/>
            <w:tcBorders>
              <w:top w:val="single" w:sz="2" w:space="0" w:color="auto"/>
              <w:left w:val="single" w:sz="2" w:space="0" w:color="auto"/>
              <w:bottom w:val="single" w:sz="2" w:space="0" w:color="auto"/>
              <w:right w:val="single" w:sz="2" w:space="0" w:color="auto"/>
            </w:tcBorders>
          </w:tcPr>
          <w:p w14:paraId="4AFBD495" w14:textId="77777777" w:rsidR="005C1C1D" w:rsidRPr="00D8063B" w:rsidRDefault="005C1C1D" w:rsidP="00DA6BCB">
            <w:pPr>
              <w:pStyle w:val="NormalLeft"/>
              <w:rPr>
                <w:lang w:val="en-GB"/>
              </w:rPr>
            </w:pPr>
            <w:r w:rsidRPr="00D8063B">
              <w:rPr>
                <w:lang w:val="en-GB"/>
              </w:rPr>
              <w:t>Non–life and health similar to non–life</w:t>
            </w:r>
          </w:p>
        </w:tc>
        <w:tc>
          <w:tcPr>
            <w:tcW w:w="5757" w:type="dxa"/>
            <w:tcBorders>
              <w:top w:val="single" w:sz="2" w:space="0" w:color="auto"/>
              <w:left w:val="single" w:sz="2" w:space="0" w:color="auto"/>
              <w:bottom w:val="single" w:sz="2" w:space="0" w:color="auto"/>
              <w:right w:val="single" w:sz="2" w:space="0" w:color="auto"/>
            </w:tcBorders>
          </w:tcPr>
          <w:p w14:paraId="3A172CE0" w14:textId="77777777" w:rsidR="005C1C1D" w:rsidRPr="00D8063B" w:rsidRDefault="005C1C1D" w:rsidP="00DA6BCB">
            <w:pPr>
              <w:pStyle w:val="NormalLeft"/>
              <w:rPr>
                <w:lang w:val="en-GB"/>
              </w:rPr>
            </w:pPr>
            <w:r w:rsidRPr="00D8063B">
              <w:rPr>
                <w:lang w:val="en-GB"/>
              </w:rPr>
              <w:t>Reinsurance recoverables in respect of technical provisions for non–life and health similar to non–life.</w:t>
            </w:r>
          </w:p>
          <w:p w14:paraId="26215190" w14:textId="77777777" w:rsidR="005C1C1D" w:rsidRPr="00D8063B" w:rsidRDefault="005C1C1D" w:rsidP="00DA6BCB">
            <w:pPr>
              <w:pStyle w:val="NormalLeft"/>
              <w:rPr>
                <w:lang w:val="en-GB"/>
              </w:rPr>
            </w:pPr>
            <w:r w:rsidRPr="00D8063B">
              <w:rPr>
                <w:lang w:val="en-GB"/>
              </w:rPr>
              <w:t>With regard to ‘statutory accounts values’ column (C0020), where the split between non–life excluding health and health similar to non–life is not available this item shall reflect the sum.</w:t>
            </w:r>
          </w:p>
        </w:tc>
      </w:tr>
      <w:tr w:rsidR="005C1C1D" w:rsidRPr="00D8063B" w14:paraId="15055EF7" w14:textId="77777777" w:rsidTr="00DA6BCB">
        <w:tc>
          <w:tcPr>
            <w:tcW w:w="1671" w:type="dxa"/>
            <w:tcBorders>
              <w:top w:val="single" w:sz="2" w:space="0" w:color="auto"/>
              <w:left w:val="single" w:sz="2" w:space="0" w:color="auto"/>
              <w:bottom w:val="single" w:sz="2" w:space="0" w:color="auto"/>
              <w:right w:val="single" w:sz="2" w:space="0" w:color="auto"/>
            </w:tcBorders>
          </w:tcPr>
          <w:p w14:paraId="06CDA7A9" w14:textId="77777777" w:rsidR="005C1C1D" w:rsidRPr="00D8063B" w:rsidRDefault="005C1C1D" w:rsidP="00DA6BCB">
            <w:pPr>
              <w:pStyle w:val="NormalLeft"/>
              <w:rPr>
                <w:lang w:val="en-GB"/>
              </w:rPr>
            </w:pPr>
            <w:r w:rsidRPr="00D8063B">
              <w:rPr>
                <w:lang w:val="en-GB"/>
              </w:rPr>
              <w:t>C0010– C0020/R0290</w:t>
            </w:r>
          </w:p>
        </w:tc>
        <w:tc>
          <w:tcPr>
            <w:tcW w:w="1858" w:type="dxa"/>
            <w:tcBorders>
              <w:top w:val="single" w:sz="2" w:space="0" w:color="auto"/>
              <w:left w:val="single" w:sz="2" w:space="0" w:color="auto"/>
              <w:bottom w:val="single" w:sz="2" w:space="0" w:color="auto"/>
              <w:right w:val="single" w:sz="2" w:space="0" w:color="auto"/>
            </w:tcBorders>
          </w:tcPr>
          <w:p w14:paraId="1AA5AD14" w14:textId="77777777" w:rsidR="005C1C1D" w:rsidRPr="00D8063B" w:rsidRDefault="005C1C1D" w:rsidP="00DA6BCB">
            <w:pPr>
              <w:pStyle w:val="NormalLeft"/>
              <w:rPr>
                <w:lang w:val="en-GB"/>
              </w:rPr>
            </w:pPr>
            <w:r w:rsidRPr="00D8063B">
              <w:rPr>
                <w:lang w:val="en-GB"/>
              </w:rPr>
              <w:t>Non–life excluding health</w:t>
            </w:r>
          </w:p>
        </w:tc>
        <w:tc>
          <w:tcPr>
            <w:tcW w:w="5757" w:type="dxa"/>
            <w:tcBorders>
              <w:top w:val="single" w:sz="2" w:space="0" w:color="auto"/>
              <w:left w:val="single" w:sz="2" w:space="0" w:color="auto"/>
              <w:bottom w:val="single" w:sz="2" w:space="0" w:color="auto"/>
              <w:right w:val="single" w:sz="2" w:space="0" w:color="auto"/>
            </w:tcBorders>
          </w:tcPr>
          <w:p w14:paraId="60ED91F5" w14:textId="77777777" w:rsidR="005C1C1D" w:rsidRPr="00D8063B" w:rsidRDefault="005C1C1D" w:rsidP="00DA6BCB">
            <w:pPr>
              <w:pStyle w:val="NormalLeft"/>
              <w:rPr>
                <w:lang w:val="en-GB"/>
              </w:rPr>
            </w:pPr>
            <w:r w:rsidRPr="00D8063B">
              <w:rPr>
                <w:lang w:val="en-GB"/>
              </w:rPr>
              <w:t>Reinsurance recoverables in respect of technical provisions for non–life business, excluding technical provisions for health– similar to non –life.</w:t>
            </w:r>
          </w:p>
        </w:tc>
      </w:tr>
      <w:tr w:rsidR="005C1C1D" w:rsidRPr="00D8063B" w14:paraId="3E318D4A" w14:textId="77777777" w:rsidTr="00DA6BCB">
        <w:tc>
          <w:tcPr>
            <w:tcW w:w="1671" w:type="dxa"/>
            <w:tcBorders>
              <w:top w:val="single" w:sz="2" w:space="0" w:color="auto"/>
              <w:left w:val="single" w:sz="2" w:space="0" w:color="auto"/>
              <w:bottom w:val="single" w:sz="2" w:space="0" w:color="auto"/>
              <w:right w:val="single" w:sz="2" w:space="0" w:color="auto"/>
            </w:tcBorders>
          </w:tcPr>
          <w:p w14:paraId="0A18DFFB" w14:textId="77777777" w:rsidR="005C1C1D" w:rsidRPr="00D8063B" w:rsidRDefault="005C1C1D" w:rsidP="00DA6BCB">
            <w:pPr>
              <w:pStyle w:val="NormalLeft"/>
              <w:rPr>
                <w:lang w:val="en-GB"/>
              </w:rPr>
            </w:pPr>
            <w:r w:rsidRPr="00D8063B">
              <w:rPr>
                <w:lang w:val="en-GB"/>
              </w:rPr>
              <w:t>C0010– C0020/R0300</w:t>
            </w:r>
          </w:p>
        </w:tc>
        <w:tc>
          <w:tcPr>
            <w:tcW w:w="1858" w:type="dxa"/>
            <w:tcBorders>
              <w:top w:val="single" w:sz="2" w:space="0" w:color="auto"/>
              <w:left w:val="single" w:sz="2" w:space="0" w:color="auto"/>
              <w:bottom w:val="single" w:sz="2" w:space="0" w:color="auto"/>
              <w:right w:val="single" w:sz="2" w:space="0" w:color="auto"/>
            </w:tcBorders>
          </w:tcPr>
          <w:p w14:paraId="77556723" w14:textId="77777777" w:rsidR="005C1C1D" w:rsidRPr="00D8063B" w:rsidRDefault="005C1C1D" w:rsidP="00DA6BCB">
            <w:pPr>
              <w:pStyle w:val="NormalLeft"/>
              <w:rPr>
                <w:lang w:val="en-GB"/>
              </w:rPr>
            </w:pPr>
            <w:r w:rsidRPr="00D8063B">
              <w:rPr>
                <w:lang w:val="en-GB"/>
              </w:rPr>
              <w:t>Health similar to non–life</w:t>
            </w:r>
          </w:p>
        </w:tc>
        <w:tc>
          <w:tcPr>
            <w:tcW w:w="5757" w:type="dxa"/>
            <w:tcBorders>
              <w:top w:val="single" w:sz="2" w:space="0" w:color="auto"/>
              <w:left w:val="single" w:sz="2" w:space="0" w:color="auto"/>
              <w:bottom w:val="single" w:sz="2" w:space="0" w:color="auto"/>
              <w:right w:val="single" w:sz="2" w:space="0" w:color="auto"/>
            </w:tcBorders>
          </w:tcPr>
          <w:p w14:paraId="2262AA72" w14:textId="77777777" w:rsidR="005C1C1D" w:rsidRPr="00D8063B" w:rsidRDefault="005C1C1D" w:rsidP="00DA6BCB">
            <w:pPr>
              <w:pStyle w:val="NormalLeft"/>
              <w:rPr>
                <w:lang w:val="en-GB"/>
              </w:rPr>
            </w:pPr>
            <w:r w:rsidRPr="00D8063B">
              <w:rPr>
                <w:lang w:val="en-GB"/>
              </w:rPr>
              <w:t>Reinsurance recoverables in respect of technical provisions for health similar to non — life.</w:t>
            </w:r>
          </w:p>
        </w:tc>
      </w:tr>
      <w:tr w:rsidR="005C1C1D" w:rsidRPr="00D8063B" w14:paraId="2AF95717" w14:textId="77777777" w:rsidTr="00DA6BCB">
        <w:tc>
          <w:tcPr>
            <w:tcW w:w="1671" w:type="dxa"/>
            <w:tcBorders>
              <w:top w:val="single" w:sz="2" w:space="0" w:color="auto"/>
              <w:left w:val="single" w:sz="2" w:space="0" w:color="auto"/>
              <w:bottom w:val="single" w:sz="2" w:space="0" w:color="auto"/>
              <w:right w:val="single" w:sz="2" w:space="0" w:color="auto"/>
            </w:tcBorders>
          </w:tcPr>
          <w:p w14:paraId="0E061A5D" w14:textId="77777777" w:rsidR="005C1C1D" w:rsidRPr="00D8063B" w:rsidRDefault="005C1C1D" w:rsidP="00DA6BCB">
            <w:pPr>
              <w:pStyle w:val="NormalLeft"/>
              <w:rPr>
                <w:lang w:val="en-GB"/>
              </w:rPr>
            </w:pPr>
            <w:r w:rsidRPr="00D8063B">
              <w:rPr>
                <w:lang w:val="en-GB"/>
              </w:rPr>
              <w:t>C0010– C0020/R0310</w:t>
            </w:r>
          </w:p>
        </w:tc>
        <w:tc>
          <w:tcPr>
            <w:tcW w:w="1858" w:type="dxa"/>
            <w:tcBorders>
              <w:top w:val="single" w:sz="2" w:space="0" w:color="auto"/>
              <w:left w:val="single" w:sz="2" w:space="0" w:color="auto"/>
              <w:bottom w:val="single" w:sz="2" w:space="0" w:color="auto"/>
              <w:right w:val="single" w:sz="2" w:space="0" w:color="auto"/>
            </w:tcBorders>
          </w:tcPr>
          <w:p w14:paraId="1B2E2A65" w14:textId="77777777" w:rsidR="005C1C1D" w:rsidRPr="00D8063B" w:rsidRDefault="005C1C1D" w:rsidP="00DA6BCB">
            <w:pPr>
              <w:pStyle w:val="NormalLeft"/>
              <w:rPr>
                <w:lang w:val="en-GB"/>
              </w:rPr>
            </w:pPr>
            <w:r w:rsidRPr="00D8063B">
              <w:rPr>
                <w:lang w:val="en-GB"/>
              </w:rPr>
              <w:t>Life and health similar to 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551D188A" w14:textId="77777777" w:rsidR="005C1C1D" w:rsidRPr="00D8063B" w:rsidRDefault="005C1C1D" w:rsidP="00DA6BCB">
            <w:pPr>
              <w:pStyle w:val="NormalLeft"/>
              <w:rPr>
                <w:lang w:val="en-GB"/>
              </w:rPr>
            </w:pPr>
            <w:r w:rsidRPr="00D8063B">
              <w:rPr>
                <w:lang w:val="en-GB"/>
              </w:rPr>
              <w:t>Reinsurance recoverable in respect of technical provisions for life and health similar to life, excluding health and index–linked and unit–linked.</w:t>
            </w:r>
          </w:p>
          <w:p w14:paraId="58435AA5" w14:textId="77777777" w:rsidR="005C1C1D" w:rsidRPr="00D8063B" w:rsidRDefault="005C1C1D" w:rsidP="00DA6BCB">
            <w:pPr>
              <w:pStyle w:val="NormalLeft"/>
              <w:rPr>
                <w:lang w:val="en-GB"/>
              </w:rPr>
            </w:pPr>
            <w:r w:rsidRPr="00D8063B">
              <w:rPr>
                <w:lang w:val="en-GB"/>
              </w:rPr>
              <w:t>With regard to ‘statutory accounts values’ column (C0020), where– the split between life excluding health and index–linked and unit–linked and health similar to life is not available, this item shall reflect the sum.</w:t>
            </w:r>
          </w:p>
        </w:tc>
      </w:tr>
      <w:tr w:rsidR="005C1C1D" w:rsidRPr="00D8063B" w14:paraId="590C1537" w14:textId="77777777" w:rsidTr="00DA6BCB">
        <w:tc>
          <w:tcPr>
            <w:tcW w:w="1671" w:type="dxa"/>
            <w:tcBorders>
              <w:top w:val="single" w:sz="2" w:space="0" w:color="auto"/>
              <w:left w:val="single" w:sz="2" w:space="0" w:color="auto"/>
              <w:bottom w:val="single" w:sz="2" w:space="0" w:color="auto"/>
              <w:right w:val="single" w:sz="2" w:space="0" w:color="auto"/>
            </w:tcBorders>
          </w:tcPr>
          <w:p w14:paraId="3A8EDD74" w14:textId="77777777" w:rsidR="005C1C1D" w:rsidRPr="00D8063B" w:rsidRDefault="005C1C1D" w:rsidP="00DA6BCB">
            <w:pPr>
              <w:pStyle w:val="NormalLeft"/>
              <w:rPr>
                <w:lang w:val="en-GB"/>
              </w:rPr>
            </w:pPr>
            <w:r w:rsidRPr="00D8063B">
              <w:rPr>
                <w:lang w:val="en-GB"/>
              </w:rPr>
              <w:t>C0010– C0020/R0320</w:t>
            </w:r>
          </w:p>
        </w:tc>
        <w:tc>
          <w:tcPr>
            <w:tcW w:w="1858" w:type="dxa"/>
            <w:tcBorders>
              <w:top w:val="single" w:sz="2" w:space="0" w:color="auto"/>
              <w:left w:val="single" w:sz="2" w:space="0" w:color="auto"/>
              <w:bottom w:val="single" w:sz="2" w:space="0" w:color="auto"/>
              <w:right w:val="single" w:sz="2" w:space="0" w:color="auto"/>
            </w:tcBorders>
          </w:tcPr>
          <w:p w14:paraId="15D28BA7" w14:textId="77777777" w:rsidR="005C1C1D" w:rsidRPr="00D8063B" w:rsidRDefault="005C1C1D" w:rsidP="00DA6BCB">
            <w:pPr>
              <w:pStyle w:val="NormalLeft"/>
              <w:rPr>
                <w:lang w:val="en-GB"/>
              </w:rPr>
            </w:pPr>
            <w:r w:rsidRPr="00D8063B">
              <w:rPr>
                <w:lang w:val="en-GB"/>
              </w:rPr>
              <w:t>Health similar to life</w:t>
            </w:r>
          </w:p>
        </w:tc>
        <w:tc>
          <w:tcPr>
            <w:tcW w:w="5757" w:type="dxa"/>
            <w:tcBorders>
              <w:top w:val="single" w:sz="2" w:space="0" w:color="auto"/>
              <w:left w:val="single" w:sz="2" w:space="0" w:color="auto"/>
              <w:bottom w:val="single" w:sz="2" w:space="0" w:color="auto"/>
              <w:right w:val="single" w:sz="2" w:space="0" w:color="auto"/>
            </w:tcBorders>
          </w:tcPr>
          <w:p w14:paraId="49443758" w14:textId="77777777" w:rsidR="005C1C1D" w:rsidRPr="00D8063B" w:rsidRDefault="005C1C1D" w:rsidP="00DA6BCB">
            <w:pPr>
              <w:pStyle w:val="NormalLeft"/>
              <w:rPr>
                <w:lang w:val="en-GB"/>
              </w:rPr>
            </w:pPr>
            <w:r w:rsidRPr="00D8063B">
              <w:rPr>
                <w:lang w:val="en-GB"/>
              </w:rPr>
              <w:t>Reinsurance recoverables in respect of technical provisions for health–similar to life.</w:t>
            </w:r>
          </w:p>
        </w:tc>
      </w:tr>
      <w:tr w:rsidR="005C1C1D" w:rsidRPr="00D8063B" w14:paraId="3E0BC281" w14:textId="77777777" w:rsidTr="00DA6BCB">
        <w:tc>
          <w:tcPr>
            <w:tcW w:w="1671" w:type="dxa"/>
            <w:tcBorders>
              <w:top w:val="single" w:sz="2" w:space="0" w:color="auto"/>
              <w:left w:val="single" w:sz="2" w:space="0" w:color="auto"/>
              <w:bottom w:val="single" w:sz="2" w:space="0" w:color="auto"/>
              <w:right w:val="single" w:sz="2" w:space="0" w:color="auto"/>
            </w:tcBorders>
          </w:tcPr>
          <w:p w14:paraId="3F96CE8D" w14:textId="77777777" w:rsidR="005C1C1D" w:rsidRPr="00D8063B" w:rsidRDefault="005C1C1D" w:rsidP="00DA6BCB">
            <w:pPr>
              <w:pStyle w:val="NormalLeft"/>
              <w:rPr>
                <w:lang w:val="en-GB"/>
              </w:rPr>
            </w:pPr>
            <w:r w:rsidRPr="00D8063B">
              <w:rPr>
                <w:lang w:val="en-GB"/>
              </w:rPr>
              <w:t>C0010– C0020/R0330</w:t>
            </w:r>
          </w:p>
        </w:tc>
        <w:tc>
          <w:tcPr>
            <w:tcW w:w="1858" w:type="dxa"/>
            <w:tcBorders>
              <w:top w:val="single" w:sz="2" w:space="0" w:color="auto"/>
              <w:left w:val="single" w:sz="2" w:space="0" w:color="auto"/>
              <w:bottom w:val="single" w:sz="2" w:space="0" w:color="auto"/>
              <w:right w:val="single" w:sz="2" w:space="0" w:color="auto"/>
            </w:tcBorders>
          </w:tcPr>
          <w:p w14:paraId="177EBC76" w14:textId="77777777" w:rsidR="005C1C1D" w:rsidRPr="00D8063B" w:rsidRDefault="005C1C1D" w:rsidP="00DA6BCB">
            <w:pPr>
              <w:pStyle w:val="NormalLeft"/>
              <w:rPr>
                <w:lang w:val="en-GB"/>
              </w:rPr>
            </w:pPr>
            <w:r w:rsidRPr="00D8063B">
              <w:rPr>
                <w:lang w:val="en-GB"/>
              </w:rPr>
              <w:t>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7410A80C" w14:textId="77777777" w:rsidR="005C1C1D" w:rsidRPr="00D8063B" w:rsidRDefault="005C1C1D" w:rsidP="00DA6BCB">
            <w:pPr>
              <w:pStyle w:val="NormalLeft"/>
              <w:rPr>
                <w:lang w:val="en-GB"/>
              </w:rPr>
            </w:pPr>
            <w:r w:rsidRPr="00D8063B">
              <w:rPr>
                <w:lang w:val="en-GB"/>
              </w:rPr>
              <w:t>Reinsurance recoverables in respect of technical provisions for life business, excluding technical provisions health–similar to life techniques and technical provisions for index–linked and unit–linked.</w:t>
            </w:r>
          </w:p>
        </w:tc>
      </w:tr>
      <w:tr w:rsidR="005C1C1D" w:rsidRPr="00D8063B" w14:paraId="2DB0A8BD" w14:textId="77777777" w:rsidTr="00DA6BCB">
        <w:tc>
          <w:tcPr>
            <w:tcW w:w="1671" w:type="dxa"/>
            <w:tcBorders>
              <w:top w:val="single" w:sz="2" w:space="0" w:color="auto"/>
              <w:left w:val="single" w:sz="2" w:space="0" w:color="auto"/>
              <w:bottom w:val="single" w:sz="2" w:space="0" w:color="auto"/>
              <w:right w:val="single" w:sz="2" w:space="0" w:color="auto"/>
            </w:tcBorders>
          </w:tcPr>
          <w:p w14:paraId="6431A94D" w14:textId="77777777" w:rsidR="005C1C1D" w:rsidRPr="00D8063B" w:rsidRDefault="005C1C1D" w:rsidP="00DA6BCB">
            <w:pPr>
              <w:pStyle w:val="NormalLeft"/>
              <w:rPr>
                <w:lang w:val="en-GB"/>
              </w:rPr>
            </w:pPr>
            <w:r w:rsidRPr="00D8063B">
              <w:rPr>
                <w:lang w:val="en-GB"/>
              </w:rPr>
              <w:lastRenderedPageBreak/>
              <w:t>C0010– C0020/R0340</w:t>
            </w:r>
          </w:p>
        </w:tc>
        <w:tc>
          <w:tcPr>
            <w:tcW w:w="1858" w:type="dxa"/>
            <w:tcBorders>
              <w:top w:val="single" w:sz="2" w:space="0" w:color="auto"/>
              <w:left w:val="single" w:sz="2" w:space="0" w:color="auto"/>
              <w:bottom w:val="single" w:sz="2" w:space="0" w:color="auto"/>
              <w:right w:val="single" w:sz="2" w:space="0" w:color="auto"/>
            </w:tcBorders>
          </w:tcPr>
          <w:p w14:paraId="6038D207" w14:textId="77777777" w:rsidR="005C1C1D" w:rsidRPr="00D8063B" w:rsidRDefault="005C1C1D" w:rsidP="00DA6BCB">
            <w:pPr>
              <w:pStyle w:val="NormalLeft"/>
              <w:rPr>
                <w:lang w:val="en-GB"/>
              </w:rPr>
            </w:pPr>
            <w:r w:rsidRPr="00D8063B">
              <w:rPr>
                <w:lang w:val="en-GB"/>
              </w:rPr>
              <w:t>Life index–linked and unit–linked</w:t>
            </w:r>
          </w:p>
        </w:tc>
        <w:tc>
          <w:tcPr>
            <w:tcW w:w="5757" w:type="dxa"/>
            <w:tcBorders>
              <w:top w:val="single" w:sz="2" w:space="0" w:color="auto"/>
              <w:left w:val="single" w:sz="2" w:space="0" w:color="auto"/>
              <w:bottom w:val="single" w:sz="2" w:space="0" w:color="auto"/>
              <w:right w:val="single" w:sz="2" w:space="0" w:color="auto"/>
            </w:tcBorders>
          </w:tcPr>
          <w:p w14:paraId="7EDE3553" w14:textId="77777777" w:rsidR="005C1C1D" w:rsidRPr="00D8063B" w:rsidRDefault="005C1C1D" w:rsidP="00DA6BCB">
            <w:pPr>
              <w:pStyle w:val="NormalLeft"/>
              <w:rPr>
                <w:lang w:val="en-GB"/>
              </w:rPr>
            </w:pPr>
            <w:r w:rsidRPr="00D8063B">
              <w:rPr>
                <w:lang w:val="en-GB"/>
              </w:rPr>
              <w:t>Reinsurance recoverables in respect of technical provisions for life index–linked and unit–linked business.</w:t>
            </w:r>
          </w:p>
        </w:tc>
      </w:tr>
      <w:tr w:rsidR="005C1C1D" w:rsidRPr="00D8063B" w14:paraId="6B95B74C" w14:textId="77777777" w:rsidTr="00DA6BCB">
        <w:tc>
          <w:tcPr>
            <w:tcW w:w="1671" w:type="dxa"/>
            <w:tcBorders>
              <w:top w:val="single" w:sz="2" w:space="0" w:color="auto"/>
              <w:left w:val="single" w:sz="2" w:space="0" w:color="auto"/>
              <w:bottom w:val="single" w:sz="2" w:space="0" w:color="auto"/>
              <w:right w:val="single" w:sz="2" w:space="0" w:color="auto"/>
            </w:tcBorders>
          </w:tcPr>
          <w:p w14:paraId="6D46309A" w14:textId="77777777" w:rsidR="005C1C1D" w:rsidRPr="00D8063B" w:rsidRDefault="005C1C1D" w:rsidP="00DA6BCB">
            <w:pPr>
              <w:pStyle w:val="NormalLeft"/>
              <w:rPr>
                <w:lang w:val="en-GB"/>
              </w:rPr>
            </w:pPr>
            <w:r w:rsidRPr="00D8063B">
              <w:rPr>
                <w:lang w:val="en-GB"/>
              </w:rPr>
              <w:t>C0010– C0020/R0350</w:t>
            </w:r>
          </w:p>
        </w:tc>
        <w:tc>
          <w:tcPr>
            <w:tcW w:w="1858" w:type="dxa"/>
            <w:tcBorders>
              <w:top w:val="single" w:sz="2" w:space="0" w:color="auto"/>
              <w:left w:val="single" w:sz="2" w:space="0" w:color="auto"/>
              <w:bottom w:val="single" w:sz="2" w:space="0" w:color="auto"/>
              <w:right w:val="single" w:sz="2" w:space="0" w:color="auto"/>
            </w:tcBorders>
          </w:tcPr>
          <w:p w14:paraId="38C36AE6" w14:textId="77777777" w:rsidR="005C1C1D" w:rsidRPr="00D8063B" w:rsidRDefault="005C1C1D" w:rsidP="00DA6BCB">
            <w:pPr>
              <w:pStyle w:val="NormalLeft"/>
              <w:rPr>
                <w:lang w:val="en-GB"/>
              </w:rPr>
            </w:pPr>
            <w:r w:rsidRPr="00D8063B">
              <w:rPr>
                <w:lang w:val="en-GB"/>
              </w:rPr>
              <w:t>Deposits to cedants</w:t>
            </w:r>
          </w:p>
        </w:tc>
        <w:tc>
          <w:tcPr>
            <w:tcW w:w="5757" w:type="dxa"/>
            <w:tcBorders>
              <w:top w:val="single" w:sz="2" w:space="0" w:color="auto"/>
              <w:left w:val="single" w:sz="2" w:space="0" w:color="auto"/>
              <w:bottom w:val="single" w:sz="2" w:space="0" w:color="auto"/>
              <w:right w:val="single" w:sz="2" w:space="0" w:color="auto"/>
            </w:tcBorders>
          </w:tcPr>
          <w:p w14:paraId="3BE8C336" w14:textId="77777777" w:rsidR="005C1C1D" w:rsidRPr="00D8063B" w:rsidRDefault="005C1C1D" w:rsidP="00DA6BCB">
            <w:pPr>
              <w:pStyle w:val="NormalLeft"/>
              <w:rPr>
                <w:lang w:val="en-GB"/>
              </w:rPr>
            </w:pPr>
            <w:r w:rsidRPr="00D8063B">
              <w:rPr>
                <w:lang w:val="en-GB"/>
              </w:rPr>
              <w:t>Deposits relating to reinsurance accepted.</w:t>
            </w:r>
          </w:p>
        </w:tc>
      </w:tr>
      <w:tr w:rsidR="005C1C1D" w:rsidRPr="00D8063B" w14:paraId="2E2C9FD2" w14:textId="77777777" w:rsidTr="00DA6BCB">
        <w:tc>
          <w:tcPr>
            <w:tcW w:w="1671" w:type="dxa"/>
            <w:tcBorders>
              <w:top w:val="single" w:sz="2" w:space="0" w:color="auto"/>
              <w:left w:val="single" w:sz="2" w:space="0" w:color="auto"/>
              <w:bottom w:val="single" w:sz="2" w:space="0" w:color="auto"/>
              <w:right w:val="single" w:sz="2" w:space="0" w:color="auto"/>
            </w:tcBorders>
          </w:tcPr>
          <w:p w14:paraId="69A5BFCA" w14:textId="77777777" w:rsidR="005C1C1D" w:rsidRPr="00D8063B" w:rsidRDefault="005C1C1D" w:rsidP="00DA6BCB">
            <w:pPr>
              <w:pStyle w:val="NormalLeft"/>
              <w:rPr>
                <w:lang w:val="en-GB"/>
              </w:rPr>
            </w:pPr>
            <w:r w:rsidRPr="00D8063B">
              <w:rPr>
                <w:lang w:val="en-GB"/>
              </w:rPr>
              <w:t>C0010– C0020/R0360</w:t>
            </w:r>
          </w:p>
        </w:tc>
        <w:tc>
          <w:tcPr>
            <w:tcW w:w="1858" w:type="dxa"/>
            <w:tcBorders>
              <w:top w:val="single" w:sz="2" w:space="0" w:color="auto"/>
              <w:left w:val="single" w:sz="2" w:space="0" w:color="auto"/>
              <w:bottom w:val="single" w:sz="2" w:space="0" w:color="auto"/>
              <w:right w:val="single" w:sz="2" w:space="0" w:color="auto"/>
            </w:tcBorders>
          </w:tcPr>
          <w:p w14:paraId="16BB98DA" w14:textId="77777777" w:rsidR="005C1C1D" w:rsidRPr="00D8063B" w:rsidRDefault="005C1C1D" w:rsidP="00DA6BCB">
            <w:pPr>
              <w:pStyle w:val="NormalLeft"/>
              <w:rPr>
                <w:lang w:val="en-GB"/>
              </w:rPr>
            </w:pPr>
            <w:r w:rsidRPr="00D8063B">
              <w:rPr>
                <w:lang w:val="en-GB"/>
              </w:rPr>
              <w:t>Insurance and intermediaries receivables</w:t>
            </w:r>
          </w:p>
        </w:tc>
        <w:tc>
          <w:tcPr>
            <w:tcW w:w="5757" w:type="dxa"/>
            <w:tcBorders>
              <w:top w:val="single" w:sz="2" w:space="0" w:color="auto"/>
              <w:left w:val="single" w:sz="2" w:space="0" w:color="auto"/>
              <w:bottom w:val="single" w:sz="2" w:space="0" w:color="auto"/>
              <w:right w:val="single" w:sz="2" w:space="0" w:color="auto"/>
            </w:tcBorders>
          </w:tcPr>
          <w:p w14:paraId="35E3AF53" w14:textId="23DEF7E7" w:rsidR="005C1C1D" w:rsidRPr="00D8063B" w:rsidRDefault="005C1C1D" w:rsidP="00DA6BCB">
            <w:pPr>
              <w:pStyle w:val="NormalLeft"/>
              <w:rPr>
                <w:lang w:val="en-GB"/>
              </w:rPr>
            </w:pPr>
            <w:r w:rsidRPr="00D8063B">
              <w:rPr>
                <w:lang w:val="en-GB"/>
              </w:rPr>
              <w:t>Amounts for payment by policyholders, insurers and other linked to insurance business that are not included in technical provisions.</w:t>
            </w:r>
          </w:p>
          <w:p w14:paraId="7AC9CB9B" w14:textId="77777777" w:rsidR="005C1C1D" w:rsidRPr="00D8063B" w:rsidDel="00957E24" w:rsidRDefault="005C1C1D" w:rsidP="00DA6BCB">
            <w:pPr>
              <w:pStyle w:val="NormalLeft"/>
              <w:rPr>
                <w:del w:id="782" w:author="Author"/>
                <w:lang w:val="en-GB"/>
              </w:rPr>
            </w:pPr>
            <w:r w:rsidRPr="00D8063B">
              <w:rPr>
                <w:lang w:val="en-GB"/>
              </w:rPr>
              <w:t>It shall include receivables from reinsurance accepted.</w:t>
            </w:r>
          </w:p>
          <w:p w14:paraId="2A94EBF3" w14:textId="0B0AFE5F" w:rsidR="005C1C1D" w:rsidRPr="00D8063B" w:rsidRDefault="005C1C1D" w:rsidP="00DA6BCB">
            <w:pPr>
              <w:pStyle w:val="NormalLeft"/>
              <w:rPr>
                <w:lang w:val="en-GB"/>
              </w:rPr>
            </w:pPr>
            <w:del w:id="783" w:author="Author">
              <w:r w:rsidRPr="00D8063B" w:rsidDel="00957E24">
                <w:rPr>
                  <w:lang w:val="en-GB"/>
                </w:rPr>
                <w:delText>For Solvency II column (C0010) this cell shall only include amounts past-due. </w:delText>
              </w:r>
              <w:r w:rsidR="00DA6BCB" w:rsidRPr="00D8063B" w:rsidDel="00957E24">
                <w:rPr>
                  <w:lang w:val="en-GB"/>
                </w:rPr>
                <w:delText xml:space="preserve"> </w:delText>
              </w:r>
            </w:del>
          </w:p>
        </w:tc>
      </w:tr>
      <w:tr w:rsidR="005C1C1D" w:rsidRPr="00D8063B" w14:paraId="59D198A6" w14:textId="77777777" w:rsidTr="00DA6BCB">
        <w:tc>
          <w:tcPr>
            <w:tcW w:w="1671" w:type="dxa"/>
            <w:tcBorders>
              <w:top w:val="single" w:sz="2" w:space="0" w:color="auto"/>
              <w:left w:val="single" w:sz="2" w:space="0" w:color="auto"/>
              <w:bottom w:val="single" w:sz="2" w:space="0" w:color="auto"/>
              <w:right w:val="single" w:sz="2" w:space="0" w:color="auto"/>
            </w:tcBorders>
          </w:tcPr>
          <w:p w14:paraId="00FC0D44" w14:textId="77777777" w:rsidR="005C1C1D" w:rsidRPr="00D8063B" w:rsidRDefault="005C1C1D" w:rsidP="00DA6BCB">
            <w:pPr>
              <w:pStyle w:val="NormalLeft"/>
              <w:rPr>
                <w:lang w:val="en-GB"/>
              </w:rPr>
            </w:pPr>
            <w:r w:rsidRPr="00D8063B">
              <w:rPr>
                <w:lang w:val="en-GB"/>
              </w:rPr>
              <w:t>C0010– C0020/R0370</w:t>
            </w:r>
          </w:p>
        </w:tc>
        <w:tc>
          <w:tcPr>
            <w:tcW w:w="1858" w:type="dxa"/>
            <w:tcBorders>
              <w:top w:val="single" w:sz="2" w:space="0" w:color="auto"/>
              <w:left w:val="single" w:sz="2" w:space="0" w:color="auto"/>
              <w:bottom w:val="single" w:sz="2" w:space="0" w:color="auto"/>
              <w:right w:val="single" w:sz="2" w:space="0" w:color="auto"/>
            </w:tcBorders>
          </w:tcPr>
          <w:p w14:paraId="6095923D" w14:textId="77777777" w:rsidR="005C1C1D" w:rsidRPr="00D8063B" w:rsidRDefault="005C1C1D" w:rsidP="00DA6BCB">
            <w:pPr>
              <w:pStyle w:val="NormalLeft"/>
              <w:rPr>
                <w:lang w:val="en-GB"/>
              </w:rPr>
            </w:pPr>
            <w:r w:rsidRPr="00D8063B">
              <w:rPr>
                <w:lang w:val="en-GB"/>
              </w:rPr>
              <w:t>Reinsurance receivables</w:t>
            </w:r>
          </w:p>
        </w:tc>
        <w:tc>
          <w:tcPr>
            <w:tcW w:w="5757" w:type="dxa"/>
            <w:tcBorders>
              <w:top w:val="single" w:sz="2" w:space="0" w:color="auto"/>
              <w:left w:val="single" w:sz="2" w:space="0" w:color="auto"/>
              <w:bottom w:val="single" w:sz="2" w:space="0" w:color="auto"/>
              <w:right w:val="single" w:sz="2" w:space="0" w:color="auto"/>
            </w:tcBorders>
          </w:tcPr>
          <w:p w14:paraId="65181243" w14:textId="0FB2DD99" w:rsidR="005C1C1D" w:rsidRPr="00D8063B" w:rsidDel="0083762A" w:rsidRDefault="005C1C1D" w:rsidP="00DA6BCB">
            <w:pPr>
              <w:pStyle w:val="NormalLeft"/>
              <w:rPr>
                <w:del w:id="784" w:author="Author"/>
                <w:lang w:val="en-GB"/>
              </w:rPr>
            </w:pPr>
            <w:del w:id="785" w:author="Author">
              <w:r w:rsidRPr="00D8063B" w:rsidDel="0083762A">
                <w:rPr>
                  <w:lang w:val="en-GB"/>
                </w:rPr>
                <w:delText>Amounts for payment by reinsurers and linked to reinsurance business that are not included in reinsurance recoverables.</w:delText>
              </w:r>
            </w:del>
          </w:p>
          <w:p w14:paraId="6781936B" w14:textId="5C7861ED" w:rsidR="005C1C1D" w:rsidRDefault="00BC53B4" w:rsidP="00DA6BCB">
            <w:pPr>
              <w:pStyle w:val="NormalLeft"/>
              <w:rPr>
                <w:ins w:id="786" w:author="Author"/>
                <w:lang w:val="en-GB"/>
              </w:rPr>
            </w:pPr>
            <w:ins w:id="787" w:author="Author">
              <w:r w:rsidRPr="00D8063B">
                <w:rPr>
                  <w:lang w:val="en-GB"/>
                </w:rPr>
                <w:t>For</w:t>
              </w:r>
              <w:r w:rsidR="00792742">
                <w:rPr>
                  <w:lang w:val="en-GB"/>
                </w:rPr>
                <w:t xml:space="preserve"> t</w:t>
              </w:r>
              <w:r w:rsidR="00792742" w:rsidRPr="00D8063B">
                <w:rPr>
                  <w:lang w:val="en-GB"/>
                </w:rPr>
                <w:t xml:space="preserve">he ‘Solvency II value’ column </w:t>
              </w:r>
              <w:del w:id="788" w:author="Author">
                <w:r w:rsidRPr="00D8063B" w:rsidDel="00792742">
                  <w:rPr>
                    <w:lang w:val="en-GB"/>
                  </w:rPr>
                  <w:delText xml:space="preserve"> Solvency II </w:delText>
                </w:r>
              </w:del>
              <w:r w:rsidRPr="00D8063B">
                <w:rPr>
                  <w:lang w:val="en-GB"/>
                </w:rPr>
                <w:t xml:space="preserve">column (C0010) this cell </w:t>
              </w:r>
              <w:del w:id="789" w:author="Author">
                <w:r w:rsidRPr="00D8063B">
                  <w:rPr>
                    <w:lang w:val="en-GB"/>
                  </w:rPr>
                  <w:delText>shall only</w:delText>
                </w:r>
              </w:del>
              <w:r w:rsidRPr="00D8063B">
                <w:rPr>
                  <w:lang w:val="en-GB"/>
                </w:rPr>
                <w:t xml:space="preserve"> </w:t>
              </w:r>
              <w:r w:rsidR="0044197B">
                <w:rPr>
                  <w:lang w:val="en-GB"/>
                </w:rPr>
                <w:t xml:space="preserve">shall </w:t>
              </w:r>
              <w:r w:rsidRPr="00D8063B">
                <w:rPr>
                  <w:lang w:val="en-GB"/>
                </w:rPr>
                <w:t>include</w:t>
              </w:r>
              <w:del w:id="790" w:author="Author">
                <w:r w:rsidR="002941B9" w:rsidDel="0044197B">
                  <w:rPr>
                    <w:lang w:val="en-GB"/>
                  </w:rPr>
                  <w:delText>s</w:delText>
                </w:r>
              </w:del>
              <w:r w:rsidRPr="00D8063B">
                <w:rPr>
                  <w:lang w:val="en-GB"/>
                </w:rPr>
                <w:t xml:space="preserve"> </w:t>
              </w:r>
              <w:r w:rsidR="002941B9">
                <w:rPr>
                  <w:lang w:val="en-GB"/>
                </w:rPr>
                <w:t xml:space="preserve">all </w:t>
              </w:r>
              <w:r w:rsidR="002941B9" w:rsidRPr="002941B9">
                <w:rPr>
                  <w:lang w:val="en-GB"/>
                </w:rPr>
                <w:t>expected</w:t>
              </w:r>
              <w:r w:rsidRPr="00D8063B">
                <w:rPr>
                  <w:lang w:val="en-GB"/>
                </w:rPr>
                <w:t xml:space="preserve"> </w:t>
              </w:r>
              <w:r w:rsidR="00D508F4" w:rsidRPr="00D8063B">
                <w:rPr>
                  <w:lang w:val="en-GB"/>
                </w:rPr>
                <w:t>payments</w:t>
              </w:r>
              <w:r w:rsidR="00D508F4" w:rsidRPr="00D8063B">
                <w:rPr>
                  <w:rFonts w:eastAsiaTheme="minorHAnsi"/>
                  <w:lang w:val="en-GB" w:eastAsia="de-DE"/>
                </w:rPr>
                <w:t xml:space="preserve"> </w:t>
              </w:r>
              <w:r w:rsidR="0083762A">
                <w:rPr>
                  <w:rFonts w:eastAsiaTheme="minorHAnsi"/>
                  <w:lang w:val="en-GB" w:eastAsia="de-DE"/>
                </w:rPr>
                <w:t>(</w:t>
              </w:r>
              <w:r w:rsidR="002941B9" w:rsidRPr="002941B9">
                <w:rPr>
                  <w:rFonts w:eastAsiaTheme="minorHAnsi"/>
                  <w:lang w:val="en-GB" w:eastAsia="de-DE"/>
                </w:rPr>
                <w:t>due and past-due</w:t>
              </w:r>
              <w:r w:rsidR="0083762A">
                <w:rPr>
                  <w:rFonts w:eastAsiaTheme="minorHAnsi"/>
                  <w:lang w:val="en-GB" w:eastAsia="de-DE"/>
                </w:rPr>
                <w:t>)</w:t>
              </w:r>
              <w:r w:rsidR="002941B9" w:rsidRPr="002941B9">
                <w:rPr>
                  <w:rFonts w:eastAsiaTheme="minorHAnsi"/>
                  <w:lang w:val="en-GB" w:eastAsia="de-DE"/>
                </w:rPr>
                <w:t xml:space="preserve"> </w:t>
              </w:r>
            </w:ins>
            <w:del w:id="791" w:author="Author">
              <w:r w:rsidR="005C1C1D" w:rsidRPr="00D8063B" w:rsidDel="00BC53B4">
                <w:rPr>
                  <w:lang w:val="en-GB"/>
                </w:rPr>
                <w:delText xml:space="preserve">It might include: </w:delText>
              </w:r>
              <w:r w:rsidR="005C1C1D" w:rsidRPr="00D8063B" w:rsidDel="00D508F4">
                <w:rPr>
                  <w:lang w:val="en-GB"/>
                </w:rPr>
                <w:delText>the amounts from receivables</w:delText>
              </w:r>
            </w:del>
            <w:r w:rsidR="005C1C1D" w:rsidRPr="00D8063B">
              <w:rPr>
                <w:lang w:val="en-GB"/>
              </w:rPr>
              <w:t xml:space="preserve"> from reinsurers </w:t>
            </w:r>
            <w:ins w:id="792" w:author="Author">
              <w:r w:rsidR="0083762A" w:rsidRPr="0083762A">
                <w:rPr>
                  <w:lang w:val="en-GB"/>
                </w:rPr>
                <w:t>linked to reinsurance business to the undertaking that are not included in reinsurance recoverables.</w:t>
              </w:r>
              <w:r w:rsidR="0083762A">
                <w:rPr>
                  <w:lang w:val="en-GB"/>
                </w:rPr>
                <w:t xml:space="preserve"> </w:t>
              </w:r>
            </w:ins>
            <w:del w:id="793" w:author="Author">
              <w:r w:rsidR="005C1C1D" w:rsidRPr="00D8063B">
                <w:rPr>
                  <w:lang w:val="en-GB"/>
                </w:rPr>
                <w:delText>that</w:delText>
              </w:r>
              <w:r w:rsidR="005C1C1D" w:rsidRPr="00D8063B" w:rsidDel="0083762A">
                <w:rPr>
                  <w:lang w:val="en-GB"/>
                </w:rPr>
                <w:delText xml:space="preserve"> </w:delText>
              </w:r>
              <w:r w:rsidR="005C1C1D" w:rsidRPr="00D8063B">
                <w:rPr>
                  <w:lang w:val="en-GB"/>
                </w:rPr>
                <w:delText xml:space="preserve">relate to settled claims of </w:delText>
              </w:r>
              <w:r w:rsidR="005C1C1D" w:rsidRPr="00D8063B" w:rsidDel="0083762A">
                <w:rPr>
                  <w:lang w:val="en-GB"/>
                </w:rPr>
                <w:delText>policyholders</w:delText>
              </w:r>
              <w:r w:rsidR="005C1C1D" w:rsidRPr="00D8063B">
                <w:rPr>
                  <w:lang w:val="en-GB"/>
                </w:rPr>
                <w:delText xml:space="preserve"> or beneficiaries</w:delText>
              </w:r>
              <w:r w:rsidR="005C1C1D" w:rsidRPr="00D8063B" w:rsidDel="00D508F4">
                <w:rPr>
                  <w:lang w:val="en-GB"/>
                </w:rPr>
                <w:delText xml:space="preserve">; </w:delText>
              </w:r>
            </w:del>
            <w:ins w:id="794" w:author="Author">
              <w:del w:id="795" w:author="Author">
                <w:r w:rsidR="00D508F4" w:rsidRPr="00D8063B">
                  <w:rPr>
                    <w:lang w:val="en-GB"/>
                  </w:rPr>
                  <w:delText xml:space="preserve"> and </w:delText>
                </w:r>
              </w:del>
            </w:ins>
            <w:del w:id="796" w:author="Author">
              <w:r w:rsidR="005C1C1D" w:rsidRPr="00D8063B">
                <w:rPr>
                  <w:lang w:val="en-GB"/>
                </w:rPr>
                <w:delText>receivables from reinsurers in relation to other than insurance events</w:delText>
              </w:r>
            </w:del>
            <w:ins w:id="797" w:author="Author">
              <w:del w:id="798" w:author="Author">
                <w:r w:rsidR="00D508F4" w:rsidRPr="00D8063B">
                  <w:rPr>
                    <w:lang w:val="en-GB"/>
                  </w:rPr>
                  <w:delText>.</w:delText>
                </w:r>
              </w:del>
            </w:ins>
            <w:del w:id="799" w:author="Author">
              <w:r w:rsidR="005C1C1D" w:rsidRPr="00D8063B" w:rsidDel="00FB1184">
                <w:rPr>
                  <w:lang w:val="en-GB"/>
                </w:rPr>
                <w:delText xml:space="preserve"> or settled insurance claims, for example commissions</w:delText>
              </w:r>
              <w:r w:rsidR="005C1C1D" w:rsidRPr="00D8063B" w:rsidDel="00D508F4">
                <w:rPr>
                  <w:lang w:val="en-GB"/>
                </w:rPr>
                <w:delText>.</w:delText>
              </w:r>
            </w:del>
            <w:ins w:id="800" w:author="Author">
              <w:r w:rsidR="002941B9">
                <w:rPr>
                  <w:lang w:val="en-GB"/>
                </w:rPr>
                <w:t xml:space="preserve"> </w:t>
              </w:r>
              <w:r w:rsidR="002941B9" w:rsidRPr="002941B9">
                <w:rPr>
                  <w:lang w:val="en-GB"/>
                </w:rPr>
                <w:t>These shou</w:t>
              </w:r>
              <w:r w:rsidR="006F7D6A">
                <w:rPr>
                  <w:lang w:val="en-GB"/>
                </w:rPr>
                <w:t xml:space="preserve">ld not be included in the item </w:t>
              </w:r>
              <w:r w:rsidR="002941B9" w:rsidRPr="002941B9">
                <w:rPr>
                  <w:lang w:val="en-GB"/>
                </w:rPr>
                <w:t>"any other assets not elsewhere shown".</w:t>
              </w:r>
            </w:ins>
          </w:p>
          <w:p w14:paraId="5F505ACF" w14:textId="77777777" w:rsidR="0083762A" w:rsidRPr="0083762A" w:rsidRDefault="0083762A" w:rsidP="0083762A">
            <w:pPr>
              <w:pStyle w:val="NormalLeft"/>
              <w:rPr>
                <w:ins w:id="801" w:author="Author"/>
                <w:lang w:val="en-GB"/>
              </w:rPr>
            </w:pPr>
            <w:ins w:id="802" w:author="Author">
              <w:r w:rsidRPr="0083762A">
                <w:rPr>
                  <w:lang w:val="en-GB"/>
                </w:rPr>
                <w:t>This cell in particular should take into account all expected payments from reinsurers to the undertaking corresponding to payments made by the undertaking to the policyholders.</w:t>
              </w:r>
            </w:ins>
          </w:p>
          <w:p w14:paraId="0D49D846" w14:textId="6582707C" w:rsidR="0083762A" w:rsidRPr="00D8063B" w:rsidRDefault="0083762A" w:rsidP="0083762A">
            <w:pPr>
              <w:pStyle w:val="NormalLeft"/>
              <w:rPr>
                <w:lang w:val="en-GB"/>
              </w:rPr>
            </w:pPr>
            <w:ins w:id="803" w:author="Author">
              <w:r w:rsidRPr="0083762A">
                <w:rPr>
                  <w:lang w:val="en-GB"/>
                </w:rPr>
                <w:t>It also</w:t>
              </w:r>
              <w:r w:rsidR="0044197B">
                <w:rPr>
                  <w:lang w:val="en-GB"/>
                </w:rPr>
                <w:t xml:space="preserve"> shall</w:t>
              </w:r>
              <w:r w:rsidRPr="0083762A">
                <w:rPr>
                  <w:lang w:val="en-GB"/>
                </w:rPr>
                <w:t xml:space="preserve"> include</w:t>
              </w:r>
              <w:del w:id="804" w:author="Author">
                <w:r w:rsidRPr="0083762A" w:rsidDel="0044197B">
                  <w:rPr>
                    <w:lang w:val="en-GB"/>
                  </w:rPr>
                  <w:delText>s</w:delText>
                </w:r>
              </w:del>
              <w:r w:rsidRPr="0083762A">
                <w:rPr>
                  <w:lang w:val="en-GB"/>
                </w:rPr>
                <w:t xml:space="preserve"> all expected payments (due and past-due) from reinsurers in relation to other than insurance events or those that have been agreed between cedent and reinsurer and where the amount of the expected payment is certain.</w:t>
              </w:r>
            </w:ins>
          </w:p>
          <w:p w14:paraId="65E39261" w14:textId="65450BA6" w:rsidR="00214AE7" w:rsidRPr="00D8063B" w:rsidRDefault="00214AE7" w:rsidP="00214AE7">
            <w:pPr>
              <w:pStyle w:val="NormalLeft"/>
              <w:rPr>
                <w:ins w:id="805" w:author="Author"/>
                <w:del w:id="806" w:author="Author"/>
                <w:lang w:val="en-GB"/>
              </w:rPr>
            </w:pPr>
            <w:ins w:id="807" w:author="Author">
              <w:del w:id="808" w:author="Author">
                <w:r w:rsidRPr="00D8063B">
                  <w:rPr>
                    <w:lang w:val="en-GB"/>
                  </w:rPr>
                  <w:delText>After the claim has been settled between policyholder and insurance undertaking, the claim is no more included in the technical provisions in the liabilities side and a correspondent movement in the reinsurance recoverables should be done. At this point, the possible claim from cedent toward the reinsurer is moved from reinsurance recoverable to reinsurance receivable.</w:delText>
                </w:r>
              </w:del>
            </w:ins>
          </w:p>
          <w:p w14:paraId="71014C1B" w14:textId="4C534B66" w:rsidR="005C1C1D" w:rsidRPr="00D8063B" w:rsidRDefault="00214AE7" w:rsidP="00214AE7">
            <w:pPr>
              <w:pStyle w:val="NormalLeft"/>
              <w:rPr>
                <w:lang w:val="en-GB"/>
              </w:rPr>
            </w:pPr>
            <w:ins w:id="809" w:author="Author">
              <w:del w:id="810" w:author="Author">
                <w:r w:rsidRPr="00D8063B">
                  <w:rPr>
                    <w:lang w:val="en-GB"/>
                  </w:rPr>
                  <w:delText xml:space="preserve">All due and past due payments (open at valuation date) between reinsurer and cedent stemming from settled claims between primary insurer and policyholder, should </w:delText>
                </w:r>
                <w:r w:rsidRPr="00D8063B">
                  <w:rPr>
                    <w:lang w:val="en-GB"/>
                  </w:rPr>
                  <w:lastRenderedPageBreak/>
                  <w:delText>be shown in the item reinsurance receivables and not in the item any other assets not elsewhere shown.</w:delText>
                </w:r>
              </w:del>
            </w:ins>
            <w:del w:id="811" w:author="Author">
              <w:r w:rsidR="005C1C1D" w:rsidRPr="00D8063B" w:rsidDel="00957E24">
                <w:rPr>
                  <w:lang w:val="en-GB"/>
                </w:rPr>
                <w:delText>For Solvency II column (C0010) this cell shall only include amounts past-due. </w:delText>
              </w:r>
              <w:r w:rsidR="00DA6BCB" w:rsidRPr="00D8063B" w:rsidDel="00957E24">
                <w:rPr>
                  <w:lang w:val="en-GB"/>
                </w:rPr>
                <w:delText xml:space="preserve"> </w:delText>
              </w:r>
            </w:del>
          </w:p>
        </w:tc>
      </w:tr>
      <w:tr w:rsidR="005C1C1D" w:rsidRPr="00D8063B" w14:paraId="50C3D7E8" w14:textId="77777777" w:rsidTr="00DA6BCB">
        <w:tc>
          <w:tcPr>
            <w:tcW w:w="1671" w:type="dxa"/>
            <w:tcBorders>
              <w:top w:val="single" w:sz="2" w:space="0" w:color="auto"/>
              <w:left w:val="single" w:sz="2" w:space="0" w:color="auto"/>
              <w:bottom w:val="single" w:sz="2" w:space="0" w:color="auto"/>
              <w:right w:val="single" w:sz="2" w:space="0" w:color="auto"/>
            </w:tcBorders>
          </w:tcPr>
          <w:p w14:paraId="58DA076C" w14:textId="77777777" w:rsidR="005C1C1D" w:rsidRPr="00D8063B" w:rsidRDefault="005C1C1D" w:rsidP="00DA6BCB">
            <w:pPr>
              <w:pStyle w:val="NormalLeft"/>
              <w:rPr>
                <w:lang w:val="en-GB"/>
              </w:rPr>
            </w:pPr>
            <w:r w:rsidRPr="00D8063B">
              <w:rPr>
                <w:lang w:val="en-GB"/>
              </w:rPr>
              <w:lastRenderedPageBreak/>
              <w:t>C0010– C0020/R0380</w:t>
            </w:r>
          </w:p>
        </w:tc>
        <w:tc>
          <w:tcPr>
            <w:tcW w:w="1858" w:type="dxa"/>
            <w:tcBorders>
              <w:top w:val="single" w:sz="2" w:space="0" w:color="auto"/>
              <w:left w:val="single" w:sz="2" w:space="0" w:color="auto"/>
              <w:bottom w:val="single" w:sz="2" w:space="0" w:color="auto"/>
              <w:right w:val="single" w:sz="2" w:space="0" w:color="auto"/>
            </w:tcBorders>
          </w:tcPr>
          <w:p w14:paraId="3F5BA263" w14:textId="77777777" w:rsidR="005C1C1D" w:rsidRPr="00D8063B" w:rsidRDefault="005C1C1D" w:rsidP="00DA6BCB">
            <w:pPr>
              <w:pStyle w:val="NormalLeft"/>
              <w:rPr>
                <w:lang w:val="en-GB"/>
              </w:rPr>
            </w:pPr>
            <w:r w:rsidRPr="00D8063B">
              <w:rPr>
                <w:lang w:val="en-GB"/>
              </w:rPr>
              <w:t>Receivables (trade, not insurance)</w:t>
            </w:r>
          </w:p>
        </w:tc>
        <w:tc>
          <w:tcPr>
            <w:tcW w:w="5757" w:type="dxa"/>
            <w:tcBorders>
              <w:top w:val="single" w:sz="2" w:space="0" w:color="auto"/>
              <w:left w:val="single" w:sz="2" w:space="0" w:color="auto"/>
              <w:bottom w:val="single" w:sz="2" w:space="0" w:color="auto"/>
              <w:right w:val="single" w:sz="2" w:space="0" w:color="auto"/>
            </w:tcBorders>
          </w:tcPr>
          <w:p w14:paraId="397175E0" w14:textId="77777777" w:rsidR="005C1C1D" w:rsidRPr="00D8063B" w:rsidRDefault="005C1C1D" w:rsidP="00DA6BCB">
            <w:pPr>
              <w:pStyle w:val="NormalLeft"/>
              <w:rPr>
                <w:lang w:val="en-GB"/>
              </w:rPr>
            </w:pPr>
            <w:r w:rsidRPr="00D8063B">
              <w:rPr>
                <w:lang w:val="en-GB"/>
              </w:rPr>
              <w:t>Includes amounts receivables from employees or various business partners (not insurance–related), including public entities.</w:t>
            </w:r>
          </w:p>
        </w:tc>
      </w:tr>
      <w:tr w:rsidR="005C1C1D" w:rsidRPr="00D8063B" w14:paraId="2A6E4BAE" w14:textId="77777777" w:rsidTr="00DA6BCB">
        <w:tc>
          <w:tcPr>
            <w:tcW w:w="1671" w:type="dxa"/>
            <w:tcBorders>
              <w:top w:val="single" w:sz="2" w:space="0" w:color="auto"/>
              <w:left w:val="single" w:sz="2" w:space="0" w:color="auto"/>
              <w:bottom w:val="single" w:sz="2" w:space="0" w:color="auto"/>
              <w:right w:val="single" w:sz="2" w:space="0" w:color="auto"/>
            </w:tcBorders>
          </w:tcPr>
          <w:p w14:paraId="043ECEB4" w14:textId="77777777" w:rsidR="005C1C1D" w:rsidRPr="00D8063B" w:rsidRDefault="005C1C1D" w:rsidP="00DA6BCB">
            <w:pPr>
              <w:pStyle w:val="NormalLeft"/>
              <w:rPr>
                <w:lang w:val="en-GB"/>
              </w:rPr>
            </w:pPr>
            <w:r w:rsidRPr="00D8063B">
              <w:rPr>
                <w:lang w:val="en-GB"/>
              </w:rPr>
              <w:t>C0010– C0020/R0390</w:t>
            </w:r>
          </w:p>
        </w:tc>
        <w:tc>
          <w:tcPr>
            <w:tcW w:w="1858" w:type="dxa"/>
            <w:tcBorders>
              <w:top w:val="single" w:sz="2" w:space="0" w:color="auto"/>
              <w:left w:val="single" w:sz="2" w:space="0" w:color="auto"/>
              <w:bottom w:val="single" w:sz="2" w:space="0" w:color="auto"/>
              <w:right w:val="single" w:sz="2" w:space="0" w:color="auto"/>
            </w:tcBorders>
          </w:tcPr>
          <w:p w14:paraId="788C86AF" w14:textId="77777777" w:rsidR="005C1C1D" w:rsidRPr="00D8063B" w:rsidRDefault="005C1C1D" w:rsidP="00DA6BCB">
            <w:pPr>
              <w:pStyle w:val="NormalLeft"/>
              <w:rPr>
                <w:lang w:val="en-GB"/>
              </w:rPr>
            </w:pPr>
            <w:r w:rsidRPr="00D8063B">
              <w:rPr>
                <w:lang w:val="en-GB"/>
              </w:rPr>
              <w:t>Own shares (held directly)</w:t>
            </w:r>
          </w:p>
        </w:tc>
        <w:tc>
          <w:tcPr>
            <w:tcW w:w="5757" w:type="dxa"/>
            <w:tcBorders>
              <w:top w:val="single" w:sz="2" w:space="0" w:color="auto"/>
              <w:left w:val="single" w:sz="2" w:space="0" w:color="auto"/>
              <w:bottom w:val="single" w:sz="2" w:space="0" w:color="auto"/>
              <w:right w:val="single" w:sz="2" w:space="0" w:color="auto"/>
            </w:tcBorders>
          </w:tcPr>
          <w:p w14:paraId="4217E9BA" w14:textId="77777777" w:rsidR="005C1C1D" w:rsidRPr="00D8063B" w:rsidRDefault="005C1C1D" w:rsidP="00DA6BCB">
            <w:pPr>
              <w:pStyle w:val="NormalLeft"/>
              <w:rPr>
                <w:lang w:val="en-GB"/>
              </w:rPr>
            </w:pPr>
            <w:r w:rsidRPr="00D8063B">
              <w:rPr>
                <w:lang w:val="en-GB"/>
              </w:rPr>
              <w:t>This is the total amount of own shares held directly by the group.</w:t>
            </w:r>
          </w:p>
        </w:tc>
      </w:tr>
      <w:tr w:rsidR="005C1C1D" w:rsidRPr="00D8063B" w14:paraId="0CF94F53" w14:textId="77777777" w:rsidTr="00DA6BCB">
        <w:tc>
          <w:tcPr>
            <w:tcW w:w="1671" w:type="dxa"/>
            <w:tcBorders>
              <w:top w:val="single" w:sz="2" w:space="0" w:color="auto"/>
              <w:left w:val="single" w:sz="2" w:space="0" w:color="auto"/>
              <w:bottom w:val="single" w:sz="2" w:space="0" w:color="auto"/>
              <w:right w:val="single" w:sz="2" w:space="0" w:color="auto"/>
            </w:tcBorders>
          </w:tcPr>
          <w:p w14:paraId="645A1425" w14:textId="77777777" w:rsidR="005C1C1D" w:rsidRPr="00D8063B" w:rsidRDefault="005C1C1D" w:rsidP="00DA6BCB">
            <w:pPr>
              <w:pStyle w:val="NormalLeft"/>
              <w:rPr>
                <w:lang w:val="en-GB"/>
              </w:rPr>
            </w:pPr>
            <w:r w:rsidRPr="00D8063B">
              <w:rPr>
                <w:lang w:val="en-GB"/>
              </w:rPr>
              <w:t>C0010– C0020/R0400</w:t>
            </w:r>
          </w:p>
        </w:tc>
        <w:tc>
          <w:tcPr>
            <w:tcW w:w="1858" w:type="dxa"/>
            <w:tcBorders>
              <w:top w:val="single" w:sz="2" w:space="0" w:color="auto"/>
              <w:left w:val="single" w:sz="2" w:space="0" w:color="auto"/>
              <w:bottom w:val="single" w:sz="2" w:space="0" w:color="auto"/>
              <w:right w:val="single" w:sz="2" w:space="0" w:color="auto"/>
            </w:tcBorders>
          </w:tcPr>
          <w:p w14:paraId="6EC3C9A6" w14:textId="77777777" w:rsidR="005C1C1D" w:rsidRPr="00D8063B" w:rsidRDefault="005C1C1D" w:rsidP="00DA6BCB">
            <w:pPr>
              <w:pStyle w:val="NormalLeft"/>
              <w:rPr>
                <w:lang w:val="en-GB"/>
              </w:rPr>
            </w:pPr>
            <w:r w:rsidRPr="00D8063B">
              <w:rPr>
                <w:lang w:val="en-GB"/>
              </w:rPr>
              <w:t>Amounts due in respect of own fund items or initial fund called up but not yet paid in</w:t>
            </w:r>
          </w:p>
        </w:tc>
        <w:tc>
          <w:tcPr>
            <w:tcW w:w="5757" w:type="dxa"/>
            <w:tcBorders>
              <w:top w:val="single" w:sz="2" w:space="0" w:color="auto"/>
              <w:left w:val="single" w:sz="2" w:space="0" w:color="auto"/>
              <w:bottom w:val="single" w:sz="2" w:space="0" w:color="auto"/>
              <w:right w:val="single" w:sz="2" w:space="0" w:color="auto"/>
            </w:tcBorders>
          </w:tcPr>
          <w:p w14:paraId="681BC8F5" w14:textId="77777777" w:rsidR="005C1C1D" w:rsidRPr="00D8063B" w:rsidRDefault="005C1C1D" w:rsidP="00DA6BCB">
            <w:pPr>
              <w:pStyle w:val="NormalLeft"/>
              <w:rPr>
                <w:lang w:val="en-GB"/>
              </w:rPr>
            </w:pPr>
            <w:r w:rsidRPr="00D8063B">
              <w:rPr>
                <w:lang w:val="en-GB"/>
              </w:rPr>
              <w:t>Value of the amount due in respect of own fund items or initial fund called up but not yet paid in.</w:t>
            </w:r>
          </w:p>
        </w:tc>
      </w:tr>
      <w:tr w:rsidR="005C1C1D" w:rsidRPr="00D8063B" w14:paraId="387A9CE8" w14:textId="77777777" w:rsidTr="00DA6BCB">
        <w:tc>
          <w:tcPr>
            <w:tcW w:w="1671" w:type="dxa"/>
            <w:tcBorders>
              <w:top w:val="single" w:sz="2" w:space="0" w:color="auto"/>
              <w:left w:val="single" w:sz="2" w:space="0" w:color="auto"/>
              <w:bottom w:val="single" w:sz="2" w:space="0" w:color="auto"/>
              <w:right w:val="single" w:sz="2" w:space="0" w:color="auto"/>
            </w:tcBorders>
          </w:tcPr>
          <w:p w14:paraId="5364E158" w14:textId="77777777" w:rsidR="005C1C1D" w:rsidRPr="00D8063B" w:rsidRDefault="005C1C1D" w:rsidP="00DA6BCB">
            <w:pPr>
              <w:pStyle w:val="NormalLeft"/>
              <w:rPr>
                <w:lang w:val="en-GB"/>
              </w:rPr>
            </w:pPr>
            <w:r w:rsidRPr="00D8063B">
              <w:rPr>
                <w:lang w:val="en-GB"/>
              </w:rPr>
              <w:t>C0010– C0020/R0410</w:t>
            </w:r>
          </w:p>
        </w:tc>
        <w:tc>
          <w:tcPr>
            <w:tcW w:w="1858" w:type="dxa"/>
            <w:tcBorders>
              <w:top w:val="single" w:sz="2" w:space="0" w:color="auto"/>
              <w:left w:val="single" w:sz="2" w:space="0" w:color="auto"/>
              <w:bottom w:val="single" w:sz="2" w:space="0" w:color="auto"/>
              <w:right w:val="single" w:sz="2" w:space="0" w:color="auto"/>
            </w:tcBorders>
          </w:tcPr>
          <w:p w14:paraId="6025BDAA" w14:textId="77777777" w:rsidR="005C1C1D" w:rsidRPr="00D8063B" w:rsidRDefault="005C1C1D" w:rsidP="00DA6BCB">
            <w:pPr>
              <w:pStyle w:val="NormalLeft"/>
              <w:rPr>
                <w:lang w:val="en-GB"/>
              </w:rPr>
            </w:pPr>
            <w:r w:rsidRPr="00D8063B">
              <w:rPr>
                <w:lang w:val="en-GB"/>
              </w:rPr>
              <w:t>Cash and cash equivalents</w:t>
            </w:r>
          </w:p>
        </w:tc>
        <w:tc>
          <w:tcPr>
            <w:tcW w:w="5757" w:type="dxa"/>
            <w:tcBorders>
              <w:top w:val="single" w:sz="2" w:space="0" w:color="auto"/>
              <w:left w:val="single" w:sz="2" w:space="0" w:color="auto"/>
              <w:bottom w:val="single" w:sz="2" w:space="0" w:color="auto"/>
              <w:right w:val="single" w:sz="2" w:space="0" w:color="auto"/>
            </w:tcBorders>
          </w:tcPr>
          <w:p w14:paraId="22EA14A7" w14:textId="77777777" w:rsidR="005C1C1D" w:rsidRPr="00D8063B" w:rsidRDefault="005C1C1D" w:rsidP="00DA6BCB">
            <w:pPr>
              <w:pStyle w:val="NormalLeft"/>
              <w:rPr>
                <w:lang w:val="en-GB"/>
              </w:rPr>
            </w:pPr>
            <w:r w:rsidRPr="00D8063B">
              <w:rPr>
                <w:lang w:val="en-GB"/>
              </w:rPr>
              <w:t>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092701BE" w14:textId="77777777" w:rsidR="005C1C1D" w:rsidRPr="00D8063B" w:rsidRDefault="005C1C1D" w:rsidP="00DA6BCB">
            <w:pPr>
              <w:pStyle w:val="NormalLeft"/>
              <w:rPr>
                <w:lang w:val="en-GB"/>
              </w:rPr>
            </w:pPr>
            <w:r w:rsidRPr="00D8063B">
              <w:rPr>
                <w:lang w:val="en-GB"/>
              </w:rPr>
              <w:t>Bank accounts shall not be netted off, thus only positive accounts shall be recognised in this item and bank overdrafts shown within liabilities unless where both legal right of offset and demonstrable intention to settle net exist.</w:t>
            </w:r>
          </w:p>
        </w:tc>
      </w:tr>
      <w:tr w:rsidR="005C1C1D" w:rsidRPr="00D8063B" w14:paraId="2E6AF4C5" w14:textId="77777777" w:rsidTr="00DA6BCB">
        <w:tc>
          <w:tcPr>
            <w:tcW w:w="1671" w:type="dxa"/>
            <w:tcBorders>
              <w:top w:val="single" w:sz="2" w:space="0" w:color="auto"/>
              <w:left w:val="single" w:sz="2" w:space="0" w:color="auto"/>
              <w:bottom w:val="single" w:sz="2" w:space="0" w:color="auto"/>
              <w:right w:val="single" w:sz="2" w:space="0" w:color="auto"/>
            </w:tcBorders>
          </w:tcPr>
          <w:p w14:paraId="52E243AD" w14:textId="77777777" w:rsidR="005C1C1D" w:rsidRPr="00D8063B" w:rsidRDefault="005C1C1D" w:rsidP="00DA6BCB">
            <w:pPr>
              <w:pStyle w:val="NormalLeft"/>
              <w:rPr>
                <w:lang w:val="en-GB"/>
              </w:rPr>
            </w:pPr>
            <w:r w:rsidRPr="00D8063B">
              <w:rPr>
                <w:lang w:val="en-GB"/>
              </w:rPr>
              <w:t>C0010– C0020/R0420</w:t>
            </w:r>
          </w:p>
        </w:tc>
        <w:tc>
          <w:tcPr>
            <w:tcW w:w="1858" w:type="dxa"/>
            <w:tcBorders>
              <w:top w:val="single" w:sz="2" w:space="0" w:color="auto"/>
              <w:left w:val="single" w:sz="2" w:space="0" w:color="auto"/>
              <w:bottom w:val="single" w:sz="2" w:space="0" w:color="auto"/>
              <w:right w:val="single" w:sz="2" w:space="0" w:color="auto"/>
            </w:tcBorders>
          </w:tcPr>
          <w:p w14:paraId="4D4B240E" w14:textId="77777777" w:rsidR="005C1C1D" w:rsidRPr="00D8063B" w:rsidRDefault="005C1C1D" w:rsidP="00DA6BCB">
            <w:pPr>
              <w:pStyle w:val="NormalLeft"/>
              <w:rPr>
                <w:lang w:val="en-GB"/>
              </w:rPr>
            </w:pPr>
            <w:r w:rsidRPr="00D8063B">
              <w:rPr>
                <w:lang w:val="en-GB"/>
              </w:rPr>
              <w:t>Any other assets, not elsewhere shown</w:t>
            </w:r>
          </w:p>
        </w:tc>
        <w:tc>
          <w:tcPr>
            <w:tcW w:w="5757" w:type="dxa"/>
            <w:tcBorders>
              <w:top w:val="single" w:sz="2" w:space="0" w:color="auto"/>
              <w:left w:val="single" w:sz="2" w:space="0" w:color="auto"/>
              <w:bottom w:val="single" w:sz="2" w:space="0" w:color="auto"/>
              <w:right w:val="single" w:sz="2" w:space="0" w:color="auto"/>
            </w:tcBorders>
          </w:tcPr>
          <w:p w14:paraId="56B30F9E" w14:textId="77777777" w:rsidR="005C1C1D" w:rsidRPr="00D8063B" w:rsidRDefault="005C1C1D" w:rsidP="00DA6BCB">
            <w:pPr>
              <w:pStyle w:val="NormalLeft"/>
              <w:rPr>
                <w:lang w:val="en-GB"/>
              </w:rPr>
            </w:pPr>
            <w:r w:rsidRPr="00D8063B">
              <w:rPr>
                <w:lang w:val="en-GB"/>
              </w:rPr>
              <w:t>This is the amount of any other assets not elsewhere already included within balance Sheet items.</w:t>
            </w:r>
          </w:p>
        </w:tc>
      </w:tr>
      <w:tr w:rsidR="005C1C1D" w:rsidRPr="00D8063B" w14:paraId="4A9BBB90" w14:textId="77777777" w:rsidTr="00DA6BCB">
        <w:tc>
          <w:tcPr>
            <w:tcW w:w="1671" w:type="dxa"/>
            <w:tcBorders>
              <w:top w:val="single" w:sz="2" w:space="0" w:color="auto"/>
              <w:left w:val="single" w:sz="2" w:space="0" w:color="auto"/>
              <w:bottom w:val="single" w:sz="2" w:space="0" w:color="auto"/>
              <w:right w:val="single" w:sz="2" w:space="0" w:color="auto"/>
            </w:tcBorders>
          </w:tcPr>
          <w:p w14:paraId="583CF146" w14:textId="77777777" w:rsidR="005C1C1D" w:rsidRPr="00D8063B" w:rsidRDefault="005C1C1D" w:rsidP="00DA6BCB">
            <w:pPr>
              <w:pStyle w:val="NormalLeft"/>
              <w:rPr>
                <w:lang w:val="en-GB"/>
              </w:rPr>
            </w:pPr>
            <w:r w:rsidRPr="00D8063B">
              <w:rPr>
                <w:lang w:val="en-GB"/>
              </w:rPr>
              <w:t>C0010–C0020/R0500</w:t>
            </w:r>
          </w:p>
        </w:tc>
        <w:tc>
          <w:tcPr>
            <w:tcW w:w="1858" w:type="dxa"/>
            <w:tcBorders>
              <w:top w:val="single" w:sz="2" w:space="0" w:color="auto"/>
              <w:left w:val="single" w:sz="2" w:space="0" w:color="auto"/>
              <w:bottom w:val="single" w:sz="2" w:space="0" w:color="auto"/>
              <w:right w:val="single" w:sz="2" w:space="0" w:color="auto"/>
            </w:tcBorders>
          </w:tcPr>
          <w:p w14:paraId="3500DDC0" w14:textId="77777777" w:rsidR="005C1C1D" w:rsidRPr="00D8063B" w:rsidRDefault="005C1C1D" w:rsidP="00DA6BCB">
            <w:pPr>
              <w:pStyle w:val="NormalLeft"/>
              <w:rPr>
                <w:lang w:val="en-GB"/>
              </w:rPr>
            </w:pPr>
            <w:r w:rsidRPr="00D8063B">
              <w:rPr>
                <w:lang w:val="en-GB"/>
              </w:rPr>
              <w:t>Total assets</w:t>
            </w:r>
          </w:p>
        </w:tc>
        <w:tc>
          <w:tcPr>
            <w:tcW w:w="5757" w:type="dxa"/>
            <w:tcBorders>
              <w:top w:val="single" w:sz="2" w:space="0" w:color="auto"/>
              <w:left w:val="single" w:sz="2" w:space="0" w:color="auto"/>
              <w:bottom w:val="single" w:sz="2" w:space="0" w:color="auto"/>
              <w:right w:val="single" w:sz="2" w:space="0" w:color="auto"/>
            </w:tcBorders>
          </w:tcPr>
          <w:p w14:paraId="7D47E7FC" w14:textId="77777777" w:rsidR="005C1C1D" w:rsidRPr="00D8063B" w:rsidRDefault="005C1C1D" w:rsidP="00DA6BCB">
            <w:pPr>
              <w:pStyle w:val="NormalLeft"/>
              <w:rPr>
                <w:lang w:val="en-GB"/>
              </w:rPr>
            </w:pPr>
            <w:r w:rsidRPr="00D8063B">
              <w:rPr>
                <w:lang w:val="en-GB"/>
              </w:rPr>
              <w:t>This is the overall total amount of all assets.</w:t>
            </w:r>
          </w:p>
        </w:tc>
      </w:tr>
      <w:tr w:rsidR="005C1C1D" w:rsidRPr="00D8063B" w14:paraId="58C5B5F3" w14:textId="77777777" w:rsidTr="00DA6BCB">
        <w:tc>
          <w:tcPr>
            <w:tcW w:w="1671" w:type="dxa"/>
            <w:tcBorders>
              <w:top w:val="single" w:sz="2" w:space="0" w:color="auto"/>
              <w:left w:val="single" w:sz="2" w:space="0" w:color="auto"/>
              <w:bottom w:val="single" w:sz="2" w:space="0" w:color="auto"/>
              <w:right w:val="single" w:sz="2" w:space="0" w:color="auto"/>
            </w:tcBorders>
          </w:tcPr>
          <w:p w14:paraId="53775775" w14:textId="77777777" w:rsidR="005C1C1D" w:rsidRPr="00D8063B" w:rsidRDefault="005C1C1D" w:rsidP="00DA6BCB">
            <w:pPr>
              <w:pStyle w:val="NormalCentered"/>
              <w:rPr>
                <w:lang w:val="en-GB"/>
              </w:rPr>
            </w:pPr>
            <w:r w:rsidRPr="00D8063B">
              <w:rPr>
                <w:i/>
                <w:iCs/>
                <w:lang w:val="en-GB"/>
              </w:rPr>
              <w:t>Liabilities</w:t>
            </w:r>
          </w:p>
        </w:tc>
        <w:tc>
          <w:tcPr>
            <w:tcW w:w="1858" w:type="dxa"/>
            <w:tcBorders>
              <w:top w:val="single" w:sz="2" w:space="0" w:color="auto"/>
              <w:left w:val="single" w:sz="2" w:space="0" w:color="auto"/>
              <w:bottom w:val="single" w:sz="2" w:space="0" w:color="auto"/>
              <w:right w:val="single" w:sz="2" w:space="0" w:color="auto"/>
            </w:tcBorders>
          </w:tcPr>
          <w:p w14:paraId="2462FCAC" w14:textId="77777777" w:rsidR="005C1C1D" w:rsidRPr="00D8063B" w:rsidRDefault="005C1C1D" w:rsidP="00DA6BCB">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04840BCF" w14:textId="77777777" w:rsidR="005C1C1D" w:rsidRPr="00D8063B" w:rsidRDefault="005C1C1D" w:rsidP="00DA6BCB">
            <w:pPr>
              <w:pStyle w:val="NormalCentered"/>
              <w:rPr>
                <w:lang w:val="en-GB"/>
              </w:rPr>
            </w:pPr>
          </w:p>
        </w:tc>
      </w:tr>
      <w:tr w:rsidR="005C1C1D" w:rsidRPr="00D8063B" w14:paraId="36624497" w14:textId="77777777" w:rsidTr="00DA6BCB">
        <w:tc>
          <w:tcPr>
            <w:tcW w:w="1671" w:type="dxa"/>
            <w:tcBorders>
              <w:top w:val="single" w:sz="2" w:space="0" w:color="auto"/>
              <w:left w:val="single" w:sz="2" w:space="0" w:color="auto"/>
              <w:bottom w:val="single" w:sz="2" w:space="0" w:color="auto"/>
              <w:right w:val="single" w:sz="2" w:space="0" w:color="auto"/>
            </w:tcBorders>
          </w:tcPr>
          <w:p w14:paraId="33E21C7F" w14:textId="77777777" w:rsidR="005C1C1D" w:rsidRPr="00D8063B" w:rsidRDefault="005C1C1D" w:rsidP="00DA6BCB">
            <w:pPr>
              <w:pStyle w:val="NormalLeft"/>
              <w:rPr>
                <w:lang w:val="en-GB"/>
              </w:rPr>
            </w:pPr>
            <w:r w:rsidRPr="00D8063B">
              <w:rPr>
                <w:lang w:val="en-GB"/>
              </w:rPr>
              <w:t>C0010–C0020/R0510</w:t>
            </w:r>
          </w:p>
        </w:tc>
        <w:tc>
          <w:tcPr>
            <w:tcW w:w="1858" w:type="dxa"/>
            <w:tcBorders>
              <w:top w:val="single" w:sz="2" w:space="0" w:color="auto"/>
              <w:left w:val="single" w:sz="2" w:space="0" w:color="auto"/>
              <w:bottom w:val="single" w:sz="2" w:space="0" w:color="auto"/>
              <w:right w:val="single" w:sz="2" w:space="0" w:color="auto"/>
            </w:tcBorders>
          </w:tcPr>
          <w:p w14:paraId="046BF939" w14:textId="77777777" w:rsidR="005C1C1D" w:rsidRPr="00D8063B" w:rsidRDefault="005C1C1D" w:rsidP="00DA6BCB">
            <w:pPr>
              <w:pStyle w:val="NormalLeft"/>
              <w:rPr>
                <w:lang w:val="en-GB"/>
              </w:rPr>
            </w:pPr>
            <w:r w:rsidRPr="00D8063B">
              <w:rPr>
                <w:lang w:val="en-GB"/>
              </w:rPr>
              <w:t>Technical provisions — non–life</w:t>
            </w:r>
          </w:p>
        </w:tc>
        <w:tc>
          <w:tcPr>
            <w:tcW w:w="5757" w:type="dxa"/>
            <w:tcBorders>
              <w:top w:val="single" w:sz="2" w:space="0" w:color="auto"/>
              <w:left w:val="single" w:sz="2" w:space="0" w:color="auto"/>
              <w:bottom w:val="single" w:sz="2" w:space="0" w:color="auto"/>
              <w:right w:val="single" w:sz="2" w:space="0" w:color="auto"/>
            </w:tcBorders>
          </w:tcPr>
          <w:p w14:paraId="3D44C551" w14:textId="77777777" w:rsidR="005C1C1D" w:rsidRPr="00D8063B" w:rsidRDefault="005C1C1D" w:rsidP="00DA6BCB">
            <w:pPr>
              <w:pStyle w:val="NormalLeft"/>
              <w:rPr>
                <w:lang w:val="en-GB"/>
              </w:rPr>
            </w:pPr>
            <w:r w:rsidRPr="00D8063B">
              <w:rPr>
                <w:lang w:val="en-GB"/>
              </w:rPr>
              <w:t>Sum of the technical provisions non–life.</w:t>
            </w:r>
          </w:p>
          <w:p w14:paraId="12528474"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p w14:paraId="02B00952" w14:textId="77777777" w:rsidR="005C1C1D" w:rsidRPr="00D8063B" w:rsidRDefault="005C1C1D" w:rsidP="00DA6BCB">
            <w:pPr>
              <w:pStyle w:val="NormalLeft"/>
              <w:rPr>
                <w:lang w:val="en-GB"/>
              </w:rPr>
            </w:pPr>
            <w:r w:rsidRPr="00D8063B">
              <w:rPr>
                <w:lang w:val="en-GB"/>
              </w:rPr>
              <w:t xml:space="preserve">With regard to ‘statutory accounts values’ column (C0020), where the split of technical provisions for non –life between non — life (excluding health) and health </w:t>
            </w:r>
            <w:r w:rsidRPr="00D8063B">
              <w:rPr>
                <w:lang w:val="en-GB"/>
              </w:rPr>
              <w:lastRenderedPageBreak/>
              <w:t>(similar to non — life) is not possible, this item shall reflect the sum.</w:t>
            </w:r>
          </w:p>
        </w:tc>
      </w:tr>
      <w:tr w:rsidR="005C1C1D" w:rsidRPr="00D8063B" w14:paraId="5461F032" w14:textId="77777777" w:rsidTr="00DA6BCB">
        <w:tc>
          <w:tcPr>
            <w:tcW w:w="1671" w:type="dxa"/>
            <w:tcBorders>
              <w:top w:val="single" w:sz="2" w:space="0" w:color="auto"/>
              <w:left w:val="single" w:sz="2" w:space="0" w:color="auto"/>
              <w:bottom w:val="single" w:sz="2" w:space="0" w:color="auto"/>
              <w:right w:val="single" w:sz="2" w:space="0" w:color="auto"/>
            </w:tcBorders>
          </w:tcPr>
          <w:p w14:paraId="72EE185E" w14:textId="77777777" w:rsidR="005C1C1D" w:rsidRPr="00D8063B" w:rsidRDefault="005C1C1D" w:rsidP="00DA6BCB">
            <w:pPr>
              <w:pStyle w:val="NormalLeft"/>
              <w:rPr>
                <w:lang w:val="en-GB"/>
              </w:rPr>
            </w:pPr>
            <w:r w:rsidRPr="00D8063B">
              <w:rPr>
                <w:lang w:val="en-GB"/>
              </w:rPr>
              <w:lastRenderedPageBreak/>
              <w:t>C0010– C0020/R0520</w:t>
            </w:r>
          </w:p>
        </w:tc>
        <w:tc>
          <w:tcPr>
            <w:tcW w:w="1858" w:type="dxa"/>
            <w:tcBorders>
              <w:top w:val="single" w:sz="2" w:space="0" w:color="auto"/>
              <w:left w:val="single" w:sz="2" w:space="0" w:color="auto"/>
              <w:bottom w:val="single" w:sz="2" w:space="0" w:color="auto"/>
              <w:right w:val="single" w:sz="2" w:space="0" w:color="auto"/>
            </w:tcBorders>
          </w:tcPr>
          <w:p w14:paraId="3329B1E1" w14:textId="77777777" w:rsidR="005C1C1D" w:rsidRPr="00D8063B" w:rsidRDefault="005C1C1D" w:rsidP="00DA6BCB">
            <w:pPr>
              <w:pStyle w:val="NormalLeft"/>
              <w:rPr>
                <w:lang w:val="en-GB"/>
              </w:rPr>
            </w:pPr>
            <w:r w:rsidRPr="00D8063B">
              <w:rPr>
                <w:lang w:val="en-GB"/>
              </w:rPr>
              <w:t>Technical provisions — non–life (excluding health)</w:t>
            </w:r>
          </w:p>
        </w:tc>
        <w:tc>
          <w:tcPr>
            <w:tcW w:w="5757" w:type="dxa"/>
            <w:tcBorders>
              <w:top w:val="single" w:sz="2" w:space="0" w:color="auto"/>
              <w:left w:val="single" w:sz="2" w:space="0" w:color="auto"/>
              <w:bottom w:val="single" w:sz="2" w:space="0" w:color="auto"/>
              <w:right w:val="single" w:sz="2" w:space="0" w:color="auto"/>
            </w:tcBorders>
          </w:tcPr>
          <w:p w14:paraId="6199D596" w14:textId="77777777" w:rsidR="005C1C1D" w:rsidRPr="00D8063B" w:rsidRDefault="005C1C1D" w:rsidP="00DA6BCB">
            <w:pPr>
              <w:pStyle w:val="NormalLeft"/>
              <w:rPr>
                <w:lang w:val="en-GB"/>
              </w:rPr>
            </w:pPr>
            <w:r w:rsidRPr="00D8063B">
              <w:rPr>
                <w:lang w:val="en-GB"/>
              </w:rPr>
              <w:t>This is the total amount of technical provisions for non — life business (excluding health).</w:t>
            </w:r>
          </w:p>
          <w:p w14:paraId="65A3B4F4"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25E60CC7" w14:textId="77777777" w:rsidTr="00DA6BCB">
        <w:tc>
          <w:tcPr>
            <w:tcW w:w="1671" w:type="dxa"/>
            <w:tcBorders>
              <w:top w:val="single" w:sz="2" w:space="0" w:color="auto"/>
              <w:left w:val="single" w:sz="2" w:space="0" w:color="auto"/>
              <w:bottom w:val="single" w:sz="2" w:space="0" w:color="auto"/>
              <w:right w:val="single" w:sz="2" w:space="0" w:color="auto"/>
            </w:tcBorders>
          </w:tcPr>
          <w:p w14:paraId="4C489C29" w14:textId="77777777" w:rsidR="005C1C1D" w:rsidRPr="00D8063B" w:rsidRDefault="005C1C1D" w:rsidP="00DA6BCB">
            <w:pPr>
              <w:pStyle w:val="NormalLeft"/>
              <w:rPr>
                <w:lang w:val="en-GB"/>
              </w:rPr>
            </w:pPr>
            <w:r w:rsidRPr="00D8063B">
              <w:rPr>
                <w:lang w:val="en-GB"/>
              </w:rPr>
              <w:t>C0010/R0530</w:t>
            </w:r>
          </w:p>
        </w:tc>
        <w:tc>
          <w:tcPr>
            <w:tcW w:w="1858" w:type="dxa"/>
            <w:tcBorders>
              <w:top w:val="single" w:sz="2" w:space="0" w:color="auto"/>
              <w:left w:val="single" w:sz="2" w:space="0" w:color="auto"/>
              <w:bottom w:val="single" w:sz="2" w:space="0" w:color="auto"/>
              <w:right w:val="single" w:sz="2" w:space="0" w:color="auto"/>
            </w:tcBorders>
          </w:tcPr>
          <w:p w14:paraId="189B9D40" w14:textId="77777777" w:rsidR="005C1C1D" w:rsidRPr="00D8063B" w:rsidRDefault="005C1C1D" w:rsidP="00DA6BCB">
            <w:pPr>
              <w:pStyle w:val="NormalLeft"/>
              <w:rPr>
                <w:lang w:val="en-GB"/>
              </w:rPr>
            </w:pPr>
            <w:r w:rsidRPr="00D8063B">
              <w:rPr>
                <w:lang w:val="en-GB"/>
              </w:rPr>
              <w:t>Technical provisions — non–life (excluding health)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24EC5740" w14:textId="77777777" w:rsidR="005C1C1D" w:rsidRPr="00D8063B" w:rsidRDefault="005C1C1D" w:rsidP="00DA6BCB">
            <w:pPr>
              <w:pStyle w:val="NormalLeft"/>
              <w:rPr>
                <w:lang w:val="en-GB"/>
              </w:rPr>
            </w:pPr>
            <w:r w:rsidRPr="00D8063B">
              <w:rPr>
                <w:lang w:val="en-GB"/>
              </w:rPr>
              <w:t>This is the total amount of technical provisions calculated as whole (replicable/hedgeable portfolio) for non — life business (excluding health).</w:t>
            </w:r>
          </w:p>
          <w:p w14:paraId="19DBF22B"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28088CE7" w14:textId="77777777" w:rsidTr="00DA6BCB">
        <w:tc>
          <w:tcPr>
            <w:tcW w:w="1671" w:type="dxa"/>
            <w:tcBorders>
              <w:top w:val="single" w:sz="2" w:space="0" w:color="auto"/>
              <w:left w:val="single" w:sz="2" w:space="0" w:color="auto"/>
              <w:bottom w:val="single" w:sz="2" w:space="0" w:color="auto"/>
              <w:right w:val="single" w:sz="2" w:space="0" w:color="auto"/>
            </w:tcBorders>
          </w:tcPr>
          <w:p w14:paraId="0584E7C4" w14:textId="77777777" w:rsidR="005C1C1D" w:rsidRPr="00D8063B" w:rsidRDefault="005C1C1D" w:rsidP="00DA6BCB">
            <w:pPr>
              <w:pStyle w:val="NormalLeft"/>
              <w:rPr>
                <w:lang w:val="en-GB"/>
              </w:rPr>
            </w:pPr>
            <w:r w:rsidRPr="00D8063B">
              <w:rPr>
                <w:lang w:val="en-GB"/>
              </w:rPr>
              <w:t>C0010/R0540</w:t>
            </w:r>
          </w:p>
        </w:tc>
        <w:tc>
          <w:tcPr>
            <w:tcW w:w="1858" w:type="dxa"/>
            <w:tcBorders>
              <w:top w:val="single" w:sz="2" w:space="0" w:color="auto"/>
              <w:left w:val="single" w:sz="2" w:space="0" w:color="auto"/>
              <w:bottom w:val="single" w:sz="2" w:space="0" w:color="auto"/>
              <w:right w:val="single" w:sz="2" w:space="0" w:color="auto"/>
            </w:tcBorders>
          </w:tcPr>
          <w:p w14:paraId="56BC09E4" w14:textId="77777777" w:rsidR="005C1C1D" w:rsidRPr="00D8063B" w:rsidRDefault="005C1C1D" w:rsidP="00DA6BCB">
            <w:pPr>
              <w:pStyle w:val="NormalLeft"/>
              <w:rPr>
                <w:lang w:val="en-GB"/>
              </w:rPr>
            </w:pPr>
            <w:r w:rsidRPr="00D8063B">
              <w:rPr>
                <w:lang w:val="en-GB"/>
              </w:rPr>
              <w:t>Technical provisions — non–life (excluding health) — Best estimate</w:t>
            </w:r>
          </w:p>
        </w:tc>
        <w:tc>
          <w:tcPr>
            <w:tcW w:w="5757" w:type="dxa"/>
            <w:tcBorders>
              <w:top w:val="single" w:sz="2" w:space="0" w:color="auto"/>
              <w:left w:val="single" w:sz="2" w:space="0" w:color="auto"/>
              <w:bottom w:val="single" w:sz="2" w:space="0" w:color="auto"/>
              <w:right w:val="single" w:sz="2" w:space="0" w:color="auto"/>
            </w:tcBorders>
          </w:tcPr>
          <w:p w14:paraId="06D458CE" w14:textId="77777777" w:rsidR="005C1C1D" w:rsidRPr="00D8063B" w:rsidRDefault="005C1C1D" w:rsidP="00DA6BCB">
            <w:pPr>
              <w:pStyle w:val="NormalLeft"/>
              <w:rPr>
                <w:lang w:val="en-GB"/>
              </w:rPr>
            </w:pPr>
            <w:r w:rsidRPr="00D8063B">
              <w:rPr>
                <w:lang w:val="en-GB"/>
              </w:rPr>
              <w:t>This is the total amount of best estimate of technical provisions for non — life business (excluding health).</w:t>
            </w:r>
          </w:p>
          <w:p w14:paraId="1B5F9CAC" w14:textId="77777777" w:rsidR="005C1C1D" w:rsidRPr="00D8063B" w:rsidRDefault="005C1C1D" w:rsidP="00DA6BCB">
            <w:pPr>
              <w:pStyle w:val="NormalLeft"/>
              <w:rPr>
                <w:lang w:val="en-GB"/>
              </w:rPr>
            </w:pPr>
            <w:r w:rsidRPr="00D8063B">
              <w:rPr>
                <w:lang w:val="en-GB"/>
              </w:rPr>
              <w:t>Best estimate shall be reported gross of reinsurance.</w:t>
            </w:r>
          </w:p>
          <w:p w14:paraId="3E0A310D"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6275B447" w14:textId="77777777" w:rsidTr="00DA6BCB">
        <w:tc>
          <w:tcPr>
            <w:tcW w:w="1671" w:type="dxa"/>
            <w:tcBorders>
              <w:top w:val="single" w:sz="2" w:space="0" w:color="auto"/>
              <w:left w:val="single" w:sz="2" w:space="0" w:color="auto"/>
              <w:bottom w:val="single" w:sz="2" w:space="0" w:color="auto"/>
              <w:right w:val="single" w:sz="2" w:space="0" w:color="auto"/>
            </w:tcBorders>
          </w:tcPr>
          <w:p w14:paraId="6B1230D7" w14:textId="77777777" w:rsidR="005C1C1D" w:rsidRPr="00D8063B" w:rsidRDefault="005C1C1D" w:rsidP="00DA6BCB">
            <w:pPr>
              <w:pStyle w:val="NormalLeft"/>
              <w:rPr>
                <w:lang w:val="en-GB"/>
              </w:rPr>
            </w:pPr>
            <w:r w:rsidRPr="00D8063B">
              <w:rPr>
                <w:lang w:val="en-GB"/>
              </w:rPr>
              <w:t>C0010/R0550</w:t>
            </w:r>
          </w:p>
        </w:tc>
        <w:tc>
          <w:tcPr>
            <w:tcW w:w="1858" w:type="dxa"/>
            <w:tcBorders>
              <w:top w:val="single" w:sz="2" w:space="0" w:color="auto"/>
              <w:left w:val="single" w:sz="2" w:space="0" w:color="auto"/>
              <w:bottom w:val="single" w:sz="2" w:space="0" w:color="auto"/>
              <w:right w:val="single" w:sz="2" w:space="0" w:color="auto"/>
            </w:tcBorders>
          </w:tcPr>
          <w:p w14:paraId="33E8876A" w14:textId="77777777" w:rsidR="005C1C1D" w:rsidRPr="00D8063B" w:rsidRDefault="005C1C1D" w:rsidP="00DA6BCB">
            <w:pPr>
              <w:pStyle w:val="NormalLeft"/>
              <w:rPr>
                <w:lang w:val="en-GB"/>
              </w:rPr>
            </w:pPr>
            <w:r w:rsidRPr="00D8063B">
              <w:rPr>
                <w:lang w:val="en-GB"/>
              </w:rPr>
              <w:t>Technical provisions — non–life (excluding health) — Risk margin</w:t>
            </w:r>
          </w:p>
        </w:tc>
        <w:tc>
          <w:tcPr>
            <w:tcW w:w="5757" w:type="dxa"/>
            <w:tcBorders>
              <w:top w:val="single" w:sz="2" w:space="0" w:color="auto"/>
              <w:left w:val="single" w:sz="2" w:space="0" w:color="auto"/>
              <w:bottom w:val="single" w:sz="2" w:space="0" w:color="auto"/>
              <w:right w:val="single" w:sz="2" w:space="0" w:color="auto"/>
            </w:tcBorders>
          </w:tcPr>
          <w:p w14:paraId="7A9FC924" w14:textId="77777777" w:rsidR="005C1C1D" w:rsidRPr="00D8063B" w:rsidRDefault="005C1C1D" w:rsidP="00DA6BCB">
            <w:pPr>
              <w:pStyle w:val="NormalLeft"/>
              <w:rPr>
                <w:lang w:val="en-GB"/>
              </w:rPr>
            </w:pPr>
            <w:r w:rsidRPr="00D8063B">
              <w:rPr>
                <w:lang w:val="en-GB"/>
              </w:rPr>
              <w:t>This is the total amount of risk margin of technical provisions for non — life business (excluding health).</w:t>
            </w:r>
          </w:p>
          <w:p w14:paraId="5EF46FE6"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F54BAAD" w14:textId="77777777" w:rsidTr="00DA6BCB">
        <w:tc>
          <w:tcPr>
            <w:tcW w:w="1671" w:type="dxa"/>
            <w:tcBorders>
              <w:top w:val="single" w:sz="2" w:space="0" w:color="auto"/>
              <w:left w:val="single" w:sz="2" w:space="0" w:color="auto"/>
              <w:bottom w:val="single" w:sz="2" w:space="0" w:color="auto"/>
              <w:right w:val="single" w:sz="2" w:space="0" w:color="auto"/>
            </w:tcBorders>
          </w:tcPr>
          <w:p w14:paraId="5891ECF2" w14:textId="77777777" w:rsidR="005C1C1D" w:rsidRPr="00D8063B" w:rsidRDefault="005C1C1D" w:rsidP="00DA6BCB">
            <w:pPr>
              <w:pStyle w:val="NormalLeft"/>
              <w:rPr>
                <w:lang w:val="en-GB"/>
              </w:rPr>
            </w:pPr>
            <w:r w:rsidRPr="00D8063B">
              <w:rPr>
                <w:lang w:val="en-GB"/>
              </w:rPr>
              <w:t>C0010– C0020/R0560</w:t>
            </w:r>
          </w:p>
        </w:tc>
        <w:tc>
          <w:tcPr>
            <w:tcW w:w="1858" w:type="dxa"/>
            <w:tcBorders>
              <w:top w:val="single" w:sz="2" w:space="0" w:color="auto"/>
              <w:left w:val="single" w:sz="2" w:space="0" w:color="auto"/>
              <w:bottom w:val="single" w:sz="2" w:space="0" w:color="auto"/>
              <w:right w:val="single" w:sz="2" w:space="0" w:color="auto"/>
            </w:tcBorders>
          </w:tcPr>
          <w:p w14:paraId="713BE1FE" w14:textId="77777777" w:rsidR="005C1C1D" w:rsidRPr="00D8063B" w:rsidRDefault="005C1C1D" w:rsidP="00DA6BCB">
            <w:pPr>
              <w:pStyle w:val="NormalLeft"/>
              <w:rPr>
                <w:lang w:val="en-GB"/>
              </w:rPr>
            </w:pPr>
            <w:r w:rsidRPr="00D8063B">
              <w:rPr>
                <w:lang w:val="en-GB"/>
              </w:rPr>
              <w:t>Technical provisions — health (similar to non–life)</w:t>
            </w:r>
          </w:p>
        </w:tc>
        <w:tc>
          <w:tcPr>
            <w:tcW w:w="5757" w:type="dxa"/>
            <w:tcBorders>
              <w:top w:val="single" w:sz="2" w:space="0" w:color="auto"/>
              <w:left w:val="single" w:sz="2" w:space="0" w:color="auto"/>
              <w:bottom w:val="single" w:sz="2" w:space="0" w:color="auto"/>
              <w:right w:val="single" w:sz="2" w:space="0" w:color="auto"/>
            </w:tcBorders>
          </w:tcPr>
          <w:p w14:paraId="2159C490" w14:textId="77777777" w:rsidR="005C1C1D" w:rsidRPr="00D8063B" w:rsidRDefault="005C1C1D" w:rsidP="00DA6BCB">
            <w:pPr>
              <w:pStyle w:val="NormalLeft"/>
              <w:rPr>
                <w:lang w:val="en-GB"/>
              </w:rPr>
            </w:pPr>
            <w:r w:rsidRPr="00D8063B">
              <w:rPr>
                <w:lang w:val="en-GB"/>
              </w:rPr>
              <w:t>This is the total amount of technical provisions for health (similar to non — life).</w:t>
            </w:r>
          </w:p>
          <w:p w14:paraId="0BD68263"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2F6D4C91" w14:textId="77777777" w:rsidTr="00DA6BCB">
        <w:tc>
          <w:tcPr>
            <w:tcW w:w="1671" w:type="dxa"/>
            <w:tcBorders>
              <w:top w:val="single" w:sz="2" w:space="0" w:color="auto"/>
              <w:left w:val="single" w:sz="2" w:space="0" w:color="auto"/>
              <w:bottom w:val="single" w:sz="2" w:space="0" w:color="auto"/>
              <w:right w:val="single" w:sz="2" w:space="0" w:color="auto"/>
            </w:tcBorders>
          </w:tcPr>
          <w:p w14:paraId="308A46DB" w14:textId="77777777" w:rsidR="005C1C1D" w:rsidRPr="00D8063B" w:rsidRDefault="005C1C1D" w:rsidP="00DA6BCB">
            <w:pPr>
              <w:pStyle w:val="NormalLeft"/>
              <w:rPr>
                <w:lang w:val="en-GB"/>
              </w:rPr>
            </w:pPr>
            <w:r w:rsidRPr="00D8063B">
              <w:rPr>
                <w:lang w:val="en-GB"/>
              </w:rPr>
              <w:t>C0010/R0570</w:t>
            </w:r>
          </w:p>
        </w:tc>
        <w:tc>
          <w:tcPr>
            <w:tcW w:w="1858" w:type="dxa"/>
            <w:tcBorders>
              <w:top w:val="single" w:sz="2" w:space="0" w:color="auto"/>
              <w:left w:val="single" w:sz="2" w:space="0" w:color="auto"/>
              <w:bottom w:val="single" w:sz="2" w:space="0" w:color="auto"/>
              <w:right w:val="single" w:sz="2" w:space="0" w:color="auto"/>
            </w:tcBorders>
          </w:tcPr>
          <w:p w14:paraId="43CD0864" w14:textId="77777777" w:rsidR="005C1C1D" w:rsidRPr="00D8063B" w:rsidRDefault="005C1C1D" w:rsidP="00DA6BCB">
            <w:pPr>
              <w:pStyle w:val="NormalLeft"/>
              <w:rPr>
                <w:lang w:val="en-GB"/>
              </w:rPr>
            </w:pPr>
            <w:r w:rsidRPr="00D8063B">
              <w:rPr>
                <w:lang w:val="en-GB"/>
              </w:rPr>
              <w:t xml:space="preserve">Technical provisions — health (similar to non — life) — technical provisions </w:t>
            </w:r>
            <w:r w:rsidRPr="00D8063B">
              <w:rPr>
                <w:lang w:val="en-GB"/>
              </w:rPr>
              <w:lastRenderedPageBreak/>
              <w:t>calculated as a whole</w:t>
            </w:r>
          </w:p>
        </w:tc>
        <w:tc>
          <w:tcPr>
            <w:tcW w:w="5757" w:type="dxa"/>
            <w:tcBorders>
              <w:top w:val="single" w:sz="2" w:space="0" w:color="auto"/>
              <w:left w:val="single" w:sz="2" w:space="0" w:color="auto"/>
              <w:bottom w:val="single" w:sz="2" w:space="0" w:color="auto"/>
              <w:right w:val="single" w:sz="2" w:space="0" w:color="auto"/>
            </w:tcBorders>
          </w:tcPr>
          <w:p w14:paraId="2BC7AD16" w14:textId="77777777" w:rsidR="005C1C1D" w:rsidRPr="00D8063B" w:rsidRDefault="005C1C1D" w:rsidP="00DA6BCB">
            <w:pPr>
              <w:pStyle w:val="NormalLeft"/>
              <w:rPr>
                <w:lang w:val="en-GB"/>
              </w:rPr>
            </w:pPr>
            <w:r w:rsidRPr="00D8063B">
              <w:rPr>
                <w:lang w:val="en-GB"/>
              </w:rPr>
              <w:lastRenderedPageBreak/>
              <w:t>This is the total amount of technical provisions calculated as a whole (replicable / hedgeable portfolio) for health (similar to non–life).</w:t>
            </w:r>
          </w:p>
          <w:p w14:paraId="2647E6C8" w14:textId="77777777" w:rsidR="005C1C1D" w:rsidRPr="00D8063B" w:rsidRDefault="005C1C1D" w:rsidP="00DA6BCB">
            <w:pPr>
              <w:pStyle w:val="NormalLeft"/>
              <w:rPr>
                <w:lang w:val="en-GB"/>
              </w:rPr>
            </w:pPr>
            <w:r w:rsidRPr="00D8063B">
              <w:rPr>
                <w:lang w:val="en-GB"/>
              </w:rPr>
              <w:t xml:space="preserve">This amount shall include the apportionment from the transitional deduction to technical provisions in </w:t>
            </w:r>
            <w:r w:rsidRPr="00D8063B">
              <w:rPr>
                <w:lang w:val="en-GB"/>
              </w:rPr>
              <w:lastRenderedPageBreak/>
              <w:t>accordance with the contributory methodology used for the purposes of MCR calculation.</w:t>
            </w:r>
          </w:p>
        </w:tc>
      </w:tr>
      <w:tr w:rsidR="005C1C1D" w:rsidRPr="00D8063B" w14:paraId="1E53FB91" w14:textId="77777777" w:rsidTr="00DA6BCB">
        <w:tc>
          <w:tcPr>
            <w:tcW w:w="1671" w:type="dxa"/>
            <w:tcBorders>
              <w:top w:val="single" w:sz="2" w:space="0" w:color="auto"/>
              <w:left w:val="single" w:sz="2" w:space="0" w:color="auto"/>
              <w:bottom w:val="single" w:sz="2" w:space="0" w:color="auto"/>
              <w:right w:val="single" w:sz="2" w:space="0" w:color="auto"/>
            </w:tcBorders>
          </w:tcPr>
          <w:p w14:paraId="0F1F1C36" w14:textId="77777777" w:rsidR="005C1C1D" w:rsidRPr="00D8063B" w:rsidRDefault="005C1C1D" w:rsidP="00DA6BCB">
            <w:pPr>
              <w:pStyle w:val="NormalLeft"/>
              <w:rPr>
                <w:lang w:val="en-GB"/>
              </w:rPr>
            </w:pPr>
            <w:r w:rsidRPr="00D8063B">
              <w:rPr>
                <w:lang w:val="en-GB"/>
              </w:rPr>
              <w:lastRenderedPageBreak/>
              <w:t>C0010/R0580</w:t>
            </w:r>
          </w:p>
        </w:tc>
        <w:tc>
          <w:tcPr>
            <w:tcW w:w="1858" w:type="dxa"/>
            <w:tcBorders>
              <w:top w:val="single" w:sz="2" w:space="0" w:color="auto"/>
              <w:left w:val="single" w:sz="2" w:space="0" w:color="auto"/>
              <w:bottom w:val="single" w:sz="2" w:space="0" w:color="auto"/>
              <w:right w:val="single" w:sz="2" w:space="0" w:color="auto"/>
            </w:tcBorders>
          </w:tcPr>
          <w:p w14:paraId="378A0CAC" w14:textId="77777777" w:rsidR="005C1C1D" w:rsidRPr="00D8063B" w:rsidRDefault="005C1C1D" w:rsidP="00DA6BCB">
            <w:pPr>
              <w:pStyle w:val="NormalLeft"/>
              <w:rPr>
                <w:lang w:val="en-GB"/>
              </w:rPr>
            </w:pPr>
            <w:r w:rsidRPr="00D8063B">
              <w:rPr>
                <w:lang w:val="en-GB"/>
              </w:rPr>
              <w:t>Technical provisions — health(similar to non –life) — Best estimate</w:t>
            </w:r>
          </w:p>
        </w:tc>
        <w:tc>
          <w:tcPr>
            <w:tcW w:w="5757" w:type="dxa"/>
            <w:tcBorders>
              <w:top w:val="single" w:sz="2" w:space="0" w:color="auto"/>
              <w:left w:val="single" w:sz="2" w:space="0" w:color="auto"/>
              <w:bottom w:val="single" w:sz="2" w:space="0" w:color="auto"/>
              <w:right w:val="single" w:sz="2" w:space="0" w:color="auto"/>
            </w:tcBorders>
          </w:tcPr>
          <w:p w14:paraId="46150025" w14:textId="77777777" w:rsidR="005C1C1D" w:rsidRPr="00D8063B" w:rsidRDefault="005C1C1D" w:rsidP="00DA6BCB">
            <w:pPr>
              <w:pStyle w:val="NormalLeft"/>
              <w:rPr>
                <w:lang w:val="en-GB"/>
              </w:rPr>
            </w:pPr>
            <w:r w:rsidRPr="00D8063B">
              <w:rPr>
                <w:lang w:val="en-GB"/>
              </w:rPr>
              <w:t>This is the total amount of best estimate of technical provisions for health business (similar to non — life).</w:t>
            </w:r>
          </w:p>
          <w:p w14:paraId="2EB3673B" w14:textId="77777777" w:rsidR="005C1C1D" w:rsidRPr="00D8063B" w:rsidRDefault="005C1C1D" w:rsidP="00DA6BCB">
            <w:pPr>
              <w:pStyle w:val="NormalLeft"/>
              <w:rPr>
                <w:lang w:val="en-GB"/>
              </w:rPr>
            </w:pPr>
            <w:r w:rsidRPr="00D8063B">
              <w:rPr>
                <w:lang w:val="en-GB"/>
              </w:rPr>
              <w:t>Best estimate shall be reported gross of reinsurance.</w:t>
            </w:r>
          </w:p>
          <w:p w14:paraId="338C0977"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56804450" w14:textId="77777777" w:rsidTr="00DA6BCB">
        <w:tc>
          <w:tcPr>
            <w:tcW w:w="1671" w:type="dxa"/>
            <w:tcBorders>
              <w:top w:val="single" w:sz="2" w:space="0" w:color="auto"/>
              <w:left w:val="single" w:sz="2" w:space="0" w:color="auto"/>
              <w:bottom w:val="single" w:sz="2" w:space="0" w:color="auto"/>
              <w:right w:val="single" w:sz="2" w:space="0" w:color="auto"/>
            </w:tcBorders>
          </w:tcPr>
          <w:p w14:paraId="16E69B48" w14:textId="77777777" w:rsidR="005C1C1D" w:rsidRPr="00D8063B" w:rsidRDefault="005C1C1D" w:rsidP="00DA6BCB">
            <w:pPr>
              <w:pStyle w:val="NormalLeft"/>
              <w:rPr>
                <w:lang w:val="en-GB"/>
              </w:rPr>
            </w:pPr>
            <w:r w:rsidRPr="00D8063B">
              <w:rPr>
                <w:lang w:val="en-GB"/>
              </w:rPr>
              <w:t>C0010/R0590</w:t>
            </w:r>
          </w:p>
        </w:tc>
        <w:tc>
          <w:tcPr>
            <w:tcW w:w="1858" w:type="dxa"/>
            <w:tcBorders>
              <w:top w:val="single" w:sz="2" w:space="0" w:color="auto"/>
              <w:left w:val="single" w:sz="2" w:space="0" w:color="auto"/>
              <w:bottom w:val="single" w:sz="2" w:space="0" w:color="auto"/>
              <w:right w:val="single" w:sz="2" w:space="0" w:color="auto"/>
            </w:tcBorders>
          </w:tcPr>
          <w:p w14:paraId="27DFD613" w14:textId="77777777" w:rsidR="005C1C1D" w:rsidRPr="00D8063B" w:rsidRDefault="005C1C1D" w:rsidP="00DA6BCB">
            <w:pPr>
              <w:pStyle w:val="NormalLeft"/>
              <w:rPr>
                <w:lang w:val="en-GB"/>
              </w:rPr>
            </w:pPr>
            <w:r w:rsidRPr="00D8063B">
              <w:rPr>
                <w:lang w:val="en-GB"/>
              </w:rPr>
              <w:t>Technical provisions — health (similar to non — life) — Risk margin</w:t>
            </w:r>
          </w:p>
        </w:tc>
        <w:tc>
          <w:tcPr>
            <w:tcW w:w="5757" w:type="dxa"/>
            <w:tcBorders>
              <w:top w:val="single" w:sz="2" w:space="0" w:color="auto"/>
              <w:left w:val="single" w:sz="2" w:space="0" w:color="auto"/>
              <w:bottom w:val="single" w:sz="2" w:space="0" w:color="auto"/>
              <w:right w:val="single" w:sz="2" w:space="0" w:color="auto"/>
            </w:tcBorders>
          </w:tcPr>
          <w:p w14:paraId="5124643A" w14:textId="77777777" w:rsidR="005C1C1D" w:rsidRPr="00D8063B" w:rsidRDefault="005C1C1D" w:rsidP="00DA6BCB">
            <w:pPr>
              <w:pStyle w:val="NormalLeft"/>
              <w:rPr>
                <w:lang w:val="en-GB"/>
              </w:rPr>
            </w:pPr>
            <w:r w:rsidRPr="00D8063B">
              <w:rPr>
                <w:lang w:val="en-GB"/>
              </w:rPr>
              <w:t>This is the total amount of risk margin of technical provisions for health business (similar to non — life).</w:t>
            </w:r>
          </w:p>
          <w:p w14:paraId="7C25F04A"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039D0363" w14:textId="77777777" w:rsidTr="00DA6BCB">
        <w:tc>
          <w:tcPr>
            <w:tcW w:w="1671" w:type="dxa"/>
            <w:tcBorders>
              <w:top w:val="single" w:sz="2" w:space="0" w:color="auto"/>
              <w:left w:val="single" w:sz="2" w:space="0" w:color="auto"/>
              <w:bottom w:val="single" w:sz="2" w:space="0" w:color="auto"/>
              <w:right w:val="single" w:sz="2" w:space="0" w:color="auto"/>
            </w:tcBorders>
          </w:tcPr>
          <w:p w14:paraId="11C98D9A" w14:textId="77777777" w:rsidR="005C1C1D" w:rsidRPr="00D8063B" w:rsidRDefault="005C1C1D" w:rsidP="00DA6BCB">
            <w:pPr>
              <w:pStyle w:val="NormalLeft"/>
              <w:rPr>
                <w:lang w:val="en-GB"/>
              </w:rPr>
            </w:pPr>
            <w:r w:rsidRPr="00D8063B">
              <w:rPr>
                <w:lang w:val="en-GB"/>
              </w:rPr>
              <w:t>C0010–C0020/R0600</w:t>
            </w:r>
          </w:p>
        </w:tc>
        <w:tc>
          <w:tcPr>
            <w:tcW w:w="1858" w:type="dxa"/>
            <w:tcBorders>
              <w:top w:val="single" w:sz="2" w:space="0" w:color="auto"/>
              <w:left w:val="single" w:sz="2" w:space="0" w:color="auto"/>
              <w:bottom w:val="single" w:sz="2" w:space="0" w:color="auto"/>
              <w:right w:val="single" w:sz="2" w:space="0" w:color="auto"/>
            </w:tcBorders>
          </w:tcPr>
          <w:p w14:paraId="7C4A0CEE" w14:textId="77777777" w:rsidR="005C1C1D" w:rsidRPr="00D8063B" w:rsidRDefault="005C1C1D" w:rsidP="00DA6BCB">
            <w:pPr>
              <w:pStyle w:val="NormalLeft"/>
              <w:rPr>
                <w:lang w:val="en-GB"/>
              </w:rPr>
            </w:pPr>
            <w:r w:rsidRPr="00D8063B">
              <w:rPr>
                <w:lang w:val="en-GB"/>
              </w:rPr>
              <w:t>Technical provisions — life (excluding index–linked and unit–linked)</w:t>
            </w:r>
          </w:p>
        </w:tc>
        <w:tc>
          <w:tcPr>
            <w:tcW w:w="5757" w:type="dxa"/>
            <w:tcBorders>
              <w:top w:val="single" w:sz="2" w:space="0" w:color="auto"/>
              <w:left w:val="single" w:sz="2" w:space="0" w:color="auto"/>
              <w:bottom w:val="single" w:sz="2" w:space="0" w:color="auto"/>
              <w:right w:val="single" w:sz="2" w:space="0" w:color="auto"/>
            </w:tcBorders>
          </w:tcPr>
          <w:p w14:paraId="3FDF0B4F" w14:textId="77777777" w:rsidR="005C1C1D" w:rsidRPr="00D8063B" w:rsidRDefault="005C1C1D" w:rsidP="00DA6BCB">
            <w:pPr>
              <w:pStyle w:val="NormalLeft"/>
              <w:rPr>
                <w:lang w:val="en-GB"/>
              </w:rPr>
            </w:pPr>
            <w:r w:rsidRPr="00D8063B">
              <w:rPr>
                <w:lang w:val="en-GB"/>
              </w:rPr>
              <w:t>Sum of the technical provisions life (excluding index–linked and unit–linked).</w:t>
            </w:r>
          </w:p>
          <w:p w14:paraId="6AC1B17C"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p w14:paraId="23C2CF72" w14:textId="77777777" w:rsidR="005C1C1D" w:rsidRPr="00D8063B" w:rsidRDefault="005C1C1D" w:rsidP="00DA6BCB">
            <w:pPr>
              <w:pStyle w:val="NormalLeft"/>
              <w:rPr>
                <w:lang w:val="en-GB"/>
              </w:rPr>
            </w:pPr>
            <w:r w:rsidRPr="00D8063B">
              <w:rPr>
                <w:lang w:val="en-GB"/>
              </w:rPr>
              <w:t>With regard to ‘statutory accounts values’ column (C0020), where the split of technical provisions life (excluding index — linked and unit — linked) between health (similar to life) and life (excluding health, index– linked and unit — linked) is not possible, this item shall reflect the sum.</w:t>
            </w:r>
          </w:p>
        </w:tc>
      </w:tr>
      <w:tr w:rsidR="005C1C1D" w:rsidRPr="00D8063B" w14:paraId="5F96B9BA" w14:textId="77777777" w:rsidTr="00DA6BCB">
        <w:tc>
          <w:tcPr>
            <w:tcW w:w="1671" w:type="dxa"/>
            <w:tcBorders>
              <w:top w:val="single" w:sz="2" w:space="0" w:color="auto"/>
              <w:left w:val="single" w:sz="2" w:space="0" w:color="auto"/>
              <w:bottom w:val="single" w:sz="2" w:space="0" w:color="auto"/>
              <w:right w:val="single" w:sz="2" w:space="0" w:color="auto"/>
            </w:tcBorders>
          </w:tcPr>
          <w:p w14:paraId="39979E91" w14:textId="77777777" w:rsidR="005C1C1D" w:rsidRPr="00D8063B" w:rsidRDefault="005C1C1D" w:rsidP="00DA6BCB">
            <w:pPr>
              <w:pStyle w:val="NormalLeft"/>
              <w:rPr>
                <w:lang w:val="en-GB"/>
              </w:rPr>
            </w:pPr>
            <w:r w:rsidRPr="00D8063B">
              <w:rPr>
                <w:lang w:val="en-GB"/>
              </w:rPr>
              <w:t>C0010– C0020/R0610</w:t>
            </w:r>
          </w:p>
        </w:tc>
        <w:tc>
          <w:tcPr>
            <w:tcW w:w="1858" w:type="dxa"/>
            <w:tcBorders>
              <w:top w:val="single" w:sz="2" w:space="0" w:color="auto"/>
              <w:left w:val="single" w:sz="2" w:space="0" w:color="auto"/>
              <w:bottom w:val="single" w:sz="2" w:space="0" w:color="auto"/>
              <w:right w:val="single" w:sz="2" w:space="0" w:color="auto"/>
            </w:tcBorders>
          </w:tcPr>
          <w:p w14:paraId="08AB03F6" w14:textId="77777777" w:rsidR="005C1C1D" w:rsidRPr="00D8063B" w:rsidRDefault="005C1C1D" w:rsidP="00DA6BCB">
            <w:pPr>
              <w:pStyle w:val="NormalLeft"/>
              <w:rPr>
                <w:lang w:val="en-GB"/>
              </w:rPr>
            </w:pPr>
            <w:r w:rsidRPr="00D8063B">
              <w:rPr>
                <w:lang w:val="en-GB"/>
              </w:rPr>
              <w:t>Technical provisions — health (similar to life)</w:t>
            </w:r>
          </w:p>
        </w:tc>
        <w:tc>
          <w:tcPr>
            <w:tcW w:w="5757" w:type="dxa"/>
            <w:tcBorders>
              <w:top w:val="single" w:sz="2" w:space="0" w:color="auto"/>
              <w:left w:val="single" w:sz="2" w:space="0" w:color="auto"/>
              <w:bottom w:val="single" w:sz="2" w:space="0" w:color="auto"/>
              <w:right w:val="single" w:sz="2" w:space="0" w:color="auto"/>
            </w:tcBorders>
          </w:tcPr>
          <w:p w14:paraId="23C39B55" w14:textId="77777777" w:rsidR="005C1C1D" w:rsidRPr="00D8063B" w:rsidRDefault="005C1C1D" w:rsidP="00DA6BCB">
            <w:pPr>
              <w:pStyle w:val="NormalLeft"/>
              <w:rPr>
                <w:lang w:val="en-GB"/>
              </w:rPr>
            </w:pPr>
            <w:r w:rsidRPr="00D8063B">
              <w:rPr>
                <w:lang w:val="en-GB"/>
              </w:rPr>
              <w:t>This is the total amount of technical provisions for health (similar to life) business.</w:t>
            </w:r>
          </w:p>
          <w:p w14:paraId="222AD0BD"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68ECBF8" w14:textId="77777777" w:rsidTr="00DA6BCB">
        <w:tc>
          <w:tcPr>
            <w:tcW w:w="1671" w:type="dxa"/>
            <w:tcBorders>
              <w:top w:val="single" w:sz="2" w:space="0" w:color="auto"/>
              <w:left w:val="single" w:sz="2" w:space="0" w:color="auto"/>
              <w:bottom w:val="single" w:sz="2" w:space="0" w:color="auto"/>
              <w:right w:val="single" w:sz="2" w:space="0" w:color="auto"/>
            </w:tcBorders>
          </w:tcPr>
          <w:p w14:paraId="345FF0F5" w14:textId="77777777" w:rsidR="005C1C1D" w:rsidRPr="00D8063B" w:rsidRDefault="005C1C1D" w:rsidP="00DA6BCB">
            <w:pPr>
              <w:pStyle w:val="NormalLeft"/>
              <w:rPr>
                <w:lang w:val="en-GB"/>
              </w:rPr>
            </w:pPr>
            <w:r w:rsidRPr="00D8063B">
              <w:rPr>
                <w:lang w:val="en-GB"/>
              </w:rPr>
              <w:t>C0010/R0620</w:t>
            </w:r>
          </w:p>
        </w:tc>
        <w:tc>
          <w:tcPr>
            <w:tcW w:w="1858" w:type="dxa"/>
            <w:tcBorders>
              <w:top w:val="single" w:sz="2" w:space="0" w:color="auto"/>
              <w:left w:val="single" w:sz="2" w:space="0" w:color="auto"/>
              <w:bottom w:val="single" w:sz="2" w:space="0" w:color="auto"/>
              <w:right w:val="single" w:sz="2" w:space="0" w:color="auto"/>
            </w:tcBorders>
          </w:tcPr>
          <w:p w14:paraId="5FABBF6B" w14:textId="77777777" w:rsidR="005C1C1D" w:rsidRPr="00D8063B" w:rsidRDefault="005C1C1D" w:rsidP="00DA6BCB">
            <w:pPr>
              <w:pStyle w:val="NormalLeft"/>
              <w:rPr>
                <w:lang w:val="en-GB"/>
              </w:rPr>
            </w:pPr>
            <w:r w:rsidRPr="00D8063B">
              <w:rPr>
                <w:lang w:val="en-GB"/>
              </w:rPr>
              <w:t>Technical provisions — health (similar to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5ADB5299" w14:textId="77777777" w:rsidR="005C1C1D" w:rsidRPr="00D8063B" w:rsidRDefault="005C1C1D" w:rsidP="00DA6BCB">
            <w:pPr>
              <w:pStyle w:val="NormalLeft"/>
              <w:rPr>
                <w:lang w:val="en-GB"/>
              </w:rPr>
            </w:pPr>
            <w:r w:rsidRPr="00D8063B">
              <w:rPr>
                <w:lang w:val="en-GB"/>
              </w:rPr>
              <w:t>This is the total amount of technical provisions calculated as a whole (replicable / hedgeable portfolio) for health (similar to life) business.</w:t>
            </w:r>
          </w:p>
          <w:p w14:paraId="2AFC928C"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973911D" w14:textId="77777777" w:rsidTr="00DA6BCB">
        <w:tc>
          <w:tcPr>
            <w:tcW w:w="1671" w:type="dxa"/>
            <w:tcBorders>
              <w:top w:val="single" w:sz="2" w:space="0" w:color="auto"/>
              <w:left w:val="single" w:sz="2" w:space="0" w:color="auto"/>
              <w:bottom w:val="single" w:sz="2" w:space="0" w:color="auto"/>
              <w:right w:val="single" w:sz="2" w:space="0" w:color="auto"/>
            </w:tcBorders>
          </w:tcPr>
          <w:p w14:paraId="1F33AB08" w14:textId="77777777" w:rsidR="005C1C1D" w:rsidRPr="00D8063B" w:rsidRDefault="005C1C1D" w:rsidP="00DA6BCB">
            <w:pPr>
              <w:pStyle w:val="NormalLeft"/>
              <w:rPr>
                <w:lang w:val="en-GB"/>
              </w:rPr>
            </w:pPr>
            <w:r w:rsidRPr="00D8063B">
              <w:rPr>
                <w:lang w:val="en-GB"/>
              </w:rPr>
              <w:lastRenderedPageBreak/>
              <w:t>C0010/R0630</w:t>
            </w:r>
          </w:p>
        </w:tc>
        <w:tc>
          <w:tcPr>
            <w:tcW w:w="1858" w:type="dxa"/>
            <w:tcBorders>
              <w:top w:val="single" w:sz="2" w:space="0" w:color="auto"/>
              <w:left w:val="single" w:sz="2" w:space="0" w:color="auto"/>
              <w:bottom w:val="single" w:sz="2" w:space="0" w:color="auto"/>
              <w:right w:val="single" w:sz="2" w:space="0" w:color="auto"/>
            </w:tcBorders>
          </w:tcPr>
          <w:p w14:paraId="1C3525C1" w14:textId="77777777" w:rsidR="005C1C1D" w:rsidRPr="00D8063B" w:rsidRDefault="005C1C1D" w:rsidP="00DA6BCB">
            <w:pPr>
              <w:pStyle w:val="NormalLeft"/>
              <w:rPr>
                <w:lang w:val="en-GB"/>
              </w:rPr>
            </w:pPr>
            <w:r w:rsidRPr="00D8063B">
              <w:rPr>
                <w:lang w:val="en-GB"/>
              </w:rPr>
              <w:t>Technical provisions — health (similar to life) — Best estimate</w:t>
            </w:r>
          </w:p>
        </w:tc>
        <w:tc>
          <w:tcPr>
            <w:tcW w:w="5757" w:type="dxa"/>
            <w:tcBorders>
              <w:top w:val="single" w:sz="2" w:space="0" w:color="auto"/>
              <w:left w:val="single" w:sz="2" w:space="0" w:color="auto"/>
              <w:bottom w:val="single" w:sz="2" w:space="0" w:color="auto"/>
              <w:right w:val="single" w:sz="2" w:space="0" w:color="auto"/>
            </w:tcBorders>
          </w:tcPr>
          <w:p w14:paraId="3DF61A68" w14:textId="77777777" w:rsidR="005C1C1D" w:rsidRPr="00D8063B" w:rsidRDefault="005C1C1D" w:rsidP="00DA6BCB">
            <w:pPr>
              <w:pStyle w:val="NormalLeft"/>
              <w:rPr>
                <w:lang w:val="en-GB"/>
              </w:rPr>
            </w:pPr>
            <w:r w:rsidRPr="00D8063B">
              <w:rPr>
                <w:lang w:val="en-GB"/>
              </w:rPr>
              <w:t>This is the total amount of best estimate of technical provisions for health (similar to life) business.</w:t>
            </w:r>
          </w:p>
          <w:p w14:paraId="255FD196" w14:textId="77777777" w:rsidR="005C1C1D" w:rsidRPr="00D8063B" w:rsidRDefault="005C1C1D" w:rsidP="00DA6BCB">
            <w:pPr>
              <w:pStyle w:val="NormalLeft"/>
              <w:rPr>
                <w:lang w:val="en-GB"/>
              </w:rPr>
            </w:pPr>
            <w:r w:rsidRPr="00D8063B">
              <w:rPr>
                <w:lang w:val="en-GB"/>
              </w:rPr>
              <w:t>Best estimate shall be reported gross of reinsurance.</w:t>
            </w:r>
          </w:p>
          <w:p w14:paraId="67F83E1B"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08D332E9" w14:textId="77777777" w:rsidTr="00DA6BCB">
        <w:tc>
          <w:tcPr>
            <w:tcW w:w="1671" w:type="dxa"/>
            <w:tcBorders>
              <w:top w:val="single" w:sz="2" w:space="0" w:color="auto"/>
              <w:left w:val="single" w:sz="2" w:space="0" w:color="auto"/>
              <w:bottom w:val="single" w:sz="2" w:space="0" w:color="auto"/>
              <w:right w:val="single" w:sz="2" w:space="0" w:color="auto"/>
            </w:tcBorders>
          </w:tcPr>
          <w:p w14:paraId="2192D051" w14:textId="77777777" w:rsidR="005C1C1D" w:rsidRPr="00D8063B" w:rsidRDefault="005C1C1D" w:rsidP="00DA6BCB">
            <w:pPr>
              <w:pStyle w:val="NormalLeft"/>
              <w:rPr>
                <w:lang w:val="en-GB"/>
              </w:rPr>
            </w:pPr>
            <w:r w:rsidRPr="00D8063B">
              <w:rPr>
                <w:lang w:val="en-GB"/>
              </w:rPr>
              <w:t>C0010/R0640</w:t>
            </w:r>
          </w:p>
        </w:tc>
        <w:tc>
          <w:tcPr>
            <w:tcW w:w="1858" w:type="dxa"/>
            <w:tcBorders>
              <w:top w:val="single" w:sz="2" w:space="0" w:color="auto"/>
              <w:left w:val="single" w:sz="2" w:space="0" w:color="auto"/>
              <w:bottom w:val="single" w:sz="2" w:space="0" w:color="auto"/>
              <w:right w:val="single" w:sz="2" w:space="0" w:color="auto"/>
            </w:tcBorders>
          </w:tcPr>
          <w:p w14:paraId="184E718B" w14:textId="77777777" w:rsidR="005C1C1D" w:rsidRPr="00D8063B" w:rsidRDefault="005C1C1D" w:rsidP="00DA6BCB">
            <w:pPr>
              <w:pStyle w:val="NormalLeft"/>
              <w:rPr>
                <w:lang w:val="en-GB"/>
              </w:rPr>
            </w:pPr>
            <w:r w:rsidRPr="00D8063B">
              <w:rPr>
                <w:lang w:val="en-GB"/>
              </w:rPr>
              <w:t>Technical provisions — health (similar to life) — Risk margin</w:t>
            </w:r>
          </w:p>
        </w:tc>
        <w:tc>
          <w:tcPr>
            <w:tcW w:w="5757" w:type="dxa"/>
            <w:tcBorders>
              <w:top w:val="single" w:sz="2" w:space="0" w:color="auto"/>
              <w:left w:val="single" w:sz="2" w:space="0" w:color="auto"/>
              <w:bottom w:val="single" w:sz="2" w:space="0" w:color="auto"/>
              <w:right w:val="single" w:sz="2" w:space="0" w:color="auto"/>
            </w:tcBorders>
          </w:tcPr>
          <w:p w14:paraId="1466AB3B" w14:textId="77777777" w:rsidR="005C1C1D" w:rsidRPr="00D8063B" w:rsidRDefault="005C1C1D" w:rsidP="00DA6BCB">
            <w:pPr>
              <w:pStyle w:val="NormalLeft"/>
              <w:rPr>
                <w:lang w:val="en-GB"/>
              </w:rPr>
            </w:pPr>
            <w:r w:rsidRPr="00D8063B">
              <w:rPr>
                <w:lang w:val="en-GB"/>
              </w:rPr>
              <w:t>This is the total amount of risk margin of technical provisions for health (similar to life) business.</w:t>
            </w:r>
          </w:p>
          <w:p w14:paraId="41C39FB8"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2102DAFF" w14:textId="77777777" w:rsidTr="00DA6BCB">
        <w:tc>
          <w:tcPr>
            <w:tcW w:w="1671" w:type="dxa"/>
            <w:tcBorders>
              <w:top w:val="single" w:sz="2" w:space="0" w:color="auto"/>
              <w:left w:val="single" w:sz="2" w:space="0" w:color="auto"/>
              <w:bottom w:val="single" w:sz="2" w:space="0" w:color="auto"/>
              <w:right w:val="single" w:sz="2" w:space="0" w:color="auto"/>
            </w:tcBorders>
          </w:tcPr>
          <w:p w14:paraId="2954B8B0" w14:textId="77777777" w:rsidR="005C1C1D" w:rsidRPr="00D8063B" w:rsidRDefault="005C1C1D" w:rsidP="00DA6BCB">
            <w:pPr>
              <w:pStyle w:val="NormalLeft"/>
              <w:rPr>
                <w:lang w:val="en-GB"/>
              </w:rPr>
            </w:pPr>
            <w:r w:rsidRPr="00D8063B">
              <w:rPr>
                <w:lang w:val="en-GB"/>
              </w:rPr>
              <w:t>C0010– C0020/R0650</w:t>
            </w:r>
          </w:p>
        </w:tc>
        <w:tc>
          <w:tcPr>
            <w:tcW w:w="1858" w:type="dxa"/>
            <w:tcBorders>
              <w:top w:val="single" w:sz="2" w:space="0" w:color="auto"/>
              <w:left w:val="single" w:sz="2" w:space="0" w:color="auto"/>
              <w:bottom w:val="single" w:sz="2" w:space="0" w:color="auto"/>
              <w:right w:val="single" w:sz="2" w:space="0" w:color="auto"/>
            </w:tcBorders>
          </w:tcPr>
          <w:p w14:paraId="323DF993" w14:textId="77777777" w:rsidR="005C1C1D" w:rsidRPr="00D8063B" w:rsidRDefault="005C1C1D" w:rsidP="00DA6BCB">
            <w:pPr>
              <w:pStyle w:val="NormalLeft"/>
              <w:rPr>
                <w:lang w:val="en-GB"/>
              </w:rPr>
            </w:pPr>
            <w:r w:rsidRPr="00D8063B">
              <w:rPr>
                <w:lang w:val="en-GB"/>
              </w:rPr>
              <w:t>Technical provisions — life (excl.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0E9C5ABE" w14:textId="77777777" w:rsidR="005C1C1D" w:rsidRPr="00D8063B" w:rsidRDefault="005C1C1D" w:rsidP="00DA6BCB">
            <w:pPr>
              <w:pStyle w:val="NormalLeft"/>
              <w:rPr>
                <w:lang w:val="en-GB"/>
              </w:rPr>
            </w:pPr>
            <w:r w:rsidRPr="00D8063B">
              <w:rPr>
                <w:lang w:val="en-GB"/>
              </w:rPr>
              <w:t>This is the total amount of technical provisions for life (excluding health and index — linked and unit — linked) business.</w:t>
            </w:r>
          </w:p>
          <w:p w14:paraId="1F51D270"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700CE9E0" w14:textId="77777777" w:rsidTr="00DA6BCB">
        <w:tc>
          <w:tcPr>
            <w:tcW w:w="1671" w:type="dxa"/>
            <w:tcBorders>
              <w:top w:val="single" w:sz="2" w:space="0" w:color="auto"/>
              <w:left w:val="single" w:sz="2" w:space="0" w:color="auto"/>
              <w:bottom w:val="single" w:sz="2" w:space="0" w:color="auto"/>
              <w:right w:val="single" w:sz="2" w:space="0" w:color="auto"/>
            </w:tcBorders>
          </w:tcPr>
          <w:p w14:paraId="059826FB" w14:textId="77777777" w:rsidR="005C1C1D" w:rsidRPr="00D8063B" w:rsidRDefault="005C1C1D" w:rsidP="00DA6BCB">
            <w:pPr>
              <w:pStyle w:val="NormalLeft"/>
              <w:rPr>
                <w:lang w:val="en-GB"/>
              </w:rPr>
            </w:pPr>
            <w:r w:rsidRPr="00D8063B">
              <w:rPr>
                <w:lang w:val="en-GB"/>
              </w:rPr>
              <w:t>C0010/R0660</w:t>
            </w:r>
          </w:p>
        </w:tc>
        <w:tc>
          <w:tcPr>
            <w:tcW w:w="1858" w:type="dxa"/>
            <w:tcBorders>
              <w:top w:val="single" w:sz="2" w:space="0" w:color="auto"/>
              <w:left w:val="single" w:sz="2" w:space="0" w:color="auto"/>
              <w:bottom w:val="single" w:sz="2" w:space="0" w:color="auto"/>
              <w:right w:val="single" w:sz="2" w:space="0" w:color="auto"/>
            </w:tcBorders>
          </w:tcPr>
          <w:p w14:paraId="391C2375" w14:textId="77777777" w:rsidR="005C1C1D" w:rsidRPr="00D8063B" w:rsidRDefault="005C1C1D" w:rsidP="00DA6BCB">
            <w:pPr>
              <w:pStyle w:val="NormalLeft"/>
              <w:rPr>
                <w:lang w:val="en-GB"/>
              </w:rPr>
            </w:pPr>
            <w:r w:rsidRPr="00D8063B">
              <w:rPr>
                <w:lang w:val="en-GB"/>
              </w:rPr>
              <w:t>Technical provisions — life (excl. health and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078902CB" w14:textId="77777777" w:rsidR="005C1C1D" w:rsidRPr="00D8063B" w:rsidRDefault="005C1C1D" w:rsidP="00DA6BCB">
            <w:pPr>
              <w:pStyle w:val="NormalLeft"/>
              <w:rPr>
                <w:lang w:val="en-GB"/>
              </w:rPr>
            </w:pPr>
            <w:r w:rsidRPr="00D8063B">
              <w:rPr>
                <w:lang w:val="en-GB"/>
              </w:rPr>
              <w:t>This is the total amount of technical provisions calculated as a whole (replicable / hedgeable portfolio) for life (excluding health and index — linked and unit — linked) business.</w:t>
            </w:r>
          </w:p>
          <w:p w14:paraId="2E3CDD92"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1A77ADD" w14:textId="77777777" w:rsidTr="00DA6BCB">
        <w:tc>
          <w:tcPr>
            <w:tcW w:w="1671" w:type="dxa"/>
            <w:tcBorders>
              <w:top w:val="single" w:sz="2" w:space="0" w:color="auto"/>
              <w:left w:val="single" w:sz="2" w:space="0" w:color="auto"/>
              <w:bottom w:val="single" w:sz="2" w:space="0" w:color="auto"/>
              <w:right w:val="single" w:sz="2" w:space="0" w:color="auto"/>
            </w:tcBorders>
          </w:tcPr>
          <w:p w14:paraId="3A752D49" w14:textId="77777777" w:rsidR="005C1C1D" w:rsidRPr="00D8063B" w:rsidRDefault="005C1C1D" w:rsidP="00DA6BCB">
            <w:pPr>
              <w:pStyle w:val="NormalLeft"/>
              <w:rPr>
                <w:lang w:val="en-GB"/>
              </w:rPr>
            </w:pPr>
            <w:r w:rsidRPr="00D8063B">
              <w:rPr>
                <w:lang w:val="en-GB"/>
              </w:rPr>
              <w:t>C0010/R0670</w:t>
            </w:r>
          </w:p>
        </w:tc>
        <w:tc>
          <w:tcPr>
            <w:tcW w:w="1858" w:type="dxa"/>
            <w:tcBorders>
              <w:top w:val="single" w:sz="2" w:space="0" w:color="auto"/>
              <w:left w:val="single" w:sz="2" w:space="0" w:color="auto"/>
              <w:bottom w:val="single" w:sz="2" w:space="0" w:color="auto"/>
              <w:right w:val="single" w:sz="2" w:space="0" w:color="auto"/>
            </w:tcBorders>
          </w:tcPr>
          <w:p w14:paraId="3C572D8D" w14:textId="77777777" w:rsidR="005C1C1D" w:rsidRPr="00D8063B" w:rsidRDefault="005C1C1D" w:rsidP="00DA6BCB">
            <w:pPr>
              <w:pStyle w:val="NormalLeft"/>
              <w:rPr>
                <w:lang w:val="en-GB"/>
              </w:rPr>
            </w:pPr>
            <w:r w:rsidRPr="00D8063B">
              <w:rPr>
                <w:lang w:val="en-GB"/>
              </w:rPr>
              <w:t>Technical provisions — life (excl. health and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77B4081" w14:textId="77777777" w:rsidR="005C1C1D" w:rsidRPr="00D8063B" w:rsidRDefault="005C1C1D" w:rsidP="00DA6BCB">
            <w:pPr>
              <w:pStyle w:val="NormalLeft"/>
              <w:rPr>
                <w:lang w:val="en-GB"/>
              </w:rPr>
            </w:pPr>
            <w:r w:rsidRPr="00D8063B">
              <w:rPr>
                <w:lang w:val="en-GB"/>
              </w:rPr>
              <w:t>This is the total amount of best estimate of technical provisions for life (excluding health and index — linked and unit — linked) business.</w:t>
            </w:r>
          </w:p>
          <w:p w14:paraId="4E667D3D" w14:textId="77777777" w:rsidR="005C1C1D" w:rsidRPr="00D8063B" w:rsidRDefault="005C1C1D" w:rsidP="00DA6BCB">
            <w:pPr>
              <w:pStyle w:val="NormalLeft"/>
              <w:rPr>
                <w:lang w:val="en-GB"/>
              </w:rPr>
            </w:pPr>
            <w:r w:rsidRPr="00D8063B">
              <w:rPr>
                <w:lang w:val="en-GB"/>
              </w:rPr>
              <w:t>Best estimate shall be reported gross of reinsurance.</w:t>
            </w:r>
          </w:p>
          <w:p w14:paraId="4CDF680C"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7134255D" w14:textId="77777777" w:rsidTr="00DA6BCB">
        <w:tc>
          <w:tcPr>
            <w:tcW w:w="1671" w:type="dxa"/>
            <w:tcBorders>
              <w:top w:val="single" w:sz="2" w:space="0" w:color="auto"/>
              <w:left w:val="single" w:sz="2" w:space="0" w:color="auto"/>
              <w:bottom w:val="single" w:sz="2" w:space="0" w:color="auto"/>
              <w:right w:val="single" w:sz="2" w:space="0" w:color="auto"/>
            </w:tcBorders>
          </w:tcPr>
          <w:p w14:paraId="01213659" w14:textId="77777777" w:rsidR="005C1C1D" w:rsidRPr="00D8063B" w:rsidRDefault="005C1C1D" w:rsidP="00DA6BCB">
            <w:pPr>
              <w:pStyle w:val="NormalLeft"/>
              <w:rPr>
                <w:lang w:val="en-GB"/>
              </w:rPr>
            </w:pPr>
            <w:r w:rsidRPr="00D8063B">
              <w:rPr>
                <w:lang w:val="en-GB"/>
              </w:rPr>
              <w:t>C0010/R0680</w:t>
            </w:r>
          </w:p>
        </w:tc>
        <w:tc>
          <w:tcPr>
            <w:tcW w:w="1858" w:type="dxa"/>
            <w:tcBorders>
              <w:top w:val="single" w:sz="2" w:space="0" w:color="auto"/>
              <w:left w:val="single" w:sz="2" w:space="0" w:color="auto"/>
              <w:bottom w:val="single" w:sz="2" w:space="0" w:color="auto"/>
              <w:right w:val="single" w:sz="2" w:space="0" w:color="auto"/>
            </w:tcBorders>
          </w:tcPr>
          <w:p w14:paraId="722EA170" w14:textId="77777777" w:rsidR="005C1C1D" w:rsidRPr="00D8063B" w:rsidRDefault="005C1C1D" w:rsidP="00DA6BCB">
            <w:pPr>
              <w:pStyle w:val="NormalLeft"/>
              <w:rPr>
                <w:lang w:val="en-GB"/>
              </w:rPr>
            </w:pPr>
            <w:r w:rsidRPr="00D8063B">
              <w:rPr>
                <w:lang w:val="en-GB"/>
              </w:rPr>
              <w:t>Technical provisions — life (excl. health and index–linked and unit–</w:t>
            </w:r>
            <w:r w:rsidRPr="00D8063B">
              <w:rPr>
                <w:lang w:val="en-GB"/>
              </w:rPr>
              <w:lastRenderedPageBreak/>
              <w:t>linked) — Risk margin</w:t>
            </w:r>
          </w:p>
        </w:tc>
        <w:tc>
          <w:tcPr>
            <w:tcW w:w="5757" w:type="dxa"/>
            <w:tcBorders>
              <w:top w:val="single" w:sz="2" w:space="0" w:color="auto"/>
              <w:left w:val="single" w:sz="2" w:space="0" w:color="auto"/>
              <w:bottom w:val="single" w:sz="2" w:space="0" w:color="auto"/>
              <w:right w:val="single" w:sz="2" w:space="0" w:color="auto"/>
            </w:tcBorders>
          </w:tcPr>
          <w:p w14:paraId="01F42CDE" w14:textId="77777777" w:rsidR="005C1C1D" w:rsidRPr="00D8063B" w:rsidRDefault="005C1C1D" w:rsidP="00DA6BCB">
            <w:pPr>
              <w:pStyle w:val="NormalLeft"/>
              <w:rPr>
                <w:lang w:val="en-GB"/>
              </w:rPr>
            </w:pPr>
            <w:r w:rsidRPr="00D8063B">
              <w:rPr>
                <w:lang w:val="en-GB"/>
              </w:rPr>
              <w:lastRenderedPageBreak/>
              <w:t>This is the total amount of risk margin of technical provisions for life (excluding health and index — linked and unit — linked) business.</w:t>
            </w:r>
          </w:p>
          <w:p w14:paraId="0F6A0450" w14:textId="77777777" w:rsidR="005C1C1D" w:rsidRPr="00D8063B" w:rsidRDefault="005C1C1D" w:rsidP="00DA6BCB">
            <w:pPr>
              <w:pStyle w:val="NormalLeft"/>
              <w:rPr>
                <w:lang w:val="en-GB"/>
              </w:rPr>
            </w:pPr>
            <w:r w:rsidRPr="00D8063B">
              <w:rPr>
                <w:lang w:val="en-GB"/>
              </w:rPr>
              <w:lastRenderedPageBreak/>
              <w:t>This amount shall include the apportionment from the transitional deduction to technical provisions in accordance with the contributory methodology used for the purposes of MCR calculation.</w:t>
            </w:r>
          </w:p>
        </w:tc>
      </w:tr>
      <w:tr w:rsidR="005C1C1D" w:rsidRPr="00D8063B" w14:paraId="52D390C7" w14:textId="77777777" w:rsidTr="00DA6BCB">
        <w:tc>
          <w:tcPr>
            <w:tcW w:w="1671" w:type="dxa"/>
            <w:tcBorders>
              <w:top w:val="single" w:sz="2" w:space="0" w:color="auto"/>
              <w:left w:val="single" w:sz="2" w:space="0" w:color="auto"/>
              <w:bottom w:val="single" w:sz="2" w:space="0" w:color="auto"/>
              <w:right w:val="single" w:sz="2" w:space="0" w:color="auto"/>
            </w:tcBorders>
          </w:tcPr>
          <w:p w14:paraId="788A4962" w14:textId="77777777" w:rsidR="005C1C1D" w:rsidRPr="00D8063B" w:rsidRDefault="005C1C1D" w:rsidP="00DA6BCB">
            <w:pPr>
              <w:pStyle w:val="NormalLeft"/>
              <w:rPr>
                <w:lang w:val="en-GB"/>
              </w:rPr>
            </w:pPr>
            <w:r w:rsidRPr="00D8063B">
              <w:rPr>
                <w:lang w:val="en-GB"/>
              </w:rPr>
              <w:lastRenderedPageBreak/>
              <w:t>C0010– C0020/R0690</w:t>
            </w:r>
          </w:p>
        </w:tc>
        <w:tc>
          <w:tcPr>
            <w:tcW w:w="1858" w:type="dxa"/>
            <w:tcBorders>
              <w:top w:val="single" w:sz="2" w:space="0" w:color="auto"/>
              <w:left w:val="single" w:sz="2" w:space="0" w:color="auto"/>
              <w:bottom w:val="single" w:sz="2" w:space="0" w:color="auto"/>
              <w:right w:val="single" w:sz="2" w:space="0" w:color="auto"/>
            </w:tcBorders>
          </w:tcPr>
          <w:p w14:paraId="6C2E2451" w14:textId="77777777" w:rsidR="005C1C1D" w:rsidRPr="00D8063B" w:rsidRDefault="005C1C1D" w:rsidP="00DA6BCB">
            <w:pPr>
              <w:pStyle w:val="NormalLeft"/>
              <w:rPr>
                <w:lang w:val="en-GB"/>
              </w:rPr>
            </w:pPr>
            <w:r w:rsidRPr="00D8063B">
              <w:rPr>
                <w:lang w:val="en-GB"/>
              </w:rPr>
              <w:t>Technical provisions — index–linked and unit–linked</w:t>
            </w:r>
          </w:p>
        </w:tc>
        <w:tc>
          <w:tcPr>
            <w:tcW w:w="5757" w:type="dxa"/>
            <w:tcBorders>
              <w:top w:val="single" w:sz="2" w:space="0" w:color="auto"/>
              <w:left w:val="single" w:sz="2" w:space="0" w:color="auto"/>
              <w:bottom w:val="single" w:sz="2" w:space="0" w:color="auto"/>
              <w:right w:val="single" w:sz="2" w:space="0" w:color="auto"/>
            </w:tcBorders>
          </w:tcPr>
          <w:p w14:paraId="41343109" w14:textId="77777777" w:rsidR="005C1C1D" w:rsidRPr="00D8063B" w:rsidRDefault="005C1C1D" w:rsidP="00DA6BCB">
            <w:pPr>
              <w:pStyle w:val="NormalLeft"/>
              <w:rPr>
                <w:lang w:val="en-GB"/>
              </w:rPr>
            </w:pPr>
            <w:r w:rsidRPr="00D8063B">
              <w:rPr>
                <w:lang w:val="en-GB"/>
              </w:rPr>
              <w:t>This is the total amount of technical provisions for index — linked and unit — linked business.</w:t>
            </w:r>
          </w:p>
          <w:p w14:paraId="0A49F89F"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17979B68" w14:textId="77777777" w:rsidTr="00DA6BCB">
        <w:tc>
          <w:tcPr>
            <w:tcW w:w="1671" w:type="dxa"/>
            <w:tcBorders>
              <w:top w:val="single" w:sz="2" w:space="0" w:color="auto"/>
              <w:left w:val="single" w:sz="2" w:space="0" w:color="auto"/>
              <w:bottom w:val="single" w:sz="2" w:space="0" w:color="auto"/>
              <w:right w:val="single" w:sz="2" w:space="0" w:color="auto"/>
            </w:tcBorders>
          </w:tcPr>
          <w:p w14:paraId="1965F1CB" w14:textId="77777777" w:rsidR="005C1C1D" w:rsidRPr="00D8063B" w:rsidRDefault="005C1C1D" w:rsidP="00DA6BCB">
            <w:pPr>
              <w:pStyle w:val="NormalLeft"/>
              <w:rPr>
                <w:lang w:val="en-GB"/>
              </w:rPr>
            </w:pPr>
            <w:r w:rsidRPr="00D8063B">
              <w:rPr>
                <w:lang w:val="en-GB"/>
              </w:rPr>
              <w:t>C0010/R0700</w:t>
            </w:r>
          </w:p>
        </w:tc>
        <w:tc>
          <w:tcPr>
            <w:tcW w:w="1858" w:type="dxa"/>
            <w:tcBorders>
              <w:top w:val="single" w:sz="2" w:space="0" w:color="auto"/>
              <w:left w:val="single" w:sz="2" w:space="0" w:color="auto"/>
              <w:bottom w:val="single" w:sz="2" w:space="0" w:color="auto"/>
              <w:right w:val="single" w:sz="2" w:space="0" w:color="auto"/>
            </w:tcBorders>
          </w:tcPr>
          <w:p w14:paraId="76F9C7DE" w14:textId="77777777" w:rsidR="005C1C1D" w:rsidRPr="00D8063B" w:rsidRDefault="005C1C1D" w:rsidP="00DA6BCB">
            <w:pPr>
              <w:pStyle w:val="NormalLeft"/>
              <w:rPr>
                <w:lang w:val="en-GB"/>
              </w:rPr>
            </w:pPr>
            <w:r w:rsidRPr="00D8063B">
              <w:rPr>
                <w:lang w:val="en-GB"/>
              </w:rPr>
              <w:t>Technical provisions —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677588A8" w14:textId="77777777" w:rsidR="005C1C1D" w:rsidRPr="00D8063B" w:rsidRDefault="005C1C1D" w:rsidP="00DA6BCB">
            <w:pPr>
              <w:pStyle w:val="NormalLeft"/>
              <w:rPr>
                <w:lang w:val="en-GB"/>
              </w:rPr>
            </w:pPr>
            <w:r w:rsidRPr="00D8063B">
              <w:rPr>
                <w:lang w:val="en-GB"/>
              </w:rPr>
              <w:t>This is the total amount of technical provisions calculated as a whole (replicable / hedgeable portfolio) for index — linked and unit — linked business.</w:t>
            </w:r>
          </w:p>
          <w:p w14:paraId="23087C5C"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41636C99" w14:textId="77777777" w:rsidTr="00DA6BCB">
        <w:tc>
          <w:tcPr>
            <w:tcW w:w="1671" w:type="dxa"/>
            <w:tcBorders>
              <w:top w:val="single" w:sz="2" w:space="0" w:color="auto"/>
              <w:left w:val="single" w:sz="2" w:space="0" w:color="auto"/>
              <w:bottom w:val="single" w:sz="2" w:space="0" w:color="auto"/>
              <w:right w:val="single" w:sz="2" w:space="0" w:color="auto"/>
            </w:tcBorders>
          </w:tcPr>
          <w:p w14:paraId="2E31B149" w14:textId="77777777" w:rsidR="005C1C1D" w:rsidRPr="00D8063B" w:rsidRDefault="005C1C1D" w:rsidP="00DA6BCB">
            <w:pPr>
              <w:pStyle w:val="NormalLeft"/>
              <w:rPr>
                <w:lang w:val="en-GB"/>
              </w:rPr>
            </w:pPr>
            <w:r w:rsidRPr="00D8063B">
              <w:rPr>
                <w:lang w:val="en-GB"/>
              </w:rPr>
              <w:t>C0010/R0710</w:t>
            </w:r>
          </w:p>
        </w:tc>
        <w:tc>
          <w:tcPr>
            <w:tcW w:w="1858" w:type="dxa"/>
            <w:tcBorders>
              <w:top w:val="single" w:sz="2" w:space="0" w:color="auto"/>
              <w:left w:val="single" w:sz="2" w:space="0" w:color="auto"/>
              <w:bottom w:val="single" w:sz="2" w:space="0" w:color="auto"/>
              <w:right w:val="single" w:sz="2" w:space="0" w:color="auto"/>
            </w:tcBorders>
          </w:tcPr>
          <w:p w14:paraId="436B0274" w14:textId="77777777" w:rsidR="005C1C1D" w:rsidRPr="00D8063B" w:rsidRDefault="005C1C1D" w:rsidP="00DA6BCB">
            <w:pPr>
              <w:pStyle w:val="NormalLeft"/>
              <w:rPr>
                <w:lang w:val="en-GB"/>
              </w:rPr>
            </w:pPr>
            <w:r w:rsidRPr="00D8063B">
              <w:rPr>
                <w:lang w:val="en-GB"/>
              </w:rPr>
              <w:t>Technical provisions —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B49FA2C" w14:textId="77777777" w:rsidR="005C1C1D" w:rsidRPr="00D8063B" w:rsidRDefault="005C1C1D" w:rsidP="00DA6BCB">
            <w:pPr>
              <w:pStyle w:val="NormalLeft"/>
              <w:rPr>
                <w:lang w:val="en-GB"/>
              </w:rPr>
            </w:pPr>
            <w:r w:rsidRPr="00D8063B">
              <w:rPr>
                <w:lang w:val="en-GB"/>
              </w:rPr>
              <w:t>This is the total amount of best estimate of technical provisions for index — linked and unit — linked business.</w:t>
            </w:r>
          </w:p>
          <w:p w14:paraId="600F689D" w14:textId="77777777" w:rsidR="005C1C1D" w:rsidRPr="00D8063B" w:rsidRDefault="005C1C1D" w:rsidP="00DA6BCB">
            <w:pPr>
              <w:pStyle w:val="NormalLeft"/>
              <w:rPr>
                <w:lang w:val="en-GB"/>
              </w:rPr>
            </w:pPr>
            <w:r w:rsidRPr="00D8063B">
              <w:rPr>
                <w:lang w:val="en-GB"/>
              </w:rPr>
              <w:t>Best estimate shall be reported gross of reinsurance.</w:t>
            </w:r>
          </w:p>
          <w:p w14:paraId="4A2D27FA"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12D90445" w14:textId="77777777" w:rsidTr="00DA6BCB">
        <w:tc>
          <w:tcPr>
            <w:tcW w:w="1671" w:type="dxa"/>
            <w:tcBorders>
              <w:top w:val="single" w:sz="2" w:space="0" w:color="auto"/>
              <w:left w:val="single" w:sz="2" w:space="0" w:color="auto"/>
              <w:bottom w:val="single" w:sz="2" w:space="0" w:color="auto"/>
              <w:right w:val="single" w:sz="2" w:space="0" w:color="auto"/>
            </w:tcBorders>
          </w:tcPr>
          <w:p w14:paraId="1E4A0E10" w14:textId="77777777" w:rsidR="005C1C1D" w:rsidRPr="00D8063B" w:rsidRDefault="005C1C1D" w:rsidP="00DA6BCB">
            <w:pPr>
              <w:pStyle w:val="NormalLeft"/>
              <w:rPr>
                <w:lang w:val="en-GB"/>
              </w:rPr>
            </w:pPr>
            <w:r w:rsidRPr="00D8063B">
              <w:rPr>
                <w:lang w:val="en-GB"/>
              </w:rPr>
              <w:t>C0010/R0720</w:t>
            </w:r>
          </w:p>
        </w:tc>
        <w:tc>
          <w:tcPr>
            <w:tcW w:w="1858" w:type="dxa"/>
            <w:tcBorders>
              <w:top w:val="single" w:sz="2" w:space="0" w:color="auto"/>
              <w:left w:val="single" w:sz="2" w:space="0" w:color="auto"/>
              <w:bottom w:val="single" w:sz="2" w:space="0" w:color="auto"/>
              <w:right w:val="single" w:sz="2" w:space="0" w:color="auto"/>
            </w:tcBorders>
          </w:tcPr>
          <w:p w14:paraId="1A0A458B" w14:textId="77777777" w:rsidR="005C1C1D" w:rsidRPr="00D8063B" w:rsidRDefault="005C1C1D" w:rsidP="00DA6BCB">
            <w:pPr>
              <w:pStyle w:val="NormalLeft"/>
              <w:rPr>
                <w:lang w:val="en-GB"/>
              </w:rPr>
            </w:pPr>
            <w:r w:rsidRPr="00D8063B">
              <w:rPr>
                <w:lang w:val="en-GB"/>
              </w:rPr>
              <w:t>Technical provisions —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171AB526" w14:textId="77777777" w:rsidR="005C1C1D" w:rsidRPr="00D8063B" w:rsidRDefault="005C1C1D" w:rsidP="00DA6BCB">
            <w:pPr>
              <w:pStyle w:val="NormalLeft"/>
              <w:rPr>
                <w:lang w:val="en-GB"/>
              </w:rPr>
            </w:pPr>
            <w:r w:rsidRPr="00D8063B">
              <w:rPr>
                <w:lang w:val="en-GB"/>
              </w:rPr>
              <w:t>This is the total amount of risk margin of technical provisions for index — linked and unit — linked business.</w:t>
            </w:r>
          </w:p>
          <w:p w14:paraId="76A42980"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8D9D2D7" w14:textId="77777777" w:rsidTr="00DA6BCB">
        <w:tc>
          <w:tcPr>
            <w:tcW w:w="1671" w:type="dxa"/>
            <w:tcBorders>
              <w:top w:val="single" w:sz="2" w:space="0" w:color="auto"/>
              <w:left w:val="single" w:sz="2" w:space="0" w:color="auto"/>
              <w:bottom w:val="single" w:sz="2" w:space="0" w:color="auto"/>
              <w:right w:val="single" w:sz="2" w:space="0" w:color="auto"/>
            </w:tcBorders>
          </w:tcPr>
          <w:p w14:paraId="2A858CC8" w14:textId="77777777" w:rsidR="005C1C1D" w:rsidRPr="00D8063B" w:rsidRDefault="005C1C1D" w:rsidP="00DA6BCB">
            <w:pPr>
              <w:pStyle w:val="NormalLeft"/>
              <w:rPr>
                <w:lang w:val="en-GB"/>
              </w:rPr>
            </w:pPr>
            <w:r w:rsidRPr="00D8063B">
              <w:rPr>
                <w:lang w:val="en-GB"/>
              </w:rPr>
              <w:t>C0020/R0730</w:t>
            </w:r>
          </w:p>
        </w:tc>
        <w:tc>
          <w:tcPr>
            <w:tcW w:w="1858" w:type="dxa"/>
            <w:tcBorders>
              <w:top w:val="single" w:sz="2" w:space="0" w:color="auto"/>
              <w:left w:val="single" w:sz="2" w:space="0" w:color="auto"/>
              <w:bottom w:val="single" w:sz="2" w:space="0" w:color="auto"/>
              <w:right w:val="single" w:sz="2" w:space="0" w:color="auto"/>
            </w:tcBorders>
          </w:tcPr>
          <w:p w14:paraId="60769398" w14:textId="77777777" w:rsidR="005C1C1D" w:rsidRPr="00D8063B" w:rsidRDefault="005C1C1D" w:rsidP="00DA6BCB">
            <w:pPr>
              <w:pStyle w:val="NormalLeft"/>
              <w:rPr>
                <w:lang w:val="en-GB"/>
              </w:rPr>
            </w:pPr>
            <w:r w:rsidRPr="00D8063B">
              <w:rPr>
                <w:lang w:val="en-GB"/>
              </w:rPr>
              <w:t>Other technical provisions</w:t>
            </w:r>
          </w:p>
        </w:tc>
        <w:tc>
          <w:tcPr>
            <w:tcW w:w="5757" w:type="dxa"/>
            <w:tcBorders>
              <w:top w:val="single" w:sz="2" w:space="0" w:color="auto"/>
              <w:left w:val="single" w:sz="2" w:space="0" w:color="auto"/>
              <w:bottom w:val="single" w:sz="2" w:space="0" w:color="auto"/>
              <w:right w:val="single" w:sz="2" w:space="0" w:color="auto"/>
            </w:tcBorders>
          </w:tcPr>
          <w:p w14:paraId="40091E3D" w14:textId="77777777" w:rsidR="005C1C1D" w:rsidRPr="00D8063B" w:rsidRDefault="005C1C1D" w:rsidP="00DA6BCB">
            <w:pPr>
              <w:pStyle w:val="NormalLeft"/>
              <w:rPr>
                <w:lang w:val="en-GB"/>
              </w:rPr>
            </w:pPr>
            <w:r w:rsidRPr="00D8063B">
              <w:rPr>
                <w:lang w:val="en-GB"/>
              </w:rPr>
              <w:t>Other technical provisions, as recognised by the group in their statutory accounts, in accordance with the local GAAP or IFRS.</w:t>
            </w:r>
          </w:p>
        </w:tc>
      </w:tr>
      <w:tr w:rsidR="005C1C1D" w:rsidRPr="00D8063B" w14:paraId="0844BFCF" w14:textId="77777777" w:rsidTr="00DA6BCB">
        <w:tc>
          <w:tcPr>
            <w:tcW w:w="1671" w:type="dxa"/>
            <w:tcBorders>
              <w:top w:val="single" w:sz="2" w:space="0" w:color="auto"/>
              <w:left w:val="single" w:sz="2" w:space="0" w:color="auto"/>
              <w:bottom w:val="single" w:sz="2" w:space="0" w:color="auto"/>
              <w:right w:val="single" w:sz="2" w:space="0" w:color="auto"/>
            </w:tcBorders>
          </w:tcPr>
          <w:p w14:paraId="177A634A" w14:textId="77777777" w:rsidR="005C1C1D" w:rsidRPr="00D8063B" w:rsidRDefault="005C1C1D" w:rsidP="00DA6BCB">
            <w:pPr>
              <w:pStyle w:val="NormalLeft"/>
              <w:rPr>
                <w:lang w:val="en-GB"/>
              </w:rPr>
            </w:pPr>
            <w:r w:rsidRPr="00D8063B">
              <w:rPr>
                <w:lang w:val="en-GB"/>
              </w:rPr>
              <w:t>C0010 /R0740</w:t>
            </w:r>
          </w:p>
        </w:tc>
        <w:tc>
          <w:tcPr>
            <w:tcW w:w="1858" w:type="dxa"/>
            <w:tcBorders>
              <w:top w:val="single" w:sz="2" w:space="0" w:color="auto"/>
              <w:left w:val="single" w:sz="2" w:space="0" w:color="auto"/>
              <w:bottom w:val="single" w:sz="2" w:space="0" w:color="auto"/>
              <w:right w:val="single" w:sz="2" w:space="0" w:color="auto"/>
            </w:tcBorders>
          </w:tcPr>
          <w:p w14:paraId="4D3FD7E9" w14:textId="77777777" w:rsidR="005C1C1D" w:rsidRPr="00D8063B" w:rsidRDefault="005C1C1D" w:rsidP="00DA6BCB">
            <w:pPr>
              <w:pStyle w:val="NormalLeft"/>
              <w:rPr>
                <w:lang w:val="en-GB"/>
              </w:rPr>
            </w:pPr>
            <w:r w:rsidRPr="00D8063B">
              <w:rPr>
                <w:lang w:val="en-GB"/>
              </w:rPr>
              <w:t>Contingent liabilities</w:t>
            </w:r>
          </w:p>
        </w:tc>
        <w:tc>
          <w:tcPr>
            <w:tcW w:w="5757" w:type="dxa"/>
            <w:tcBorders>
              <w:top w:val="single" w:sz="2" w:space="0" w:color="auto"/>
              <w:left w:val="single" w:sz="2" w:space="0" w:color="auto"/>
              <w:bottom w:val="single" w:sz="2" w:space="0" w:color="auto"/>
              <w:right w:val="single" w:sz="2" w:space="0" w:color="auto"/>
            </w:tcBorders>
          </w:tcPr>
          <w:p w14:paraId="254AF12B" w14:textId="77777777" w:rsidR="005C1C1D" w:rsidRPr="00D8063B" w:rsidRDefault="005C1C1D" w:rsidP="00DA6BCB">
            <w:pPr>
              <w:pStyle w:val="NormalLeft"/>
              <w:rPr>
                <w:lang w:val="en-GB"/>
              </w:rPr>
            </w:pPr>
            <w:r w:rsidRPr="00D8063B">
              <w:rPr>
                <w:lang w:val="en-GB"/>
              </w:rPr>
              <w:t>A contingent liability is defined as:</w:t>
            </w:r>
          </w:p>
          <w:p w14:paraId="4712CB33" w14:textId="77777777" w:rsidR="005C1C1D" w:rsidRPr="00D8063B" w:rsidRDefault="005C1C1D" w:rsidP="00DA6BCB">
            <w:pPr>
              <w:pStyle w:val="Point0"/>
              <w:rPr>
                <w:lang w:val="en-GB"/>
              </w:rPr>
            </w:pPr>
            <w:r w:rsidRPr="00D8063B">
              <w:rPr>
                <w:lang w:val="en-GB"/>
              </w:rPr>
              <w:tab/>
              <w:t>a)</w:t>
            </w:r>
            <w:r w:rsidRPr="00D8063B">
              <w:rPr>
                <w:lang w:val="en-GB"/>
              </w:rPr>
              <w:tab/>
              <w:t>a possible obligation that arises from past events and whose existence will be confirmed only by the occurrence or non–occurrence of one or more uncertain future events not wholly within the control of the entity; or</w:t>
            </w:r>
          </w:p>
          <w:p w14:paraId="370A2F6E" w14:textId="77777777" w:rsidR="005C1C1D" w:rsidRPr="00D8063B" w:rsidRDefault="005C1C1D" w:rsidP="00DA6BCB">
            <w:pPr>
              <w:pStyle w:val="Point0"/>
              <w:rPr>
                <w:lang w:val="en-GB"/>
              </w:rPr>
            </w:pPr>
            <w:r w:rsidRPr="00D8063B">
              <w:rPr>
                <w:lang w:val="en-GB"/>
              </w:rPr>
              <w:lastRenderedPageBreak/>
              <w:tab/>
              <w:t>b)</w:t>
            </w:r>
            <w:r w:rsidRPr="00D8063B">
              <w:rPr>
                <w:lang w:val="en-GB"/>
              </w:rPr>
              <w:tab/>
              <w:t>a present obligation that arises from past events even if:</w:t>
            </w:r>
          </w:p>
          <w:p w14:paraId="1CCA68E1" w14:textId="77777777" w:rsidR="005C1C1D" w:rsidRPr="00D8063B" w:rsidRDefault="005C1C1D" w:rsidP="00DA6BCB">
            <w:pPr>
              <w:pStyle w:val="Point1"/>
              <w:rPr>
                <w:lang w:val="en-GB"/>
              </w:rPr>
            </w:pPr>
            <w:r w:rsidRPr="00D8063B">
              <w:rPr>
                <w:lang w:val="en-GB"/>
              </w:rPr>
              <w:tab/>
              <w:t>(i)</w:t>
            </w:r>
            <w:r w:rsidRPr="00D8063B">
              <w:rPr>
                <w:lang w:val="en-GB"/>
              </w:rPr>
              <w:tab/>
              <w:t>it is not probable that an outflow of resources embodying economic benefits will be required to settle the obligation; or</w:t>
            </w:r>
          </w:p>
          <w:p w14:paraId="1C263205" w14:textId="77777777" w:rsidR="005C1C1D" w:rsidRPr="00D8063B" w:rsidRDefault="005C1C1D" w:rsidP="00DA6BCB">
            <w:pPr>
              <w:pStyle w:val="Point1"/>
              <w:rPr>
                <w:lang w:val="en-GB"/>
              </w:rPr>
            </w:pPr>
            <w:r w:rsidRPr="00D8063B">
              <w:rPr>
                <w:lang w:val="en-GB"/>
              </w:rPr>
              <w:tab/>
              <w:t>(ii)</w:t>
            </w:r>
            <w:r w:rsidRPr="00D8063B">
              <w:rPr>
                <w:lang w:val="en-GB"/>
              </w:rPr>
              <w:tab/>
              <w:t>the amount of the obligation cannot be measured with sufficient reliability.</w:t>
            </w:r>
          </w:p>
          <w:p w14:paraId="005998BA" w14:textId="77777777" w:rsidR="005C1C1D" w:rsidRPr="00D8063B" w:rsidRDefault="005C1C1D" w:rsidP="00DA6BCB">
            <w:pPr>
              <w:pStyle w:val="NormalLeft"/>
              <w:rPr>
                <w:lang w:val="en-GB"/>
              </w:rPr>
            </w:pPr>
            <w:r w:rsidRPr="00D8063B">
              <w:rPr>
                <w:lang w:val="en-GB"/>
              </w:rPr>
              <w:t>The amount of contingent liabilities recognised in the balance sheet shall follow the criteria set in Article 11 of the Delegated Regulation (EU) 2015/35.</w:t>
            </w:r>
          </w:p>
        </w:tc>
      </w:tr>
      <w:tr w:rsidR="005C1C1D" w:rsidRPr="00D8063B" w14:paraId="2BDDC059" w14:textId="77777777" w:rsidTr="00DA6BCB">
        <w:tc>
          <w:tcPr>
            <w:tcW w:w="1671" w:type="dxa"/>
            <w:tcBorders>
              <w:top w:val="single" w:sz="2" w:space="0" w:color="auto"/>
              <w:left w:val="single" w:sz="2" w:space="0" w:color="auto"/>
              <w:bottom w:val="single" w:sz="2" w:space="0" w:color="auto"/>
              <w:right w:val="single" w:sz="2" w:space="0" w:color="auto"/>
            </w:tcBorders>
          </w:tcPr>
          <w:p w14:paraId="507F306E" w14:textId="77777777" w:rsidR="005C1C1D" w:rsidRPr="00D8063B" w:rsidRDefault="005C1C1D" w:rsidP="00DA6BCB">
            <w:pPr>
              <w:pStyle w:val="NormalLeft"/>
              <w:rPr>
                <w:lang w:val="en-GB"/>
              </w:rPr>
            </w:pPr>
            <w:r w:rsidRPr="00D8063B">
              <w:rPr>
                <w:lang w:val="en-GB"/>
              </w:rPr>
              <w:lastRenderedPageBreak/>
              <w:t>C0010– C0020/R0750</w:t>
            </w:r>
          </w:p>
        </w:tc>
        <w:tc>
          <w:tcPr>
            <w:tcW w:w="1858" w:type="dxa"/>
            <w:tcBorders>
              <w:top w:val="single" w:sz="2" w:space="0" w:color="auto"/>
              <w:left w:val="single" w:sz="2" w:space="0" w:color="auto"/>
              <w:bottom w:val="single" w:sz="2" w:space="0" w:color="auto"/>
              <w:right w:val="single" w:sz="2" w:space="0" w:color="auto"/>
            </w:tcBorders>
          </w:tcPr>
          <w:p w14:paraId="3A71D813" w14:textId="77777777" w:rsidR="005C1C1D" w:rsidRPr="00D8063B" w:rsidRDefault="005C1C1D" w:rsidP="00DA6BCB">
            <w:pPr>
              <w:pStyle w:val="NormalLeft"/>
              <w:rPr>
                <w:lang w:val="en-GB"/>
              </w:rPr>
            </w:pPr>
            <w:r w:rsidRPr="00D8063B">
              <w:rPr>
                <w:lang w:val="en-GB"/>
              </w:rPr>
              <w:t>Provisions other than technical provisions</w:t>
            </w:r>
          </w:p>
        </w:tc>
        <w:tc>
          <w:tcPr>
            <w:tcW w:w="5757" w:type="dxa"/>
            <w:tcBorders>
              <w:top w:val="single" w:sz="2" w:space="0" w:color="auto"/>
              <w:left w:val="single" w:sz="2" w:space="0" w:color="auto"/>
              <w:bottom w:val="single" w:sz="2" w:space="0" w:color="auto"/>
              <w:right w:val="single" w:sz="2" w:space="0" w:color="auto"/>
            </w:tcBorders>
          </w:tcPr>
          <w:p w14:paraId="3C7B1F94" w14:textId="77777777" w:rsidR="005C1C1D" w:rsidRPr="00D8063B" w:rsidRDefault="005C1C1D" w:rsidP="00DA6BCB">
            <w:pPr>
              <w:pStyle w:val="NormalLeft"/>
              <w:rPr>
                <w:lang w:val="en-GB"/>
              </w:rPr>
            </w:pPr>
            <w:r w:rsidRPr="00D8063B">
              <w:rPr>
                <w:lang w:val="en-GB"/>
              </w:rPr>
              <w:t>Liabilities of uncertain timing or amount, excluding the ones reported under ‘Pension benefit obligations’.</w:t>
            </w:r>
          </w:p>
          <w:p w14:paraId="5A773FF7" w14:textId="77777777" w:rsidR="005C1C1D" w:rsidRPr="00D8063B" w:rsidRDefault="005C1C1D" w:rsidP="00DA6BCB">
            <w:pPr>
              <w:pStyle w:val="NormalLeft"/>
              <w:rPr>
                <w:lang w:val="en-GB"/>
              </w:rPr>
            </w:pPr>
            <w:r w:rsidRPr="00D8063B">
              <w:rPr>
                <w:lang w:val="en-GB"/>
              </w:rPr>
              <w:t>The provisions are recognised as liabilities (assuming that a reliable estimate can be made) when they represent obligations and it is probable that an outflow of resources embodying economic benefits will be required to settle the obligations.</w:t>
            </w:r>
          </w:p>
        </w:tc>
      </w:tr>
      <w:tr w:rsidR="005C1C1D" w:rsidRPr="00D8063B" w14:paraId="203C7D88" w14:textId="77777777" w:rsidTr="00DA6BCB">
        <w:tc>
          <w:tcPr>
            <w:tcW w:w="1671" w:type="dxa"/>
            <w:tcBorders>
              <w:top w:val="single" w:sz="2" w:space="0" w:color="auto"/>
              <w:left w:val="single" w:sz="2" w:space="0" w:color="auto"/>
              <w:bottom w:val="single" w:sz="2" w:space="0" w:color="auto"/>
              <w:right w:val="single" w:sz="2" w:space="0" w:color="auto"/>
            </w:tcBorders>
          </w:tcPr>
          <w:p w14:paraId="7528D319" w14:textId="77777777" w:rsidR="005C1C1D" w:rsidRPr="00D8063B" w:rsidRDefault="005C1C1D" w:rsidP="00DA6BCB">
            <w:pPr>
              <w:pStyle w:val="NormalLeft"/>
              <w:rPr>
                <w:lang w:val="en-GB"/>
              </w:rPr>
            </w:pPr>
            <w:r w:rsidRPr="00D8063B">
              <w:rPr>
                <w:lang w:val="en-GB"/>
              </w:rPr>
              <w:t>C0010– C0020/R0760</w:t>
            </w:r>
          </w:p>
        </w:tc>
        <w:tc>
          <w:tcPr>
            <w:tcW w:w="1858" w:type="dxa"/>
            <w:tcBorders>
              <w:top w:val="single" w:sz="2" w:space="0" w:color="auto"/>
              <w:left w:val="single" w:sz="2" w:space="0" w:color="auto"/>
              <w:bottom w:val="single" w:sz="2" w:space="0" w:color="auto"/>
              <w:right w:val="single" w:sz="2" w:space="0" w:color="auto"/>
            </w:tcBorders>
          </w:tcPr>
          <w:p w14:paraId="3A374BD6" w14:textId="77777777" w:rsidR="005C1C1D" w:rsidRPr="00D8063B" w:rsidRDefault="005C1C1D" w:rsidP="00DA6BCB">
            <w:pPr>
              <w:pStyle w:val="NormalLeft"/>
              <w:rPr>
                <w:lang w:val="en-GB"/>
              </w:rPr>
            </w:pPr>
            <w:r w:rsidRPr="00D8063B">
              <w:rPr>
                <w:lang w:val="en-GB"/>
              </w:rPr>
              <w:t>Pension benefit obligations</w:t>
            </w:r>
          </w:p>
        </w:tc>
        <w:tc>
          <w:tcPr>
            <w:tcW w:w="5757" w:type="dxa"/>
            <w:tcBorders>
              <w:top w:val="single" w:sz="2" w:space="0" w:color="auto"/>
              <w:left w:val="single" w:sz="2" w:space="0" w:color="auto"/>
              <w:bottom w:val="single" w:sz="2" w:space="0" w:color="auto"/>
              <w:right w:val="single" w:sz="2" w:space="0" w:color="auto"/>
            </w:tcBorders>
          </w:tcPr>
          <w:p w14:paraId="76651DFE" w14:textId="77777777" w:rsidR="005C1C1D" w:rsidRPr="00D8063B" w:rsidRDefault="005C1C1D" w:rsidP="00DA6BCB">
            <w:pPr>
              <w:pStyle w:val="NormalLeft"/>
              <w:rPr>
                <w:lang w:val="en-GB"/>
              </w:rPr>
            </w:pPr>
            <w:r w:rsidRPr="00D8063B">
              <w:rPr>
                <w:lang w:val="en-GB"/>
              </w:rPr>
              <w:t>This is the total net obligations related to employees' pension scheme.</w:t>
            </w:r>
          </w:p>
        </w:tc>
      </w:tr>
      <w:tr w:rsidR="005C1C1D" w:rsidRPr="00D8063B" w14:paraId="0E0C8513" w14:textId="77777777" w:rsidTr="00DA6BCB">
        <w:tc>
          <w:tcPr>
            <w:tcW w:w="1671" w:type="dxa"/>
            <w:tcBorders>
              <w:top w:val="single" w:sz="2" w:space="0" w:color="auto"/>
              <w:left w:val="single" w:sz="2" w:space="0" w:color="auto"/>
              <w:bottom w:val="single" w:sz="2" w:space="0" w:color="auto"/>
              <w:right w:val="single" w:sz="2" w:space="0" w:color="auto"/>
            </w:tcBorders>
          </w:tcPr>
          <w:p w14:paraId="4BA87F61" w14:textId="77777777" w:rsidR="005C1C1D" w:rsidRPr="00D8063B" w:rsidRDefault="005C1C1D" w:rsidP="00DA6BCB">
            <w:pPr>
              <w:pStyle w:val="NormalLeft"/>
              <w:rPr>
                <w:lang w:val="en-GB"/>
              </w:rPr>
            </w:pPr>
            <w:r w:rsidRPr="00D8063B">
              <w:rPr>
                <w:lang w:val="en-GB"/>
              </w:rPr>
              <w:t>C0010– C0020/R0770</w:t>
            </w:r>
          </w:p>
        </w:tc>
        <w:tc>
          <w:tcPr>
            <w:tcW w:w="1858" w:type="dxa"/>
            <w:tcBorders>
              <w:top w:val="single" w:sz="2" w:space="0" w:color="auto"/>
              <w:left w:val="single" w:sz="2" w:space="0" w:color="auto"/>
              <w:bottom w:val="single" w:sz="2" w:space="0" w:color="auto"/>
              <w:right w:val="single" w:sz="2" w:space="0" w:color="auto"/>
            </w:tcBorders>
          </w:tcPr>
          <w:p w14:paraId="1A2B9631" w14:textId="77777777" w:rsidR="005C1C1D" w:rsidRPr="00D8063B" w:rsidRDefault="005C1C1D" w:rsidP="00DA6BCB">
            <w:pPr>
              <w:pStyle w:val="NormalLeft"/>
              <w:rPr>
                <w:lang w:val="en-GB"/>
              </w:rPr>
            </w:pPr>
            <w:r w:rsidRPr="00D8063B">
              <w:rPr>
                <w:lang w:val="en-GB"/>
              </w:rPr>
              <w:t>Deposits from reinsurers</w:t>
            </w:r>
          </w:p>
        </w:tc>
        <w:tc>
          <w:tcPr>
            <w:tcW w:w="5757" w:type="dxa"/>
            <w:tcBorders>
              <w:top w:val="single" w:sz="2" w:space="0" w:color="auto"/>
              <w:left w:val="single" w:sz="2" w:space="0" w:color="auto"/>
              <w:bottom w:val="single" w:sz="2" w:space="0" w:color="auto"/>
              <w:right w:val="single" w:sz="2" w:space="0" w:color="auto"/>
            </w:tcBorders>
          </w:tcPr>
          <w:p w14:paraId="152D8323" w14:textId="77777777" w:rsidR="005C1C1D" w:rsidRPr="00D8063B" w:rsidRDefault="005C1C1D" w:rsidP="00DA6BCB">
            <w:pPr>
              <w:pStyle w:val="NormalLeft"/>
              <w:rPr>
                <w:lang w:val="en-GB"/>
              </w:rPr>
            </w:pPr>
            <w:r w:rsidRPr="00D8063B">
              <w:rPr>
                <w:lang w:val="en-GB"/>
              </w:rPr>
              <w:t>Amounts (e.g. cash) received from reinsurer or deducted by the reinsurer according to the reinsurance contract.</w:t>
            </w:r>
          </w:p>
        </w:tc>
      </w:tr>
      <w:tr w:rsidR="005C1C1D" w:rsidRPr="00D8063B" w14:paraId="0DD4C169" w14:textId="77777777" w:rsidTr="00DA6BCB">
        <w:tc>
          <w:tcPr>
            <w:tcW w:w="1671" w:type="dxa"/>
            <w:tcBorders>
              <w:top w:val="single" w:sz="2" w:space="0" w:color="auto"/>
              <w:left w:val="single" w:sz="2" w:space="0" w:color="auto"/>
              <w:bottom w:val="single" w:sz="2" w:space="0" w:color="auto"/>
              <w:right w:val="single" w:sz="2" w:space="0" w:color="auto"/>
            </w:tcBorders>
          </w:tcPr>
          <w:p w14:paraId="1159D597" w14:textId="77777777" w:rsidR="005C1C1D" w:rsidRPr="00D8063B" w:rsidRDefault="005C1C1D" w:rsidP="00DA6BCB">
            <w:pPr>
              <w:pStyle w:val="NormalLeft"/>
              <w:rPr>
                <w:lang w:val="en-GB"/>
              </w:rPr>
            </w:pPr>
            <w:r w:rsidRPr="00D8063B">
              <w:rPr>
                <w:lang w:val="en-GB"/>
              </w:rPr>
              <w:t>C0010– C0020/R0780</w:t>
            </w:r>
          </w:p>
        </w:tc>
        <w:tc>
          <w:tcPr>
            <w:tcW w:w="1858" w:type="dxa"/>
            <w:tcBorders>
              <w:top w:val="single" w:sz="2" w:space="0" w:color="auto"/>
              <w:left w:val="single" w:sz="2" w:space="0" w:color="auto"/>
              <w:bottom w:val="single" w:sz="2" w:space="0" w:color="auto"/>
              <w:right w:val="single" w:sz="2" w:space="0" w:color="auto"/>
            </w:tcBorders>
          </w:tcPr>
          <w:p w14:paraId="3E63B15C" w14:textId="77777777" w:rsidR="005C1C1D" w:rsidRPr="00D8063B" w:rsidRDefault="005C1C1D" w:rsidP="00DA6BCB">
            <w:pPr>
              <w:pStyle w:val="NormalLeft"/>
              <w:rPr>
                <w:lang w:val="en-GB"/>
              </w:rPr>
            </w:pPr>
            <w:r w:rsidRPr="00D8063B">
              <w:rPr>
                <w:lang w:val="en-GB"/>
              </w:rPr>
              <w:t>Deferred tax liabilities</w:t>
            </w:r>
          </w:p>
        </w:tc>
        <w:tc>
          <w:tcPr>
            <w:tcW w:w="5757" w:type="dxa"/>
            <w:tcBorders>
              <w:top w:val="single" w:sz="2" w:space="0" w:color="auto"/>
              <w:left w:val="single" w:sz="2" w:space="0" w:color="auto"/>
              <w:bottom w:val="single" w:sz="2" w:space="0" w:color="auto"/>
              <w:right w:val="single" w:sz="2" w:space="0" w:color="auto"/>
            </w:tcBorders>
          </w:tcPr>
          <w:p w14:paraId="1197F668" w14:textId="77777777" w:rsidR="005C1C1D" w:rsidRPr="00D8063B" w:rsidRDefault="005C1C1D" w:rsidP="00DA6BCB">
            <w:pPr>
              <w:pStyle w:val="NormalLeft"/>
              <w:rPr>
                <w:lang w:val="en-GB"/>
              </w:rPr>
            </w:pPr>
            <w:r w:rsidRPr="00D8063B">
              <w:rPr>
                <w:lang w:val="en-GB"/>
              </w:rPr>
              <w:t>Deferred tax liabilities are the amounts of income taxes payable in future periods in respect of taxable temporary differences.</w:t>
            </w:r>
          </w:p>
        </w:tc>
      </w:tr>
      <w:tr w:rsidR="005C1C1D" w:rsidRPr="00D8063B" w14:paraId="44CBC59A" w14:textId="77777777" w:rsidTr="00DA6BCB">
        <w:tc>
          <w:tcPr>
            <w:tcW w:w="1671" w:type="dxa"/>
            <w:tcBorders>
              <w:top w:val="single" w:sz="2" w:space="0" w:color="auto"/>
              <w:left w:val="single" w:sz="2" w:space="0" w:color="auto"/>
              <w:bottom w:val="single" w:sz="2" w:space="0" w:color="auto"/>
              <w:right w:val="single" w:sz="2" w:space="0" w:color="auto"/>
            </w:tcBorders>
          </w:tcPr>
          <w:p w14:paraId="360C9384" w14:textId="77777777" w:rsidR="005C1C1D" w:rsidRPr="00D8063B" w:rsidRDefault="005C1C1D" w:rsidP="00DA6BCB">
            <w:pPr>
              <w:pStyle w:val="NormalLeft"/>
              <w:rPr>
                <w:lang w:val="en-GB"/>
              </w:rPr>
            </w:pPr>
            <w:r w:rsidRPr="00D8063B">
              <w:rPr>
                <w:lang w:val="en-GB"/>
              </w:rPr>
              <w:t>C0010– C0020/R0790</w:t>
            </w:r>
          </w:p>
        </w:tc>
        <w:tc>
          <w:tcPr>
            <w:tcW w:w="1858" w:type="dxa"/>
            <w:tcBorders>
              <w:top w:val="single" w:sz="2" w:space="0" w:color="auto"/>
              <w:left w:val="single" w:sz="2" w:space="0" w:color="auto"/>
              <w:bottom w:val="single" w:sz="2" w:space="0" w:color="auto"/>
              <w:right w:val="single" w:sz="2" w:space="0" w:color="auto"/>
            </w:tcBorders>
          </w:tcPr>
          <w:p w14:paraId="1B83F58A" w14:textId="77777777" w:rsidR="005C1C1D" w:rsidRPr="00D8063B" w:rsidRDefault="005C1C1D" w:rsidP="00DA6BCB">
            <w:pPr>
              <w:pStyle w:val="NormalLeft"/>
              <w:rPr>
                <w:lang w:val="en-GB"/>
              </w:rPr>
            </w:pPr>
            <w:r w:rsidRPr="00D8063B">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306F66A8" w14:textId="77777777" w:rsidR="005C1C1D" w:rsidRPr="00D8063B" w:rsidRDefault="005C1C1D" w:rsidP="00DA6BCB">
            <w:pPr>
              <w:pStyle w:val="NormalLeft"/>
              <w:rPr>
                <w:lang w:val="en-GB"/>
              </w:rPr>
            </w:pPr>
            <w:r w:rsidRPr="00D8063B">
              <w:rPr>
                <w:lang w:val="en-GB"/>
              </w:rPr>
              <w:t>A financial instrument or other contract with all three of the following characteristics:</w:t>
            </w:r>
          </w:p>
          <w:p w14:paraId="3CC2055C" w14:textId="77777777" w:rsidR="005C1C1D" w:rsidRPr="00D8063B" w:rsidRDefault="005C1C1D" w:rsidP="00DA6BCB">
            <w:pPr>
              <w:pStyle w:val="Point0"/>
              <w:rPr>
                <w:lang w:val="en-GB"/>
              </w:rPr>
            </w:pPr>
            <w:r w:rsidRPr="00D8063B">
              <w:rPr>
                <w:lang w:val="en-GB"/>
              </w:rPr>
              <w:tab/>
              <w:t>(a)</w:t>
            </w:r>
            <w:r w:rsidRPr="00D8063B">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7A547B73" w14:textId="77777777" w:rsidR="005C1C1D" w:rsidRPr="00D8063B" w:rsidRDefault="005C1C1D" w:rsidP="00DA6BCB">
            <w:pPr>
              <w:pStyle w:val="Point0"/>
              <w:rPr>
                <w:lang w:val="en-GB"/>
              </w:rPr>
            </w:pPr>
            <w:r w:rsidRPr="00D8063B">
              <w:rPr>
                <w:lang w:val="en-GB"/>
              </w:rPr>
              <w:tab/>
              <w:t>(b)</w:t>
            </w:r>
            <w:r w:rsidRPr="00D8063B">
              <w:rPr>
                <w:lang w:val="en-GB"/>
              </w:rPr>
              <w:tab/>
              <w:t>It requires no initial net investment or an initial net investment that is smaller than would be required for other types of contracts that would be expected to have a similar response to changes in market factors.</w:t>
            </w:r>
          </w:p>
          <w:p w14:paraId="1610F399" w14:textId="77777777" w:rsidR="005C1C1D" w:rsidRPr="00D8063B" w:rsidRDefault="005C1C1D" w:rsidP="00DA6BCB">
            <w:pPr>
              <w:pStyle w:val="Point0"/>
              <w:rPr>
                <w:lang w:val="en-GB"/>
              </w:rPr>
            </w:pPr>
            <w:r w:rsidRPr="00D8063B">
              <w:rPr>
                <w:lang w:val="en-GB"/>
              </w:rPr>
              <w:tab/>
              <w:t>(c)</w:t>
            </w:r>
            <w:r w:rsidRPr="00D8063B">
              <w:rPr>
                <w:lang w:val="en-GB"/>
              </w:rPr>
              <w:tab/>
              <w:t>It is settled at a future date.</w:t>
            </w:r>
          </w:p>
          <w:p w14:paraId="235E0223" w14:textId="77777777" w:rsidR="005C1C1D" w:rsidRPr="00D8063B" w:rsidRDefault="005C1C1D" w:rsidP="00DA6BCB">
            <w:pPr>
              <w:pStyle w:val="NormalLeft"/>
              <w:rPr>
                <w:lang w:val="en-GB"/>
              </w:rPr>
            </w:pPr>
            <w:r w:rsidRPr="00D8063B">
              <w:rPr>
                <w:lang w:val="en-GB"/>
              </w:rPr>
              <w:t xml:space="preserve">Only derivative liabilities shall be reported on this row (i.e. derivatives with negative values as of the reporting </w:t>
            </w:r>
            <w:r w:rsidRPr="00D8063B">
              <w:rPr>
                <w:lang w:val="en-GB"/>
              </w:rPr>
              <w:lastRenderedPageBreak/>
              <w:t>date.) Derivatives assets shall be reported under C0010– C0020/R0190.</w:t>
            </w:r>
          </w:p>
          <w:p w14:paraId="6884AC1D" w14:textId="77777777" w:rsidR="005C1C1D" w:rsidRPr="00D8063B" w:rsidRDefault="005C1C1D" w:rsidP="00DA6BCB">
            <w:pPr>
              <w:pStyle w:val="NormalLeft"/>
              <w:rPr>
                <w:lang w:val="en-GB"/>
              </w:rPr>
            </w:pPr>
            <w:r w:rsidRPr="00D8063B">
              <w:rPr>
                <w:lang w:val="en-GB"/>
              </w:rPr>
              <w:t>Groups which do not value derivatives in their Local GAAP do not need to provide a statutory accounts value.</w:t>
            </w:r>
          </w:p>
        </w:tc>
      </w:tr>
      <w:tr w:rsidR="005C1C1D" w:rsidRPr="00D8063B" w14:paraId="408B1776" w14:textId="77777777" w:rsidTr="00DA6BCB">
        <w:tc>
          <w:tcPr>
            <w:tcW w:w="1671" w:type="dxa"/>
            <w:tcBorders>
              <w:top w:val="single" w:sz="2" w:space="0" w:color="auto"/>
              <w:left w:val="single" w:sz="2" w:space="0" w:color="auto"/>
              <w:bottom w:val="single" w:sz="2" w:space="0" w:color="auto"/>
              <w:right w:val="single" w:sz="2" w:space="0" w:color="auto"/>
            </w:tcBorders>
          </w:tcPr>
          <w:p w14:paraId="58688274" w14:textId="77777777" w:rsidR="005C1C1D" w:rsidRPr="00D8063B" w:rsidRDefault="005C1C1D" w:rsidP="00DA6BCB">
            <w:pPr>
              <w:pStyle w:val="NormalLeft"/>
              <w:rPr>
                <w:lang w:val="en-GB"/>
              </w:rPr>
            </w:pPr>
            <w:r w:rsidRPr="00D8063B">
              <w:rPr>
                <w:lang w:val="en-GB"/>
              </w:rPr>
              <w:lastRenderedPageBreak/>
              <w:t>C0010– C0020/R0800</w:t>
            </w:r>
          </w:p>
        </w:tc>
        <w:tc>
          <w:tcPr>
            <w:tcW w:w="1858" w:type="dxa"/>
            <w:tcBorders>
              <w:top w:val="single" w:sz="2" w:space="0" w:color="auto"/>
              <w:left w:val="single" w:sz="2" w:space="0" w:color="auto"/>
              <w:bottom w:val="single" w:sz="2" w:space="0" w:color="auto"/>
              <w:right w:val="single" w:sz="2" w:space="0" w:color="auto"/>
            </w:tcBorders>
          </w:tcPr>
          <w:p w14:paraId="3C61905B" w14:textId="77777777" w:rsidR="005C1C1D" w:rsidRPr="00D8063B" w:rsidRDefault="005C1C1D" w:rsidP="00DA6BCB">
            <w:pPr>
              <w:pStyle w:val="NormalLeft"/>
              <w:rPr>
                <w:lang w:val="en-GB"/>
              </w:rPr>
            </w:pPr>
            <w:r w:rsidRPr="00D8063B">
              <w:rPr>
                <w:lang w:val="en-GB"/>
              </w:rPr>
              <w:t>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05EBC256" w14:textId="77777777" w:rsidR="005C1C1D" w:rsidRPr="00D8063B" w:rsidRDefault="005C1C1D" w:rsidP="00DA6BCB">
            <w:pPr>
              <w:pStyle w:val="NormalLeft"/>
              <w:rPr>
                <w:lang w:val="en-GB"/>
              </w:rPr>
            </w:pPr>
            <w:r w:rsidRPr="00D8063B">
              <w:rPr>
                <w:lang w:val="en-GB"/>
              </w:rPr>
              <w:t>Debts, such as mortgage and loans, owed to credit institutions, excluding bonds held by credit institutions (it is not possible for the group to identify all the holders of the bonds that it issues) and subordinated liabilities. It This shall also include bank overdrafts.</w:t>
            </w:r>
          </w:p>
        </w:tc>
      </w:tr>
      <w:tr w:rsidR="005C1C1D" w:rsidRPr="00D8063B" w14:paraId="476514EE" w14:textId="77777777" w:rsidTr="00DA6BCB">
        <w:tc>
          <w:tcPr>
            <w:tcW w:w="1671" w:type="dxa"/>
            <w:tcBorders>
              <w:top w:val="single" w:sz="2" w:space="0" w:color="auto"/>
              <w:left w:val="single" w:sz="2" w:space="0" w:color="auto"/>
              <w:bottom w:val="single" w:sz="2" w:space="0" w:color="auto"/>
              <w:right w:val="single" w:sz="2" w:space="0" w:color="auto"/>
            </w:tcBorders>
          </w:tcPr>
          <w:p w14:paraId="330FE8E1" w14:textId="77777777" w:rsidR="005C1C1D" w:rsidRPr="00D8063B" w:rsidRDefault="005C1C1D" w:rsidP="00DA6BCB">
            <w:pPr>
              <w:pStyle w:val="NormalLeft"/>
              <w:rPr>
                <w:lang w:val="en-GB"/>
              </w:rPr>
            </w:pPr>
            <w:r w:rsidRPr="00D8063B">
              <w:rPr>
                <w:lang w:val="en-GB"/>
              </w:rPr>
              <w:t>C0010– C0020/R0810</w:t>
            </w:r>
          </w:p>
        </w:tc>
        <w:tc>
          <w:tcPr>
            <w:tcW w:w="1858" w:type="dxa"/>
            <w:tcBorders>
              <w:top w:val="single" w:sz="2" w:space="0" w:color="auto"/>
              <w:left w:val="single" w:sz="2" w:space="0" w:color="auto"/>
              <w:bottom w:val="single" w:sz="2" w:space="0" w:color="auto"/>
              <w:right w:val="single" w:sz="2" w:space="0" w:color="auto"/>
            </w:tcBorders>
          </w:tcPr>
          <w:p w14:paraId="0465BF82" w14:textId="77777777" w:rsidR="005C1C1D" w:rsidRPr="00D8063B" w:rsidRDefault="005C1C1D" w:rsidP="00DA6BCB">
            <w:pPr>
              <w:pStyle w:val="NormalLeft"/>
              <w:rPr>
                <w:lang w:val="en-GB"/>
              </w:rPr>
            </w:pPr>
            <w:r w:rsidRPr="00D8063B">
              <w:rPr>
                <w:lang w:val="en-GB"/>
              </w:rPr>
              <w:t>Financial liabilities other than 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4E708171" w14:textId="77777777" w:rsidR="005C1C1D" w:rsidRPr="00D8063B" w:rsidRDefault="005C1C1D" w:rsidP="00DA6BCB">
            <w:pPr>
              <w:pStyle w:val="NormalLeft"/>
              <w:rPr>
                <w:lang w:val="en-GB"/>
              </w:rPr>
            </w:pPr>
            <w:r w:rsidRPr="00D8063B">
              <w:rPr>
                <w:lang w:val="en-GB"/>
              </w:rPr>
              <w:t>Financial liabilities including bonds issued by the group (held by credit institutions or not), structured notes issued by the group itself and mortgage and loans due to other entities than credit institutions.</w:t>
            </w:r>
          </w:p>
          <w:p w14:paraId="4D22B420" w14:textId="77777777" w:rsidR="005C1C1D" w:rsidRPr="00D8063B" w:rsidRDefault="005C1C1D" w:rsidP="00DA6BCB">
            <w:pPr>
              <w:pStyle w:val="NormalLeft"/>
              <w:rPr>
                <w:lang w:val="en-GB"/>
              </w:rPr>
            </w:pPr>
            <w:r w:rsidRPr="00D8063B">
              <w:rPr>
                <w:lang w:val="en-GB"/>
              </w:rPr>
              <w:t>Subordinated liabilities shall not be included here.</w:t>
            </w:r>
          </w:p>
        </w:tc>
      </w:tr>
      <w:tr w:rsidR="005C1C1D" w:rsidRPr="00D8063B" w14:paraId="57767755" w14:textId="77777777" w:rsidTr="00DA6BCB">
        <w:tc>
          <w:tcPr>
            <w:tcW w:w="1671" w:type="dxa"/>
            <w:tcBorders>
              <w:top w:val="single" w:sz="2" w:space="0" w:color="auto"/>
              <w:left w:val="single" w:sz="2" w:space="0" w:color="auto"/>
              <w:bottom w:val="single" w:sz="2" w:space="0" w:color="auto"/>
              <w:right w:val="single" w:sz="2" w:space="0" w:color="auto"/>
            </w:tcBorders>
          </w:tcPr>
          <w:p w14:paraId="0BE0B81E" w14:textId="77777777" w:rsidR="005C1C1D" w:rsidRPr="00D8063B" w:rsidRDefault="005C1C1D" w:rsidP="00DA6BCB">
            <w:pPr>
              <w:pStyle w:val="NormalLeft"/>
              <w:rPr>
                <w:lang w:val="en-GB"/>
              </w:rPr>
            </w:pPr>
            <w:r w:rsidRPr="00D8063B">
              <w:rPr>
                <w:lang w:val="en-GB"/>
              </w:rPr>
              <w:t>C0010– C0020/R0820</w:t>
            </w:r>
          </w:p>
        </w:tc>
        <w:tc>
          <w:tcPr>
            <w:tcW w:w="1858" w:type="dxa"/>
            <w:tcBorders>
              <w:top w:val="single" w:sz="2" w:space="0" w:color="auto"/>
              <w:left w:val="single" w:sz="2" w:space="0" w:color="auto"/>
              <w:bottom w:val="single" w:sz="2" w:space="0" w:color="auto"/>
              <w:right w:val="single" w:sz="2" w:space="0" w:color="auto"/>
            </w:tcBorders>
          </w:tcPr>
          <w:p w14:paraId="47041F94" w14:textId="77777777" w:rsidR="005C1C1D" w:rsidRPr="00D8063B" w:rsidRDefault="005C1C1D" w:rsidP="00DA6BCB">
            <w:pPr>
              <w:pStyle w:val="NormalLeft"/>
              <w:rPr>
                <w:lang w:val="en-GB"/>
              </w:rPr>
            </w:pPr>
            <w:r w:rsidRPr="00D8063B">
              <w:rPr>
                <w:lang w:val="en-GB"/>
              </w:rPr>
              <w:t>Insurance and intermediaries payables</w:t>
            </w:r>
          </w:p>
        </w:tc>
        <w:tc>
          <w:tcPr>
            <w:tcW w:w="5757" w:type="dxa"/>
            <w:tcBorders>
              <w:top w:val="single" w:sz="2" w:space="0" w:color="auto"/>
              <w:left w:val="single" w:sz="2" w:space="0" w:color="auto"/>
              <w:bottom w:val="single" w:sz="2" w:space="0" w:color="auto"/>
              <w:right w:val="single" w:sz="2" w:space="0" w:color="auto"/>
            </w:tcBorders>
          </w:tcPr>
          <w:p w14:paraId="043C51F4" w14:textId="6835E100" w:rsidR="005C1C1D" w:rsidRPr="00D8063B" w:rsidRDefault="005C1C1D" w:rsidP="00DA6BCB">
            <w:pPr>
              <w:pStyle w:val="NormalLeft"/>
              <w:rPr>
                <w:lang w:val="en-GB"/>
              </w:rPr>
            </w:pPr>
            <w:r w:rsidRPr="00D8063B">
              <w:rPr>
                <w:lang w:val="en-GB"/>
              </w:rPr>
              <w:t>Amounts payable to policyholders, insurers and other business linked to insurance that are not included in technical provisions.</w:t>
            </w:r>
          </w:p>
          <w:p w14:paraId="1920A14F" w14:textId="77777777" w:rsidR="005C1C1D" w:rsidRPr="00D8063B" w:rsidRDefault="005C1C1D" w:rsidP="00DA6BCB">
            <w:pPr>
              <w:pStyle w:val="NormalLeft"/>
              <w:rPr>
                <w:lang w:val="en-GB"/>
              </w:rPr>
            </w:pPr>
            <w:r w:rsidRPr="00D8063B">
              <w:rPr>
                <w:lang w:val="en-GB"/>
              </w:rPr>
              <w:t>Includes amounts payable to (re)insurance intermediaries (e.g. commissions due to intermediaries but not yet paid by the undertaking).</w:t>
            </w:r>
          </w:p>
          <w:p w14:paraId="13D918DC" w14:textId="77777777" w:rsidR="005C1C1D" w:rsidRPr="00D8063B" w:rsidRDefault="005C1C1D" w:rsidP="00DA6BCB">
            <w:pPr>
              <w:pStyle w:val="NormalLeft"/>
              <w:rPr>
                <w:lang w:val="en-GB"/>
              </w:rPr>
            </w:pPr>
            <w:r w:rsidRPr="00D8063B">
              <w:rPr>
                <w:lang w:val="en-GB"/>
              </w:rPr>
              <w:t>Excludes loans &amp; mortgages due to other insurance companies, if they only relate to financing and are not linked to insurance business (such loans and mortgages shall be reported as financial liabilities).</w:t>
            </w:r>
          </w:p>
          <w:p w14:paraId="0A9B7C81" w14:textId="77777777" w:rsidR="005C1C1D" w:rsidRPr="00D8063B" w:rsidDel="00957E24" w:rsidRDefault="005C1C1D" w:rsidP="00DA6BCB">
            <w:pPr>
              <w:pStyle w:val="NormalLeft"/>
              <w:rPr>
                <w:del w:id="812" w:author="Author"/>
                <w:lang w:val="en-GB"/>
              </w:rPr>
            </w:pPr>
            <w:r w:rsidRPr="00D8063B">
              <w:rPr>
                <w:lang w:val="en-GB"/>
              </w:rPr>
              <w:t>It shall include payables from reinsurance accepted.</w:t>
            </w:r>
          </w:p>
          <w:p w14:paraId="0A040668" w14:textId="4CF6DF9C" w:rsidR="005C1C1D" w:rsidRPr="00D8063B" w:rsidRDefault="005C1C1D" w:rsidP="00DA6BCB">
            <w:pPr>
              <w:pStyle w:val="NormalLeft"/>
              <w:rPr>
                <w:lang w:val="en-GB"/>
              </w:rPr>
            </w:pPr>
            <w:del w:id="813" w:author="Author">
              <w:r w:rsidRPr="00D8063B" w:rsidDel="00957E24">
                <w:rPr>
                  <w:lang w:val="en-GB"/>
                </w:rPr>
                <w:delText>For Solvency II column (C0010) this cell shall only include amounts past-due </w:delText>
              </w:r>
              <w:r w:rsidR="00DA6BCB" w:rsidRPr="00D8063B" w:rsidDel="00957E24">
                <w:rPr>
                  <w:lang w:val="en-GB"/>
                </w:rPr>
                <w:delText xml:space="preserve"> </w:delText>
              </w:r>
            </w:del>
          </w:p>
        </w:tc>
      </w:tr>
      <w:tr w:rsidR="005C1C1D" w:rsidRPr="00D8063B" w14:paraId="06476E12" w14:textId="77777777" w:rsidTr="00DA6BCB">
        <w:tc>
          <w:tcPr>
            <w:tcW w:w="1671" w:type="dxa"/>
            <w:tcBorders>
              <w:top w:val="single" w:sz="2" w:space="0" w:color="auto"/>
              <w:left w:val="single" w:sz="2" w:space="0" w:color="auto"/>
              <w:bottom w:val="single" w:sz="2" w:space="0" w:color="auto"/>
              <w:right w:val="single" w:sz="2" w:space="0" w:color="auto"/>
            </w:tcBorders>
          </w:tcPr>
          <w:p w14:paraId="76CCD084" w14:textId="77777777" w:rsidR="005C1C1D" w:rsidRPr="00D8063B" w:rsidRDefault="005C1C1D" w:rsidP="00DA6BCB">
            <w:pPr>
              <w:pStyle w:val="NormalLeft"/>
              <w:rPr>
                <w:lang w:val="en-GB"/>
              </w:rPr>
            </w:pPr>
            <w:r w:rsidRPr="00D8063B">
              <w:rPr>
                <w:lang w:val="en-GB"/>
              </w:rPr>
              <w:t>C0010– C0020/R0830</w:t>
            </w:r>
          </w:p>
        </w:tc>
        <w:tc>
          <w:tcPr>
            <w:tcW w:w="1858" w:type="dxa"/>
            <w:tcBorders>
              <w:top w:val="single" w:sz="2" w:space="0" w:color="auto"/>
              <w:left w:val="single" w:sz="2" w:space="0" w:color="auto"/>
              <w:bottom w:val="single" w:sz="2" w:space="0" w:color="auto"/>
              <w:right w:val="single" w:sz="2" w:space="0" w:color="auto"/>
            </w:tcBorders>
          </w:tcPr>
          <w:p w14:paraId="2A685396" w14:textId="77777777" w:rsidR="005C1C1D" w:rsidRPr="00D8063B" w:rsidRDefault="005C1C1D" w:rsidP="00DA6BCB">
            <w:pPr>
              <w:pStyle w:val="NormalLeft"/>
              <w:rPr>
                <w:lang w:val="en-GB"/>
              </w:rPr>
            </w:pPr>
            <w:r w:rsidRPr="00D8063B">
              <w:rPr>
                <w:lang w:val="en-GB"/>
              </w:rPr>
              <w:t>Reinsurance payables</w:t>
            </w:r>
          </w:p>
        </w:tc>
        <w:tc>
          <w:tcPr>
            <w:tcW w:w="5757" w:type="dxa"/>
            <w:tcBorders>
              <w:top w:val="single" w:sz="2" w:space="0" w:color="auto"/>
              <w:left w:val="single" w:sz="2" w:space="0" w:color="auto"/>
              <w:bottom w:val="single" w:sz="2" w:space="0" w:color="auto"/>
              <w:right w:val="single" w:sz="2" w:space="0" w:color="auto"/>
            </w:tcBorders>
          </w:tcPr>
          <w:p w14:paraId="7F5B703D" w14:textId="70DE3595" w:rsidR="005C1C1D" w:rsidRPr="00D8063B" w:rsidRDefault="005C1C1D" w:rsidP="00DA6BCB">
            <w:pPr>
              <w:pStyle w:val="NormalLeft"/>
              <w:rPr>
                <w:lang w:val="en-GB"/>
              </w:rPr>
            </w:pPr>
            <w:r w:rsidRPr="00D8063B">
              <w:rPr>
                <w:lang w:val="en-GB"/>
              </w:rPr>
              <w:t>Amounts payable to reinsurers (in particular current accounts) other than deposits linked to reinsurance business that are not included in reinsurance recoverables</w:t>
            </w:r>
            <w:ins w:id="814" w:author="Author">
              <w:r w:rsidR="000D3C6A">
                <w:rPr>
                  <w:lang w:val="en-GB"/>
                </w:rPr>
                <w:t xml:space="preserve">, </w:t>
              </w:r>
              <w:r w:rsidR="000D3C6A" w:rsidRPr="000D3C6A">
                <w:rPr>
                  <w:lang w:val="en-GB"/>
                </w:rPr>
                <w:t>including payables from the undertaking to reinsurers in relation to other than insurance events.</w:t>
              </w:r>
            </w:ins>
            <w:del w:id="815" w:author="Author">
              <w:r w:rsidRPr="00D8063B" w:rsidDel="000D3C6A">
                <w:rPr>
                  <w:lang w:val="en-GB"/>
                </w:rPr>
                <w:delText>.</w:delText>
              </w:r>
            </w:del>
          </w:p>
          <w:p w14:paraId="71EDD0B0" w14:textId="01A34DB5" w:rsidR="005C1C1D" w:rsidRPr="00D8063B" w:rsidRDefault="005C1C1D" w:rsidP="00DA6BCB">
            <w:pPr>
              <w:pStyle w:val="NormalLeft"/>
              <w:rPr>
                <w:ins w:id="816" w:author="Author"/>
                <w:lang w:val="en-GB"/>
              </w:rPr>
            </w:pPr>
            <w:r w:rsidRPr="00D8063B">
              <w:rPr>
                <w:lang w:val="en-GB"/>
              </w:rPr>
              <w:t>Includes payables to reinsurers that relate to ceded premiums.</w:t>
            </w:r>
          </w:p>
          <w:p w14:paraId="61CA12F4" w14:textId="2BEA3F84" w:rsidR="003F75AE" w:rsidRDefault="00792742" w:rsidP="003F75AE">
            <w:pPr>
              <w:pStyle w:val="NormalLeft"/>
              <w:rPr>
                <w:ins w:id="817" w:author="Author"/>
                <w:lang w:val="en-GB"/>
              </w:rPr>
            </w:pPr>
            <w:ins w:id="818" w:author="Author">
              <w:r w:rsidRPr="00D8063B">
                <w:rPr>
                  <w:lang w:val="en-GB"/>
                </w:rPr>
                <w:t>For</w:t>
              </w:r>
              <w:r>
                <w:rPr>
                  <w:lang w:val="en-GB"/>
                </w:rPr>
                <w:t xml:space="preserve"> t</w:t>
              </w:r>
              <w:r w:rsidRPr="00D8063B">
                <w:rPr>
                  <w:lang w:val="en-GB"/>
                </w:rPr>
                <w:t xml:space="preserve">he ‘Solvency II value’ </w:t>
              </w:r>
              <w:del w:id="819" w:author="Author">
                <w:r w:rsidR="003F75AE" w:rsidRPr="00D8063B" w:rsidDel="00792742">
                  <w:rPr>
                    <w:lang w:val="en-GB"/>
                  </w:rPr>
                  <w:delText xml:space="preserve">For Solvency II </w:delText>
                </w:r>
              </w:del>
              <w:r w:rsidR="003F75AE" w:rsidRPr="00D8063B">
                <w:rPr>
                  <w:lang w:val="en-GB"/>
                </w:rPr>
                <w:t xml:space="preserve">column (C0010) this cell </w:t>
              </w:r>
              <w:del w:id="820" w:author="Author">
                <w:r w:rsidR="003F75AE" w:rsidRPr="00D8063B">
                  <w:rPr>
                    <w:lang w:val="en-GB"/>
                  </w:rPr>
                  <w:delText xml:space="preserve">shall only </w:delText>
                </w:r>
              </w:del>
              <w:r w:rsidR="0044197B">
                <w:rPr>
                  <w:lang w:val="en-GB"/>
                </w:rPr>
                <w:t xml:space="preserve">shall </w:t>
              </w:r>
              <w:r w:rsidR="003F75AE" w:rsidRPr="00D8063B">
                <w:rPr>
                  <w:lang w:val="en-GB"/>
                </w:rPr>
                <w:t>include</w:t>
              </w:r>
              <w:del w:id="821" w:author="Author">
                <w:r w:rsidR="008426E8" w:rsidDel="0044197B">
                  <w:rPr>
                    <w:lang w:val="en-GB"/>
                  </w:rPr>
                  <w:delText>s</w:delText>
                </w:r>
              </w:del>
              <w:r w:rsidR="003F75AE" w:rsidRPr="00D8063B">
                <w:rPr>
                  <w:lang w:val="en-GB"/>
                </w:rPr>
                <w:t xml:space="preserve"> </w:t>
              </w:r>
              <w:r w:rsidR="008426E8" w:rsidRPr="008426E8">
                <w:rPr>
                  <w:lang w:val="en-GB"/>
                </w:rPr>
                <w:t>all expected</w:t>
              </w:r>
              <w:r w:rsidR="003F75AE" w:rsidRPr="00D8063B">
                <w:rPr>
                  <w:lang w:val="en-GB"/>
                </w:rPr>
                <w:t xml:space="preserve"> payments </w:t>
              </w:r>
              <w:r w:rsidR="00514580">
                <w:rPr>
                  <w:lang w:val="en-GB"/>
                </w:rPr>
                <w:t>(</w:t>
              </w:r>
              <w:r w:rsidR="008426E8" w:rsidRPr="008426E8">
                <w:rPr>
                  <w:lang w:val="en-GB"/>
                </w:rPr>
                <w:t>due and past-due</w:t>
              </w:r>
              <w:r w:rsidR="00514580">
                <w:rPr>
                  <w:lang w:val="en-GB"/>
                </w:rPr>
                <w:t>)</w:t>
              </w:r>
              <w:r w:rsidR="008426E8" w:rsidRPr="008426E8">
                <w:rPr>
                  <w:lang w:val="en-GB"/>
                </w:rPr>
                <w:t xml:space="preserve"> </w:t>
              </w:r>
              <w:del w:id="822" w:author="Author">
                <w:r w:rsidR="003F75AE" w:rsidRPr="00D8063B" w:rsidDel="00514580">
                  <w:rPr>
                    <w:lang w:val="en-GB"/>
                  </w:rPr>
                  <w:delText xml:space="preserve">payments </w:delText>
                </w:r>
              </w:del>
              <w:r w:rsidR="008426E8">
                <w:rPr>
                  <w:lang w:val="en-GB"/>
                </w:rPr>
                <w:t xml:space="preserve">from </w:t>
              </w:r>
              <w:r w:rsidR="00514580">
                <w:rPr>
                  <w:lang w:val="en-GB"/>
                </w:rPr>
                <w:t xml:space="preserve">the </w:t>
              </w:r>
              <w:r w:rsidR="008426E8">
                <w:rPr>
                  <w:lang w:val="en-GB"/>
                </w:rPr>
                <w:t xml:space="preserve">undertaking </w:t>
              </w:r>
              <w:r w:rsidR="003F75AE" w:rsidRPr="00D8063B">
                <w:rPr>
                  <w:lang w:val="en-GB"/>
                </w:rPr>
                <w:t>to reinsurers</w:t>
              </w:r>
              <w:r w:rsidR="00514580">
                <w:rPr>
                  <w:lang w:val="en-GB"/>
                </w:rPr>
                <w:t xml:space="preserve"> </w:t>
              </w:r>
              <w:r w:rsidR="00514580" w:rsidRPr="00514580">
                <w:rPr>
                  <w:lang w:val="en-GB"/>
                </w:rPr>
                <w:t>that are not included in reinsurance recoverables.</w:t>
              </w:r>
              <w:r w:rsidR="00514580">
                <w:rPr>
                  <w:lang w:val="en-GB"/>
                </w:rPr>
                <w:t xml:space="preserve"> </w:t>
              </w:r>
              <w:del w:id="823" w:author="Author">
                <w:r w:rsidR="003F75AE" w:rsidRPr="00D8063B" w:rsidDel="00514580">
                  <w:rPr>
                    <w:lang w:val="en-GB"/>
                  </w:rPr>
                  <w:delText xml:space="preserve"> </w:delText>
                </w:r>
              </w:del>
              <w:r w:rsidR="008426E8">
                <w:rPr>
                  <w:lang w:val="en-GB"/>
                </w:rPr>
                <w:t>T</w:t>
              </w:r>
              <w:r w:rsidR="008426E8" w:rsidRPr="008426E8">
                <w:rPr>
                  <w:lang w:val="en-GB"/>
                </w:rPr>
                <w:t>hese should not be included in the item "any other liabilities not elsewhere shown".</w:t>
              </w:r>
              <w:r w:rsidR="003F75AE" w:rsidRPr="00D8063B">
                <w:rPr>
                  <w:lang w:val="en-GB"/>
                </w:rPr>
                <w:t xml:space="preserve"> </w:t>
              </w:r>
              <w:del w:id="824" w:author="Author">
                <w:r w:rsidR="003F75AE" w:rsidRPr="00D8063B">
                  <w:rPr>
                    <w:lang w:val="en-GB"/>
                  </w:rPr>
                  <w:delText>that relate to settled claims of policyholders or beneficiaries.</w:delText>
                </w:r>
              </w:del>
            </w:ins>
          </w:p>
          <w:p w14:paraId="4DC6AAA9" w14:textId="77777777" w:rsidR="00514580" w:rsidRPr="00514580" w:rsidRDefault="00514580" w:rsidP="00514580">
            <w:pPr>
              <w:pStyle w:val="NormalLeft"/>
              <w:rPr>
                <w:ins w:id="825" w:author="Author"/>
                <w:lang w:val="en-GB"/>
              </w:rPr>
            </w:pPr>
            <w:ins w:id="826" w:author="Author">
              <w:r w:rsidRPr="00514580">
                <w:rPr>
                  <w:lang w:val="en-GB"/>
                </w:rPr>
                <w:lastRenderedPageBreak/>
                <w:t xml:space="preserve">This cell in particular should take into account all expected payments from the undertaking to reinsurers corresponding to payments made by the policyholders to the undertaking. </w:t>
              </w:r>
            </w:ins>
          </w:p>
          <w:p w14:paraId="717A9C6F" w14:textId="63F208EC" w:rsidR="00514580" w:rsidRPr="00D8063B" w:rsidRDefault="00514580" w:rsidP="00514580">
            <w:pPr>
              <w:pStyle w:val="NormalLeft"/>
              <w:rPr>
                <w:ins w:id="827" w:author="Author"/>
                <w:lang w:val="en-GB"/>
              </w:rPr>
            </w:pPr>
            <w:ins w:id="828" w:author="Author">
              <w:r w:rsidRPr="00514580">
                <w:rPr>
                  <w:lang w:val="en-GB"/>
                </w:rPr>
                <w:t>It also</w:t>
              </w:r>
              <w:r w:rsidR="0044197B">
                <w:rPr>
                  <w:lang w:val="en-GB"/>
                </w:rPr>
                <w:t xml:space="preserve"> shall</w:t>
              </w:r>
              <w:r w:rsidRPr="00514580">
                <w:rPr>
                  <w:lang w:val="en-GB"/>
                </w:rPr>
                <w:t xml:space="preserve"> include</w:t>
              </w:r>
              <w:del w:id="829" w:author="Author">
                <w:r w:rsidRPr="00514580" w:rsidDel="0044197B">
                  <w:rPr>
                    <w:lang w:val="en-GB"/>
                  </w:rPr>
                  <w:delText>s</w:delText>
                </w:r>
              </w:del>
              <w:r w:rsidRPr="00514580">
                <w:rPr>
                  <w:lang w:val="en-GB"/>
                </w:rPr>
                <w:t xml:space="preserve"> all expected payments (due and past-due) to reinsurers in relation to other than insurance events or those that have been agreed between cedent and reinsurer and where the amount of the expected payment is certain.</w:t>
              </w:r>
            </w:ins>
          </w:p>
          <w:p w14:paraId="70E8C2B6" w14:textId="7FD7DA36" w:rsidR="003F75AE" w:rsidRPr="00D8063B" w:rsidDel="003F75AE" w:rsidRDefault="0012061C" w:rsidP="00DA6BCB">
            <w:pPr>
              <w:pStyle w:val="NormalLeft"/>
              <w:rPr>
                <w:del w:id="830" w:author="Author"/>
                <w:lang w:val="en-GB"/>
              </w:rPr>
            </w:pPr>
            <w:ins w:id="831" w:author="Author">
              <w:del w:id="832" w:author="Author">
                <w:r w:rsidRPr="00D8063B">
                  <w:rPr>
                    <w:lang w:val="en-GB"/>
                  </w:rPr>
                  <w:delText>All due and past due payments (open at valuation date) between reinsurer and cedent stemming from settled claims between primary insurer and policyholder, should be shown in this item and not in the item any other liabilities not elsewhere shown.</w:delText>
                </w:r>
              </w:del>
            </w:ins>
          </w:p>
          <w:p w14:paraId="4B6BEBF2" w14:textId="25C03CC5" w:rsidR="005C1C1D" w:rsidRPr="00D8063B" w:rsidRDefault="005C1C1D" w:rsidP="00DA6BCB">
            <w:pPr>
              <w:pStyle w:val="NormalLeft"/>
              <w:rPr>
                <w:lang w:val="en-GB"/>
              </w:rPr>
            </w:pPr>
            <w:del w:id="833" w:author="Author">
              <w:r w:rsidRPr="00D8063B" w:rsidDel="00957E24">
                <w:rPr>
                  <w:lang w:val="en-GB"/>
                </w:rPr>
                <w:delText>amounts past-due. </w:delText>
              </w:r>
              <w:r w:rsidR="00DA6BCB" w:rsidRPr="00D8063B" w:rsidDel="00957E24">
                <w:rPr>
                  <w:lang w:val="en-GB"/>
                </w:rPr>
                <w:delText xml:space="preserve"> </w:delText>
              </w:r>
            </w:del>
          </w:p>
        </w:tc>
      </w:tr>
      <w:tr w:rsidR="005C1C1D" w:rsidRPr="00D8063B" w14:paraId="0160CAE4" w14:textId="77777777" w:rsidTr="00DA6BCB">
        <w:tc>
          <w:tcPr>
            <w:tcW w:w="1671" w:type="dxa"/>
            <w:tcBorders>
              <w:top w:val="single" w:sz="2" w:space="0" w:color="auto"/>
              <w:left w:val="single" w:sz="2" w:space="0" w:color="auto"/>
              <w:bottom w:val="single" w:sz="2" w:space="0" w:color="auto"/>
              <w:right w:val="single" w:sz="2" w:space="0" w:color="auto"/>
            </w:tcBorders>
          </w:tcPr>
          <w:p w14:paraId="7D566321" w14:textId="77777777" w:rsidR="005C1C1D" w:rsidRPr="00D8063B" w:rsidRDefault="005C1C1D" w:rsidP="00DA6BCB">
            <w:pPr>
              <w:pStyle w:val="NormalLeft"/>
              <w:rPr>
                <w:lang w:val="en-GB"/>
              </w:rPr>
            </w:pPr>
            <w:r w:rsidRPr="00D8063B">
              <w:rPr>
                <w:lang w:val="en-GB"/>
              </w:rPr>
              <w:lastRenderedPageBreak/>
              <w:t>C0010– C0020/R0840</w:t>
            </w:r>
          </w:p>
        </w:tc>
        <w:tc>
          <w:tcPr>
            <w:tcW w:w="1858" w:type="dxa"/>
            <w:tcBorders>
              <w:top w:val="single" w:sz="2" w:space="0" w:color="auto"/>
              <w:left w:val="single" w:sz="2" w:space="0" w:color="auto"/>
              <w:bottom w:val="single" w:sz="2" w:space="0" w:color="auto"/>
              <w:right w:val="single" w:sz="2" w:space="0" w:color="auto"/>
            </w:tcBorders>
          </w:tcPr>
          <w:p w14:paraId="7625EAD6" w14:textId="77777777" w:rsidR="005C1C1D" w:rsidRPr="00D8063B" w:rsidRDefault="005C1C1D" w:rsidP="00DA6BCB">
            <w:pPr>
              <w:pStyle w:val="NormalLeft"/>
              <w:rPr>
                <w:lang w:val="en-GB"/>
              </w:rPr>
            </w:pPr>
            <w:r w:rsidRPr="00D8063B">
              <w:rPr>
                <w:lang w:val="en-GB"/>
              </w:rPr>
              <w:t>Payables (trade, not insurance)</w:t>
            </w:r>
          </w:p>
        </w:tc>
        <w:tc>
          <w:tcPr>
            <w:tcW w:w="5757" w:type="dxa"/>
            <w:tcBorders>
              <w:top w:val="single" w:sz="2" w:space="0" w:color="auto"/>
              <w:left w:val="single" w:sz="2" w:space="0" w:color="auto"/>
              <w:bottom w:val="single" w:sz="2" w:space="0" w:color="auto"/>
              <w:right w:val="single" w:sz="2" w:space="0" w:color="auto"/>
            </w:tcBorders>
          </w:tcPr>
          <w:p w14:paraId="27AF0BB4" w14:textId="77777777" w:rsidR="005C1C1D" w:rsidRPr="00D8063B" w:rsidRDefault="005C1C1D" w:rsidP="00DA6BCB">
            <w:pPr>
              <w:pStyle w:val="NormalLeft"/>
              <w:rPr>
                <w:lang w:val="en-GB"/>
              </w:rPr>
            </w:pPr>
            <w:r w:rsidRPr="00D8063B">
              <w:rPr>
                <w:lang w:val="en-GB"/>
              </w:rPr>
              <w:t>This is the total amount trade payables, including amounts due to employees, suppliers, etc. and not insurance–related, parallel to receivables (trade, not insurance) on asset side; includes public entities.</w:t>
            </w:r>
          </w:p>
        </w:tc>
      </w:tr>
      <w:tr w:rsidR="005C1C1D" w:rsidRPr="00D8063B" w14:paraId="2AF869D9" w14:textId="77777777" w:rsidTr="00DA6BCB">
        <w:tc>
          <w:tcPr>
            <w:tcW w:w="1671" w:type="dxa"/>
            <w:tcBorders>
              <w:top w:val="single" w:sz="2" w:space="0" w:color="auto"/>
              <w:left w:val="single" w:sz="2" w:space="0" w:color="auto"/>
              <w:bottom w:val="single" w:sz="2" w:space="0" w:color="auto"/>
              <w:right w:val="single" w:sz="2" w:space="0" w:color="auto"/>
            </w:tcBorders>
          </w:tcPr>
          <w:p w14:paraId="79543FC7" w14:textId="77777777" w:rsidR="005C1C1D" w:rsidRPr="00D8063B" w:rsidRDefault="005C1C1D" w:rsidP="00DA6BCB">
            <w:pPr>
              <w:pStyle w:val="NormalLeft"/>
              <w:rPr>
                <w:lang w:val="en-GB"/>
              </w:rPr>
            </w:pPr>
            <w:r w:rsidRPr="00D8063B">
              <w:rPr>
                <w:lang w:val="en-GB"/>
              </w:rPr>
              <w:t>C0010– C0020/R0850</w:t>
            </w:r>
          </w:p>
        </w:tc>
        <w:tc>
          <w:tcPr>
            <w:tcW w:w="1858" w:type="dxa"/>
            <w:tcBorders>
              <w:top w:val="single" w:sz="2" w:space="0" w:color="auto"/>
              <w:left w:val="single" w:sz="2" w:space="0" w:color="auto"/>
              <w:bottom w:val="single" w:sz="2" w:space="0" w:color="auto"/>
              <w:right w:val="single" w:sz="2" w:space="0" w:color="auto"/>
            </w:tcBorders>
          </w:tcPr>
          <w:p w14:paraId="301FA2EA" w14:textId="77777777" w:rsidR="005C1C1D" w:rsidRPr="00D8063B" w:rsidRDefault="005C1C1D" w:rsidP="00DA6BCB">
            <w:pPr>
              <w:pStyle w:val="NormalLeft"/>
              <w:rPr>
                <w:lang w:val="en-GB"/>
              </w:rPr>
            </w:pPr>
            <w:r w:rsidRPr="00D8063B">
              <w:rPr>
                <w:lang w:val="en-GB"/>
              </w:rPr>
              <w:t>Subordinated liabilities</w:t>
            </w:r>
          </w:p>
        </w:tc>
        <w:tc>
          <w:tcPr>
            <w:tcW w:w="5757" w:type="dxa"/>
            <w:tcBorders>
              <w:top w:val="single" w:sz="2" w:space="0" w:color="auto"/>
              <w:left w:val="single" w:sz="2" w:space="0" w:color="auto"/>
              <w:bottom w:val="single" w:sz="2" w:space="0" w:color="auto"/>
              <w:right w:val="single" w:sz="2" w:space="0" w:color="auto"/>
            </w:tcBorders>
          </w:tcPr>
          <w:p w14:paraId="48B9C67F" w14:textId="77777777" w:rsidR="005C1C1D" w:rsidRPr="00D8063B" w:rsidRDefault="005C1C1D" w:rsidP="00DA6BCB">
            <w:pPr>
              <w:pStyle w:val="NormalLeft"/>
              <w:rPr>
                <w:lang w:val="en-GB"/>
              </w:rPr>
            </w:pPr>
            <w:r w:rsidRPr="00D8063B">
              <w:rPr>
                <w:lang w:val="en-GB"/>
              </w:rPr>
              <w:t>Subordinated liabilities are debts which rank after other specified debts when undertaking is liquidated. This is the total of subordinated liabilities classified as Basic Own Funds and those that are not included in Basic Own Funds.</w:t>
            </w:r>
          </w:p>
          <w:p w14:paraId="1A00C7A9" w14:textId="77777777" w:rsidR="005C1C1D" w:rsidRPr="00D8063B" w:rsidRDefault="005C1C1D" w:rsidP="00DA6BCB">
            <w:pPr>
              <w:pStyle w:val="NormalLeft"/>
              <w:rPr>
                <w:lang w:val="en-GB"/>
              </w:rPr>
            </w:pPr>
            <w:r w:rsidRPr="00D8063B">
              <w:rPr>
                <w:lang w:val="en-GB"/>
              </w:rPr>
              <w:t>With regard to ‘statutory accounts values’ column (C0020), where the split between subordinated liabilities not in basic own funds and subordinated liabilities in basic own funds is not available, this item shall reflect the sum.</w:t>
            </w:r>
          </w:p>
        </w:tc>
      </w:tr>
      <w:tr w:rsidR="005C1C1D" w:rsidRPr="00D8063B" w14:paraId="3763689A" w14:textId="77777777" w:rsidTr="00DA6BCB">
        <w:tc>
          <w:tcPr>
            <w:tcW w:w="1671" w:type="dxa"/>
            <w:tcBorders>
              <w:top w:val="single" w:sz="2" w:space="0" w:color="auto"/>
              <w:left w:val="single" w:sz="2" w:space="0" w:color="auto"/>
              <w:bottom w:val="single" w:sz="2" w:space="0" w:color="auto"/>
              <w:right w:val="single" w:sz="2" w:space="0" w:color="auto"/>
            </w:tcBorders>
          </w:tcPr>
          <w:p w14:paraId="1701804D" w14:textId="77777777" w:rsidR="005C1C1D" w:rsidRPr="00D8063B" w:rsidRDefault="005C1C1D" w:rsidP="00DA6BCB">
            <w:pPr>
              <w:pStyle w:val="NormalLeft"/>
              <w:rPr>
                <w:lang w:val="en-GB"/>
              </w:rPr>
            </w:pPr>
            <w:r w:rsidRPr="00D8063B">
              <w:rPr>
                <w:lang w:val="en-GB"/>
              </w:rPr>
              <w:t>C0010– C0020/R0860</w:t>
            </w:r>
          </w:p>
        </w:tc>
        <w:tc>
          <w:tcPr>
            <w:tcW w:w="1858" w:type="dxa"/>
            <w:tcBorders>
              <w:top w:val="single" w:sz="2" w:space="0" w:color="auto"/>
              <w:left w:val="single" w:sz="2" w:space="0" w:color="auto"/>
              <w:bottom w:val="single" w:sz="2" w:space="0" w:color="auto"/>
              <w:right w:val="single" w:sz="2" w:space="0" w:color="auto"/>
            </w:tcBorders>
          </w:tcPr>
          <w:p w14:paraId="2FA3D4FA" w14:textId="77777777" w:rsidR="005C1C1D" w:rsidRPr="00D8063B" w:rsidRDefault="005C1C1D" w:rsidP="00DA6BCB">
            <w:pPr>
              <w:pStyle w:val="NormalLeft"/>
              <w:rPr>
                <w:lang w:val="en-GB"/>
              </w:rPr>
            </w:pPr>
            <w:r w:rsidRPr="00D8063B">
              <w:rPr>
                <w:lang w:val="en-GB"/>
              </w:rPr>
              <w:t>Subordinated liabilities not in Basic Own Funds</w:t>
            </w:r>
          </w:p>
        </w:tc>
        <w:tc>
          <w:tcPr>
            <w:tcW w:w="5757" w:type="dxa"/>
            <w:tcBorders>
              <w:top w:val="single" w:sz="2" w:space="0" w:color="auto"/>
              <w:left w:val="single" w:sz="2" w:space="0" w:color="auto"/>
              <w:bottom w:val="single" w:sz="2" w:space="0" w:color="auto"/>
              <w:right w:val="single" w:sz="2" w:space="0" w:color="auto"/>
            </w:tcBorders>
          </w:tcPr>
          <w:p w14:paraId="3B2E4DD7" w14:textId="77777777" w:rsidR="005C1C1D" w:rsidRPr="00D8063B" w:rsidRDefault="005C1C1D" w:rsidP="00DA6BCB">
            <w:pPr>
              <w:pStyle w:val="NormalLeft"/>
              <w:rPr>
                <w:lang w:val="en-GB"/>
              </w:rPr>
            </w:pPr>
            <w:r w:rsidRPr="00D8063B">
              <w:rPr>
                <w:lang w:val="en-GB"/>
              </w:rPr>
              <w:t>Subordinated liabilities are debts which rank after other specified debts when undertaking is liquidated. Other debts may be even more deeply subordinated. Only subordinated liabilities that are not classified in Basic Own Funds shall be presented here.</w:t>
            </w:r>
          </w:p>
          <w:p w14:paraId="45C52684" w14:textId="77777777" w:rsidR="005C1C1D" w:rsidRPr="00D8063B" w:rsidRDefault="005C1C1D" w:rsidP="00DA6BCB">
            <w:pPr>
              <w:pStyle w:val="NormalLeft"/>
              <w:rPr>
                <w:lang w:val="en-GB"/>
              </w:rPr>
            </w:pPr>
            <w:r w:rsidRPr="00D8063B">
              <w:rPr>
                <w:lang w:val="en-GB"/>
              </w:rPr>
              <w:t>With regard to ‘statutory accounts values’ column (C0020), where the split between subordinated liabilities not in basic own funds and subordinated liabilities in basic own funds is not available, this item shall not be reported.</w:t>
            </w:r>
          </w:p>
        </w:tc>
      </w:tr>
      <w:tr w:rsidR="005C1C1D" w:rsidRPr="00D8063B" w14:paraId="796ADACF" w14:textId="77777777" w:rsidTr="00DA6BCB">
        <w:tc>
          <w:tcPr>
            <w:tcW w:w="1671" w:type="dxa"/>
            <w:tcBorders>
              <w:top w:val="single" w:sz="2" w:space="0" w:color="auto"/>
              <w:left w:val="single" w:sz="2" w:space="0" w:color="auto"/>
              <w:bottom w:val="single" w:sz="2" w:space="0" w:color="auto"/>
              <w:right w:val="single" w:sz="2" w:space="0" w:color="auto"/>
            </w:tcBorders>
          </w:tcPr>
          <w:p w14:paraId="7BB09CD4" w14:textId="77777777" w:rsidR="005C1C1D" w:rsidRPr="00D8063B" w:rsidRDefault="005C1C1D" w:rsidP="00DA6BCB">
            <w:pPr>
              <w:pStyle w:val="NormalLeft"/>
              <w:rPr>
                <w:lang w:val="en-GB"/>
              </w:rPr>
            </w:pPr>
            <w:r w:rsidRPr="00D8063B">
              <w:rPr>
                <w:lang w:val="en-GB"/>
              </w:rPr>
              <w:t>C0010– C0020/R0870</w:t>
            </w:r>
          </w:p>
        </w:tc>
        <w:tc>
          <w:tcPr>
            <w:tcW w:w="1858" w:type="dxa"/>
            <w:tcBorders>
              <w:top w:val="single" w:sz="2" w:space="0" w:color="auto"/>
              <w:left w:val="single" w:sz="2" w:space="0" w:color="auto"/>
              <w:bottom w:val="single" w:sz="2" w:space="0" w:color="auto"/>
              <w:right w:val="single" w:sz="2" w:space="0" w:color="auto"/>
            </w:tcBorders>
          </w:tcPr>
          <w:p w14:paraId="417D7CC2" w14:textId="77777777" w:rsidR="005C1C1D" w:rsidRPr="00D8063B" w:rsidRDefault="005C1C1D" w:rsidP="00DA6BCB">
            <w:pPr>
              <w:pStyle w:val="NormalLeft"/>
              <w:rPr>
                <w:lang w:val="en-GB"/>
              </w:rPr>
            </w:pPr>
            <w:r w:rsidRPr="00D8063B">
              <w:rPr>
                <w:lang w:val="en-GB"/>
              </w:rPr>
              <w:t>Subordinated liabilities in Basic Own Funds</w:t>
            </w:r>
          </w:p>
        </w:tc>
        <w:tc>
          <w:tcPr>
            <w:tcW w:w="5757" w:type="dxa"/>
            <w:tcBorders>
              <w:top w:val="single" w:sz="2" w:space="0" w:color="auto"/>
              <w:left w:val="single" w:sz="2" w:space="0" w:color="auto"/>
              <w:bottom w:val="single" w:sz="2" w:space="0" w:color="auto"/>
              <w:right w:val="single" w:sz="2" w:space="0" w:color="auto"/>
            </w:tcBorders>
          </w:tcPr>
          <w:p w14:paraId="0627EF2E" w14:textId="77777777" w:rsidR="005C1C1D" w:rsidRPr="00D8063B" w:rsidRDefault="005C1C1D" w:rsidP="00DA6BCB">
            <w:pPr>
              <w:pStyle w:val="NormalLeft"/>
              <w:rPr>
                <w:lang w:val="en-GB"/>
              </w:rPr>
            </w:pPr>
            <w:r w:rsidRPr="00D8063B">
              <w:rPr>
                <w:lang w:val="en-GB"/>
              </w:rPr>
              <w:t>Subordinated liabilities classified in Basic Own Funds.</w:t>
            </w:r>
          </w:p>
          <w:p w14:paraId="450F5CE0" w14:textId="77777777" w:rsidR="005C1C1D" w:rsidRPr="00D8063B" w:rsidRDefault="005C1C1D" w:rsidP="00DA6BCB">
            <w:pPr>
              <w:pStyle w:val="NormalLeft"/>
              <w:rPr>
                <w:lang w:val="en-GB"/>
              </w:rPr>
            </w:pPr>
            <w:r w:rsidRPr="00D8063B">
              <w:rPr>
                <w:lang w:val="en-GB"/>
              </w:rPr>
              <w:t xml:space="preserve">With regard to ‘statutory accounts values’ column (C0020), where– the split between subordinated liabilities not in basic own funds and subordinated </w:t>
            </w:r>
            <w:r w:rsidRPr="00D8063B">
              <w:rPr>
                <w:lang w:val="en-GB"/>
              </w:rPr>
              <w:lastRenderedPageBreak/>
              <w:t>liabilities in basic own funds is not available, this item shall not be reported.</w:t>
            </w:r>
          </w:p>
        </w:tc>
      </w:tr>
      <w:tr w:rsidR="005C1C1D" w:rsidRPr="00D8063B" w14:paraId="023A5919" w14:textId="77777777" w:rsidTr="00DA6BCB">
        <w:tc>
          <w:tcPr>
            <w:tcW w:w="1671" w:type="dxa"/>
            <w:tcBorders>
              <w:top w:val="single" w:sz="2" w:space="0" w:color="auto"/>
              <w:left w:val="single" w:sz="2" w:space="0" w:color="auto"/>
              <w:bottom w:val="single" w:sz="2" w:space="0" w:color="auto"/>
              <w:right w:val="single" w:sz="2" w:space="0" w:color="auto"/>
            </w:tcBorders>
          </w:tcPr>
          <w:p w14:paraId="13592473" w14:textId="77777777" w:rsidR="005C1C1D" w:rsidRPr="00D8063B" w:rsidRDefault="005C1C1D" w:rsidP="00DA6BCB">
            <w:pPr>
              <w:pStyle w:val="NormalLeft"/>
              <w:rPr>
                <w:lang w:val="en-GB"/>
              </w:rPr>
            </w:pPr>
            <w:r w:rsidRPr="00D8063B">
              <w:rPr>
                <w:lang w:val="en-GB"/>
              </w:rPr>
              <w:lastRenderedPageBreak/>
              <w:t>C0010– C0020/R0880</w:t>
            </w:r>
          </w:p>
        </w:tc>
        <w:tc>
          <w:tcPr>
            <w:tcW w:w="1858" w:type="dxa"/>
            <w:tcBorders>
              <w:top w:val="single" w:sz="2" w:space="0" w:color="auto"/>
              <w:left w:val="single" w:sz="2" w:space="0" w:color="auto"/>
              <w:bottom w:val="single" w:sz="2" w:space="0" w:color="auto"/>
              <w:right w:val="single" w:sz="2" w:space="0" w:color="auto"/>
            </w:tcBorders>
          </w:tcPr>
          <w:p w14:paraId="5DD7FCF5" w14:textId="77777777" w:rsidR="005C1C1D" w:rsidRPr="00D8063B" w:rsidRDefault="005C1C1D" w:rsidP="00DA6BCB">
            <w:pPr>
              <w:pStyle w:val="NormalLeft"/>
              <w:rPr>
                <w:lang w:val="en-GB"/>
              </w:rPr>
            </w:pPr>
            <w:r w:rsidRPr="00D8063B">
              <w:rPr>
                <w:lang w:val="en-GB"/>
              </w:rPr>
              <w:t>Any other liabilities, not elsewhere shown</w:t>
            </w:r>
          </w:p>
        </w:tc>
        <w:tc>
          <w:tcPr>
            <w:tcW w:w="5757" w:type="dxa"/>
            <w:tcBorders>
              <w:top w:val="single" w:sz="2" w:space="0" w:color="auto"/>
              <w:left w:val="single" w:sz="2" w:space="0" w:color="auto"/>
              <w:bottom w:val="single" w:sz="2" w:space="0" w:color="auto"/>
              <w:right w:val="single" w:sz="2" w:space="0" w:color="auto"/>
            </w:tcBorders>
          </w:tcPr>
          <w:p w14:paraId="42103126" w14:textId="77777777" w:rsidR="005C1C1D" w:rsidRPr="00D8063B" w:rsidRDefault="005C1C1D" w:rsidP="00DA6BCB">
            <w:pPr>
              <w:pStyle w:val="NormalLeft"/>
              <w:rPr>
                <w:lang w:val="en-GB"/>
              </w:rPr>
            </w:pPr>
            <w:r w:rsidRPr="00D8063B">
              <w:rPr>
                <w:lang w:val="en-GB"/>
              </w:rPr>
              <w:t>This is the total of any other liabilities, not elsewhere already included in other Balance Sheet items.</w:t>
            </w:r>
          </w:p>
        </w:tc>
      </w:tr>
      <w:tr w:rsidR="005C1C1D" w:rsidRPr="00D8063B" w14:paraId="75F894EA" w14:textId="77777777" w:rsidTr="00DA6BCB">
        <w:tc>
          <w:tcPr>
            <w:tcW w:w="1671" w:type="dxa"/>
            <w:tcBorders>
              <w:top w:val="single" w:sz="2" w:space="0" w:color="auto"/>
              <w:left w:val="single" w:sz="2" w:space="0" w:color="auto"/>
              <w:bottom w:val="single" w:sz="2" w:space="0" w:color="auto"/>
              <w:right w:val="single" w:sz="2" w:space="0" w:color="auto"/>
            </w:tcBorders>
          </w:tcPr>
          <w:p w14:paraId="1378C2D7" w14:textId="77777777" w:rsidR="005C1C1D" w:rsidRPr="00D8063B" w:rsidRDefault="005C1C1D" w:rsidP="00DA6BCB">
            <w:pPr>
              <w:pStyle w:val="NormalLeft"/>
              <w:rPr>
                <w:lang w:val="en-GB"/>
              </w:rPr>
            </w:pPr>
            <w:r w:rsidRPr="00D8063B">
              <w:rPr>
                <w:lang w:val="en-GB"/>
              </w:rPr>
              <w:t>C0010– C0020/R0900</w:t>
            </w:r>
          </w:p>
        </w:tc>
        <w:tc>
          <w:tcPr>
            <w:tcW w:w="1858" w:type="dxa"/>
            <w:tcBorders>
              <w:top w:val="single" w:sz="2" w:space="0" w:color="auto"/>
              <w:left w:val="single" w:sz="2" w:space="0" w:color="auto"/>
              <w:bottom w:val="single" w:sz="2" w:space="0" w:color="auto"/>
              <w:right w:val="single" w:sz="2" w:space="0" w:color="auto"/>
            </w:tcBorders>
          </w:tcPr>
          <w:p w14:paraId="1AD772C6" w14:textId="77777777" w:rsidR="005C1C1D" w:rsidRPr="00D8063B" w:rsidRDefault="005C1C1D" w:rsidP="00DA6BCB">
            <w:pPr>
              <w:pStyle w:val="NormalLeft"/>
              <w:rPr>
                <w:lang w:val="en-GB"/>
              </w:rPr>
            </w:pPr>
            <w:r w:rsidRPr="00D8063B">
              <w:rPr>
                <w:lang w:val="en-GB"/>
              </w:rPr>
              <w:t>Total liabilities</w:t>
            </w:r>
          </w:p>
        </w:tc>
        <w:tc>
          <w:tcPr>
            <w:tcW w:w="5757" w:type="dxa"/>
            <w:tcBorders>
              <w:top w:val="single" w:sz="2" w:space="0" w:color="auto"/>
              <w:left w:val="single" w:sz="2" w:space="0" w:color="auto"/>
              <w:bottom w:val="single" w:sz="2" w:space="0" w:color="auto"/>
              <w:right w:val="single" w:sz="2" w:space="0" w:color="auto"/>
            </w:tcBorders>
          </w:tcPr>
          <w:p w14:paraId="565AD70B" w14:textId="77777777" w:rsidR="005C1C1D" w:rsidRPr="00D8063B" w:rsidRDefault="005C1C1D" w:rsidP="00DA6BCB">
            <w:pPr>
              <w:pStyle w:val="NormalLeft"/>
              <w:rPr>
                <w:lang w:val="en-GB"/>
              </w:rPr>
            </w:pPr>
            <w:r w:rsidRPr="00D8063B">
              <w:rPr>
                <w:lang w:val="en-GB"/>
              </w:rPr>
              <w:t>This is the overall total amount of all liabilities</w:t>
            </w:r>
          </w:p>
        </w:tc>
      </w:tr>
      <w:tr w:rsidR="005C1C1D" w:rsidRPr="00D8063B" w14:paraId="2EFAC526" w14:textId="77777777" w:rsidTr="00DA6BCB">
        <w:tc>
          <w:tcPr>
            <w:tcW w:w="1671" w:type="dxa"/>
            <w:tcBorders>
              <w:top w:val="single" w:sz="2" w:space="0" w:color="auto"/>
              <w:left w:val="single" w:sz="2" w:space="0" w:color="auto"/>
              <w:bottom w:val="single" w:sz="2" w:space="0" w:color="auto"/>
              <w:right w:val="single" w:sz="2" w:space="0" w:color="auto"/>
            </w:tcBorders>
          </w:tcPr>
          <w:p w14:paraId="5C75BFA1" w14:textId="77777777" w:rsidR="005C1C1D" w:rsidRPr="00D8063B" w:rsidRDefault="005C1C1D" w:rsidP="00DA6BCB">
            <w:pPr>
              <w:pStyle w:val="NormalLeft"/>
              <w:rPr>
                <w:lang w:val="en-GB"/>
              </w:rPr>
            </w:pPr>
            <w:r w:rsidRPr="00D8063B">
              <w:rPr>
                <w:lang w:val="en-GB"/>
              </w:rPr>
              <w:t>C0010/R1000</w:t>
            </w:r>
          </w:p>
        </w:tc>
        <w:tc>
          <w:tcPr>
            <w:tcW w:w="1858" w:type="dxa"/>
            <w:tcBorders>
              <w:top w:val="single" w:sz="2" w:space="0" w:color="auto"/>
              <w:left w:val="single" w:sz="2" w:space="0" w:color="auto"/>
              <w:bottom w:val="single" w:sz="2" w:space="0" w:color="auto"/>
              <w:right w:val="single" w:sz="2" w:space="0" w:color="auto"/>
            </w:tcBorders>
          </w:tcPr>
          <w:p w14:paraId="2C456F9D" w14:textId="77777777" w:rsidR="005C1C1D" w:rsidRPr="00D8063B" w:rsidRDefault="005C1C1D" w:rsidP="00DA6BCB">
            <w:pPr>
              <w:pStyle w:val="NormalLeft"/>
              <w:rPr>
                <w:lang w:val="en-GB"/>
              </w:rPr>
            </w:pPr>
            <w:r w:rsidRPr="00D8063B">
              <w:rPr>
                <w:lang w:val="en-GB"/>
              </w:rPr>
              <w:t>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7ED791A1" w14:textId="77777777" w:rsidR="005C1C1D" w:rsidRPr="00D8063B" w:rsidRDefault="005C1C1D" w:rsidP="00DA6BCB">
            <w:pPr>
              <w:pStyle w:val="NormalLeft"/>
              <w:rPr>
                <w:lang w:val="en-GB"/>
              </w:rPr>
            </w:pPr>
            <w:r w:rsidRPr="00D8063B">
              <w:rPr>
                <w:lang w:val="en-GB"/>
              </w:rPr>
              <w:t>This is the total of group's excess of assets over liabilities, valued in accordance with Solvency II valuation basis. Value of the assets minus liabilities.</w:t>
            </w:r>
          </w:p>
        </w:tc>
      </w:tr>
      <w:tr w:rsidR="005C1C1D" w:rsidRPr="00D8063B" w14:paraId="12FF6A0E" w14:textId="77777777" w:rsidTr="00DA6BCB">
        <w:tc>
          <w:tcPr>
            <w:tcW w:w="1671" w:type="dxa"/>
            <w:tcBorders>
              <w:top w:val="single" w:sz="2" w:space="0" w:color="auto"/>
              <w:left w:val="single" w:sz="2" w:space="0" w:color="auto"/>
              <w:bottom w:val="single" w:sz="2" w:space="0" w:color="auto"/>
              <w:right w:val="single" w:sz="2" w:space="0" w:color="auto"/>
            </w:tcBorders>
          </w:tcPr>
          <w:p w14:paraId="656A1FCA" w14:textId="77777777" w:rsidR="005C1C1D" w:rsidRPr="00D8063B" w:rsidRDefault="005C1C1D" w:rsidP="00DA6BCB">
            <w:pPr>
              <w:pStyle w:val="NormalLeft"/>
              <w:rPr>
                <w:lang w:val="en-GB"/>
              </w:rPr>
            </w:pPr>
            <w:r w:rsidRPr="00D8063B">
              <w:rPr>
                <w:lang w:val="en-GB"/>
              </w:rPr>
              <w:t>C0020/R1000</w:t>
            </w:r>
          </w:p>
        </w:tc>
        <w:tc>
          <w:tcPr>
            <w:tcW w:w="1858" w:type="dxa"/>
            <w:tcBorders>
              <w:top w:val="single" w:sz="2" w:space="0" w:color="auto"/>
              <w:left w:val="single" w:sz="2" w:space="0" w:color="auto"/>
              <w:bottom w:val="single" w:sz="2" w:space="0" w:color="auto"/>
              <w:right w:val="single" w:sz="2" w:space="0" w:color="auto"/>
            </w:tcBorders>
          </w:tcPr>
          <w:p w14:paraId="3352722F" w14:textId="77777777" w:rsidR="005C1C1D" w:rsidRPr="00D8063B" w:rsidRDefault="005C1C1D" w:rsidP="00DA6BCB">
            <w:pPr>
              <w:pStyle w:val="NormalLeft"/>
              <w:rPr>
                <w:lang w:val="en-GB"/>
              </w:rPr>
            </w:pPr>
            <w:r w:rsidRPr="00D8063B">
              <w:rPr>
                <w:lang w:val="en-GB"/>
              </w:rPr>
              <w:t>Excess of assets over liabilities</w:t>
            </w:r>
          </w:p>
          <w:p w14:paraId="7CF33AD4" w14:textId="77777777" w:rsidR="005C1C1D" w:rsidRPr="00D8063B" w:rsidRDefault="005C1C1D" w:rsidP="00DA6BCB">
            <w:pPr>
              <w:pStyle w:val="NormalLeft"/>
              <w:rPr>
                <w:lang w:val="en-GB"/>
              </w:rPr>
            </w:pPr>
            <w:r w:rsidRPr="00D8063B">
              <w:rPr>
                <w:lang w:val="en-GB"/>
              </w:rPr>
              <w:t>(statutory accounts value)</w:t>
            </w:r>
          </w:p>
        </w:tc>
        <w:tc>
          <w:tcPr>
            <w:tcW w:w="5757" w:type="dxa"/>
            <w:tcBorders>
              <w:top w:val="single" w:sz="2" w:space="0" w:color="auto"/>
              <w:left w:val="single" w:sz="2" w:space="0" w:color="auto"/>
              <w:bottom w:val="single" w:sz="2" w:space="0" w:color="auto"/>
              <w:right w:val="single" w:sz="2" w:space="0" w:color="auto"/>
            </w:tcBorders>
          </w:tcPr>
          <w:p w14:paraId="1A24DB57" w14:textId="77777777" w:rsidR="005C1C1D" w:rsidRPr="00D8063B" w:rsidRDefault="005C1C1D" w:rsidP="00DA6BCB">
            <w:pPr>
              <w:pStyle w:val="NormalLeft"/>
              <w:rPr>
                <w:lang w:val="en-GB"/>
              </w:rPr>
            </w:pPr>
            <w:r w:rsidRPr="00D8063B">
              <w:rPr>
                <w:lang w:val="en-GB"/>
              </w:rPr>
              <w:t>This is the total of excess of assets over liabilities of statutory accounts value column.</w:t>
            </w:r>
          </w:p>
        </w:tc>
      </w:tr>
    </w:tbl>
    <w:p w14:paraId="6B945F91" w14:textId="77777777" w:rsidR="005C1C1D" w:rsidRPr="00D8063B" w:rsidRDefault="005C1C1D" w:rsidP="005C1C1D">
      <w:pPr>
        <w:rPr>
          <w:lang w:val="en-GB"/>
        </w:rPr>
      </w:pPr>
    </w:p>
    <w:p w14:paraId="36233EA1" w14:textId="25861DE6" w:rsidR="005C1C1D" w:rsidRPr="00D8063B" w:rsidRDefault="005C1C1D" w:rsidP="005C1C1D">
      <w:pPr>
        <w:pStyle w:val="ManualHeading2"/>
        <w:numPr>
          <w:ilvl w:val="0"/>
          <w:numId w:val="0"/>
        </w:numPr>
        <w:ind w:left="851" w:hanging="851"/>
        <w:rPr>
          <w:lang w:val="en-GB"/>
        </w:rPr>
      </w:pPr>
      <w:r w:rsidRPr="00D8063B">
        <w:rPr>
          <w:i/>
          <w:lang w:val="en-GB"/>
        </w:rPr>
        <w:t xml:space="preserve">S.02.02 — </w:t>
      </w:r>
      <w:del w:id="834" w:author="Author">
        <w:r w:rsidRPr="00D8063B" w:rsidDel="00190E06">
          <w:rPr>
            <w:i/>
            <w:lang w:val="en-GB"/>
          </w:rPr>
          <w:delText>Assets and l</w:delText>
        </w:r>
      </w:del>
      <w:ins w:id="835" w:author="Author">
        <w:r w:rsidR="00190E06">
          <w:rPr>
            <w:i/>
            <w:lang w:val="en-GB"/>
          </w:rPr>
          <w:t>L</w:t>
        </w:r>
      </w:ins>
      <w:r w:rsidRPr="00D8063B">
        <w:rPr>
          <w:i/>
          <w:lang w:val="en-GB"/>
        </w:rPr>
        <w:t>iabilities by currency</w:t>
      </w:r>
    </w:p>
    <w:p w14:paraId="01267132" w14:textId="77777777" w:rsidR="005C1C1D" w:rsidRPr="00D8063B" w:rsidRDefault="005C1C1D" w:rsidP="005C1C1D">
      <w:pPr>
        <w:rPr>
          <w:lang w:val="en-GB"/>
        </w:rPr>
      </w:pPr>
      <w:r w:rsidRPr="00D8063B">
        <w:rPr>
          <w:i/>
          <w:lang w:val="en-GB"/>
        </w:rPr>
        <w:t>General comment:</w:t>
      </w:r>
    </w:p>
    <w:p w14:paraId="3AD14250" w14:textId="77777777" w:rsidR="005C1C1D" w:rsidRPr="00D8063B" w:rsidRDefault="005C1C1D" w:rsidP="005C1C1D">
      <w:pPr>
        <w:rPr>
          <w:lang w:val="en-GB"/>
        </w:rPr>
      </w:pPr>
      <w:r w:rsidRPr="00D8063B">
        <w:rPr>
          <w:lang w:val="en-GB"/>
        </w:rPr>
        <w:t>This section relates to annual submission of information for groups.</w:t>
      </w:r>
    </w:p>
    <w:p w14:paraId="08E9C4EB" w14:textId="1F42A7E9" w:rsidR="005C1C1D" w:rsidRPr="00D8063B" w:rsidRDefault="005C1C1D" w:rsidP="005C1C1D">
      <w:pPr>
        <w:rPr>
          <w:lang w:val="en-GB"/>
        </w:rPr>
      </w:pPr>
      <w:r w:rsidRPr="00D8063B">
        <w:rPr>
          <w:lang w:val="en-GB"/>
        </w:rPr>
        <w:t xml:space="preserve">This template is to be filled in accordance </w:t>
      </w:r>
      <w:del w:id="836" w:author="Author">
        <w:r w:rsidRPr="00D8063B" w:rsidDel="00BC256E">
          <w:rPr>
            <w:lang w:val="en-GB"/>
          </w:rPr>
          <w:delText xml:space="preserve">to </w:delText>
        </w:r>
      </w:del>
      <w:ins w:id="837" w:author="Author">
        <w:r w:rsidR="00BC256E">
          <w:rPr>
            <w:lang w:val="en-GB"/>
          </w:rPr>
          <w:t>with</w:t>
        </w:r>
        <w:r w:rsidR="00BC256E" w:rsidRPr="00D8063B">
          <w:rPr>
            <w:lang w:val="en-GB"/>
          </w:rPr>
          <w:t xml:space="preserve"> </w:t>
        </w:r>
      </w:ins>
      <w:r w:rsidRPr="00D8063B">
        <w:rPr>
          <w:lang w:val="en-GB"/>
        </w:rPr>
        <w:t>the Balance sheet (S.02.01). Valuation principles are laid down in Directive 2009/138/EC, Delegated Regulation (EU) 2015/35, Solvency II Technical Standards and Guidelines.</w:t>
      </w:r>
    </w:p>
    <w:p w14:paraId="0B341FC0" w14:textId="061B6324" w:rsidR="005C1C1D" w:rsidRPr="00D8063B" w:rsidRDefault="005C1C1D" w:rsidP="005C1C1D">
      <w:pPr>
        <w:rPr>
          <w:lang w:val="en-GB"/>
        </w:rPr>
      </w:pPr>
      <w:r w:rsidRPr="00D8063B">
        <w:rPr>
          <w:lang w:val="en-GB"/>
        </w:rPr>
        <w:t xml:space="preserve">This template is not required to be submitted if one single currency represents more than </w:t>
      </w:r>
      <w:del w:id="838" w:author="Author">
        <w:r w:rsidRPr="00D8063B" w:rsidDel="00043E59">
          <w:rPr>
            <w:lang w:val="en-GB"/>
          </w:rPr>
          <w:delText xml:space="preserve">90 </w:delText>
        </w:r>
      </w:del>
      <w:ins w:id="839" w:author="Author">
        <w:r w:rsidR="00043E59" w:rsidRPr="00D8063B">
          <w:rPr>
            <w:lang w:val="en-GB"/>
          </w:rPr>
          <w:t xml:space="preserve">80 </w:t>
        </w:r>
      </w:ins>
      <w:r w:rsidRPr="00D8063B">
        <w:rPr>
          <w:lang w:val="en-GB"/>
        </w:rPr>
        <w:t xml:space="preserve">% of </w:t>
      </w:r>
      <w:del w:id="840" w:author="Author">
        <w:r w:rsidRPr="00D8063B" w:rsidDel="00043E59">
          <w:rPr>
            <w:lang w:val="en-GB"/>
          </w:rPr>
          <w:delText xml:space="preserve">assets and also of </w:delText>
        </w:r>
      </w:del>
      <w:r w:rsidRPr="00D8063B">
        <w:rPr>
          <w:lang w:val="en-GB"/>
        </w:rPr>
        <w:t>liabilities.</w:t>
      </w:r>
      <w:ins w:id="841" w:author="Author">
        <w:r w:rsidR="00454EFF" w:rsidRPr="00D8063B">
          <w:rPr>
            <w:lang w:val="en-GB"/>
          </w:rPr>
          <w:t xml:space="preserve"> In case </w:t>
        </w:r>
        <w:del w:id="842" w:author="Author">
          <w:r w:rsidR="00454EFF" w:rsidRPr="00D8063B" w:rsidDel="005420BA">
            <w:rPr>
              <w:lang w:val="en-GB"/>
            </w:rPr>
            <w:delText xml:space="preserve">if </w:delText>
          </w:r>
        </w:del>
        <w:r w:rsidR="00454EFF" w:rsidRPr="00D8063B">
          <w:rPr>
            <w:lang w:val="en-GB"/>
          </w:rPr>
          <w:t>the value of technical provisions</w:t>
        </w:r>
        <w:del w:id="843" w:author="Author">
          <w:r w:rsidR="00454EFF" w:rsidRPr="00D8063B" w:rsidDel="005420BA">
            <w:rPr>
              <w:lang w:val="en-GB"/>
            </w:rPr>
            <w:delText xml:space="preserve"> </w:delText>
          </w:r>
        </w:del>
        <w:r w:rsidR="005420BA" w:rsidRPr="00D8063B">
          <w:rPr>
            <w:lang w:val="en-GB"/>
          </w:rPr>
          <w:t>, as reported in R0030 and R0120 in S.12.01 and R0060 and R0160 in S.17.01, is negative, for the purposes of the calculation of the thres</w:t>
        </w:r>
        <w:r w:rsidR="00D120A8" w:rsidRPr="00D8063B">
          <w:rPr>
            <w:lang w:val="en-GB"/>
          </w:rPr>
          <w:t xml:space="preserve">hold above </w:t>
        </w:r>
        <w:r w:rsidR="005420BA" w:rsidRPr="00D8063B">
          <w:rPr>
            <w:lang w:val="en-GB"/>
          </w:rPr>
          <w:t>the absolute value of those notional amounts should be considered without netting of technical provisions between different LoBs</w:t>
        </w:r>
        <w:del w:id="844" w:author="Author">
          <w:r w:rsidR="005420BA" w:rsidRPr="00D8063B" w:rsidDel="00515BD6">
            <w:rPr>
              <w:lang w:val="en-GB"/>
            </w:rPr>
            <w:delText>.</w:delText>
          </w:r>
        </w:del>
        <w:r w:rsidR="00454EFF" w:rsidRPr="00D8063B">
          <w:rPr>
            <w:lang w:val="en-GB"/>
          </w:rPr>
          <w:t>.</w:t>
        </w:r>
      </w:ins>
    </w:p>
    <w:p w14:paraId="69B2BAF3" w14:textId="5B3066F1" w:rsidR="005C1C1D" w:rsidRPr="00D8063B" w:rsidRDefault="005C1C1D" w:rsidP="005C1C1D">
      <w:pPr>
        <w:rPr>
          <w:lang w:val="en-GB"/>
        </w:rPr>
      </w:pPr>
      <w:r w:rsidRPr="00D8063B">
        <w:rPr>
          <w:lang w:val="en-GB"/>
        </w:rPr>
        <w:t xml:space="preserve">If submitted, information on the reporting currency shall always be reported regardless of the amount of </w:t>
      </w:r>
      <w:del w:id="845" w:author="Author">
        <w:r w:rsidRPr="00D8063B" w:rsidDel="00043E59">
          <w:rPr>
            <w:lang w:val="en-GB"/>
          </w:rPr>
          <w:delText xml:space="preserve">assets and </w:delText>
        </w:r>
      </w:del>
      <w:r w:rsidRPr="00D8063B">
        <w:rPr>
          <w:lang w:val="en-GB"/>
        </w:rPr>
        <w:t xml:space="preserve">liabilities. Information reported by currency shall at least represent </w:t>
      </w:r>
      <w:del w:id="846" w:author="Author">
        <w:r w:rsidRPr="00D8063B" w:rsidDel="00043E59">
          <w:rPr>
            <w:lang w:val="en-GB"/>
          </w:rPr>
          <w:delText xml:space="preserve">90 </w:delText>
        </w:r>
      </w:del>
      <w:ins w:id="847" w:author="Author">
        <w:r w:rsidR="00043E59" w:rsidRPr="00D8063B">
          <w:rPr>
            <w:lang w:val="en-GB"/>
          </w:rPr>
          <w:t xml:space="preserve">80 </w:t>
        </w:r>
      </w:ins>
      <w:r w:rsidRPr="00D8063B">
        <w:rPr>
          <w:lang w:val="en-GB"/>
        </w:rPr>
        <w:t xml:space="preserve">% of the total </w:t>
      </w:r>
      <w:del w:id="848" w:author="Author">
        <w:r w:rsidRPr="00D8063B" w:rsidDel="00043E59">
          <w:rPr>
            <w:lang w:val="en-GB"/>
          </w:rPr>
          <w:delText xml:space="preserve">assets and of the total </w:delText>
        </w:r>
      </w:del>
      <w:r w:rsidRPr="00D8063B">
        <w:rPr>
          <w:lang w:val="en-GB"/>
        </w:rPr>
        <w:t xml:space="preserve">liabilities. The remaining </w:t>
      </w:r>
      <w:del w:id="849" w:author="Author">
        <w:r w:rsidRPr="00D8063B" w:rsidDel="00043E59">
          <w:rPr>
            <w:lang w:val="en-GB"/>
          </w:rPr>
          <w:delText xml:space="preserve">10 </w:delText>
        </w:r>
      </w:del>
      <w:ins w:id="850" w:author="Author">
        <w:r w:rsidR="00043E59" w:rsidRPr="00D8063B">
          <w:rPr>
            <w:lang w:val="en-GB"/>
          </w:rPr>
          <w:t xml:space="preserve">20 </w:t>
        </w:r>
      </w:ins>
      <w:r w:rsidRPr="00D8063B">
        <w:rPr>
          <w:lang w:val="en-GB"/>
        </w:rPr>
        <w:t xml:space="preserve">% shall be aggregated. If a specific currency has to be reported for </w:t>
      </w:r>
      <w:del w:id="851" w:author="Author">
        <w:r w:rsidRPr="00D8063B" w:rsidDel="00043E59">
          <w:rPr>
            <w:lang w:val="en-GB"/>
          </w:rPr>
          <w:delText xml:space="preserve">either assets or </w:delText>
        </w:r>
      </w:del>
      <w:r w:rsidRPr="00D8063B">
        <w:rPr>
          <w:lang w:val="en-GB"/>
        </w:rPr>
        <w:t xml:space="preserve">liabilities to comply with the </w:t>
      </w:r>
      <w:del w:id="852" w:author="Author">
        <w:r w:rsidRPr="00D8063B" w:rsidDel="00043E59">
          <w:rPr>
            <w:lang w:val="en-GB"/>
          </w:rPr>
          <w:delText xml:space="preserve">90 </w:delText>
        </w:r>
        <w:r w:rsidRPr="00D8063B">
          <w:rPr>
            <w:lang w:val="en-GB"/>
          </w:rPr>
          <w:delText xml:space="preserve">% </w:delText>
        </w:r>
      </w:del>
      <w:ins w:id="853" w:author="Author">
        <w:r w:rsidR="00043E59" w:rsidRPr="00D8063B">
          <w:rPr>
            <w:lang w:val="en-GB"/>
          </w:rPr>
          <w:t xml:space="preserve">80 </w:t>
        </w:r>
        <w:r w:rsidRPr="00D8063B">
          <w:rPr>
            <w:lang w:val="en-GB"/>
          </w:rPr>
          <w:t xml:space="preserve">% </w:t>
        </w:r>
      </w:ins>
      <w:r w:rsidRPr="00D8063B">
        <w:rPr>
          <w:lang w:val="en-GB"/>
        </w:rPr>
        <w:t>rule</w:t>
      </w:r>
      <w:ins w:id="854" w:author="Author">
        <w:r w:rsidR="00BC256E">
          <w:rPr>
            <w:lang w:val="en-GB"/>
          </w:rPr>
          <w:t>,</w:t>
        </w:r>
      </w:ins>
      <w:r w:rsidRPr="00D8063B">
        <w:rPr>
          <w:lang w:val="en-GB"/>
        </w:rPr>
        <w:t xml:space="preserve"> then that currency shall be reported for </w:t>
      </w:r>
      <w:ins w:id="855" w:author="Author">
        <w:r w:rsidR="00CD5B22" w:rsidRPr="00D8063B">
          <w:rPr>
            <w:lang w:val="en-GB"/>
          </w:rPr>
          <w:t xml:space="preserve">all </w:t>
        </w:r>
      </w:ins>
      <w:del w:id="856" w:author="Author">
        <w:r w:rsidRPr="00D8063B" w:rsidDel="00043E59">
          <w:rPr>
            <w:lang w:val="en-GB"/>
          </w:rPr>
          <w:delText xml:space="preserve">both assets and </w:delText>
        </w:r>
      </w:del>
      <w:r w:rsidRPr="00D8063B">
        <w:rPr>
          <w:lang w:val="en-GB"/>
        </w:rPr>
        <w:t>liabilities.</w:t>
      </w:r>
    </w:p>
    <w:tbl>
      <w:tblPr>
        <w:tblW w:w="9286" w:type="dxa"/>
        <w:tblLayout w:type="fixed"/>
        <w:tblLook w:val="0000" w:firstRow="0" w:lastRow="0" w:firstColumn="0" w:lastColumn="0" w:noHBand="0" w:noVBand="0"/>
      </w:tblPr>
      <w:tblGrid>
        <w:gridCol w:w="1671"/>
        <w:gridCol w:w="2879"/>
        <w:gridCol w:w="4736"/>
      </w:tblGrid>
      <w:tr w:rsidR="005C1C1D" w:rsidRPr="00D8063B" w14:paraId="788D02C6" w14:textId="77777777" w:rsidTr="00A54389">
        <w:tc>
          <w:tcPr>
            <w:tcW w:w="1671" w:type="dxa"/>
            <w:tcBorders>
              <w:top w:val="single" w:sz="2" w:space="0" w:color="auto"/>
              <w:left w:val="single" w:sz="2" w:space="0" w:color="auto"/>
              <w:bottom w:val="single" w:sz="2" w:space="0" w:color="auto"/>
              <w:right w:val="single" w:sz="2" w:space="0" w:color="auto"/>
            </w:tcBorders>
          </w:tcPr>
          <w:p w14:paraId="08BAF0F2" w14:textId="77777777" w:rsidR="005C1C1D" w:rsidRPr="00D8063B" w:rsidRDefault="005C1C1D" w:rsidP="00DA6BCB">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06BA2047" w14:textId="77777777" w:rsidR="005C1C1D" w:rsidRPr="00D8063B" w:rsidRDefault="005C1C1D" w:rsidP="00DA6BCB">
            <w:pPr>
              <w:pStyle w:val="NormalCentered"/>
              <w:rPr>
                <w:lang w:val="en-GB"/>
              </w:rPr>
            </w:pPr>
            <w:r w:rsidRPr="00D8063B">
              <w:rPr>
                <w:i/>
                <w:iCs/>
                <w:lang w:val="en-GB"/>
              </w:rPr>
              <w:t>ITEM</w:t>
            </w:r>
          </w:p>
        </w:tc>
        <w:tc>
          <w:tcPr>
            <w:tcW w:w="4736" w:type="dxa"/>
            <w:tcBorders>
              <w:top w:val="single" w:sz="2" w:space="0" w:color="auto"/>
              <w:left w:val="single" w:sz="2" w:space="0" w:color="auto"/>
              <w:bottom w:val="single" w:sz="2" w:space="0" w:color="auto"/>
              <w:right w:val="single" w:sz="2" w:space="0" w:color="auto"/>
            </w:tcBorders>
          </w:tcPr>
          <w:p w14:paraId="2D74E54A" w14:textId="77777777" w:rsidR="005C1C1D" w:rsidRPr="00D8063B" w:rsidRDefault="005C1C1D" w:rsidP="00DA6BCB">
            <w:pPr>
              <w:pStyle w:val="NormalCentered"/>
              <w:rPr>
                <w:lang w:val="en-GB"/>
              </w:rPr>
            </w:pPr>
            <w:r w:rsidRPr="00D8063B">
              <w:rPr>
                <w:i/>
                <w:iCs/>
                <w:lang w:val="en-GB"/>
              </w:rPr>
              <w:t>INSTRUCTIONS</w:t>
            </w:r>
          </w:p>
        </w:tc>
      </w:tr>
      <w:tr w:rsidR="005C1C1D" w:rsidRPr="00D8063B" w14:paraId="7C893C3A" w14:textId="77777777" w:rsidTr="00A54389">
        <w:tc>
          <w:tcPr>
            <w:tcW w:w="1671" w:type="dxa"/>
            <w:tcBorders>
              <w:top w:val="single" w:sz="2" w:space="0" w:color="auto"/>
              <w:left w:val="single" w:sz="2" w:space="0" w:color="auto"/>
              <w:bottom w:val="single" w:sz="2" w:space="0" w:color="auto"/>
              <w:right w:val="single" w:sz="2" w:space="0" w:color="auto"/>
            </w:tcBorders>
          </w:tcPr>
          <w:p w14:paraId="54B05D4A" w14:textId="7E53D6D3" w:rsidR="005C1C1D" w:rsidRPr="00D8063B" w:rsidRDefault="005C1C1D" w:rsidP="00DA6BCB">
            <w:pPr>
              <w:pStyle w:val="NormalLeft"/>
              <w:rPr>
                <w:lang w:val="en-GB"/>
              </w:rPr>
            </w:pPr>
            <w:del w:id="857" w:author="Author">
              <w:r w:rsidRPr="00D8063B" w:rsidDel="00F305D9">
                <w:rPr>
                  <w:lang w:val="en-GB"/>
                </w:rPr>
                <w:delText>C0010/</w:delText>
              </w:r>
            </w:del>
            <w:r w:rsidRPr="00D8063B">
              <w:rPr>
                <w:lang w:val="en-GB"/>
              </w:rPr>
              <w:t>R0010</w:t>
            </w:r>
          </w:p>
        </w:tc>
        <w:tc>
          <w:tcPr>
            <w:tcW w:w="2879" w:type="dxa"/>
            <w:tcBorders>
              <w:top w:val="single" w:sz="2" w:space="0" w:color="auto"/>
              <w:left w:val="single" w:sz="2" w:space="0" w:color="auto"/>
              <w:bottom w:val="single" w:sz="2" w:space="0" w:color="auto"/>
              <w:right w:val="single" w:sz="2" w:space="0" w:color="auto"/>
            </w:tcBorders>
          </w:tcPr>
          <w:p w14:paraId="0CF7C75D" w14:textId="7EEB7193" w:rsidR="005C1C1D" w:rsidRPr="00D8063B" w:rsidRDefault="00F305D9" w:rsidP="00DA6BCB">
            <w:pPr>
              <w:pStyle w:val="NormalLeft"/>
              <w:rPr>
                <w:lang w:val="en-GB"/>
              </w:rPr>
            </w:pPr>
            <w:ins w:id="858" w:author="Author">
              <w:r w:rsidRPr="00FD7055">
                <w:rPr>
                  <w:lang w:val="en-GB"/>
                </w:rPr>
                <w:t>Material currency</w:t>
              </w:r>
            </w:ins>
            <w:del w:id="859" w:author="Author">
              <w:r w:rsidR="005C1C1D" w:rsidRPr="00D8063B" w:rsidDel="00F305D9">
                <w:rPr>
                  <w:lang w:val="en-GB"/>
                </w:rPr>
                <w:delText>Currencies</w:delText>
              </w:r>
            </w:del>
          </w:p>
        </w:tc>
        <w:tc>
          <w:tcPr>
            <w:tcW w:w="4736" w:type="dxa"/>
            <w:tcBorders>
              <w:top w:val="single" w:sz="2" w:space="0" w:color="auto"/>
              <w:left w:val="single" w:sz="2" w:space="0" w:color="auto"/>
              <w:bottom w:val="single" w:sz="2" w:space="0" w:color="auto"/>
              <w:right w:val="single" w:sz="2" w:space="0" w:color="auto"/>
            </w:tcBorders>
          </w:tcPr>
          <w:p w14:paraId="18A7E858" w14:textId="77777777" w:rsidR="005C1C1D" w:rsidRPr="00D8063B" w:rsidRDefault="005C1C1D" w:rsidP="00DA6BCB">
            <w:pPr>
              <w:pStyle w:val="NormalLeft"/>
              <w:rPr>
                <w:lang w:val="en-GB"/>
              </w:rPr>
            </w:pPr>
            <w:r w:rsidRPr="00D8063B">
              <w:rPr>
                <w:lang w:val="en-GB"/>
              </w:rPr>
              <w:t>Identify the ISO 4217 alphabetic code of each currency to be reported.</w:t>
            </w:r>
          </w:p>
        </w:tc>
      </w:tr>
      <w:tr w:rsidR="005C1C1D" w:rsidRPr="00D8063B" w14:paraId="3DD01111" w14:textId="18F31DDF" w:rsidTr="00A54389">
        <w:tc>
          <w:tcPr>
            <w:tcW w:w="1671" w:type="dxa"/>
            <w:tcBorders>
              <w:top w:val="single" w:sz="2" w:space="0" w:color="auto"/>
              <w:left w:val="single" w:sz="2" w:space="0" w:color="auto"/>
              <w:bottom w:val="single" w:sz="2" w:space="0" w:color="auto"/>
              <w:right w:val="single" w:sz="2" w:space="0" w:color="auto"/>
            </w:tcBorders>
          </w:tcPr>
          <w:p w14:paraId="37D8691E" w14:textId="2DCCE496" w:rsidR="005C1C1D" w:rsidRPr="00D8063B" w:rsidRDefault="005C1C1D" w:rsidP="00DA6BCB">
            <w:pPr>
              <w:pStyle w:val="NormalLeft"/>
              <w:rPr>
                <w:lang w:val="en-GB"/>
              </w:rPr>
            </w:pPr>
            <w:del w:id="860" w:author="Author">
              <w:r w:rsidRPr="00D8063B" w:rsidDel="005420BA">
                <w:rPr>
                  <w:lang w:val="en-GB"/>
                </w:rPr>
                <w:delText>C0020/R0020</w:delText>
              </w:r>
            </w:del>
          </w:p>
        </w:tc>
        <w:tc>
          <w:tcPr>
            <w:tcW w:w="2879" w:type="dxa"/>
            <w:tcBorders>
              <w:top w:val="single" w:sz="2" w:space="0" w:color="auto"/>
              <w:left w:val="single" w:sz="2" w:space="0" w:color="auto"/>
              <w:bottom w:val="single" w:sz="2" w:space="0" w:color="auto"/>
              <w:right w:val="single" w:sz="2" w:space="0" w:color="auto"/>
            </w:tcBorders>
          </w:tcPr>
          <w:p w14:paraId="04457B0B" w14:textId="6B621BAE" w:rsidR="005C1C1D" w:rsidRPr="00D8063B" w:rsidRDefault="005C1C1D" w:rsidP="00DA6BCB">
            <w:pPr>
              <w:pStyle w:val="NormalLeft"/>
              <w:rPr>
                <w:lang w:val="en-GB"/>
              </w:rPr>
            </w:pPr>
            <w:del w:id="861" w:author="Author">
              <w:r w:rsidRPr="00D8063B" w:rsidDel="005420BA">
                <w:rPr>
                  <w:lang w:val="en-GB"/>
                </w:rPr>
                <w:delText xml:space="preserve">Total value of all currencies — Investments (other than assets held for </w:delText>
              </w:r>
              <w:r w:rsidRPr="00D8063B" w:rsidDel="005420BA">
                <w:rPr>
                  <w:lang w:val="en-GB"/>
                </w:rPr>
                <w:lastRenderedPageBreak/>
                <w:delText>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788E11FC" w14:textId="3B8EACD3" w:rsidR="005C1C1D" w:rsidRPr="00D8063B" w:rsidDel="005420BA" w:rsidRDefault="005C1C1D" w:rsidP="00DA6BCB">
            <w:pPr>
              <w:pStyle w:val="NormalLeft"/>
              <w:rPr>
                <w:del w:id="862" w:author="Author"/>
                <w:lang w:val="en-GB"/>
              </w:rPr>
            </w:pPr>
            <w:del w:id="863" w:author="Author">
              <w:r w:rsidRPr="00D8063B" w:rsidDel="005420BA">
                <w:rPr>
                  <w:lang w:val="en-GB"/>
                </w:rPr>
                <w:lastRenderedPageBreak/>
                <w:delText>Report the total value of the investments (other than assets held for index–linked and unit–linked contracts) for all currencies.</w:delText>
              </w:r>
            </w:del>
          </w:p>
          <w:p w14:paraId="7D54EB33" w14:textId="7DF90FE2" w:rsidR="005C1C1D" w:rsidRPr="00D8063B" w:rsidRDefault="005C1C1D" w:rsidP="00DA6BCB">
            <w:pPr>
              <w:pStyle w:val="NormalLeft"/>
              <w:rPr>
                <w:lang w:val="en-GB"/>
              </w:rPr>
            </w:pPr>
            <w:del w:id="864" w:author="Author">
              <w:r w:rsidRPr="00D8063B" w:rsidDel="005420BA">
                <w:rPr>
                  <w:lang w:val="en-GB"/>
                </w:rPr>
                <w:lastRenderedPageBreak/>
                <w:delText>Investment in non–controlled participations (NCPs) at the group level will be included in the ‘Investments’ row in this template (R0020). The net asset value of NCPs shall be apportioned to the relevant currency column in accordance with the individual's local currency.</w:delText>
              </w:r>
            </w:del>
          </w:p>
        </w:tc>
      </w:tr>
      <w:tr w:rsidR="005C1C1D" w:rsidRPr="00D8063B" w14:paraId="44A9A740" w14:textId="063B6D2D" w:rsidTr="00A54389">
        <w:tc>
          <w:tcPr>
            <w:tcW w:w="1671" w:type="dxa"/>
            <w:tcBorders>
              <w:top w:val="single" w:sz="2" w:space="0" w:color="auto"/>
              <w:left w:val="single" w:sz="2" w:space="0" w:color="auto"/>
              <w:bottom w:val="single" w:sz="2" w:space="0" w:color="auto"/>
              <w:right w:val="single" w:sz="2" w:space="0" w:color="auto"/>
            </w:tcBorders>
          </w:tcPr>
          <w:p w14:paraId="722B97A8" w14:textId="262A32F1" w:rsidR="005C1C1D" w:rsidRPr="00D8063B" w:rsidRDefault="005C1C1D" w:rsidP="00DA6BCB">
            <w:pPr>
              <w:pStyle w:val="NormalLeft"/>
              <w:rPr>
                <w:lang w:val="en-GB"/>
              </w:rPr>
            </w:pPr>
            <w:del w:id="865" w:author="Author">
              <w:r w:rsidRPr="00D8063B" w:rsidDel="005420BA">
                <w:rPr>
                  <w:lang w:val="en-GB"/>
                </w:rPr>
                <w:lastRenderedPageBreak/>
                <w:delText>C0030/R0020</w:delText>
              </w:r>
            </w:del>
          </w:p>
        </w:tc>
        <w:tc>
          <w:tcPr>
            <w:tcW w:w="2879" w:type="dxa"/>
            <w:tcBorders>
              <w:top w:val="single" w:sz="2" w:space="0" w:color="auto"/>
              <w:left w:val="single" w:sz="2" w:space="0" w:color="auto"/>
              <w:bottom w:val="single" w:sz="2" w:space="0" w:color="auto"/>
              <w:right w:val="single" w:sz="2" w:space="0" w:color="auto"/>
            </w:tcBorders>
          </w:tcPr>
          <w:p w14:paraId="0D660A1C" w14:textId="41138D8D" w:rsidR="005C1C1D" w:rsidRPr="00D8063B" w:rsidRDefault="005C1C1D" w:rsidP="00DA6BCB">
            <w:pPr>
              <w:pStyle w:val="NormalLeft"/>
              <w:rPr>
                <w:lang w:val="en-GB"/>
              </w:rPr>
            </w:pPr>
            <w:del w:id="866" w:author="Author">
              <w:r w:rsidRPr="00D8063B" w:rsidDel="005420BA">
                <w:rPr>
                  <w:lang w:val="en-GB"/>
                </w:rPr>
                <w:delText>Value of the reporting currency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1E9E943D" w14:textId="286A2A6E" w:rsidR="005C1C1D" w:rsidRPr="00D8063B" w:rsidRDefault="005C1C1D" w:rsidP="00DA6BCB">
            <w:pPr>
              <w:pStyle w:val="NormalLeft"/>
              <w:rPr>
                <w:lang w:val="en-GB"/>
              </w:rPr>
            </w:pPr>
            <w:del w:id="867" w:author="Author">
              <w:r w:rsidRPr="00D8063B" w:rsidDel="005420BA">
                <w:rPr>
                  <w:lang w:val="en-GB"/>
                </w:rPr>
                <w:delText>Report the value of the investments (other than assets held for index–linked and unit–linked contracts) for the reporting currency.</w:delText>
              </w:r>
            </w:del>
          </w:p>
        </w:tc>
      </w:tr>
      <w:tr w:rsidR="005C1C1D" w:rsidRPr="00D8063B" w14:paraId="7E614167" w14:textId="7E9173D2" w:rsidTr="00A54389">
        <w:tc>
          <w:tcPr>
            <w:tcW w:w="1671" w:type="dxa"/>
            <w:tcBorders>
              <w:top w:val="single" w:sz="2" w:space="0" w:color="auto"/>
              <w:left w:val="single" w:sz="2" w:space="0" w:color="auto"/>
              <w:bottom w:val="single" w:sz="2" w:space="0" w:color="auto"/>
              <w:right w:val="single" w:sz="2" w:space="0" w:color="auto"/>
            </w:tcBorders>
          </w:tcPr>
          <w:p w14:paraId="3B8219D7" w14:textId="4657DB7E" w:rsidR="005C1C1D" w:rsidRPr="00D8063B" w:rsidRDefault="005C1C1D" w:rsidP="00DA6BCB">
            <w:pPr>
              <w:pStyle w:val="NormalLeft"/>
              <w:rPr>
                <w:lang w:val="en-GB"/>
              </w:rPr>
            </w:pPr>
            <w:del w:id="868" w:author="Author">
              <w:r w:rsidRPr="00D8063B" w:rsidDel="005420BA">
                <w:rPr>
                  <w:lang w:val="en-GB"/>
                </w:rPr>
                <w:delText>C0040/R0020</w:delText>
              </w:r>
            </w:del>
          </w:p>
        </w:tc>
        <w:tc>
          <w:tcPr>
            <w:tcW w:w="2879" w:type="dxa"/>
            <w:tcBorders>
              <w:top w:val="single" w:sz="2" w:space="0" w:color="auto"/>
              <w:left w:val="single" w:sz="2" w:space="0" w:color="auto"/>
              <w:bottom w:val="single" w:sz="2" w:space="0" w:color="auto"/>
              <w:right w:val="single" w:sz="2" w:space="0" w:color="auto"/>
            </w:tcBorders>
          </w:tcPr>
          <w:p w14:paraId="092633E9" w14:textId="658BFC38" w:rsidR="005C1C1D" w:rsidRPr="00D8063B" w:rsidRDefault="005C1C1D" w:rsidP="00DA6BCB">
            <w:pPr>
              <w:pStyle w:val="NormalLeft"/>
              <w:rPr>
                <w:lang w:val="en-GB"/>
              </w:rPr>
            </w:pPr>
            <w:del w:id="869" w:author="Author">
              <w:r w:rsidRPr="00D8063B" w:rsidDel="005420BA">
                <w:rPr>
                  <w:lang w:val="en-GB"/>
                </w:rPr>
                <w:delText>Value of remaining other currencies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19A22D37" w14:textId="3BF0FD6D" w:rsidR="005C1C1D" w:rsidRPr="00D8063B" w:rsidDel="005420BA" w:rsidRDefault="005C1C1D" w:rsidP="00DA6BCB">
            <w:pPr>
              <w:pStyle w:val="NormalLeft"/>
              <w:rPr>
                <w:del w:id="870" w:author="Author"/>
                <w:lang w:val="en-GB"/>
              </w:rPr>
            </w:pPr>
            <w:del w:id="871" w:author="Author">
              <w:r w:rsidRPr="00D8063B" w:rsidDel="005420BA">
                <w:rPr>
                  <w:lang w:val="en-GB"/>
                </w:rPr>
                <w:delText>Report the total value of investments (other than assets held for index–linked and unit–linked contracts) for the remaining currencies that are not reported by currency.</w:delText>
              </w:r>
            </w:del>
          </w:p>
          <w:p w14:paraId="7DAD59F7" w14:textId="05640CE0" w:rsidR="005C1C1D" w:rsidRPr="00D8063B" w:rsidRDefault="005C1C1D" w:rsidP="00DA6BCB">
            <w:pPr>
              <w:pStyle w:val="NormalLeft"/>
              <w:rPr>
                <w:lang w:val="en-GB"/>
              </w:rPr>
            </w:pPr>
            <w:del w:id="872" w:author="Author">
              <w:r w:rsidRPr="00D8063B" w:rsidDel="005420BA">
                <w:rPr>
                  <w:lang w:val="en-GB"/>
                </w:rPr>
                <w:delText>This means that this cell excludes the amount reported in the reporting currency (C0030/R0020) and in the currencies reported by currency (C0050/R0020).</w:delText>
              </w:r>
            </w:del>
          </w:p>
        </w:tc>
      </w:tr>
      <w:tr w:rsidR="005C1C1D" w:rsidRPr="00D8063B" w14:paraId="464382EB" w14:textId="7F29A3E8" w:rsidTr="00A54389">
        <w:tc>
          <w:tcPr>
            <w:tcW w:w="1671" w:type="dxa"/>
            <w:tcBorders>
              <w:top w:val="single" w:sz="2" w:space="0" w:color="auto"/>
              <w:left w:val="single" w:sz="2" w:space="0" w:color="auto"/>
              <w:bottom w:val="single" w:sz="2" w:space="0" w:color="auto"/>
              <w:right w:val="single" w:sz="2" w:space="0" w:color="auto"/>
            </w:tcBorders>
          </w:tcPr>
          <w:p w14:paraId="7417032D" w14:textId="20DB9E4F" w:rsidR="005C1C1D" w:rsidRPr="00D8063B" w:rsidRDefault="005C1C1D" w:rsidP="00DA6BCB">
            <w:pPr>
              <w:pStyle w:val="NormalLeft"/>
              <w:rPr>
                <w:lang w:val="en-GB"/>
              </w:rPr>
            </w:pPr>
            <w:del w:id="873" w:author="Author">
              <w:r w:rsidRPr="00D8063B" w:rsidDel="005420BA">
                <w:rPr>
                  <w:lang w:val="en-GB"/>
                </w:rPr>
                <w:delText>C0050/R0020</w:delText>
              </w:r>
            </w:del>
          </w:p>
        </w:tc>
        <w:tc>
          <w:tcPr>
            <w:tcW w:w="2879" w:type="dxa"/>
            <w:tcBorders>
              <w:top w:val="single" w:sz="2" w:space="0" w:color="auto"/>
              <w:left w:val="single" w:sz="2" w:space="0" w:color="auto"/>
              <w:bottom w:val="single" w:sz="2" w:space="0" w:color="auto"/>
              <w:right w:val="single" w:sz="2" w:space="0" w:color="auto"/>
            </w:tcBorders>
          </w:tcPr>
          <w:p w14:paraId="31E1D1CE" w14:textId="1E72455C" w:rsidR="005C1C1D" w:rsidRPr="00D8063B" w:rsidRDefault="005C1C1D" w:rsidP="00DA6BCB">
            <w:pPr>
              <w:pStyle w:val="NormalLeft"/>
              <w:rPr>
                <w:lang w:val="en-GB"/>
              </w:rPr>
            </w:pPr>
            <w:del w:id="874" w:author="Author">
              <w:r w:rsidRPr="00D8063B" w:rsidDel="005420BA">
                <w:rPr>
                  <w:lang w:val="en-GB"/>
                </w:rPr>
                <w:delText>Value of material currencies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3F3A9A70" w14:textId="338C40DF" w:rsidR="005C1C1D" w:rsidRPr="00D8063B" w:rsidRDefault="005C1C1D" w:rsidP="00DA6BCB">
            <w:pPr>
              <w:pStyle w:val="NormalLeft"/>
              <w:rPr>
                <w:lang w:val="en-GB"/>
              </w:rPr>
            </w:pPr>
            <w:del w:id="875" w:author="Author">
              <w:r w:rsidRPr="00D8063B" w:rsidDel="005420BA">
                <w:rPr>
                  <w:lang w:val="en-GB"/>
                </w:rPr>
                <w:delText>Report the value of the investments (other than assets held for index–linked and unit–linked contracts) for each of the currencies required to be reported separately.</w:delText>
              </w:r>
            </w:del>
          </w:p>
        </w:tc>
      </w:tr>
      <w:tr w:rsidR="005C1C1D" w:rsidRPr="00D8063B" w14:paraId="14FD2E34" w14:textId="7D292E9B" w:rsidTr="00A54389">
        <w:tc>
          <w:tcPr>
            <w:tcW w:w="1671" w:type="dxa"/>
            <w:tcBorders>
              <w:top w:val="single" w:sz="2" w:space="0" w:color="auto"/>
              <w:left w:val="single" w:sz="2" w:space="0" w:color="auto"/>
              <w:bottom w:val="single" w:sz="2" w:space="0" w:color="auto"/>
              <w:right w:val="single" w:sz="2" w:space="0" w:color="auto"/>
            </w:tcBorders>
          </w:tcPr>
          <w:p w14:paraId="27024F1C" w14:textId="4CA55751" w:rsidR="005C1C1D" w:rsidRPr="00D8063B" w:rsidRDefault="005C1C1D" w:rsidP="00DA6BCB">
            <w:pPr>
              <w:pStyle w:val="NormalLeft"/>
              <w:rPr>
                <w:lang w:val="en-GB"/>
              </w:rPr>
            </w:pPr>
            <w:del w:id="876" w:author="Author">
              <w:r w:rsidRPr="00D8063B" w:rsidDel="005420BA">
                <w:rPr>
                  <w:lang w:val="en-GB"/>
                </w:rPr>
                <w:delText>C0020/R0030</w:delText>
              </w:r>
            </w:del>
          </w:p>
        </w:tc>
        <w:tc>
          <w:tcPr>
            <w:tcW w:w="2879" w:type="dxa"/>
            <w:tcBorders>
              <w:top w:val="single" w:sz="2" w:space="0" w:color="auto"/>
              <w:left w:val="single" w:sz="2" w:space="0" w:color="auto"/>
              <w:bottom w:val="single" w:sz="2" w:space="0" w:color="auto"/>
              <w:right w:val="single" w:sz="2" w:space="0" w:color="auto"/>
            </w:tcBorders>
          </w:tcPr>
          <w:p w14:paraId="1EA1A191" w14:textId="3502EF5B" w:rsidR="005C1C1D" w:rsidRPr="00D8063B" w:rsidRDefault="005C1C1D" w:rsidP="00DA6BCB">
            <w:pPr>
              <w:pStyle w:val="NormalLeft"/>
              <w:rPr>
                <w:lang w:val="en-GB"/>
              </w:rPr>
            </w:pPr>
            <w:del w:id="877" w:author="Author">
              <w:r w:rsidRPr="00D8063B" w:rsidDel="005420BA">
                <w:rPr>
                  <w:lang w:val="en-GB"/>
                </w:rPr>
                <w:delText>Total value of all currencies — Other assets: Property, plant &amp; 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39BFFA96" w14:textId="6CD05A83" w:rsidR="005C1C1D" w:rsidRPr="00D8063B" w:rsidRDefault="005C1C1D" w:rsidP="00DA6BCB">
            <w:pPr>
              <w:pStyle w:val="NormalLeft"/>
              <w:rPr>
                <w:lang w:val="en-GB"/>
              </w:rPr>
            </w:pPr>
            <w:del w:id="878" w:author="Author">
              <w:r w:rsidRPr="00D8063B" w:rsidDel="005420BA">
                <w:rPr>
                  <w:lang w:val="en-GB"/>
                </w:rPr>
                <w:delText>Report the total value of other assets: Property, plant &amp; equipment held for own use, Cash and cash equivalents, Loans on policies, Loans &amp; mortgages to individuals and Other loans &amp; mortgages (other than index–linked and unit–linked contracts) for all currencies.</w:delText>
              </w:r>
            </w:del>
          </w:p>
        </w:tc>
      </w:tr>
      <w:tr w:rsidR="005C1C1D" w:rsidRPr="00D8063B" w14:paraId="428522D6" w14:textId="58946F2A" w:rsidTr="00A54389">
        <w:tc>
          <w:tcPr>
            <w:tcW w:w="1671" w:type="dxa"/>
            <w:tcBorders>
              <w:top w:val="single" w:sz="2" w:space="0" w:color="auto"/>
              <w:left w:val="single" w:sz="2" w:space="0" w:color="auto"/>
              <w:bottom w:val="single" w:sz="2" w:space="0" w:color="auto"/>
              <w:right w:val="single" w:sz="2" w:space="0" w:color="auto"/>
            </w:tcBorders>
          </w:tcPr>
          <w:p w14:paraId="4FE22EF9" w14:textId="6CF3B4AB" w:rsidR="005C1C1D" w:rsidRPr="00D8063B" w:rsidRDefault="005C1C1D" w:rsidP="00DA6BCB">
            <w:pPr>
              <w:pStyle w:val="NormalLeft"/>
              <w:rPr>
                <w:lang w:val="en-GB"/>
              </w:rPr>
            </w:pPr>
            <w:del w:id="879" w:author="Author">
              <w:r w:rsidRPr="00D8063B" w:rsidDel="005420BA">
                <w:rPr>
                  <w:lang w:val="en-GB"/>
                </w:rPr>
                <w:delText>C0030/R0030</w:delText>
              </w:r>
            </w:del>
          </w:p>
        </w:tc>
        <w:tc>
          <w:tcPr>
            <w:tcW w:w="2879" w:type="dxa"/>
            <w:tcBorders>
              <w:top w:val="single" w:sz="2" w:space="0" w:color="auto"/>
              <w:left w:val="single" w:sz="2" w:space="0" w:color="auto"/>
              <w:bottom w:val="single" w:sz="2" w:space="0" w:color="auto"/>
              <w:right w:val="single" w:sz="2" w:space="0" w:color="auto"/>
            </w:tcBorders>
          </w:tcPr>
          <w:p w14:paraId="3330D522" w14:textId="46635D00" w:rsidR="005C1C1D" w:rsidRPr="00D8063B" w:rsidRDefault="005C1C1D" w:rsidP="00DA6BCB">
            <w:pPr>
              <w:pStyle w:val="NormalLeft"/>
              <w:rPr>
                <w:lang w:val="en-GB"/>
              </w:rPr>
            </w:pPr>
            <w:del w:id="880" w:author="Author">
              <w:r w:rsidRPr="00D8063B" w:rsidDel="005420BA">
                <w:rPr>
                  <w:lang w:val="en-GB"/>
                </w:rPr>
                <w:delText xml:space="preserve">Value of the reporting currency — Other assets: Property, plant &amp; equipment held for own use, Cash and cash equivalents, Loans on policies, Loans &amp; mortgages to individuals </w:delText>
              </w:r>
              <w:r w:rsidRPr="00D8063B" w:rsidDel="005420BA">
                <w:rPr>
                  <w:lang w:val="en-GB"/>
                </w:rPr>
                <w:lastRenderedPageBreak/>
                <w:delText>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736D488C" w14:textId="4F7209A3" w:rsidR="005C1C1D" w:rsidRPr="00D8063B" w:rsidRDefault="005C1C1D" w:rsidP="00DA6BCB">
            <w:pPr>
              <w:pStyle w:val="NormalLeft"/>
              <w:rPr>
                <w:lang w:val="en-GB"/>
              </w:rPr>
            </w:pPr>
            <w:del w:id="881" w:author="Author">
              <w:r w:rsidRPr="00D8063B" w:rsidDel="005420BA">
                <w:rPr>
                  <w:lang w:val="en-GB"/>
                </w:rPr>
                <w:lastRenderedPageBreak/>
                <w:delText>Report the value of the other assets: Property, plant &amp; equipment held for own use, Cash and cash equivalents, Loans on policies, Loans &amp; mortgages to individuals and Other loans &amp; mortgages (other than index–linked and unit–linked contracts) for the reporting currency.</w:delText>
              </w:r>
            </w:del>
          </w:p>
        </w:tc>
      </w:tr>
      <w:tr w:rsidR="005C1C1D" w:rsidRPr="00D8063B" w14:paraId="440A6219" w14:textId="19A9EDEA" w:rsidTr="00A54389">
        <w:tc>
          <w:tcPr>
            <w:tcW w:w="1671" w:type="dxa"/>
            <w:tcBorders>
              <w:top w:val="single" w:sz="2" w:space="0" w:color="auto"/>
              <w:left w:val="single" w:sz="2" w:space="0" w:color="auto"/>
              <w:bottom w:val="single" w:sz="2" w:space="0" w:color="auto"/>
              <w:right w:val="single" w:sz="2" w:space="0" w:color="auto"/>
            </w:tcBorders>
          </w:tcPr>
          <w:p w14:paraId="08964EE0" w14:textId="22D84626" w:rsidR="005C1C1D" w:rsidRPr="00D8063B" w:rsidRDefault="005C1C1D" w:rsidP="00DA6BCB">
            <w:pPr>
              <w:pStyle w:val="NormalLeft"/>
              <w:rPr>
                <w:lang w:val="en-GB"/>
              </w:rPr>
            </w:pPr>
            <w:del w:id="882" w:author="Author">
              <w:r w:rsidRPr="00D8063B" w:rsidDel="005420BA">
                <w:rPr>
                  <w:lang w:val="en-GB"/>
                </w:rPr>
                <w:delText>C0040/R0030</w:delText>
              </w:r>
            </w:del>
          </w:p>
        </w:tc>
        <w:tc>
          <w:tcPr>
            <w:tcW w:w="2879" w:type="dxa"/>
            <w:tcBorders>
              <w:top w:val="single" w:sz="2" w:space="0" w:color="auto"/>
              <w:left w:val="single" w:sz="2" w:space="0" w:color="auto"/>
              <w:bottom w:val="single" w:sz="2" w:space="0" w:color="auto"/>
              <w:right w:val="single" w:sz="2" w:space="0" w:color="auto"/>
            </w:tcBorders>
          </w:tcPr>
          <w:p w14:paraId="095CA6C5" w14:textId="7B7717C8" w:rsidR="005C1C1D" w:rsidRPr="00D8063B" w:rsidRDefault="005C1C1D" w:rsidP="00DA6BCB">
            <w:pPr>
              <w:pStyle w:val="NormalLeft"/>
              <w:rPr>
                <w:lang w:val="en-GB"/>
              </w:rPr>
            </w:pPr>
            <w:del w:id="883" w:author="Author">
              <w:r w:rsidRPr="00D8063B" w:rsidDel="005420BA">
                <w:rPr>
                  <w:lang w:val="en-GB"/>
                </w:rPr>
                <w:delText>Value of remaining other currencies — Other assets: Property, plant &amp; 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42767A4E" w14:textId="2A4EF20F" w:rsidR="005C1C1D" w:rsidRPr="00D8063B" w:rsidDel="005420BA" w:rsidRDefault="005C1C1D" w:rsidP="00DA6BCB">
            <w:pPr>
              <w:pStyle w:val="NormalLeft"/>
              <w:rPr>
                <w:del w:id="884" w:author="Author"/>
                <w:lang w:val="en-GB"/>
              </w:rPr>
            </w:pPr>
            <w:del w:id="885" w:author="Author">
              <w:r w:rsidRPr="00D8063B" w:rsidDel="005420BA">
                <w:rPr>
                  <w:lang w:val="en-GB"/>
                </w:rPr>
                <w:delText>Report the total value the other assets: Property, plant &amp; equipment held for own use, Cash and cash equivalents, Loans on policies, Loans &amp; mortgages to individuals and Other loans &amp; mortgages (other than index–linked and unit–linked contracts) for the remaining currencies that are not reported by currency.</w:delText>
              </w:r>
            </w:del>
          </w:p>
          <w:p w14:paraId="563ED8A7" w14:textId="31A8FB32" w:rsidR="005C1C1D" w:rsidRPr="00D8063B" w:rsidRDefault="005C1C1D" w:rsidP="00DA6BCB">
            <w:pPr>
              <w:pStyle w:val="NormalLeft"/>
              <w:rPr>
                <w:lang w:val="en-GB"/>
              </w:rPr>
            </w:pPr>
            <w:del w:id="886" w:author="Author">
              <w:r w:rsidRPr="00D8063B" w:rsidDel="005420BA">
                <w:rPr>
                  <w:lang w:val="en-GB"/>
                </w:rPr>
                <w:delText>This means that this cell excludes the amount reported in the reporting currency (C0030/R0030) and in the currencies reported by currency (C0050/R0030).</w:delText>
              </w:r>
            </w:del>
          </w:p>
        </w:tc>
      </w:tr>
      <w:tr w:rsidR="005C1C1D" w:rsidRPr="00D8063B" w14:paraId="280E8E10" w14:textId="395022F8" w:rsidTr="00A54389">
        <w:tc>
          <w:tcPr>
            <w:tcW w:w="1671" w:type="dxa"/>
            <w:tcBorders>
              <w:top w:val="single" w:sz="2" w:space="0" w:color="auto"/>
              <w:left w:val="single" w:sz="2" w:space="0" w:color="auto"/>
              <w:bottom w:val="single" w:sz="2" w:space="0" w:color="auto"/>
              <w:right w:val="single" w:sz="2" w:space="0" w:color="auto"/>
            </w:tcBorders>
          </w:tcPr>
          <w:p w14:paraId="5D623458" w14:textId="17A833AC" w:rsidR="005C1C1D" w:rsidRPr="00D8063B" w:rsidRDefault="005C1C1D" w:rsidP="00DA6BCB">
            <w:pPr>
              <w:pStyle w:val="NormalLeft"/>
              <w:rPr>
                <w:lang w:val="en-GB"/>
              </w:rPr>
            </w:pPr>
            <w:del w:id="887" w:author="Author">
              <w:r w:rsidRPr="00D8063B" w:rsidDel="005420BA">
                <w:rPr>
                  <w:lang w:val="en-GB"/>
                </w:rPr>
                <w:delText>C0050/R0030</w:delText>
              </w:r>
            </w:del>
          </w:p>
        </w:tc>
        <w:tc>
          <w:tcPr>
            <w:tcW w:w="2879" w:type="dxa"/>
            <w:tcBorders>
              <w:top w:val="single" w:sz="2" w:space="0" w:color="auto"/>
              <w:left w:val="single" w:sz="2" w:space="0" w:color="auto"/>
              <w:bottom w:val="single" w:sz="2" w:space="0" w:color="auto"/>
              <w:right w:val="single" w:sz="2" w:space="0" w:color="auto"/>
            </w:tcBorders>
          </w:tcPr>
          <w:p w14:paraId="1B7EF6F4" w14:textId="693454DB" w:rsidR="005C1C1D" w:rsidRPr="00D8063B" w:rsidRDefault="005C1C1D" w:rsidP="00DA6BCB">
            <w:pPr>
              <w:pStyle w:val="NormalLeft"/>
              <w:rPr>
                <w:lang w:val="en-GB"/>
              </w:rPr>
            </w:pPr>
            <w:del w:id="888" w:author="Author">
              <w:r w:rsidRPr="00D8063B" w:rsidDel="005420BA">
                <w:rPr>
                  <w:lang w:val="en-GB"/>
                </w:rPr>
                <w:delText>Value of material currencies — Other assets: Property, plant &amp; 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70D4A017" w14:textId="70661E9D" w:rsidR="005C1C1D" w:rsidRPr="00D8063B" w:rsidRDefault="005C1C1D" w:rsidP="00DA6BCB">
            <w:pPr>
              <w:pStyle w:val="NormalLeft"/>
              <w:rPr>
                <w:lang w:val="en-GB"/>
              </w:rPr>
            </w:pPr>
            <w:del w:id="889" w:author="Author">
              <w:r w:rsidRPr="00D8063B" w:rsidDel="005420BA">
                <w:rPr>
                  <w:lang w:val="en-GB"/>
                </w:rPr>
                <w:delText>Report the value of the other assets: Property, plant &amp; equipment held for own use, Cash and cash equivalents, Loans on policies, Loans &amp; mortgages to individuals and Other loans &amp; mortgages (other than index–linked and unit–linked contracts) for each of the currencies required to be reported separately.</w:delText>
              </w:r>
            </w:del>
          </w:p>
        </w:tc>
      </w:tr>
      <w:tr w:rsidR="005C1C1D" w:rsidRPr="00D8063B" w14:paraId="282B5482" w14:textId="38AD42D1" w:rsidTr="00A54389">
        <w:tc>
          <w:tcPr>
            <w:tcW w:w="1671" w:type="dxa"/>
            <w:tcBorders>
              <w:top w:val="single" w:sz="2" w:space="0" w:color="auto"/>
              <w:left w:val="single" w:sz="2" w:space="0" w:color="auto"/>
              <w:bottom w:val="single" w:sz="2" w:space="0" w:color="auto"/>
              <w:right w:val="single" w:sz="2" w:space="0" w:color="auto"/>
            </w:tcBorders>
          </w:tcPr>
          <w:p w14:paraId="516CD174" w14:textId="4544FF14" w:rsidR="005C1C1D" w:rsidRPr="00D8063B" w:rsidRDefault="005C1C1D" w:rsidP="00DA6BCB">
            <w:pPr>
              <w:pStyle w:val="NormalLeft"/>
              <w:rPr>
                <w:lang w:val="en-GB"/>
              </w:rPr>
            </w:pPr>
            <w:del w:id="890" w:author="Author">
              <w:r w:rsidRPr="00D8063B" w:rsidDel="005420BA">
                <w:rPr>
                  <w:lang w:val="en-GB"/>
                </w:rPr>
                <w:delText>C0020/R0040</w:delText>
              </w:r>
            </w:del>
          </w:p>
        </w:tc>
        <w:tc>
          <w:tcPr>
            <w:tcW w:w="2879" w:type="dxa"/>
            <w:tcBorders>
              <w:top w:val="single" w:sz="2" w:space="0" w:color="auto"/>
              <w:left w:val="single" w:sz="2" w:space="0" w:color="auto"/>
              <w:bottom w:val="single" w:sz="2" w:space="0" w:color="auto"/>
              <w:right w:val="single" w:sz="2" w:space="0" w:color="auto"/>
            </w:tcBorders>
          </w:tcPr>
          <w:p w14:paraId="56AC4095" w14:textId="468DB426" w:rsidR="005C1C1D" w:rsidRPr="00D8063B" w:rsidRDefault="005C1C1D" w:rsidP="00DA6BCB">
            <w:pPr>
              <w:pStyle w:val="NormalLeft"/>
              <w:rPr>
                <w:lang w:val="en-GB"/>
              </w:rPr>
            </w:pPr>
            <w:del w:id="891" w:author="Author">
              <w:r w:rsidRPr="00D8063B" w:rsidDel="005420BA">
                <w:rPr>
                  <w:lang w:val="en-GB"/>
                </w:rPr>
                <w:delText>Total value of all currencies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29366E1F" w14:textId="2AD3065B" w:rsidR="005C1C1D" w:rsidRPr="00D8063B" w:rsidRDefault="005C1C1D" w:rsidP="00DA6BCB">
            <w:pPr>
              <w:pStyle w:val="NormalLeft"/>
              <w:rPr>
                <w:lang w:val="en-GB"/>
              </w:rPr>
            </w:pPr>
            <w:del w:id="892" w:author="Author">
              <w:r w:rsidRPr="00D8063B" w:rsidDel="005420BA">
                <w:rPr>
                  <w:lang w:val="en-GB"/>
                </w:rPr>
                <w:delText>Report the total value of the assets held for index–linked and unit–linked contracts for all currencies.</w:delText>
              </w:r>
            </w:del>
          </w:p>
        </w:tc>
      </w:tr>
      <w:tr w:rsidR="005C1C1D" w:rsidRPr="00D8063B" w14:paraId="44DE697C" w14:textId="0DD522FE" w:rsidTr="00A54389">
        <w:tc>
          <w:tcPr>
            <w:tcW w:w="1671" w:type="dxa"/>
            <w:tcBorders>
              <w:top w:val="single" w:sz="2" w:space="0" w:color="auto"/>
              <w:left w:val="single" w:sz="2" w:space="0" w:color="auto"/>
              <w:bottom w:val="single" w:sz="2" w:space="0" w:color="auto"/>
              <w:right w:val="single" w:sz="2" w:space="0" w:color="auto"/>
            </w:tcBorders>
          </w:tcPr>
          <w:p w14:paraId="2155D060" w14:textId="7E94BC6B" w:rsidR="005C1C1D" w:rsidRPr="00D8063B" w:rsidRDefault="005C1C1D" w:rsidP="00DA6BCB">
            <w:pPr>
              <w:pStyle w:val="NormalLeft"/>
              <w:rPr>
                <w:lang w:val="en-GB"/>
              </w:rPr>
            </w:pPr>
            <w:del w:id="893" w:author="Author">
              <w:r w:rsidRPr="00D8063B" w:rsidDel="005420BA">
                <w:rPr>
                  <w:lang w:val="en-GB"/>
                </w:rPr>
                <w:delText>C0030/R0040</w:delText>
              </w:r>
            </w:del>
          </w:p>
        </w:tc>
        <w:tc>
          <w:tcPr>
            <w:tcW w:w="2879" w:type="dxa"/>
            <w:tcBorders>
              <w:top w:val="single" w:sz="2" w:space="0" w:color="auto"/>
              <w:left w:val="single" w:sz="2" w:space="0" w:color="auto"/>
              <w:bottom w:val="single" w:sz="2" w:space="0" w:color="auto"/>
              <w:right w:val="single" w:sz="2" w:space="0" w:color="auto"/>
            </w:tcBorders>
          </w:tcPr>
          <w:p w14:paraId="7427C1D9" w14:textId="74265B98" w:rsidR="005C1C1D" w:rsidRPr="00D8063B" w:rsidRDefault="005C1C1D" w:rsidP="00DA6BCB">
            <w:pPr>
              <w:pStyle w:val="NormalLeft"/>
              <w:rPr>
                <w:lang w:val="en-GB"/>
              </w:rPr>
            </w:pPr>
            <w:del w:id="894" w:author="Author">
              <w:r w:rsidRPr="00D8063B" w:rsidDel="005420BA">
                <w:rPr>
                  <w:lang w:val="en-GB"/>
                </w:rPr>
                <w:delText>Value of the reporting currency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34448CE8" w14:textId="02FA83FA" w:rsidR="005C1C1D" w:rsidRPr="00D8063B" w:rsidRDefault="005C1C1D" w:rsidP="00DA6BCB">
            <w:pPr>
              <w:pStyle w:val="NormalLeft"/>
              <w:rPr>
                <w:lang w:val="en-GB"/>
              </w:rPr>
            </w:pPr>
            <w:del w:id="895" w:author="Author">
              <w:r w:rsidRPr="00D8063B" w:rsidDel="005420BA">
                <w:rPr>
                  <w:lang w:val="en-GB"/>
                </w:rPr>
                <w:delText>Report the value of the assets held for index–linked and unit–linked contracts for the reporting currency.</w:delText>
              </w:r>
            </w:del>
          </w:p>
        </w:tc>
      </w:tr>
      <w:tr w:rsidR="005C1C1D" w:rsidRPr="00D8063B" w14:paraId="1865C27A" w14:textId="2BBD3F69" w:rsidTr="00A54389">
        <w:tc>
          <w:tcPr>
            <w:tcW w:w="1671" w:type="dxa"/>
            <w:tcBorders>
              <w:top w:val="single" w:sz="2" w:space="0" w:color="auto"/>
              <w:left w:val="single" w:sz="2" w:space="0" w:color="auto"/>
              <w:bottom w:val="single" w:sz="2" w:space="0" w:color="auto"/>
              <w:right w:val="single" w:sz="2" w:space="0" w:color="auto"/>
            </w:tcBorders>
          </w:tcPr>
          <w:p w14:paraId="2381A5A5" w14:textId="1E301A91" w:rsidR="005C1C1D" w:rsidRPr="00D8063B" w:rsidRDefault="005C1C1D" w:rsidP="00DA6BCB">
            <w:pPr>
              <w:pStyle w:val="NormalLeft"/>
              <w:rPr>
                <w:lang w:val="en-GB"/>
              </w:rPr>
            </w:pPr>
            <w:del w:id="896" w:author="Author">
              <w:r w:rsidRPr="00D8063B" w:rsidDel="005420BA">
                <w:rPr>
                  <w:lang w:val="en-GB"/>
                </w:rPr>
                <w:delText>C0040/R0040</w:delText>
              </w:r>
            </w:del>
          </w:p>
        </w:tc>
        <w:tc>
          <w:tcPr>
            <w:tcW w:w="2879" w:type="dxa"/>
            <w:tcBorders>
              <w:top w:val="single" w:sz="2" w:space="0" w:color="auto"/>
              <w:left w:val="single" w:sz="2" w:space="0" w:color="auto"/>
              <w:bottom w:val="single" w:sz="2" w:space="0" w:color="auto"/>
              <w:right w:val="single" w:sz="2" w:space="0" w:color="auto"/>
            </w:tcBorders>
          </w:tcPr>
          <w:p w14:paraId="3FBC7E7D" w14:textId="64B566A8" w:rsidR="005C1C1D" w:rsidRPr="00D8063B" w:rsidRDefault="005C1C1D" w:rsidP="00DA6BCB">
            <w:pPr>
              <w:pStyle w:val="NormalLeft"/>
              <w:rPr>
                <w:lang w:val="en-GB"/>
              </w:rPr>
            </w:pPr>
            <w:del w:id="897" w:author="Author">
              <w:r w:rsidRPr="00D8063B" w:rsidDel="005420BA">
                <w:rPr>
                  <w:lang w:val="en-GB"/>
                </w:rPr>
                <w:delText>Value of remaining other currencies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3D4D4931" w14:textId="38211BB0" w:rsidR="005C1C1D" w:rsidRPr="00D8063B" w:rsidDel="005420BA" w:rsidRDefault="005C1C1D" w:rsidP="00DA6BCB">
            <w:pPr>
              <w:pStyle w:val="NormalLeft"/>
              <w:rPr>
                <w:del w:id="898" w:author="Author"/>
                <w:lang w:val="en-GB"/>
              </w:rPr>
            </w:pPr>
            <w:del w:id="899" w:author="Author">
              <w:r w:rsidRPr="00D8063B" w:rsidDel="005420BA">
                <w:rPr>
                  <w:lang w:val="en-GB"/>
                </w:rPr>
                <w:delText>Report the total value of the assets held for index–linked and unit–linked contracts for the remaining currencies that are not reported by currency.</w:delText>
              </w:r>
            </w:del>
          </w:p>
          <w:p w14:paraId="58FDB717" w14:textId="6FDF4DB7" w:rsidR="005C1C1D" w:rsidRPr="00D8063B" w:rsidRDefault="005C1C1D" w:rsidP="00DA6BCB">
            <w:pPr>
              <w:pStyle w:val="NormalLeft"/>
              <w:rPr>
                <w:lang w:val="en-GB"/>
              </w:rPr>
            </w:pPr>
            <w:del w:id="900" w:author="Author">
              <w:r w:rsidRPr="00D8063B" w:rsidDel="005420BA">
                <w:rPr>
                  <w:lang w:val="en-GB"/>
                </w:rPr>
                <w:delText>This means that this cell excludes the amount reported in the reporting currency (C0030/R0040) and in the currencies reported by currency (C0050/R0040).</w:delText>
              </w:r>
            </w:del>
          </w:p>
        </w:tc>
      </w:tr>
      <w:tr w:rsidR="005C1C1D" w:rsidRPr="00D8063B" w14:paraId="0C3C0C46" w14:textId="6947F13D" w:rsidTr="00A54389">
        <w:tc>
          <w:tcPr>
            <w:tcW w:w="1671" w:type="dxa"/>
            <w:tcBorders>
              <w:top w:val="single" w:sz="2" w:space="0" w:color="auto"/>
              <w:left w:val="single" w:sz="2" w:space="0" w:color="auto"/>
              <w:bottom w:val="single" w:sz="2" w:space="0" w:color="auto"/>
              <w:right w:val="single" w:sz="2" w:space="0" w:color="auto"/>
            </w:tcBorders>
          </w:tcPr>
          <w:p w14:paraId="12E282FD" w14:textId="091B01CE" w:rsidR="005C1C1D" w:rsidRPr="00D8063B" w:rsidRDefault="005C1C1D" w:rsidP="00DA6BCB">
            <w:pPr>
              <w:pStyle w:val="NormalLeft"/>
              <w:rPr>
                <w:lang w:val="en-GB"/>
              </w:rPr>
            </w:pPr>
            <w:del w:id="901" w:author="Author">
              <w:r w:rsidRPr="00D8063B" w:rsidDel="005420BA">
                <w:rPr>
                  <w:lang w:val="en-GB"/>
                </w:rPr>
                <w:lastRenderedPageBreak/>
                <w:delText>C0050/R0040</w:delText>
              </w:r>
            </w:del>
          </w:p>
        </w:tc>
        <w:tc>
          <w:tcPr>
            <w:tcW w:w="2879" w:type="dxa"/>
            <w:tcBorders>
              <w:top w:val="single" w:sz="2" w:space="0" w:color="auto"/>
              <w:left w:val="single" w:sz="2" w:space="0" w:color="auto"/>
              <w:bottom w:val="single" w:sz="2" w:space="0" w:color="auto"/>
              <w:right w:val="single" w:sz="2" w:space="0" w:color="auto"/>
            </w:tcBorders>
          </w:tcPr>
          <w:p w14:paraId="16C7CE06" w14:textId="1FE0AB5E" w:rsidR="005C1C1D" w:rsidRPr="00D8063B" w:rsidRDefault="005C1C1D" w:rsidP="00DA6BCB">
            <w:pPr>
              <w:pStyle w:val="NormalLeft"/>
              <w:rPr>
                <w:lang w:val="en-GB"/>
              </w:rPr>
            </w:pPr>
            <w:del w:id="902" w:author="Author">
              <w:r w:rsidRPr="00D8063B" w:rsidDel="005420BA">
                <w:rPr>
                  <w:lang w:val="en-GB"/>
                </w:rPr>
                <w:delText>Value of material currencies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0A3772CE" w14:textId="334602A8" w:rsidR="005C1C1D" w:rsidRPr="00D8063B" w:rsidRDefault="005C1C1D" w:rsidP="00DA6BCB">
            <w:pPr>
              <w:pStyle w:val="NormalLeft"/>
              <w:rPr>
                <w:lang w:val="en-GB"/>
              </w:rPr>
            </w:pPr>
            <w:del w:id="903" w:author="Author">
              <w:r w:rsidRPr="00D8063B" w:rsidDel="005420BA">
                <w:rPr>
                  <w:lang w:val="en-GB"/>
                </w:rPr>
                <w:delText>Report the value of the assets held for index–linked and unit–linked contracts for all currencies required to be reported separately.</w:delText>
              </w:r>
            </w:del>
          </w:p>
        </w:tc>
      </w:tr>
      <w:tr w:rsidR="005C1C1D" w:rsidRPr="00D8063B" w14:paraId="75AA6D58" w14:textId="715FE9C5" w:rsidTr="00A54389">
        <w:tc>
          <w:tcPr>
            <w:tcW w:w="1671" w:type="dxa"/>
            <w:tcBorders>
              <w:top w:val="single" w:sz="2" w:space="0" w:color="auto"/>
              <w:left w:val="single" w:sz="2" w:space="0" w:color="auto"/>
              <w:bottom w:val="single" w:sz="2" w:space="0" w:color="auto"/>
              <w:right w:val="single" w:sz="2" w:space="0" w:color="auto"/>
            </w:tcBorders>
          </w:tcPr>
          <w:p w14:paraId="76AF9F2F" w14:textId="197A0AEF" w:rsidR="005C1C1D" w:rsidRPr="00D8063B" w:rsidRDefault="005C1C1D" w:rsidP="00DA6BCB">
            <w:pPr>
              <w:pStyle w:val="NormalLeft"/>
              <w:rPr>
                <w:lang w:val="en-GB"/>
              </w:rPr>
            </w:pPr>
            <w:del w:id="904" w:author="Author">
              <w:r w:rsidRPr="00D8063B" w:rsidDel="005420BA">
                <w:rPr>
                  <w:lang w:val="en-GB"/>
                </w:rPr>
                <w:delText>C0020/R0050</w:delText>
              </w:r>
            </w:del>
          </w:p>
        </w:tc>
        <w:tc>
          <w:tcPr>
            <w:tcW w:w="2879" w:type="dxa"/>
            <w:tcBorders>
              <w:top w:val="single" w:sz="2" w:space="0" w:color="auto"/>
              <w:left w:val="single" w:sz="2" w:space="0" w:color="auto"/>
              <w:bottom w:val="single" w:sz="2" w:space="0" w:color="auto"/>
              <w:right w:val="single" w:sz="2" w:space="0" w:color="auto"/>
            </w:tcBorders>
          </w:tcPr>
          <w:p w14:paraId="4A7AD266" w14:textId="457E4DC3" w:rsidR="005C1C1D" w:rsidRPr="00D8063B" w:rsidRDefault="005C1C1D" w:rsidP="00DA6BCB">
            <w:pPr>
              <w:pStyle w:val="NormalLeft"/>
              <w:rPr>
                <w:lang w:val="en-GB"/>
              </w:rPr>
            </w:pPr>
            <w:del w:id="905" w:author="Author">
              <w:r w:rsidRPr="00D8063B" w:rsidDel="005420BA">
                <w:rPr>
                  <w:lang w:val="en-GB"/>
                </w:rPr>
                <w:delText>Total value of all currencies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64E66480" w14:textId="6C20E857" w:rsidR="005C1C1D" w:rsidRPr="00D8063B" w:rsidRDefault="005C1C1D" w:rsidP="00DA6BCB">
            <w:pPr>
              <w:pStyle w:val="NormalLeft"/>
              <w:rPr>
                <w:lang w:val="en-GB"/>
              </w:rPr>
            </w:pPr>
            <w:del w:id="906" w:author="Author">
              <w:r w:rsidRPr="00D8063B" w:rsidDel="005420BA">
                <w:rPr>
                  <w:lang w:val="en-GB"/>
                </w:rPr>
                <w:delText>Report the total value of the reinsurance recoverables for all currencies.</w:delText>
              </w:r>
            </w:del>
          </w:p>
        </w:tc>
      </w:tr>
      <w:tr w:rsidR="005C1C1D" w:rsidRPr="00D8063B" w14:paraId="68D61560" w14:textId="6AC766A8" w:rsidTr="00A54389">
        <w:tc>
          <w:tcPr>
            <w:tcW w:w="1671" w:type="dxa"/>
            <w:tcBorders>
              <w:top w:val="single" w:sz="2" w:space="0" w:color="auto"/>
              <w:left w:val="single" w:sz="2" w:space="0" w:color="auto"/>
              <w:bottom w:val="single" w:sz="2" w:space="0" w:color="auto"/>
              <w:right w:val="single" w:sz="2" w:space="0" w:color="auto"/>
            </w:tcBorders>
          </w:tcPr>
          <w:p w14:paraId="2631C9EC" w14:textId="62254FEE" w:rsidR="005C1C1D" w:rsidRPr="00D8063B" w:rsidRDefault="005C1C1D" w:rsidP="00DA6BCB">
            <w:pPr>
              <w:pStyle w:val="NormalLeft"/>
              <w:rPr>
                <w:lang w:val="en-GB"/>
              </w:rPr>
            </w:pPr>
            <w:del w:id="907" w:author="Author">
              <w:r w:rsidRPr="00D8063B" w:rsidDel="005420BA">
                <w:rPr>
                  <w:lang w:val="en-GB"/>
                </w:rPr>
                <w:delText>C0030/R0050</w:delText>
              </w:r>
            </w:del>
          </w:p>
        </w:tc>
        <w:tc>
          <w:tcPr>
            <w:tcW w:w="2879" w:type="dxa"/>
            <w:tcBorders>
              <w:top w:val="single" w:sz="2" w:space="0" w:color="auto"/>
              <w:left w:val="single" w:sz="2" w:space="0" w:color="auto"/>
              <w:bottom w:val="single" w:sz="2" w:space="0" w:color="auto"/>
              <w:right w:val="single" w:sz="2" w:space="0" w:color="auto"/>
            </w:tcBorders>
          </w:tcPr>
          <w:p w14:paraId="5F1C2D70" w14:textId="561E440B" w:rsidR="005C1C1D" w:rsidRPr="00D8063B" w:rsidRDefault="005C1C1D" w:rsidP="00DA6BCB">
            <w:pPr>
              <w:pStyle w:val="NormalLeft"/>
              <w:rPr>
                <w:lang w:val="en-GB"/>
              </w:rPr>
            </w:pPr>
            <w:del w:id="908" w:author="Author">
              <w:r w:rsidRPr="00D8063B" w:rsidDel="005420BA">
                <w:rPr>
                  <w:lang w:val="en-GB"/>
                </w:rPr>
                <w:delText>Value of the reporting currency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5707FF32" w14:textId="3F590B96" w:rsidR="005C1C1D" w:rsidRPr="00D8063B" w:rsidRDefault="005C1C1D" w:rsidP="00DA6BCB">
            <w:pPr>
              <w:pStyle w:val="NormalLeft"/>
              <w:rPr>
                <w:lang w:val="en-GB"/>
              </w:rPr>
            </w:pPr>
            <w:del w:id="909" w:author="Author">
              <w:r w:rsidRPr="00D8063B" w:rsidDel="005420BA">
                <w:rPr>
                  <w:lang w:val="en-GB"/>
                </w:rPr>
                <w:delText>Report the value of the reinsurance recoverables for the reporting currency.</w:delText>
              </w:r>
            </w:del>
          </w:p>
        </w:tc>
      </w:tr>
      <w:tr w:rsidR="005C1C1D" w:rsidRPr="00D8063B" w14:paraId="665A79E3" w14:textId="4CA5F82E" w:rsidTr="00A54389">
        <w:tc>
          <w:tcPr>
            <w:tcW w:w="1671" w:type="dxa"/>
            <w:tcBorders>
              <w:top w:val="single" w:sz="2" w:space="0" w:color="auto"/>
              <w:left w:val="single" w:sz="2" w:space="0" w:color="auto"/>
              <w:bottom w:val="single" w:sz="2" w:space="0" w:color="auto"/>
              <w:right w:val="single" w:sz="2" w:space="0" w:color="auto"/>
            </w:tcBorders>
          </w:tcPr>
          <w:p w14:paraId="77FEF982" w14:textId="2B1E1C0A" w:rsidR="005C1C1D" w:rsidRPr="00D8063B" w:rsidRDefault="005C1C1D" w:rsidP="00DA6BCB">
            <w:pPr>
              <w:pStyle w:val="NormalLeft"/>
              <w:rPr>
                <w:lang w:val="en-GB"/>
              </w:rPr>
            </w:pPr>
            <w:del w:id="910" w:author="Author">
              <w:r w:rsidRPr="00D8063B" w:rsidDel="005420BA">
                <w:rPr>
                  <w:lang w:val="en-GB"/>
                </w:rPr>
                <w:delText>C0040/R0050</w:delText>
              </w:r>
            </w:del>
          </w:p>
        </w:tc>
        <w:tc>
          <w:tcPr>
            <w:tcW w:w="2879" w:type="dxa"/>
            <w:tcBorders>
              <w:top w:val="single" w:sz="2" w:space="0" w:color="auto"/>
              <w:left w:val="single" w:sz="2" w:space="0" w:color="auto"/>
              <w:bottom w:val="single" w:sz="2" w:space="0" w:color="auto"/>
              <w:right w:val="single" w:sz="2" w:space="0" w:color="auto"/>
            </w:tcBorders>
          </w:tcPr>
          <w:p w14:paraId="0BB6F72D" w14:textId="63EA35C8" w:rsidR="005C1C1D" w:rsidRPr="00D8063B" w:rsidRDefault="005C1C1D" w:rsidP="00DA6BCB">
            <w:pPr>
              <w:pStyle w:val="NormalLeft"/>
              <w:rPr>
                <w:lang w:val="en-GB"/>
              </w:rPr>
            </w:pPr>
            <w:del w:id="911" w:author="Author">
              <w:r w:rsidRPr="00D8063B" w:rsidDel="005420BA">
                <w:rPr>
                  <w:lang w:val="en-GB"/>
                </w:rPr>
                <w:delText>Value of remaining other currencies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05353213" w14:textId="4C7859EB" w:rsidR="005C1C1D" w:rsidRPr="00D8063B" w:rsidDel="005420BA" w:rsidRDefault="005C1C1D" w:rsidP="00DA6BCB">
            <w:pPr>
              <w:pStyle w:val="NormalLeft"/>
              <w:rPr>
                <w:del w:id="912" w:author="Author"/>
                <w:lang w:val="en-GB"/>
              </w:rPr>
            </w:pPr>
            <w:del w:id="913" w:author="Author">
              <w:r w:rsidRPr="00D8063B" w:rsidDel="005420BA">
                <w:rPr>
                  <w:lang w:val="en-GB"/>
                </w:rPr>
                <w:delText>Report the total value of the reinsurance recoverables for remaining currencies that are not reported by currency.</w:delText>
              </w:r>
            </w:del>
          </w:p>
          <w:p w14:paraId="64CEA345" w14:textId="6791EAD1" w:rsidR="005C1C1D" w:rsidRPr="00D8063B" w:rsidRDefault="005C1C1D" w:rsidP="00DA6BCB">
            <w:pPr>
              <w:pStyle w:val="NormalLeft"/>
              <w:rPr>
                <w:lang w:val="en-GB"/>
              </w:rPr>
            </w:pPr>
            <w:del w:id="914" w:author="Author">
              <w:r w:rsidRPr="00D8063B" w:rsidDel="005420BA">
                <w:rPr>
                  <w:lang w:val="en-GB"/>
                </w:rPr>
                <w:delText>This means that this cell excludes the amount reported in the reporting currency (C0030/R0050) and in the currencies reported by currency (C0050/R0050).</w:delText>
              </w:r>
            </w:del>
          </w:p>
        </w:tc>
      </w:tr>
      <w:tr w:rsidR="005C1C1D" w:rsidRPr="00D8063B" w14:paraId="77BB63A9" w14:textId="5EC9ED75" w:rsidTr="00A54389">
        <w:tc>
          <w:tcPr>
            <w:tcW w:w="1671" w:type="dxa"/>
            <w:tcBorders>
              <w:top w:val="single" w:sz="2" w:space="0" w:color="auto"/>
              <w:left w:val="single" w:sz="2" w:space="0" w:color="auto"/>
              <w:bottom w:val="single" w:sz="2" w:space="0" w:color="auto"/>
              <w:right w:val="single" w:sz="2" w:space="0" w:color="auto"/>
            </w:tcBorders>
          </w:tcPr>
          <w:p w14:paraId="3802E1EA" w14:textId="78BA3A72" w:rsidR="005C1C1D" w:rsidRPr="00D8063B" w:rsidRDefault="005C1C1D" w:rsidP="00DA6BCB">
            <w:pPr>
              <w:pStyle w:val="NormalLeft"/>
              <w:rPr>
                <w:lang w:val="en-GB"/>
              </w:rPr>
            </w:pPr>
            <w:del w:id="915" w:author="Author">
              <w:r w:rsidRPr="00D8063B" w:rsidDel="005420BA">
                <w:rPr>
                  <w:lang w:val="en-GB"/>
                </w:rPr>
                <w:delText>C0050/R0050</w:delText>
              </w:r>
            </w:del>
          </w:p>
        </w:tc>
        <w:tc>
          <w:tcPr>
            <w:tcW w:w="2879" w:type="dxa"/>
            <w:tcBorders>
              <w:top w:val="single" w:sz="2" w:space="0" w:color="auto"/>
              <w:left w:val="single" w:sz="2" w:space="0" w:color="auto"/>
              <w:bottom w:val="single" w:sz="2" w:space="0" w:color="auto"/>
              <w:right w:val="single" w:sz="2" w:space="0" w:color="auto"/>
            </w:tcBorders>
          </w:tcPr>
          <w:p w14:paraId="61A1AFCA" w14:textId="2AA78C33" w:rsidR="005C1C1D" w:rsidRPr="00D8063B" w:rsidRDefault="005C1C1D" w:rsidP="00DA6BCB">
            <w:pPr>
              <w:pStyle w:val="NormalLeft"/>
              <w:rPr>
                <w:lang w:val="en-GB"/>
              </w:rPr>
            </w:pPr>
            <w:del w:id="916" w:author="Author">
              <w:r w:rsidRPr="00D8063B" w:rsidDel="005420BA">
                <w:rPr>
                  <w:lang w:val="en-GB"/>
                </w:rPr>
                <w:delText>Value of material currencies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12E1B3CC" w14:textId="06F2C621" w:rsidR="005C1C1D" w:rsidRPr="00D8063B" w:rsidRDefault="005C1C1D" w:rsidP="00DA6BCB">
            <w:pPr>
              <w:pStyle w:val="NormalLeft"/>
              <w:rPr>
                <w:lang w:val="en-GB"/>
              </w:rPr>
            </w:pPr>
            <w:del w:id="917" w:author="Author">
              <w:r w:rsidRPr="00D8063B" w:rsidDel="005420BA">
                <w:rPr>
                  <w:lang w:val="en-GB"/>
                </w:rPr>
                <w:delText>Report the value of the Reinsurance recoverables for each of the currencies required to be reported separately.</w:delText>
              </w:r>
            </w:del>
          </w:p>
        </w:tc>
      </w:tr>
      <w:tr w:rsidR="005C1C1D" w:rsidRPr="00D8063B" w14:paraId="7FE10075" w14:textId="03685297" w:rsidTr="00A54389">
        <w:tc>
          <w:tcPr>
            <w:tcW w:w="1671" w:type="dxa"/>
            <w:tcBorders>
              <w:top w:val="single" w:sz="2" w:space="0" w:color="auto"/>
              <w:left w:val="single" w:sz="2" w:space="0" w:color="auto"/>
              <w:bottom w:val="single" w:sz="2" w:space="0" w:color="auto"/>
              <w:right w:val="single" w:sz="2" w:space="0" w:color="auto"/>
            </w:tcBorders>
          </w:tcPr>
          <w:p w14:paraId="6AEB4054" w14:textId="6DED8465" w:rsidR="005C1C1D" w:rsidRPr="00D8063B" w:rsidRDefault="005C1C1D" w:rsidP="00DA6BCB">
            <w:pPr>
              <w:pStyle w:val="NormalLeft"/>
              <w:rPr>
                <w:lang w:val="en-GB"/>
              </w:rPr>
            </w:pPr>
            <w:del w:id="918" w:author="Author">
              <w:r w:rsidRPr="00D8063B" w:rsidDel="005420BA">
                <w:rPr>
                  <w:lang w:val="en-GB"/>
                </w:rPr>
                <w:delText>C0020/R0060</w:delText>
              </w:r>
            </w:del>
          </w:p>
        </w:tc>
        <w:tc>
          <w:tcPr>
            <w:tcW w:w="2879" w:type="dxa"/>
            <w:tcBorders>
              <w:top w:val="single" w:sz="2" w:space="0" w:color="auto"/>
              <w:left w:val="single" w:sz="2" w:space="0" w:color="auto"/>
              <w:bottom w:val="single" w:sz="2" w:space="0" w:color="auto"/>
              <w:right w:val="single" w:sz="2" w:space="0" w:color="auto"/>
            </w:tcBorders>
          </w:tcPr>
          <w:p w14:paraId="5E0FD31F" w14:textId="2EE6F90F" w:rsidR="005C1C1D" w:rsidRPr="00D8063B" w:rsidRDefault="005C1C1D" w:rsidP="00DA6BCB">
            <w:pPr>
              <w:pStyle w:val="NormalLeft"/>
              <w:rPr>
                <w:lang w:val="en-GB"/>
              </w:rPr>
            </w:pPr>
            <w:del w:id="919" w:author="Author">
              <w:r w:rsidRPr="00D8063B" w:rsidDel="005420BA">
                <w:rPr>
                  <w:lang w:val="en-GB"/>
                </w:rPr>
                <w:delText>Total value of all currencies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202328CD" w14:textId="75D2B141" w:rsidR="005C1C1D" w:rsidRPr="00D8063B" w:rsidRDefault="005C1C1D" w:rsidP="00DA6BCB">
            <w:pPr>
              <w:pStyle w:val="NormalLeft"/>
              <w:rPr>
                <w:lang w:val="en-GB"/>
              </w:rPr>
            </w:pPr>
            <w:del w:id="920" w:author="Author">
              <w:r w:rsidRPr="00D8063B" w:rsidDel="005420BA">
                <w:rPr>
                  <w:lang w:val="en-GB"/>
                </w:rPr>
                <w:delText>Report the total value of the deposits to cedants, insurance and intermediaries receivables and reinsurance receivables for all currencies.</w:delText>
              </w:r>
            </w:del>
          </w:p>
        </w:tc>
      </w:tr>
      <w:tr w:rsidR="005C1C1D" w:rsidRPr="00D8063B" w14:paraId="0A380579" w14:textId="47602FF1" w:rsidTr="00A54389">
        <w:tc>
          <w:tcPr>
            <w:tcW w:w="1671" w:type="dxa"/>
            <w:tcBorders>
              <w:top w:val="single" w:sz="2" w:space="0" w:color="auto"/>
              <w:left w:val="single" w:sz="2" w:space="0" w:color="auto"/>
              <w:bottom w:val="single" w:sz="2" w:space="0" w:color="auto"/>
              <w:right w:val="single" w:sz="2" w:space="0" w:color="auto"/>
            </w:tcBorders>
          </w:tcPr>
          <w:p w14:paraId="75DB8D59" w14:textId="43630630" w:rsidR="005C1C1D" w:rsidRPr="00D8063B" w:rsidRDefault="005C1C1D" w:rsidP="00DA6BCB">
            <w:pPr>
              <w:pStyle w:val="NormalLeft"/>
              <w:rPr>
                <w:lang w:val="en-GB"/>
              </w:rPr>
            </w:pPr>
            <w:del w:id="921" w:author="Author">
              <w:r w:rsidRPr="00D8063B" w:rsidDel="005420BA">
                <w:rPr>
                  <w:lang w:val="en-GB"/>
                </w:rPr>
                <w:delText>C0030/R0060</w:delText>
              </w:r>
            </w:del>
          </w:p>
        </w:tc>
        <w:tc>
          <w:tcPr>
            <w:tcW w:w="2879" w:type="dxa"/>
            <w:tcBorders>
              <w:top w:val="single" w:sz="2" w:space="0" w:color="auto"/>
              <w:left w:val="single" w:sz="2" w:space="0" w:color="auto"/>
              <w:bottom w:val="single" w:sz="2" w:space="0" w:color="auto"/>
              <w:right w:val="single" w:sz="2" w:space="0" w:color="auto"/>
            </w:tcBorders>
          </w:tcPr>
          <w:p w14:paraId="02CA917D" w14:textId="1EA53806" w:rsidR="005C1C1D" w:rsidRPr="00D8063B" w:rsidRDefault="005C1C1D" w:rsidP="00DA6BCB">
            <w:pPr>
              <w:pStyle w:val="NormalLeft"/>
              <w:rPr>
                <w:lang w:val="en-GB"/>
              </w:rPr>
            </w:pPr>
            <w:del w:id="922" w:author="Author">
              <w:r w:rsidRPr="00D8063B" w:rsidDel="005420BA">
                <w:rPr>
                  <w:lang w:val="en-GB"/>
                </w:rPr>
                <w:delText>Value of the reporting currency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303C0928" w14:textId="464D4D8F" w:rsidR="005C1C1D" w:rsidRPr="00D8063B" w:rsidRDefault="005C1C1D" w:rsidP="00DA6BCB">
            <w:pPr>
              <w:pStyle w:val="NormalLeft"/>
              <w:rPr>
                <w:lang w:val="en-GB"/>
              </w:rPr>
            </w:pPr>
            <w:del w:id="923" w:author="Author">
              <w:r w:rsidRPr="00D8063B" w:rsidDel="005420BA">
                <w:rPr>
                  <w:lang w:val="en-GB"/>
                </w:rPr>
                <w:delText>Report the value of the deposits to cedants, insurance and intermediaries receivables and reinsurance receivables for the reporting currency.</w:delText>
              </w:r>
            </w:del>
          </w:p>
        </w:tc>
      </w:tr>
      <w:tr w:rsidR="005C1C1D" w:rsidRPr="00D8063B" w14:paraId="59E7D114" w14:textId="5666CB89" w:rsidTr="00A54389">
        <w:tc>
          <w:tcPr>
            <w:tcW w:w="1671" w:type="dxa"/>
            <w:tcBorders>
              <w:top w:val="single" w:sz="2" w:space="0" w:color="auto"/>
              <w:left w:val="single" w:sz="2" w:space="0" w:color="auto"/>
              <w:bottom w:val="single" w:sz="2" w:space="0" w:color="auto"/>
              <w:right w:val="single" w:sz="2" w:space="0" w:color="auto"/>
            </w:tcBorders>
          </w:tcPr>
          <w:p w14:paraId="2236B772" w14:textId="4D52CBF9" w:rsidR="005C1C1D" w:rsidRPr="00D8063B" w:rsidRDefault="005C1C1D" w:rsidP="00DA6BCB">
            <w:pPr>
              <w:pStyle w:val="NormalLeft"/>
              <w:rPr>
                <w:lang w:val="en-GB"/>
              </w:rPr>
            </w:pPr>
            <w:del w:id="924" w:author="Author">
              <w:r w:rsidRPr="00D8063B" w:rsidDel="005420BA">
                <w:rPr>
                  <w:lang w:val="en-GB"/>
                </w:rPr>
                <w:delText>C0040/R0060</w:delText>
              </w:r>
            </w:del>
          </w:p>
        </w:tc>
        <w:tc>
          <w:tcPr>
            <w:tcW w:w="2879" w:type="dxa"/>
            <w:tcBorders>
              <w:top w:val="single" w:sz="2" w:space="0" w:color="auto"/>
              <w:left w:val="single" w:sz="2" w:space="0" w:color="auto"/>
              <w:bottom w:val="single" w:sz="2" w:space="0" w:color="auto"/>
              <w:right w:val="single" w:sz="2" w:space="0" w:color="auto"/>
            </w:tcBorders>
          </w:tcPr>
          <w:p w14:paraId="282844A4" w14:textId="4F10A9E6" w:rsidR="005C1C1D" w:rsidRPr="00D8063B" w:rsidRDefault="005C1C1D" w:rsidP="00DA6BCB">
            <w:pPr>
              <w:pStyle w:val="NormalLeft"/>
              <w:rPr>
                <w:lang w:val="en-GB"/>
              </w:rPr>
            </w:pPr>
            <w:del w:id="925" w:author="Author">
              <w:r w:rsidRPr="00D8063B" w:rsidDel="005420BA">
                <w:rPr>
                  <w:lang w:val="en-GB"/>
                </w:rPr>
                <w:delText>Value of remaining other currencies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2BDE1235" w14:textId="66A2A7D2" w:rsidR="005C1C1D" w:rsidRPr="00D8063B" w:rsidDel="005420BA" w:rsidRDefault="005C1C1D" w:rsidP="00DA6BCB">
            <w:pPr>
              <w:pStyle w:val="NormalLeft"/>
              <w:rPr>
                <w:del w:id="926" w:author="Author"/>
                <w:lang w:val="en-GB"/>
              </w:rPr>
            </w:pPr>
            <w:del w:id="927" w:author="Author">
              <w:r w:rsidRPr="00D8063B" w:rsidDel="005420BA">
                <w:rPr>
                  <w:lang w:val="en-GB"/>
                </w:rPr>
                <w:delText>Report the value of the deposits to cedants, insurance and intermediaries receivables and reinsurance receivables for the remaining currencies that are not reported by currency.</w:delText>
              </w:r>
            </w:del>
          </w:p>
          <w:p w14:paraId="016D51CD" w14:textId="547CB3F5" w:rsidR="005C1C1D" w:rsidRPr="00D8063B" w:rsidRDefault="005C1C1D" w:rsidP="00DA6BCB">
            <w:pPr>
              <w:pStyle w:val="NormalLeft"/>
              <w:rPr>
                <w:lang w:val="en-GB"/>
              </w:rPr>
            </w:pPr>
            <w:del w:id="928" w:author="Author">
              <w:r w:rsidRPr="00D8063B" w:rsidDel="005420BA">
                <w:rPr>
                  <w:lang w:val="en-GB"/>
                </w:rPr>
                <w:delText>This means that this cell excludes the amount reported in the reporting currency (C0030/R0060) and in the currencies reported by currency (C0050/R0060).</w:delText>
              </w:r>
            </w:del>
          </w:p>
        </w:tc>
      </w:tr>
      <w:tr w:rsidR="005C1C1D" w:rsidRPr="00D8063B" w14:paraId="5EE3259C" w14:textId="3FE51AFF" w:rsidTr="00A54389">
        <w:tc>
          <w:tcPr>
            <w:tcW w:w="1671" w:type="dxa"/>
            <w:tcBorders>
              <w:top w:val="single" w:sz="2" w:space="0" w:color="auto"/>
              <w:left w:val="single" w:sz="2" w:space="0" w:color="auto"/>
              <w:bottom w:val="single" w:sz="2" w:space="0" w:color="auto"/>
              <w:right w:val="single" w:sz="2" w:space="0" w:color="auto"/>
            </w:tcBorders>
          </w:tcPr>
          <w:p w14:paraId="2D4CE188" w14:textId="7453044B" w:rsidR="005C1C1D" w:rsidRPr="00D8063B" w:rsidRDefault="005C1C1D" w:rsidP="00DA6BCB">
            <w:pPr>
              <w:pStyle w:val="NormalLeft"/>
              <w:rPr>
                <w:lang w:val="en-GB"/>
              </w:rPr>
            </w:pPr>
            <w:del w:id="929" w:author="Author">
              <w:r w:rsidRPr="00D8063B" w:rsidDel="005420BA">
                <w:rPr>
                  <w:lang w:val="en-GB"/>
                </w:rPr>
                <w:delText>C0050/R0060</w:delText>
              </w:r>
            </w:del>
          </w:p>
        </w:tc>
        <w:tc>
          <w:tcPr>
            <w:tcW w:w="2879" w:type="dxa"/>
            <w:tcBorders>
              <w:top w:val="single" w:sz="2" w:space="0" w:color="auto"/>
              <w:left w:val="single" w:sz="2" w:space="0" w:color="auto"/>
              <w:bottom w:val="single" w:sz="2" w:space="0" w:color="auto"/>
              <w:right w:val="single" w:sz="2" w:space="0" w:color="auto"/>
            </w:tcBorders>
          </w:tcPr>
          <w:p w14:paraId="7974E79C" w14:textId="3E62EE0B" w:rsidR="005C1C1D" w:rsidRPr="00D8063B" w:rsidRDefault="005C1C1D" w:rsidP="00DA6BCB">
            <w:pPr>
              <w:pStyle w:val="NormalLeft"/>
              <w:rPr>
                <w:lang w:val="en-GB"/>
              </w:rPr>
            </w:pPr>
            <w:del w:id="930" w:author="Author">
              <w:r w:rsidRPr="00D8063B" w:rsidDel="005420BA">
                <w:rPr>
                  <w:lang w:val="en-GB"/>
                </w:rPr>
                <w:delText xml:space="preserve">Value of material currencies — Deposits to cedants, insurance and </w:delText>
              </w:r>
              <w:r w:rsidRPr="00D8063B" w:rsidDel="005420BA">
                <w:rPr>
                  <w:lang w:val="en-GB"/>
                </w:rPr>
                <w:lastRenderedPageBreak/>
                <w:delText>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14E63746" w14:textId="3A0073B0" w:rsidR="005C1C1D" w:rsidRPr="00D8063B" w:rsidRDefault="005C1C1D" w:rsidP="00DA6BCB">
            <w:pPr>
              <w:pStyle w:val="NormalLeft"/>
              <w:rPr>
                <w:lang w:val="en-GB"/>
              </w:rPr>
            </w:pPr>
            <w:del w:id="931" w:author="Author">
              <w:r w:rsidRPr="00D8063B" w:rsidDel="005420BA">
                <w:rPr>
                  <w:lang w:val="en-GB"/>
                </w:rPr>
                <w:lastRenderedPageBreak/>
                <w:delText xml:space="preserve">Report the value of the deposits to cedants, insurance and intermediaries receivables and </w:delText>
              </w:r>
              <w:r w:rsidRPr="00D8063B" w:rsidDel="005420BA">
                <w:rPr>
                  <w:lang w:val="en-GB"/>
                </w:rPr>
                <w:lastRenderedPageBreak/>
                <w:delText>reinsurance receivables for each of the currencies required to be reported separately.</w:delText>
              </w:r>
            </w:del>
          </w:p>
        </w:tc>
      </w:tr>
      <w:tr w:rsidR="005C1C1D" w:rsidRPr="00D8063B" w14:paraId="02AED41D" w14:textId="089FD597" w:rsidTr="00A54389">
        <w:tc>
          <w:tcPr>
            <w:tcW w:w="1671" w:type="dxa"/>
            <w:tcBorders>
              <w:top w:val="single" w:sz="2" w:space="0" w:color="auto"/>
              <w:left w:val="single" w:sz="2" w:space="0" w:color="auto"/>
              <w:bottom w:val="single" w:sz="2" w:space="0" w:color="auto"/>
              <w:right w:val="single" w:sz="2" w:space="0" w:color="auto"/>
            </w:tcBorders>
          </w:tcPr>
          <w:p w14:paraId="4B26BFD1" w14:textId="0FC88FCA" w:rsidR="005C1C1D" w:rsidRPr="00D8063B" w:rsidRDefault="005C1C1D" w:rsidP="00DA6BCB">
            <w:pPr>
              <w:pStyle w:val="NormalLeft"/>
              <w:rPr>
                <w:lang w:val="en-GB"/>
              </w:rPr>
            </w:pPr>
            <w:del w:id="932" w:author="Author">
              <w:r w:rsidRPr="00D8063B" w:rsidDel="005420BA">
                <w:rPr>
                  <w:lang w:val="en-GB"/>
                </w:rPr>
                <w:lastRenderedPageBreak/>
                <w:delText>C0020/R0070</w:delText>
              </w:r>
            </w:del>
          </w:p>
        </w:tc>
        <w:tc>
          <w:tcPr>
            <w:tcW w:w="2879" w:type="dxa"/>
            <w:tcBorders>
              <w:top w:val="single" w:sz="2" w:space="0" w:color="auto"/>
              <w:left w:val="single" w:sz="2" w:space="0" w:color="auto"/>
              <w:bottom w:val="single" w:sz="2" w:space="0" w:color="auto"/>
              <w:right w:val="single" w:sz="2" w:space="0" w:color="auto"/>
            </w:tcBorders>
          </w:tcPr>
          <w:p w14:paraId="28998F37" w14:textId="263664DF" w:rsidR="005C1C1D" w:rsidRPr="00D8063B" w:rsidRDefault="005C1C1D" w:rsidP="00DA6BCB">
            <w:pPr>
              <w:pStyle w:val="NormalLeft"/>
              <w:rPr>
                <w:lang w:val="en-GB"/>
              </w:rPr>
            </w:pPr>
            <w:del w:id="933" w:author="Author">
              <w:r w:rsidRPr="00D8063B" w:rsidDel="005420BA">
                <w:rPr>
                  <w:lang w:val="en-GB"/>
                </w:rPr>
                <w:delText>Total value of all currencies — Any other assets</w:delText>
              </w:r>
            </w:del>
          </w:p>
        </w:tc>
        <w:tc>
          <w:tcPr>
            <w:tcW w:w="4736" w:type="dxa"/>
            <w:tcBorders>
              <w:top w:val="single" w:sz="2" w:space="0" w:color="auto"/>
              <w:left w:val="single" w:sz="2" w:space="0" w:color="auto"/>
              <w:bottom w:val="single" w:sz="2" w:space="0" w:color="auto"/>
              <w:right w:val="single" w:sz="2" w:space="0" w:color="auto"/>
            </w:tcBorders>
          </w:tcPr>
          <w:p w14:paraId="2618061A" w14:textId="2FD8AB75" w:rsidR="005C1C1D" w:rsidRPr="00D8063B" w:rsidRDefault="005C1C1D" w:rsidP="00DA6BCB">
            <w:pPr>
              <w:pStyle w:val="NormalLeft"/>
              <w:rPr>
                <w:lang w:val="en-GB"/>
              </w:rPr>
            </w:pPr>
            <w:del w:id="934" w:author="Author">
              <w:r w:rsidRPr="00D8063B" w:rsidDel="005420BA">
                <w:rPr>
                  <w:lang w:val="en-GB"/>
                </w:rPr>
                <w:delText>Report the total value of any other assets for all currencies.</w:delText>
              </w:r>
            </w:del>
          </w:p>
        </w:tc>
      </w:tr>
      <w:tr w:rsidR="005C1C1D" w:rsidRPr="00D8063B" w14:paraId="2893D69A" w14:textId="742C262F" w:rsidTr="00A54389">
        <w:tc>
          <w:tcPr>
            <w:tcW w:w="1671" w:type="dxa"/>
            <w:tcBorders>
              <w:top w:val="single" w:sz="2" w:space="0" w:color="auto"/>
              <w:left w:val="single" w:sz="2" w:space="0" w:color="auto"/>
              <w:bottom w:val="single" w:sz="2" w:space="0" w:color="auto"/>
              <w:right w:val="single" w:sz="2" w:space="0" w:color="auto"/>
            </w:tcBorders>
          </w:tcPr>
          <w:p w14:paraId="080C06A6" w14:textId="0ED30308" w:rsidR="005C1C1D" w:rsidRPr="00D8063B" w:rsidRDefault="005C1C1D" w:rsidP="00DA6BCB">
            <w:pPr>
              <w:pStyle w:val="NormalLeft"/>
              <w:rPr>
                <w:lang w:val="en-GB"/>
              </w:rPr>
            </w:pPr>
            <w:del w:id="935" w:author="Author">
              <w:r w:rsidRPr="00D8063B" w:rsidDel="005420BA">
                <w:rPr>
                  <w:lang w:val="en-GB"/>
                </w:rPr>
                <w:delText>C0030/R0070</w:delText>
              </w:r>
            </w:del>
          </w:p>
        </w:tc>
        <w:tc>
          <w:tcPr>
            <w:tcW w:w="2879" w:type="dxa"/>
            <w:tcBorders>
              <w:top w:val="single" w:sz="2" w:space="0" w:color="auto"/>
              <w:left w:val="single" w:sz="2" w:space="0" w:color="auto"/>
              <w:bottom w:val="single" w:sz="2" w:space="0" w:color="auto"/>
              <w:right w:val="single" w:sz="2" w:space="0" w:color="auto"/>
            </w:tcBorders>
          </w:tcPr>
          <w:p w14:paraId="5067C4EE" w14:textId="008B7546" w:rsidR="005C1C1D" w:rsidRPr="00D8063B" w:rsidRDefault="005C1C1D" w:rsidP="00DA6BCB">
            <w:pPr>
              <w:pStyle w:val="NormalLeft"/>
              <w:rPr>
                <w:lang w:val="en-GB"/>
              </w:rPr>
            </w:pPr>
            <w:del w:id="936" w:author="Author">
              <w:r w:rsidRPr="00D8063B" w:rsidDel="005420BA">
                <w:rPr>
                  <w:lang w:val="en-GB"/>
                </w:rPr>
                <w:delText>Value of the solvency II reporting currency — Any other assets</w:delText>
              </w:r>
            </w:del>
          </w:p>
        </w:tc>
        <w:tc>
          <w:tcPr>
            <w:tcW w:w="4736" w:type="dxa"/>
            <w:tcBorders>
              <w:top w:val="single" w:sz="2" w:space="0" w:color="auto"/>
              <w:left w:val="single" w:sz="2" w:space="0" w:color="auto"/>
              <w:bottom w:val="single" w:sz="2" w:space="0" w:color="auto"/>
              <w:right w:val="single" w:sz="2" w:space="0" w:color="auto"/>
            </w:tcBorders>
          </w:tcPr>
          <w:p w14:paraId="37FAB8E4" w14:textId="1C40E485" w:rsidR="005C1C1D" w:rsidRPr="00D8063B" w:rsidRDefault="005C1C1D" w:rsidP="00DA6BCB">
            <w:pPr>
              <w:pStyle w:val="NormalLeft"/>
              <w:rPr>
                <w:lang w:val="en-GB"/>
              </w:rPr>
            </w:pPr>
            <w:del w:id="937" w:author="Author">
              <w:r w:rsidRPr="00D8063B" w:rsidDel="005420BA">
                <w:rPr>
                  <w:lang w:val="en-GB"/>
                </w:rPr>
                <w:delText>Report the value of any other assets for the reporting currency.</w:delText>
              </w:r>
            </w:del>
          </w:p>
        </w:tc>
      </w:tr>
      <w:tr w:rsidR="005C1C1D" w:rsidRPr="00D8063B" w14:paraId="032E87D7" w14:textId="1F196733" w:rsidTr="00A54389">
        <w:tc>
          <w:tcPr>
            <w:tcW w:w="1671" w:type="dxa"/>
            <w:tcBorders>
              <w:top w:val="single" w:sz="2" w:space="0" w:color="auto"/>
              <w:left w:val="single" w:sz="2" w:space="0" w:color="auto"/>
              <w:bottom w:val="single" w:sz="2" w:space="0" w:color="auto"/>
              <w:right w:val="single" w:sz="2" w:space="0" w:color="auto"/>
            </w:tcBorders>
          </w:tcPr>
          <w:p w14:paraId="4A9C8845" w14:textId="05DCEB70" w:rsidR="005C1C1D" w:rsidRPr="00D8063B" w:rsidRDefault="005C1C1D" w:rsidP="00DA6BCB">
            <w:pPr>
              <w:pStyle w:val="NormalLeft"/>
              <w:rPr>
                <w:lang w:val="en-GB"/>
              </w:rPr>
            </w:pPr>
            <w:del w:id="938" w:author="Author">
              <w:r w:rsidRPr="00D8063B" w:rsidDel="005420BA">
                <w:rPr>
                  <w:lang w:val="en-GB"/>
                </w:rPr>
                <w:delText>C0040/R0070</w:delText>
              </w:r>
            </w:del>
          </w:p>
        </w:tc>
        <w:tc>
          <w:tcPr>
            <w:tcW w:w="2879" w:type="dxa"/>
            <w:tcBorders>
              <w:top w:val="single" w:sz="2" w:space="0" w:color="auto"/>
              <w:left w:val="single" w:sz="2" w:space="0" w:color="auto"/>
              <w:bottom w:val="single" w:sz="2" w:space="0" w:color="auto"/>
              <w:right w:val="single" w:sz="2" w:space="0" w:color="auto"/>
            </w:tcBorders>
          </w:tcPr>
          <w:p w14:paraId="72248CFD" w14:textId="1DDEC29E" w:rsidR="005C1C1D" w:rsidRPr="00D8063B" w:rsidRDefault="005C1C1D" w:rsidP="00DA6BCB">
            <w:pPr>
              <w:pStyle w:val="NormalLeft"/>
              <w:rPr>
                <w:lang w:val="en-GB"/>
              </w:rPr>
            </w:pPr>
            <w:del w:id="939" w:author="Author">
              <w:r w:rsidRPr="00D8063B" w:rsidDel="005420BA">
                <w:rPr>
                  <w:lang w:val="en-GB"/>
                </w:rPr>
                <w:delText>Value of remaining other currencies — Any other assets</w:delText>
              </w:r>
            </w:del>
          </w:p>
        </w:tc>
        <w:tc>
          <w:tcPr>
            <w:tcW w:w="4736" w:type="dxa"/>
            <w:tcBorders>
              <w:top w:val="single" w:sz="2" w:space="0" w:color="auto"/>
              <w:left w:val="single" w:sz="2" w:space="0" w:color="auto"/>
              <w:bottom w:val="single" w:sz="2" w:space="0" w:color="auto"/>
              <w:right w:val="single" w:sz="2" w:space="0" w:color="auto"/>
            </w:tcBorders>
          </w:tcPr>
          <w:p w14:paraId="7F41C283" w14:textId="28C767FE" w:rsidR="005C1C1D" w:rsidRPr="00D8063B" w:rsidDel="005420BA" w:rsidRDefault="005C1C1D" w:rsidP="00DA6BCB">
            <w:pPr>
              <w:pStyle w:val="NormalLeft"/>
              <w:rPr>
                <w:del w:id="940" w:author="Author"/>
                <w:lang w:val="en-GB"/>
              </w:rPr>
            </w:pPr>
            <w:del w:id="941" w:author="Author">
              <w:r w:rsidRPr="00D8063B" w:rsidDel="005420BA">
                <w:rPr>
                  <w:lang w:val="en-GB"/>
                </w:rPr>
                <w:delText>Report the total value of any other assets for the remaining currencies that are not reported by currency.</w:delText>
              </w:r>
            </w:del>
          </w:p>
          <w:p w14:paraId="18D01E7E" w14:textId="04ED478E" w:rsidR="005C1C1D" w:rsidRPr="00D8063B" w:rsidRDefault="005C1C1D" w:rsidP="00DA6BCB">
            <w:pPr>
              <w:pStyle w:val="NormalLeft"/>
              <w:rPr>
                <w:lang w:val="en-GB"/>
              </w:rPr>
            </w:pPr>
            <w:del w:id="942" w:author="Author">
              <w:r w:rsidRPr="00D8063B" w:rsidDel="005420BA">
                <w:rPr>
                  <w:lang w:val="en-GB"/>
                </w:rPr>
                <w:delText>This means that this cell excludes the amount reported in the reporting currency (C0030/R0070) and in the currencies reported by currency (C0050/R0070).</w:delText>
              </w:r>
            </w:del>
          </w:p>
        </w:tc>
      </w:tr>
      <w:tr w:rsidR="005C1C1D" w:rsidRPr="00D8063B" w14:paraId="51DD7C3C" w14:textId="5D39C33A" w:rsidTr="00A54389">
        <w:tc>
          <w:tcPr>
            <w:tcW w:w="1671" w:type="dxa"/>
            <w:tcBorders>
              <w:top w:val="single" w:sz="2" w:space="0" w:color="auto"/>
              <w:left w:val="single" w:sz="2" w:space="0" w:color="auto"/>
              <w:bottom w:val="single" w:sz="2" w:space="0" w:color="auto"/>
              <w:right w:val="single" w:sz="2" w:space="0" w:color="auto"/>
            </w:tcBorders>
          </w:tcPr>
          <w:p w14:paraId="2B1E0232" w14:textId="4A8D0C1F" w:rsidR="005C1C1D" w:rsidRPr="00D8063B" w:rsidRDefault="005C1C1D" w:rsidP="00DA6BCB">
            <w:pPr>
              <w:pStyle w:val="NormalLeft"/>
              <w:rPr>
                <w:lang w:val="en-GB"/>
              </w:rPr>
            </w:pPr>
            <w:del w:id="943" w:author="Author">
              <w:r w:rsidRPr="00D8063B" w:rsidDel="005420BA">
                <w:rPr>
                  <w:lang w:val="en-GB"/>
                </w:rPr>
                <w:delText>C0050/R0070</w:delText>
              </w:r>
            </w:del>
          </w:p>
        </w:tc>
        <w:tc>
          <w:tcPr>
            <w:tcW w:w="2879" w:type="dxa"/>
            <w:tcBorders>
              <w:top w:val="single" w:sz="2" w:space="0" w:color="auto"/>
              <w:left w:val="single" w:sz="2" w:space="0" w:color="auto"/>
              <w:bottom w:val="single" w:sz="2" w:space="0" w:color="auto"/>
              <w:right w:val="single" w:sz="2" w:space="0" w:color="auto"/>
            </w:tcBorders>
          </w:tcPr>
          <w:p w14:paraId="39470FC2" w14:textId="3DFDBEC9" w:rsidR="005C1C1D" w:rsidRPr="00D8063B" w:rsidRDefault="005C1C1D" w:rsidP="00DA6BCB">
            <w:pPr>
              <w:pStyle w:val="NormalLeft"/>
              <w:rPr>
                <w:lang w:val="en-GB"/>
              </w:rPr>
            </w:pPr>
            <w:del w:id="944" w:author="Author">
              <w:r w:rsidRPr="00D8063B" w:rsidDel="005420BA">
                <w:rPr>
                  <w:lang w:val="en-GB"/>
                </w:rPr>
                <w:delText>Value of material currencies — Any other assets</w:delText>
              </w:r>
            </w:del>
          </w:p>
        </w:tc>
        <w:tc>
          <w:tcPr>
            <w:tcW w:w="4736" w:type="dxa"/>
            <w:tcBorders>
              <w:top w:val="single" w:sz="2" w:space="0" w:color="auto"/>
              <w:left w:val="single" w:sz="2" w:space="0" w:color="auto"/>
              <w:bottom w:val="single" w:sz="2" w:space="0" w:color="auto"/>
              <w:right w:val="single" w:sz="2" w:space="0" w:color="auto"/>
            </w:tcBorders>
          </w:tcPr>
          <w:p w14:paraId="76345CEA" w14:textId="0740D878" w:rsidR="005C1C1D" w:rsidRPr="00D8063B" w:rsidRDefault="005C1C1D" w:rsidP="00DA6BCB">
            <w:pPr>
              <w:pStyle w:val="NormalLeft"/>
              <w:rPr>
                <w:lang w:val="en-GB"/>
              </w:rPr>
            </w:pPr>
            <w:del w:id="945" w:author="Author">
              <w:r w:rsidRPr="00D8063B" w:rsidDel="005420BA">
                <w:rPr>
                  <w:lang w:val="en-GB"/>
                </w:rPr>
                <w:delText>Report the value of any other assets for each of the currencies required to be reported separately.</w:delText>
              </w:r>
            </w:del>
          </w:p>
        </w:tc>
      </w:tr>
      <w:tr w:rsidR="005C1C1D" w:rsidRPr="00D8063B" w14:paraId="15B5F266" w14:textId="34A0D289" w:rsidTr="00A54389">
        <w:tc>
          <w:tcPr>
            <w:tcW w:w="1671" w:type="dxa"/>
            <w:tcBorders>
              <w:top w:val="single" w:sz="2" w:space="0" w:color="auto"/>
              <w:left w:val="single" w:sz="2" w:space="0" w:color="auto"/>
              <w:bottom w:val="single" w:sz="2" w:space="0" w:color="auto"/>
              <w:right w:val="single" w:sz="2" w:space="0" w:color="auto"/>
            </w:tcBorders>
          </w:tcPr>
          <w:p w14:paraId="38F3F41F" w14:textId="192189CA" w:rsidR="005C1C1D" w:rsidRPr="00D8063B" w:rsidRDefault="005C1C1D" w:rsidP="00DA6BCB">
            <w:pPr>
              <w:pStyle w:val="NormalLeft"/>
              <w:rPr>
                <w:lang w:val="en-GB"/>
              </w:rPr>
            </w:pPr>
            <w:del w:id="946" w:author="Author">
              <w:r w:rsidRPr="00D8063B" w:rsidDel="005420BA">
                <w:rPr>
                  <w:lang w:val="en-GB"/>
                </w:rPr>
                <w:delText>C0020/R0100</w:delText>
              </w:r>
            </w:del>
          </w:p>
        </w:tc>
        <w:tc>
          <w:tcPr>
            <w:tcW w:w="2879" w:type="dxa"/>
            <w:tcBorders>
              <w:top w:val="single" w:sz="2" w:space="0" w:color="auto"/>
              <w:left w:val="single" w:sz="2" w:space="0" w:color="auto"/>
              <w:bottom w:val="single" w:sz="2" w:space="0" w:color="auto"/>
              <w:right w:val="single" w:sz="2" w:space="0" w:color="auto"/>
            </w:tcBorders>
          </w:tcPr>
          <w:p w14:paraId="01E91970" w14:textId="27844A42" w:rsidR="005C1C1D" w:rsidRPr="00D8063B" w:rsidRDefault="005C1C1D" w:rsidP="00DA6BCB">
            <w:pPr>
              <w:pStyle w:val="NormalLeft"/>
              <w:rPr>
                <w:lang w:val="en-GB"/>
              </w:rPr>
            </w:pPr>
            <w:del w:id="947" w:author="Author">
              <w:r w:rsidRPr="00D8063B" w:rsidDel="005420BA">
                <w:rPr>
                  <w:lang w:val="en-GB"/>
                </w:rPr>
                <w:delText>Total value of all currencies — Total assets</w:delText>
              </w:r>
            </w:del>
          </w:p>
        </w:tc>
        <w:tc>
          <w:tcPr>
            <w:tcW w:w="4736" w:type="dxa"/>
            <w:tcBorders>
              <w:top w:val="single" w:sz="2" w:space="0" w:color="auto"/>
              <w:left w:val="single" w:sz="2" w:space="0" w:color="auto"/>
              <w:bottom w:val="single" w:sz="2" w:space="0" w:color="auto"/>
              <w:right w:val="single" w:sz="2" w:space="0" w:color="auto"/>
            </w:tcBorders>
          </w:tcPr>
          <w:p w14:paraId="66819ECC" w14:textId="2016D8B5" w:rsidR="005C1C1D" w:rsidRPr="00D8063B" w:rsidRDefault="005C1C1D" w:rsidP="00DA6BCB">
            <w:pPr>
              <w:pStyle w:val="NormalLeft"/>
              <w:rPr>
                <w:lang w:val="en-GB"/>
              </w:rPr>
            </w:pPr>
            <w:del w:id="948" w:author="Author">
              <w:r w:rsidRPr="00D8063B" w:rsidDel="005420BA">
                <w:rPr>
                  <w:lang w:val="en-GB"/>
                </w:rPr>
                <w:delText>Report the total value of the total assets for all currencies.</w:delText>
              </w:r>
            </w:del>
          </w:p>
        </w:tc>
      </w:tr>
      <w:tr w:rsidR="005C1C1D" w:rsidRPr="00D8063B" w14:paraId="2BADFE7D" w14:textId="20D33DBE" w:rsidTr="00A54389">
        <w:tc>
          <w:tcPr>
            <w:tcW w:w="1671" w:type="dxa"/>
            <w:tcBorders>
              <w:top w:val="single" w:sz="2" w:space="0" w:color="auto"/>
              <w:left w:val="single" w:sz="2" w:space="0" w:color="auto"/>
              <w:bottom w:val="single" w:sz="2" w:space="0" w:color="auto"/>
              <w:right w:val="single" w:sz="2" w:space="0" w:color="auto"/>
            </w:tcBorders>
          </w:tcPr>
          <w:p w14:paraId="0020E7F5" w14:textId="09FD88D8" w:rsidR="005C1C1D" w:rsidRPr="00D8063B" w:rsidRDefault="005C1C1D" w:rsidP="00DA6BCB">
            <w:pPr>
              <w:pStyle w:val="NormalLeft"/>
              <w:rPr>
                <w:lang w:val="en-GB"/>
              </w:rPr>
            </w:pPr>
            <w:del w:id="949" w:author="Author">
              <w:r w:rsidRPr="00D8063B" w:rsidDel="005420BA">
                <w:rPr>
                  <w:lang w:val="en-GB"/>
                </w:rPr>
                <w:delText>C0030/R0100</w:delText>
              </w:r>
            </w:del>
          </w:p>
        </w:tc>
        <w:tc>
          <w:tcPr>
            <w:tcW w:w="2879" w:type="dxa"/>
            <w:tcBorders>
              <w:top w:val="single" w:sz="2" w:space="0" w:color="auto"/>
              <w:left w:val="single" w:sz="2" w:space="0" w:color="auto"/>
              <w:bottom w:val="single" w:sz="2" w:space="0" w:color="auto"/>
              <w:right w:val="single" w:sz="2" w:space="0" w:color="auto"/>
            </w:tcBorders>
          </w:tcPr>
          <w:p w14:paraId="096F5EA0" w14:textId="544F8711" w:rsidR="005C1C1D" w:rsidRPr="00D8063B" w:rsidRDefault="005C1C1D" w:rsidP="00DA6BCB">
            <w:pPr>
              <w:pStyle w:val="NormalLeft"/>
              <w:rPr>
                <w:lang w:val="en-GB"/>
              </w:rPr>
            </w:pPr>
            <w:del w:id="950" w:author="Author">
              <w:r w:rsidRPr="00D8063B" w:rsidDel="005420BA">
                <w:rPr>
                  <w:lang w:val="en-GB"/>
                </w:rPr>
                <w:delText>Value of the reporting currency — Total assets</w:delText>
              </w:r>
            </w:del>
          </w:p>
        </w:tc>
        <w:tc>
          <w:tcPr>
            <w:tcW w:w="4736" w:type="dxa"/>
            <w:tcBorders>
              <w:top w:val="single" w:sz="2" w:space="0" w:color="auto"/>
              <w:left w:val="single" w:sz="2" w:space="0" w:color="auto"/>
              <w:bottom w:val="single" w:sz="2" w:space="0" w:color="auto"/>
              <w:right w:val="single" w:sz="2" w:space="0" w:color="auto"/>
            </w:tcBorders>
          </w:tcPr>
          <w:p w14:paraId="108DD195" w14:textId="36AFCC9F" w:rsidR="005C1C1D" w:rsidRPr="00D8063B" w:rsidRDefault="005C1C1D" w:rsidP="00DA6BCB">
            <w:pPr>
              <w:pStyle w:val="NormalLeft"/>
              <w:rPr>
                <w:lang w:val="en-GB"/>
              </w:rPr>
            </w:pPr>
            <w:del w:id="951" w:author="Author">
              <w:r w:rsidRPr="00D8063B" w:rsidDel="005420BA">
                <w:rPr>
                  <w:lang w:val="en-GB"/>
                </w:rPr>
                <w:delText>Report the value of total assets for the reporting currency.</w:delText>
              </w:r>
            </w:del>
          </w:p>
        </w:tc>
      </w:tr>
      <w:tr w:rsidR="005C1C1D" w:rsidRPr="00D8063B" w14:paraId="7EC1D9C3" w14:textId="07BD0D35" w:rsidTr="00A54389">
        <w:tc>
          <w:tcPr>
            <w:tcW w:w="1671" w:type="dxa"/>
            <w:tcBorders>
              <w:top w:val="single" w:sz="2" w:space="0" w:color="auto"/>
              <w:left w:val="single" w:sz="2" w:space="0" w:color="auto"/>
              <w:bottom w:val="single" w:sz="2" w:space="0" w:color="auto"/>
              <w:right w:val="single" w:sz="2" w:space="0" w:color="auto"/>
            </w:tcBorders>
          </w:tcPr>
          <w:p w14:paraId="4D08C2EF" w14:textId="7FBBA207" w:rsidR="005C1C1D" w:rsidRPr="00D8063B" w:rsidRDefault="005C1C1D" w:rsidP="00DA6BCB">
            <w:pPr>
              <w:pStyle w:val="NormalLeft"/>
              <w:rPr>
                <w:lang w:val="en-GB"/>
              </w:rPr>
            </w:pPr>
            <w:del w:id="952" w:author="Author">
              <w:r w:rsidRPr="00D8063B" w:rsidDel="005420BA">
                <w:rPr>
                  <w:lang w:val="en-GB"/>
                </w:rPr>
                <w:delText>C0040/R0100</w:delText>
              </w:r>
            </w:del>
          </w:p>
        </w:tc>
        <w:tc>
          <w:tcPr>
            <w:tcW w:w="2879" w:type="dxa"/>
            <w:tcBorders>
              <w:top w:val="single" w:sz="2" w:space="0" w:color="auto"/>
              <w:left w:val="single" w:sz="2" w:space="0" w:color="auto"/>
              <w:bottom w:val="single" w:sz="2" w:space="0" w:color="auto"/>
              <w:right w:val="single" w:sz="2" w:space="0" w:color="auto"/>
            </w:tcBorders>
          </w:tcPr>
          <w:p w14:paraId="642B31E3" w14:textId="7F01B64D" w:rsidR="005C1C1D" w:rsidRPr="00D8063B" w:rsidRDefault="005C1C1D" w:rsidP="00DA6BCB">
            <w:pPr>
              <w:pStyle w:val="NormalLeft"/>
              <w:rPr>
                <w:lang w:val="en-GB"/>
              </w:rPr>
            </w:pPr>
            <w:del w:id="953" w:author="Author">
              <w:r w:rsidRPr="00D8063B" w:rsidDel="005420BA">
                <w:rPr>
                  <w:lang w:val="en-GB"/>
                </w:rPr>
                <w:delText>Value of remaining other currencies — Total assets</w:delText>
              </w:r>
            </w:del>
          </w:p>
        </w:tc>
        <w:tc>
          <w:tcPr>
            <w:tcW w:w="4736" w:type="dxa"/>
            <w:tcBorders>
              <w:top w:val="single" w:sz="2" w:space="0" w:color="auto"/>
              <w:left w:val="single" w:sz="2" w:space="0" w:color="auto"/>
              <w:bottom w:val="single" w:sz="2" w:space="0" w:color="auto"/>
              <w:right w:val="single" w:sz="2" w:space="0" w:color="auto"/>
            </w:tcBorders>
          </w:tcPr>
          <w:p w14:paraId="6825B890" w14:textId="5E778EFF" w:rsidR="005C1C1D" w:rsidRPr="00D8063B" w:rsidDel="005420BA" w:rsidRDefault="005C1C1D" w:rsidP="00DA6BCB">
            <w:pPr>
              <w:pStyle w:val="NormalLeft"/>
              <w:rPr>
                <w:del w:id="954" w:author="Author"/>
                <w:lang w:val="en-GB"/>
              </w:rPr>
            </w:pPr>
            <w:del w:id="955" w:author="Author">
              <w:r w:rsidRPr="00D8063B" w:rsidDel="005420BA">
                <w:rPr>
                  <w:lang w:val="en-GB"/>
                </w:rPr>
                <w:delText>Report the value of total assets for the remaining currencies that are not reported by currency.</w:delText>
              </w:r>
            </w:del>
          </w:p>
          <w:p w14:paraId="0A266A1F" w14:textId="77833128" w:rsidR="005C1C1D" w:rsidRPr="00D8063B" w:rsidRDefault="005C1C1D" w:rsidP="00DA6BCB">
            <w:pPr>
              <w:pStyle w:val="NormalLeft"/>
              <w:rPr>
                <w:lang w:val="en-GB"/>
              </w:rPr>
            </w:pPr>
            <w:del w:id="956" w:author="Author">
              <w:r w:rsidRPr="00D8063B" w:rsidDel="005420BA">
                <w:rPr>
                  <w:lang w:val="en-GB"/>
                </w:rPr>
                <w:delText>This means that this cell excludes the amount reported in the reporting currency (C0030/R0100) and in the currencies reported by currency (C0050/R0100).</w:delText>
              </w:r>
            </w:del>
          </w:p>
        </w:tc>
      </w:tr>
      <w:tr w:rsidR="005C1C1D" w:rsidRPr="00D8063B" w14:paraId="21D847F7" w14:textId="140D3166" w:rsidTr="00A54389">
        <w:tc>
          <w:tcPr>
            <w:tcW w:w="1671" w:type="dxa"/>
            <w:tcBorders>
              <w:top w:val="single" w:sz="2" w:space="0" w:color="auto"/>
              <w:left w:val="single" w:sz="2" w:space="0" w:color="auto"/>
              <w:bottom w:val="single" w:sz="2" w:space="0" w:color="auto"/>
              <w:right w:val="single" w:sz="2" w:space="0" w:color="auto"/>
            </w:tcBorders>
          </w:tcPr>
          <w:p w14:paraId="6DCBF803" w14:textId="0F607446" w:rsidR="005C1C1D" w:rsidRPr="00D8063B" w:rsidRDefault="005C1C1D" w:rsidP="00DA6BCB">
            <w:pPr>
              <w:pStyle w:val="NormalLeft"/>
              <w:rPr>
                <w:lang w:val="en-GB"/>
              </w:rPr>
            </w:pPr>
            <w:del w:id="957" w:author="Author">
              <w:r w:rsidRPr="00D8063B" w:rsidDel="005420BA">
                <w:rPr>
                  <w:lang w:val="en-GB"/>
                </w:rPr>
                <w:delText>C0050/R0100</w:delText>
              </w:r>
            </w:del>
          </w:p>
        </w:tc>
        <w:tc>
          <w:tcPr>
            <w:tcW w:w="2879" w:type="dxa"/>
            <w:tcBorders>
              <w:top w:val="single" w:sz="2" w:space="0" w:color="auto"/>
              <w:left w:val="single" w:sz="2" w:space="0" w:color="auto"/>
              <w:bottom w:val="single" w:sz="2" w:space="0" w:color="auto"/>
              <w:right w:val="single" w:sz="2" w:space="0" w:color="auto"/>
            </w:tcBorders>
          </w:tcPr>
          <w:p w14:paraId="44F673C4" w14:textId="0929459E" w:rsidR="005C1C1D" w:rsidRPr="00D8063B" w:rsidRDefault="005C1C1D" w:rsidP="00DA6BCB">
            <w:pPr>
              <w:pStyle w:val="NormalLeft"/>
              <w:rPr>
                <w:lang w:val="en-GB"/>
              </w:rPr>
            </w:pPr>
            <w:del w:id="958" w:author="Author">
              <w:r w:rsidRPr="00D8063B" w:rsidDel="005420BA">
                <w:rPr>
                  <w:lang w:val="en-GB"/>
                </w:rPr>
                <w:delText>Value of material currencies — Total assets</w:delText>
              </w:r>
            </w:del>
          </w:p>
        </w:tc>
        <w:tc>
          <w:tcPr>
            <w:tcW w:w="4736" w:type="dxa"/>
            <w:tcBorders>
              <w:top w:val="single" w:sz="2" w:space="0" w:color="auto"/>
              <w:left w:val="single" w:sz="2" w:space="0" w:color="auto"/>
              <w:bottom w:val="single" w:sz="2" w:space="0" w:color="auto"/>
              <w:right w:val="single" w:sz="2" w:space="0" w:color="auto"/>
            </w:tcBorders>
          </w:tcPr>
          <w:p w14:paraId="3DC3F69A" w14:textId="335CC61E" w:rsidR="005C1C1D" w:rsidRPr="00D8063B" w:rsidRDefault="005C1C1D" w:rsidP="00DA6BCB">
            <w:pPr>
              <w:pStyle w:val="NormalLeft"/>
              <w:rPr>
                <w:lang w:val="en-GB"/>
              </w:rPr>
            </w:pPr>
            <w:del w:id="959" w:author="Author">
              <w:r w:rsidRPr="00D8063B" w:rsidDel="005420BA">
                <w:rPr>
                  <w:lang w:val="en-GB"/>
                </w:rPr>
                <w:delText>Report the value of total assets for each of the currencies required to be reported separately.</w:delText>
              </w:r>
            </w:del>
          </w:p>
        </w:tc>
      </w:tr>
      <w:tr w:rsidR="005C1C1D" w:rsidRPr="00D8063B" w14:paraId="2BFD307B" w14:textId="77777777" w:rsidTr="00A54389">
        <w:tc>
          <w:tcPr>
            <w:tcW w:w="1671" w:type="dxa"/>
            <w:tcBorders>
              <w:top w:val="single" w:sz="2" w:space="0" w:color="auto"/>
              <w:left w:val="single" w:sz="2" w:space="0" w:color="auto"/>
              <w:bottom w:val="single" w:sz="2" w:space="0" w:color="auto"/>
              <w:right w:val="single" w:sz="2" w:space="0" w:color="auto"/>
            </w:tcBorders>
          </w:tcPr>
          <w:p w14:paraId="014D964B" w14:textId="77777777" w:rsidR="005C1C1D" w:rsidRPr="00D8063B" w:rsidRDefault="005C1C1D" w:rsidP="00DA6BCB">
            <w:pPr>
              <w:pStyle w:val="NormalLeft"/>
              <w:rPr>
                <w:lang w:val="en-GB"/>
              </w:rPr>
            </w:pPr>
            <w:r w:rsidRPr="00D8063B">
              <w:rPr>
                <w:lang w:val="en-GB"/>
              </w:rPr>
              <w:t>C0020/R0110</w:t>
            </w:r>
          </w:p>
        </w:tc>
        <w:tc>
          <w:tcPr>
            <w:tcW w:w="2879" w:type="dxa"/>
            <w:tcBorders>
              <w:top w:val="single" w:sz="2" w:space="0" w:color="auto"/>
              <w:left w:val="single" w:sz="2" w:space="0" w:color="auto"/>
              <w:bottom w:val="single" w:sz="2" w:space="0" w:color="auto"/>
              <w:right w:val="single" w:sz="2" w:space="0" w:color="auto"/>
            </w:tcBorders>
          </w:tcPr>
          <w:p w14:paraId="188B5A45" w14:textId="77777777" w:rsidR="005C1C1D" w:rsidRPr="00D8063B" w:rsidRDefault="005C1C1D" w:rsidP="00DA6BCB">
            <w:pPr>
              <w:pStyle w:val="NormalLeft"/>
              <w:rPr>
                <w:lang w:val="en-GB"/>
              </w:rPr>
            </w:pPr>
            <w:r w:rsidRPr="00D8063B">
              <w:rPr>
                <w:lang w:val="en-GB"/>
              </w:rPr>
              <w:t>Total value of all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512C430" w14:textId="77777777" w:rsidR="005C1C1D" w:rsidRPr="00D8063B" w:rsidRDefault="005C1C1D" w:rsidP="00DA6BCB">
            <w:pPr>
              <w:pStyle w:val="NormalLeft"/>
              <w:rPr>
                <w:lang w:val="en-GB"/>
              </w:rPr>
            </w:pPr>
            <w:r w:rsidRPr="00D8063B">
              <w:rPr>
                <w:lang w:val="en-GB"/>
              </w:rPr>
              <w:t>Report the total value of the technical provisions (excl. index–linked and unit–linked contracts) for all currencies.</w:t>
            </w:r>
          </w:p>
        </w:tc>
      </w:tr>
      <w:tr w:rsidR="005C1C1D" w:rsidRPr="00D8063B" w14:paraId="05D46154" w14:textId="77777777" w:rsidTr="00A54389">
        <w:tc>
          <w:tcPr>
            <w:tcW w:w="1671" w:type="dxa"/>
            <w:tcBorders>
              <w:top w:val="single" w:sz="2" w:space="0" w:color="auto"/>
              <w:left w:val="single" w:sz="2" w:space="0" w:color="auto"/>
              <w:bottom w:val="single" w:sz="2" w:space="0" w:color="auto"/>
              <w:right w:val="single" w:sz="2" w:space="0" w:color="auto"/>
            </w:tcBorders>
          </w:tcPr>
          <w:p w14:paraId="2B39A202" w14:textId="77777777" w:rsidR="005C1C1D" w:rsidRPr="00D8063B" w:rsidRDefault="005C1C1D" w:rsidP="00DA6BCB">
            <w:pPr>
              <w:pStyle w:val="NormalLeft"/>
              <w:rPr>
                <w:lang w:val="en-GB"/>
              </w:rPr>
            </w:pPr>
            <w:r w:rsidRPr="00D8063B">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5D08F536" w14:textId="77777777" w:rsidR="005C1C1D" w:rsidRPr="00D8063B" w:rsidRDefault="005C1C1D" w:rsidP="00DA6BCB">
            <w:pPr>
              <w:pStyle w:val="NormalLeft"/>
              <w:rPr>
                <w:lang w:val="en-GB"/>
              </w:rPr>
            </w:pPr>
            <w:r w:rsidRPr="00D8063B">
              <w:rPr>
                <w:lang w:val="en-GB"/>
              </w:rPr>
              <w:t xml:space="preserve">Value of the reporting currency — Technical provisions (excluding </w:t>
            </w:r>
            <w:r w:rsidRPr="00D8063B">
              <w:rPr>
                <w:lang w:val="en-GB"/>
              </w:rPr>
              <w:lastRenderedPageBreak/>
              <w:t>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BB40FF1" w14:textId="77777777" w:rsidR="005C1C1D" w:rsidRPr="00D8063B" w:rsidRDefault="005C1C1D" w:rsidP="00DA6BCB">
            <w:pPr>
              <w:pStyle w:val="NormalLeft"/>
              <w:rPr>
                <w:lang w:val="en-GB"/>
              </w:rPr>
            </w:pPr>
            <w:r w:rsidRPr="00D8063B">
              <w:rPr>
                <w:lang w:val="en-GB"/>
              </w:rPr>
              <w:lastRenderedPageBreak/>
              <w:t>Report the value of the technical provisions (excl. index–linked and unit–linked contracts) for the reporting currency</w:t>
            </w:r>
          </w:p>
        </w:tc>
      </w:tr>
      <w:tr w:rsidR="005C1C1D" w:rsidRPr="00D8063B" w14:paraId="3CC923C6" w14:textId="77777777" w:rsidTr="00A54389">
        <w:tc>
          <w:tcPr>
            <w:tcW w:w="1671" w:type="dxa"/>
            <w:tcBorders>
              <w:top w:val="single" w:sz="2" w:space="0" w:color="auto"/>
              <w:left w:val="single" w:sz="2" w:space="0" w:color="auto"/>
              <w:bottom w:val="single" w:sz="2" w:space="0" w:color="auto"/>
              <w:right w:val="single" w:sz="2" w:space="0" w:color="auto"/>
            </w:tcBorders>
          </w:tcPr>
          <w:p w14:paraId="3FA67FA6" w14:textId="77777777" w:rsidR="005C1C1D" w:rsidRPr="00D8063B" w:rsidRDefault="005C1C1D" w:rsidP="00DA6BCB">
            <w:pPr>
              <w:pStyle w:val="NormalLeft"/>
              <w:rPr>
                <w:lang w:val="en-GB"/>
              </w:rPr>
            </w:pPr>
            <w:r w:rsidRPr="00D8063B">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717BDC9E" w14:textId="77777777" w:rsidR="005C1C1D" w:rsidRPr="00D8063B" w:rsidRDefault="005C1C1D" w:rsidP="00DA6BCB">
            <w:pPr>
              <w:pStyle w:val="NormalLeft"/>
              <w:rPr>
                <w:lang w:val="en-GB"/>
              </w:rPr>
            </w:pPr>
            <w:r w:rsidRPr="00D8063B">
              <w:rPr>
                <w:lang w:val="en-GB"/>
              </w:rPr>
              <w:t>Value of remaining other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7CB8705" w14:textId="77777777" w:rsidR="005C1C1D" w:rsidRPr="00D8063B" w:rsidRDefault="005C1C1D" w:rsidP="00DA6BCB">
            <w:pPr>
              <w:pStyle w:val="NormalLeft"/>
              <w:rPr>
                <w:lang w:val="en-GB"/>
              </w:rPr>
            </w:pPr>
            <w:r w:rsidRPr="00D8063B">
              <w:rPr>
                <w:lang w:val="en-GB"/>
              </w:rPr>
              <w:t>Report the total value of the technical provisions (excl. index–linked and unit–linked contracts) for the remaining currencies that are not reported by currency.</w:t>
            </w:r>
          </w:p>
          <w:p w14:paraId="16079AC5"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(C0030/R0110) and in the currencies reported by currency (C0050/R0110).</w:t>
            </w:r>
          </w:p>
        </w:tc>
      </w:tr>
      <w:tr w:rsidR="005C1C1D" w:rsidRPr="00D8063B" w14:paraId="1CD044E3" w14:textId="77777777" w:rsidTr="00A54389">
        <w:tc>
          <w:tcPr>
            <w:tcW w:w="1671" w:type="dxa"/>
            <w:tcBorders>
              <w:top w:val="single" w:sz="2" w:space="0" w:color="auto"/>
              <w:left w:val="single" w:sz="2" w:space="0" w:color="auto"/>
              <w:bottom w:val="single" w:sz="2" w:space="0" w:color="auto"/>
              <w:right w:val="single" w:sz="2" w:space="0" w:color="auto"/>
            </w:tcBorders>
          </w:tcPr>
          <w:p w14:paraId="0B6E4337" w14:textId="77777777" w:rsidR="005C1C1D" w:rsidRPr="00D8063B" w:rsidRDefault="005C1C1D" w:rsidP="00DA6BCB">
            <w:pPr>
              <w:pStyle w:val="NormalLeft"/>
              <w:rPr>
                <w:lang w:val="en-GB"/>
              </w:rPr>
            </w:pPr>
            <w:r w:rsidRPr="00D8063B">
              <w:rPr>
                <w:lang w:val="en-GB"/>
              </w:rPr>
              <w:t>C0050/R0110</w:t>
            </w:r>
          </w:p>
        </w:tc>
        <w:tc>
          <w:tcPr>
            <w:tcW w:w="2879" w:type="dxa"/>
            <w:tcBorders>
              <w:top w:val="single" w:sz="2" w:space="0" w:color="auto"/>
              <w:left w:val="single" w:sz="2" w:space="0" w:color="auto"/>
              <w:bottom w:val="single" w:sz="2" w:space="0" w:color="auto"/>
              <w:right w:val="single" w:sz="2" w:space="0" w:color="auto"/>
            </w:tcBorders>
          </w:tcPr>
          <w:p w14:paraId="2015581E" w14:textId="77777777" w:rsidR="005C1C1D" w:rsidRPr="00D8063B" w:rsidRDefault="005C1C1D" w:rsidP="00DA6BCB">
            <w:pPr>
              <w:pStyle w:val="NormalLeft"/>
              <w:rPr>
                <w:lang w:val="en-GB"/>
              </w:rPr>
            </w:pPr>
            <w:r w:rsidRPr="00D8063B">
              <w:rPr>
                <w:lang w:val="en-GB"/>
              </w:rPr>
              <w:t>Value of material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DE24725" w14:textId="77777777" w:rsidR="005C1C1D" w:rsidRPr="00D8063B" w:rsidRDefault="005C1C1D" w:rsidP="00DA6BCB">
            <w:pPr>
              <w:pStyle w:val="NormalLeft"/>
              <w:rPr>
                <w:lang w:val="en-GB"/>
              </w:rPr>
            </w:pPr>
            <w:r w:rsidRPr="00D8063B">
              <w:rPr>
                <w:lang w:val="en-GB"/>
              </w:rPr>
              <w:t>Report the value of the Technical provisions (excl. index–linked and unit–linked contracts) for each of the currencies required to be reported separately.</w:t>
            </w:r>
          </w:p>
        </w:tc>
      </w:tr>
      <w:tr w:rsidR="005C1C1D" w:rsidRPr="00D8063B" w14:paraId="7C1E6C19" w14:textId="77777777" w:rsidTr="00A54389">
        <w:tc>
          <w:tcPr>
            <w:tcW w:w="1671" w:type="dxa"/>
            <w:tcBorders>
              <w:top w:val="single" w:sz="2" w:space="0" w:color="auto"/>
              <w:left w:val="single" w:sz="2" w:space="0" w:color="auto"/>
              <w:bottom w:val="single" w:sz="2" w:space="0" w:color="auto"/>
              <w:right w:val="single" w:sz="2" w:space="0" w:color="auto"/>
            </w:tcBorders>
          </w:tcPr>
          <w:p w14:paraId="7CEF8869" w14:textId="77777777" w:rsidR="005C1C1D" w:rsidRPr="00D8063B" w:rsidRDefault="005C1C1D" w:rsidP="00DA6BCB">
            <w:pPr>
              <w:pStyle w:val="NormalLeft"/>
              <w:rPr>
                <w:lang w:val="en-GB"/>
              </w:rPr>
            </w:pPr>
            <w:r w:rsidRPr="00D8063B">
              <w:rPr>
                <w:lang w:val="en-GB"/>
              </w:rPr>
              <w:t>C0020/R0120</w:t>
            </w:r>
          </w:p>
        </w:tc>
        <w:tc>
          <w:tcPr>
            <w:tcW w:w="2879" w:type="dxa"/>
            <w:tcBorders>
              <w:top w:val="single" w:sz="2" w:space="0" w:color="auto"/>
              <w:left w:val="single" w:sz="2" w:space="0" w:color="auto"/>
              <w:bottom w:val="single" w:sz="2" w:space="0" w:color="auto"/>
              <w:right w:val="single" w:sz="2" w:space="0" w:color="auto"/>
            </w:tcBorders>
          </w:tcPr>
          <w:p w14:paraId="0C511D15" w14:textId="77777777" w:rsidR="005C1C1D" w:rsidRPr="00D8063B" w:rsidRDefault="005C1C1D" w:rsidP="00DA6BCB">
            <w:pPr>
              <w:pStyle w:val="NormalLeft"/>
              <w:rPr>
                <w:lang w:val="en-GB"/>
              </w:rPr>
            </w:pPr>
            <w:r w:rsidRPr="00D8063B">
              <w:rPr>
                <w:lang w:val="en-GB"/>
              </w:rPr>
              <w:t>Total value of all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1ED568B3" w14:textId="77777777" w:rsidR="005C1C1D" w:rsidRPr="00D8063B" w:rsidRDefault="005C1C1D" w:rsidP="00DA6BCB">
            <w:pPr>
              <w:pStyle w:val="NormalLeft"/>
              <w:rPr>
                <w:lang w:val="en-GB"/>
              </w:rPr>
            </w:pPr>
            <w:r w:rsidRPr="00D8063B">
              <w:rPr>
                <w:lang w:val="en-GB"/>
              </w:rPr>
              <w:t>Report the total value of the technical provisions — index–linked and unit–linked contracts for all currencies.</w:t>
            </w:r>
          </w:p>
        </w:tc>
      </w:tr>
      <w:tr w:rsidR="005C1C1D" w:rsidRPr="00D8063B" w14:paraId="77BB05A8" w14:textId="77777777" w:rsidTr="00A54389">
        <w:tc>
          <w:tcPr>
            <w:tcW w:w="1671" w:type="dxa"/>
            <w:tcBorders>
              <w:top w:val="single" w:sz="2" w:space="0" w:color="auto"/>
              <w:left w:val="single" w:sz="2" w:space="0" w:color="auto"/>
              <w:bottom w:val="single" w:sz="2" w:space="0" w:color="auto"/>
              <w:right w:val="single" w:sz="2" w:space="0" w:color="auto"/>
            </w:tcBorders>
          </w:tcPr>
          <w:p w14:paraId="3625E974" w14:textId="77777777" w:rsidR="005C1C1D" w:rsidRPr="00D8063B" w:rsidRDefault="005C1C1D" w:rsidP="00DA6BCB">
            <w:pPr>
              <w:pStyle w:val="NormalLeft"/>
              <w:rPr>
                <w:lang w:val="en-GB"/>
              </w:rPr>
            </w:pPr>
            <w:r w:rsidRPr="00D8063B">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6779D00B" w14:textId="77777777" w:rsidR="005C1C1D" w:rsidRPr="00D8063B" w:rsidRDefault="005C1C1D" w:rsidP="00DA6BCB">
            <w:pPr>
              <w:pStyle w:val="NormalLeft"/>
              <w:rPr>
                <w:lang w:val="en-GB"/>
              </w:rPr>
            </w:pPr>
            <w:r w:rsidRPr="00D8063B">
              <w:rPr>
                <w:lang w:val="en-GB"/>
              </w:rPr>
              <w:t>Value of the reporting currency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472F2C15" w14:textId="77777777" w:rsidR="005C1C1D" w:rsidRPr="00D8063B" w:rsidRDefault="005C1C1D" w:rsidP="00DA6BCB">
            <w:pPr>
              <w:pStyle w:val="NormalLeft"/>
              <w:rPr>
                <w:lang w:val="en-GB"/>
              </w:rPr>
            </w:pPr>
            <w:r w:rsidRPr="00D8063B">
              <w:rPr>
                <w:lang w:val="en-GB"/>
              </w:rPr>
              <w:t>Report the value of the technical provisions — index–linked and unit–linked contracts for the reporting currency.</w:t>
            </w:r>
          </w:p>
        </w:tc>
      </w:tr>
      <w:tr w:rsidR="005C1C1D" w:rsidRPr="00D8063B" w14:paraId="66A4CE85" w14:textId="77777777" w:rsidTr="00A54389">
        <w:tc>
          <w:tcPr>
            <w:tcW w:w="1671" w:type="dxa"/>
            <w:tcBorders>
              <w:top w:val="single" w:sz="2" w:space="0" w:color="auto"/>
              <w:left w:val="single" w:sz="2" w:space="0" w:color="auto"/>
              <w:bottom w:val="single" w:sz="2" w:space="0" w:color="auto"/>
              <w:right w:val="single" w:sz="2" w:space="0" w:color="auto"/>
            </w:tcBorders>
          </w:tcPr>
          <w:p w14:paraId="5CD4EAAD" w14:textId="77777777" w:rsidR="005C1C1D" w:rsidRPr="00D8063B" w:rsidRDefault="005C1C1D" w:rsidP="00DA6BCB">
            <w:pPr>
              <w:pStyle w:val="NormalLeft"/>
              <w:rPr>
                <w:lang w:val="en-GB"/>
              </w:rPr>
            </w:pPr>
            <w:r w:rsidRPr="00D8063B">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6F3BD75F" w14:textId="77777777" w:rsidR="005C1C1D" w:rsidRPr="00D8063B" w:rsidRDefault="005C1C1D" w:rsidP="00DA6BCB">
            <w:pPr>
              <w:pStyle w:val="NormalLeft"/>
              <w:rPr>
                <w:lang w:val="en-GB"/>
              </w:rPr>
            </w:pPr>
            <w:r w:rsidRPr="00D8063B">
              <w:rPr>
                <w:lang w:val="en-GB"/>
              </w:rPr>
              <w:t>Value of remaining other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5C24042" w14:textId="77777777" w:rsidR="005C1C1D" w:rsidRPr="00D8063B" w:rsidRDefault="005C1C1D" w:rsidP="00DA6BCB">
            <w:pPr>
              <w:pStyle w:val="NormalLeft"/>
              <w:rPr>
                <w:lang w:val="en-GB"/>
              </w:rPr>
            </w:pPr>
            <w:r w:rsidRPr="00D8063B">
              <w:rPr>
                <w:lang w:val="en-GB"/>
              </w:rPr>
              <w:t>Report the value of the technical provisions — index–linked and unit–linked contracts for the remaining currencies that are not reported by currency.</w:t>
            </w:r>
          </w:p>
          <w:p w14:paraId="682821C7"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(C0030/R0120) and in the currencies reported by currency (C0050/R0120).</w:t>
            </w:r>
          </w:p>
        </w:tc>
      </w:tr>
      <w:tr w:rsidR="005C1C1D" w:rsidRPr="00D8063B" w14:paraId="7D92DE95" w14:textId="77777777" w:rsidTr="00A54389">
        <w:tc>
          <w:tcPr>
            <w:tcW w:w="1671" w:type="dxa"/>
            <w:tcBorders>
              <w:top w:val="single" w:sz="2" w:space="0" w:color="auto"/>
              <w:left w:val="single" w:sz="2" w:space="0" w:color="auto"/>
              <w:bottom w:val="single" w:sz="2" w:space="0" w:color="auto"/>
              <w:right w:val="single" w:sz="2" w:space="0" w:color="auto"/>
            </w:tcBorders>
          </w:tcPr>
          <w:p w14:paraId="5B93AE7D" w14:textId="77777777" w:rsidR="005C1C1D" w:rsidRPr="00D8063B" w:rsidRDefault="005C1C1D" w:rsidP="00DA6BCB">
            <w:pPr>
              <w:pStyle w:val="NormalLeft"/>
              <w:rPr>
                <w:lang w:val="en-GB"/>
              </w:rPr>
            </w:pPr>
            <w:r w:rsidRPr="00D8063B">
              <w:rPr>
                <w:lang w:val="en-GB"/>
              </w:rPr>
              <w:t>C0050/R0120</w:t>
            </w:r>
          </w:p>
        </w:tc>
        <w:tc>
          <w:tcPr>
            <w:tcW w:w="2879" w:type="dxa"/>
            <w:tcBorders>
              <w:top w:val="single" w:sz="2" w:space="0" w:color="auto"/>
              <w:left w:val="single" w:sz="2" w:space="0" w:color="auto"/>
              <w:bottom w:val="single" w:sz="2" w:space="0" w:color="auto"/>
              <w:right w:val="single" w:sz="2" w:space="0" w:color="auto"/>
            </w:tcBorders>
          </w:tcPr>
          <w:p w14:paraId="4B99DA02" w14:textId="77777777" w:rsidR="005C1C1D" w:rsidRPr="00D8063B" w:rsidRDefault="005C1C1D" w:rsidP="00DA6BCB">
            <w:pPr>
              <w:pStyle w:val="NormalLeft"/>
              <w:rPr>
                <w:lang w:val="en-GB"/>
              </w:rPr>
            </w:pPr>
            <w:r w:rsidRPr="00D8063B">
              <w:rPr>
                <w:lang w:val="en-GB"/>
              </w:rPr>
              <w:t>Value of material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84D6E71" w14:textId="77777777" w:rsidR="005C1C1D" w:rsidRPr="00D8063B" w:rsidRDefault="005C1C1D" w:rsidP="00DA6BCB">
            <w:pPr>
              <w:pStyle w:val="NormalLeft"/>
              <w:rPr>
                <w:lang w:val="en-GB"/>
              </w:rPr>
            </w:pPr>
            <w:r w:rsidRPr="00D8063B">
              <w:rPr>
                <w:lang w:val="en-GB"/>
              </w:rPr>
              <w:t>Report the value of the technical provisions — index–linked and unit–linked contracts for each of the currencies required to be reported separately.</w:t>
            </w:r>
          </w:p>
        </w:tc>
      </w:tr>
      <w:tr w:rsidR="005C1C1D" w:rsidRPr="00D8063B" w14:paraId="407A29D1" w14:textId="77777777" w:rsidTr="00A54389">
        <w:tc>
          <w:tcPr>
            <w:tcW w:w="1671" w:type="dxa"/>
            <w:tcBorders>
              <w:top w:val="single" w:sz="2" w:space="0" w:color="auto"/>
              <w:left w:val="single" w:sz="2" w:space="0" w:color="auto"/>
              <w:bottom w:val="single" w:sz="2" w:space="0" w:color="auto"/>
              <w:right w:val="single" w:sz="2" w:space="0" w:color="auto"/>
            </w:tcBorders>
          </w:tcPr>
          <w:p w14:paraId="0671EBCD" w14:textId="77777777" w:rsidR="005C1C1D" w:rsidRPr="00D8063B" w:rsidRDefault="005C1C1D" w:rsidP="00DA6BCB">
            <w:pPr>
              <w:pStyle w:val="NormalLeft"/>
              <w:rPr>
                <w:lang w:val="en-GB"/>
              </w:rPr>
            </w:pPr>
            <w:r w:rsidRPr="00D8063B">
              <w:rPr>
                <w:lang w:val="en-GB"/>
              </w:rPr>
              <w:t>C0020/R0130</w:t>
            </w:r>
          </w:p>
        </w:tc>
        <w:tc>
          <w:tcPr>
            <w:tcW w:w="2879" w:type="dxa"/>
            <w:tcBorders>
              <w:top w:val="single" w:sz="2" w:space="0" w:color="auto"/>
              <w:left w:val="single" w:sz="2" w:space="0" w:color="auto"/>
              <w:bottom w:val="single" w:sz="2" w:space="0" w:color="auto"/>
              <w:right w:val="single" w:sz="2" w:space="0" w:color="auto"/>
            </w:tcBorders>
          </w:tcPr>
          <w:p w14:paraId="5B6FB9B7" w14:textId="77777777" w:rsidR="005C1C1D" w:rsidRPr="00D8063B" w:rsidRDefault="005C1C1D" w:rsidP="00DA6BCB">
            <w:pPr>
              <w:pStyle w:val="NormalLeft"/>
              <w:rPr>
                <w:lang w:val="en-GB"/>
              </w:rPr>
            </w:pPr>
            <w:r w:rsidRPr="00D8063B">
              <w:rPr>
                <w:lang w:val="en-GB"/>
              </w:rPr>
              <w:t>Total value of all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68347BB1" w14:textId="2E7AEEB4" w:rsidR="005C1C1D" w:rsidRPr="00D8063B" w:rsidRDefault="005C1C1D" w:rsidP="00DA6BCB">
            <w:pPr>
              <w:pStyle w:val="NormalLeft"/>
              <w:rPr>
                <w:lang w:val="en-GB"/>
              </w:rPr>
            </w:pPr>
            <w:r w:rsidRPr="00D8063B">
              <w:rPr>
                <w:lang w:val="en-GB"/>
              </w:rPr>
              <w:t>Report the total value of the deposits from reinsurers, insurance and intermediaries payables and reinsurance payables for all currencies. </w:t>
            </w:r>
            <w:r w:rsidR="00DA6BCB" w:rsidRPr="00D8063B">
              <w:rPr>
                <w:lang w:val="en-GB"/>
              </w:rPr>
              <w:t xml:space="preserve"> </w:t>
            </w:r>
          </w:p>
        </w:tc>
      </w:tr>
      <w:tr w:rsidR="005C1C1D" w:rsidRPr="00D8063B" w14:paraId="6E3DA673" w14:textId="77777777" w:rsidTr="00A54389">
        <w:tc>
          <w:tcPr>
            <w:tcW w:w="1671" w:type="dxa"/>
            <w:tcBorders>
              <w:top w:val="single" w:sz="2" w:space="0" w:color="auto"/>
              <w:left w:val="single" w:sz="2" w:space="0" w:color="auto"/>
              <w:bottom w:val="single" w:sz="2" w:space="0" w:color="auto"/>
              <w:right w:val="single" w:sz="2" w:space="0" w:color="auto"/>
            </w:tcBorders>
          </w:tcPr>
          <w:p w14:paraId="29A2FBB6" w14:textId="77777777" w:rsidR="005C1C1D" w:rsidRPr="00D8063B" w:rsidRDefault="005C1C1D" w:rsidP="00DA6BCB">
            <w:pPr>
              <w:pStyle w:val="NormalLeft"/>
              <w:rPr>
                <w:lang w:val="en-GB"/>
              </w:rPr>
            </w:pPr>
            <w:r w:rsidRPr="00D8063B">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6C9F4537" w14:textId="77777777" w:rsidR="005C1C1D" w:rsidRPr="00D8063B" w:rsidRDefault="005C1C1D" w:rsidP="00DA6BCB">
            <w:pPr>
              <w:pStyle w:val="NormalLeft"/>
              <w:rPr>
                <w:lang w:val="en-GB"/>
              </w:rPr>
            </w:pPr>
            <w:r w:rsidRPr="00D8063B">
              <w:rPr>
                <w:lang w:val="en-GB"/>
              </w:rPr>
              <w:t xml:space="preserve">Value of the reporting currency — Deposits from </w:t>
            </w:r>
            <w:r w:rsidRPr="00D8063B">
              <w:rPr>
                <w:lang w:val="en-GB"/>
              </w:rPr>
              <w:lastRenderedPageBreak/>
              <w:t>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352F2F7D" w14:textId="67B9B79D" w:rsidR="005C1C1D" w:rsidRPr="00D8063B" w:rsidRDefault="005C1C1D" w:rsidP="00DA6BCB">
            <w:pPr>
              <w:pStyle w:val="NormalLeft"/>
              <w:rPr>
                <w:lang w:val="en-GB"/>
              </w:rPr>
            </w:pPr>
            <w:r w:rsidRPr="00D8063B">
              <w:rPr>
                <w:lang w:val="en-GB"/>
              </w:rPr>
              <w:lastRenderedPageBreak/>
              <w:t xml:space="preserve">Report the value of the deposits from reinsurers, insurance and intermediaries </w:t>
            </w:r>
            <w:r w:rsidRPr="00D8063B">
              <w:rPr>
                <w:lang w:val="en-GB"/>
              </w:rPr>
              <w:lastRenderedPageBreak/>
              <w:t>payables and reinsurance payables for the reporting currency. </w:t>
            </w:r>
            <w:r w:rsidR="00DA6BCB" w:rsidRPr="00D8063B">
              <w:rPr>
                <w:lang w:val="en-GB"/>
              </w:rPr>
              <w:t xml:space="preserve"> </w:t>
            </w:r>
          </w:p>
        </w:tc>
      </w:tr>
      <w:tr w:rsidR="005C1C1D" w:rsidRPr="00D8063B" w14:paraId="533F0A50" w14:textId="77777777" w:rsidTr="00A54389">
        <w:tc>
          <w:tcPr>
            <w:tcW w:w="1671" w:type="dxa"/>
            <w:tcBorders>
              <w:top w:val="single" w:sz="2" w:space="0" w:color="auto"/>
              <w:left w:val="single" w:sz="2" w:space="0" w:color="auto"/>
              <w:bottom w:val="single" w:sz="2" w:space="0" w:color="auto"/>
              <w:right w:val="single" w:sz="2" w:space="0" w:color="auto"/>
            </w:tcBorders>
          </w:tcPr>
          <w:p w14:paraId="4E277406" w14:textId="77777777" w:rsidR="005C1C1D" w:rsidRPr="00D8063B" w:rsidRDefault="005C1C1D" w:rsidP="00DA6BCB">
            <w:pPr>
              <w:pStyle w:val="NormalLeft"/>
              <w:rPr>
                <w:lang w:val="en-GB"/>
              </w:rPr>
            </w:pPr>
            <w:r w:rsidRPr="00D8063B">
              <w:rPr>
                <w:lang w:val="en-GB"/>
              </w:rPr>
              <w:lastRenderedPageBreak/>
              <w:t>C0040/R0130</w:t>
            </w:r>
          </w:p>
        </w:tc>
        <w:tc>
          <w:tcPr>
            <w:tcW w:w="2879" w:type="dxa"/>
            <w:tcBorders>
              <w:top w:val="single" w:sz="2" w:space="0" w:color="auto"/>
              <w:left w:val="single" w:sz="2" w:space="0" w:color="auto"/>
              <w:bottom w:val="single" w:sz="2" w:space="0" w:color="auto"/>
              <w:right w:val="single" w:sz="2" w:space="0" w:color="auto"/>
            </w:tcBorders>
          </w:tcPr>
          <w:p w14:paraId="5A9AF9E5" w14:textId="77777777" w:rsidR="005C1C1D" w:rsidRPr="00D8063B" w:rsidRDefault="005C1C1D" w:rsidP="00DA6BCB">
            <w:pPr>
              <w:pStyle w:val="NormalLeft"/>
              <w:rPr>
                <w:lang w:val="en-GB"/>
              </w:rPr>
            </w:pPr>
            <w:r w:rsidRPr="00D8063B">
              <w:rPr>
                <w:lang w:val="en-GB"/>
              </w:rPr>
              <w:t>Value of remaining other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54D50DDF" w14:textId="77777777" w:rsidR="005C1C1D" w:rsidRPr="00D8063B" w:rsidRDefault="005C1C1D" w:rsidP="00DA6BCB">
            <w:pPr>
              <w:pStyle w:val="NormalLeft"/>
              <w:rPr>
                <w:lang w:val="en-GB"/>
              </w:rPr>
            </w:pPr>
            <w:r w:rsidRPr="00D8063B">
              <w:rPr>
                <w:lang w:val="en-GB"/>
              </w:rPr>
              <w:t>Report the value of the deposits from reinsurers, insurance and intermediaries payables and reinsurance payables for the remaining currencies that are not reported by currency.</w:t>
            </w:r>
          </w:p>
          <w:p w14:paraId="751C2186" w14:textId="60F45C81" w:rsidR="005C1C1D" w:rsidRPr="00D8063B" w:rsidRDefault="005C1C1D" w:rsidP="00DA6BCB">
            <w:pPr>
              <w:pStyle w:val="NormalLeft"/>
              <w:rPr>
                <w:lang w:val="en-GB"/>
              </w:rPr>
            </w:pPr>
            <w:r w:rsidRPr="00D8063B">
              <w:rPr>
                <w:lang w:val="en-GB"/>
              </w:rPr>
              <w:t>This means that this cell excludes the amount reported in the reporting currency (C0030/R0130) and in the currencies reported by currency (C0050/R0130).</w:t>
            </w:r>
          </w:p>
        </w:tc>
      </w:tr>
      <w:tr w:rsidR="005C1C1D" w:rsidRPr="00D8063B" w14:paraId="3D677E58" w14:textId="77777777" w:rsidTr="00A54389">
        <w:tc>
          <w:tcPr>
            <w:tcW w:w="1671" w:type="dxa"/>
            <w:tcBorders>
              <w:top w:val="single" w:sz="2" w:space="0" w:color="auto"/>
              <w:left w:val="single" w:sz="2" w:space="0" w:color="auto"/>
              <w:bottom w:val="single" w:sz="2" w:space="0" w:color="auto"/>
              <w:right w:val="single" w:sz="2" w:space="0" w:color="auto"/>
            </w:tcBorders>
          </w:tcPr>
          <w:p w14:paraId="347B89FC" w14:textId="77777777" w:rsidR="005C1C1D" w:rsidRPr="00D8063B" w:rsidRDefault="005C1C1D" w:rsidP="00DA6BCB">
            <w:pPr>
              <w:pStyle w:val="NormalLeft"/>
              <w:rPr>
                <w:lang w:val="en-GB"/>
              </w:rPr>
            </w:pPr>
            <w:r w:rsidRPr="00D8063B">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02696A1C" w14:textId="77777777" w:rsidR="005C1C1D" w:rsidRPr="00D8063B" w:rsidRDefault="005C1C1D" w:rsidP="00DA6BCB">
            <w:pPr>
              <w:pStyle w:val="NormalLeft"/>
              <w:rPr>
                <w:lang w:val="en-GB"/>
              </w:rPr>
            </w:pPr>
            <w:r w:rsidRPr="00D8063B">
              <w:rPr>
                <w:lang w:val="en-GB"/>
              </w:rPr>
              <w:t>Value of material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21185451" w14:textId="1F20589E" w:rsidR="005C1C1D" w:rsidRPr="00D8063B" w:rsidRDefault="005C1C1D" w:rsidP="00DA6BCB">
            <w:pPr>
              <w:pStyle w:val="NormalLeft"/>
              <w:rPr>
                <w:lang w:val="en-GB"/>
              </w:rPr>
            </w:pPr>
            <w:r w:rsidRPr="00D8063B">
              <w:rPr>
                <w:lang w:val="en-GB"/>
              </w:rPr>
              <w:t>Report the value of the deposits from reinsurers, insurance and intermediaries payables and reinsurance payables for each of the currencies required to be reported separately. </w:t>
            </w:r>
            <w:r w:rsidR="00DA6BCB" w:rsidRPr="00D8063B">
              <w:rPr>
                <w:lang w:val="en-GB"/>
              </w:rPr>
              <w:t xml:space="preserve"> </w:t>
            </w:r>
          </w:p>
        </w:tc>
      </w:tr>
      <w:tr w:rsidR="005C1C1D" w:rsidRPr="00D8063B" w14:paraId="035A9213" w14:textId="77777777" w:rsidTr="00A54389">
        <w:tc>
          <w:tcPr>
            <w:tcW w:w="1671" w:type="dxa"/>
            <w:tcBorders>
              <w:top w:val="single" w:sz="2" w:space="0" w:color="auto"/>
              <w:left w:val="single" w:sz="2" w:space="0" w:color="auto"/>
              <w:bottom w:val="single" w:sz="2" w:space="0" w:color="auto"/>
              <w:right w:val="single" w:sz="2" w:space="0" w:color="auto"/>
            </w:tcBorders>
          </w:tcPr>
          <w:p w14:paraId="4666DB6C" w14:textId="77777777" w:rsidR="005C1C1D" w:rsidRPr="00D8063B" w:rsidRDefault="005C1C1D" w:rsidP="00DA6BCB">
            <w:pPr>
              <w:pStyle w:val="NormalLeft"/>
              <w:rPr>
                <w:lang w:val="en-GB"/>
              </w:rPr>
            </w:pPr>
            <w:r w:rsidRPr="00D8063B">
              <w:rPr>
                <w:lang w:val="en-GB"/>
              </w:rPr>
              <w:t>C0020/R0140</w:t>
            </w:r>
          </w:p>
        </w:tc>
        <w:tc>
          <w:tcPr>
            <w:tcW w:w="2879" w:type="dxa"/>
            <w:tcBorders>
              <w:top w:val="single" w:sz="2" w:space="0" w:color="auto"/>
              <w:left w:val="single" w:sz="2" w:space="0" w:color="auto"/>
              <w:bottom w:val="single" w:sz="2" w:space="0" w:color="auto"/>
              <w:right w:val="single" w:sz="2" w:space="0" w:color="auto"/>
            </w:tcBorders>
          </w:tcPr>
          <w:p w14:paraId="72FC95D3" w14:textId="77777777" w:rsidR="005C1C1D" w:rsidRPr="00D8063B" w:rsidRDefault="005C1C1D" w:rsidP="00DA6BCB">
            <w:pPr>
              <w:pStyle w:val="NormalLeft"/>
              <w:rPr>
                <w:lang w:val="en-GB"/>
              </w:rPr>
            </w:pPr>
            <w:r w:rsidRPr="00D8063B">
              <w:rPr>
                <w:lang w:val="en-GB"/>
              </w:rPr>
              <w:t>Total value of all currencies — Derivatives</w:t>
            </w:r>
          </w:p>
        </w:tc>
        <w:tc>
          <w:tcPr>
            <w:tcW w:w="4736" w:type="dxa"/>
            <w:tcBorders>
              <w:top w:val="single" w:sz="2" w:space="0" w:color="auto"/>
              <w:left w:val="single" w:sz="2" w:space="0" w:color="auto"/>
              <w:bottom w:val="single" w:sz="2" w:space="0" w:color="auto"/>
              <w:right w:val="single" w:sz="2" w:space="0" w:color="auto"/>
            </w:tcBorders>
          </w:tcPr>
          <w:p w14:paraId="5F0CA674" w14:textId="77777777" w:rsidR="005C1C1D" w:rsidRPr="00D8063B" w:rsidRDefault="005C1C1D" w:rsidP="00DA6BCB">
            <w:pPr>
              <w:pStyle w:val="NormalLeft"/>
              <w:rPr>
                <w:lang w:val="en-GB"/>
              </w:rPr>
            </w:pPr>
            <w:r w:rsidRPr="00D8063B">
              <w:rPr>
                <w:lang w:val="en-GB"/>
              </w:rPr>
              <w:t>Report the total value of the derivatives for all currencies.</w:t>
            </w:r>
          </w:p>
        </w:tc>
      </w:tr>
      <w:tr w:rsidR="005C1C1D" w:rsidRPr="00D8063B" w14:paraId="5B7DCD77" w14:textId="77777777" w:rsidTr="00A54389">
        <w:tc>
          <w:tcPr>
            <w:tcW w:w="1671" w:type="dxa"/>
            <w:tcBorders>
              <w:top w:val="single" w:sz="2" w:space="0" w:color="auto"/>
              <w:left w:val="single" w:sz="2" w:space="0" w:color="auto"/>
              <w:bottom w:val="single" w:sz="2" w:space="0" w:color="auto"/>
              <w:right w:val="single" w:sz="2" w:space="0" w:color="auto"/>
            </w:tcBorders>
          </w:tcPr>
          <w:p w14:paraId="44A2A5E3" w14:textId="77777777" w:rsidR="005C1C1D" w:rsidRPr="00D8063B" w:rsidRDefault="005C1C1D" w:rsidP="00DA6BCB">
            <w:pPr>
              <w:pStyle w:val="NormalLeft"/>
              <w:rPr>
                <w:lang w:val="en-GB"/>
              </w:rPr>
            </w:pPr>
            <w:r w:rsidRPr="00D8063B">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2EC2DE24" w14:textId="77777777" w:rsidR="005C1C1D" w:rsidRPr="00D8063B" w:rsidRDefault="005C1C1D" w:rsidP="00DA6BCB">
            <w:pPr>
              <w:pStyle w:val="NormalLeft"/>
              <w:rPr>
                <w:lang w:val="en-GB"/>
              </w:rPr>
            </w:pPr>
            <w:r w:rsidRPr="00D8063B">
              <w:rPr>
                <w:lang w:val="en-GB"/>
              </w:rPr>
              <w:t>Value of the reporting currency — Derivatives</w:t>
            </w:r>
          </w:p>
        </w:tc>
        <w:tc>
          <w:tcPr>
            <w:tcW w:w="4736" w:type="dxa"/>
            <w:tcBorders>
              <w:top w:val="single" w:sz="2" w:space="0" w:color="auto"/>
              <w:left w:val="single" w:sz="2" w:space="0" w:color="auto"/>
              <w:bottom w:val="single" w:sz="2" w:space="0" w:color="auto"/>
              <w:right w:val="single" w:sz="2" w:space="0" w:color="auto"/>
            </w:tcBorders>
          </w:tcPr>
          <w:p w14:paraId="04D0DB68" w14:textId="77777777" w:rsidR="005C1C1D" w:rsidRPr="00D8063B" w:rsidRDefault="005C1C1D" w:rsidP="00DA6BCB">
            <w:pPr>
              <w:pStyle w:val="NormalLeft"/>
              <w:rPr>
                <w:lang w:val="en-GB"/>
              </w:rPr>
            </w:pPr>
            <w:r w:rsidRPr="00D8063B">
              <w:rPr>
                <w:lang w:val="en-GB"/>
              </w:rPr>
              <w:t>Report the value of the derivatives for the reporting currency.</w:t>
            </w:r>
          </w:p>
        </w:tc>
      </w:tr>
      <w:tr w:rsidR="005C1C1D" w:rsidRPr="00D8063B" w14:paraId="0103FFA8" w14:textId="77777777" w:rsidTr="00A54389">
        <w:tc>
          <w:tcPr>
            <w:tcW w:w="1671" w:type="dxa"/>
            <w:tcBorders>
              <w:top w:val="single" w:sz="2" w:space="0" w:color="auto"/>
              <w:left w:val="single" w:sz="2" w:space="0" w:color="auto"/>
              <w:bottom w:val="single" w:sz="2" w:space="0" w:color="auto"/>
              <w:right w:val="single" w:sz="2" w:space="0" w:color="auto"/>
            </w:tcBorders>
          </w:tcPr>
          <w:p w14:paraId="04404046" w14:textId="77777777" w:rsidR="005C1C1D" w:rsidRPr="00D8063B" w:rsidRDefault="005C1C1D" w:rsidP="00DA6BCB">
            <w:pPr>
              <w:pStyle w:val="NormalLeft"/>
              <w:rPr>
                <w:lang w:val="en-GB"/>
              </w:rPr>
            </w:pPr>
            <w:r w:rsidRPr="00D8063B">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2FEE8271" w14:textId="77777777" w:rsidR="005C1C1D" w:rsidRPr="00D8063B" w:rsidRDefault="005C1C1D" w:rsidP="00DA6BCB">
            <w:pPr>
              <w:pStyle w:val="NormalLeft"/>
              <w:rPr>
                <w:lang w:val="en-GB"/>
              </w:rPr>
            </w:pPr>
            <w:r w:rsidRPr="00D8063B">
              <w:rPr>
                <w:lang w:val="en-GB"/>
              </w:rPr>
              <w:t>Value of remaining other currencies — Derivatives</w:t>
            </w:r>
          </w:p>
        </w:tc>
        <w:tc>
          <w:tcPr>
            <w:tcW w:w="4736" w:type="dxa"/>
            <w:tcBorders>
              <w:top w:val="single" w:sz="2" w:space="0" w:color="auto"/>
              <w:left w:val="single" w:sz="2" w:space="0" w:color="auto"/>
              <w:bottom w:val="single" w:sz="2" w:space="0" w:color="auto"/>
              <w:right w:val="single" w:sz="2" w:space="0" w:color="auto"/>
            </w:tcBorders>
          </w:tcPr>
          <w:p w14:paraId="6C0EE7B0" w14:textId="77777777" w:rsidR="005C1C1D" w:rsidRPr="00D8063B" w:rsidRDefault="005C1C1D" w:rsidP="00DA6BCB">
            <w:pPr>
              <w:pStyle w:val="NormalLeft"/>
              <w:rPr>
                <w:lang w:val="en-GB"/>
              </w:rPr>
            </w:pPr>
            <w:r w:rsidRPr="00D8063B">
              <w:rPr>
                <w:lang w:val="en-GB"/>
              </w:rPr>
              <w:t>Report the total value of the derivatives for the remaining currencies that are not reported by currency.</w:t>
            </w:r>
          </w:p>
          <w:p w14:paraId="12DB4573"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(C0030/R0140) and in the currencies reported by currency (C0050/R0140).</w:t>
            </w:r>
          </w:p>
        </w:tc>
      </w:tr>
      <w:tr w:rsidR="005C1C1D" w:rsidRPr="00D8063B" w14:paraId="1E052BF7" w14:textId="77777777" w:rsidTr="00A54389">
        <w:tc>
          <w:tcPr>
            <w:tcW w:w="1671" w:type="dxa"/>
            <w:tcBorders>
              <w:top w:val="single" w:sz="2" w:space="0" w:color="auto"/>
              <w:left w:val="single" w:sz="2" w:space="0" w:color="auto"/>
              <w:bottom w:val="single" w:sz="2" w:space="0" w:color="auto"/>
              <w:right w:val="single" w:sz="2" w:space="0" w:color="auto"/>
            </w:tcBorders>
          </w:tcPr>
          <w:p w14:paraId="11739053" w14:textId="77777777" w:rsidR="005C1C1D" w:rsidRPr="00D8063B" w:rsidRDefault="005C1C1D" w:rsidP="00DA6BCB">
            <w:pPr>
              <w:pStyle w:val="NormalLeft"/>
              <w:rPr>
                <w:lang w:val="en-GB"/>
              </w:rPr>
            </w:pPr>
            <w:r w:rsidRPr="00D8063B">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19746DCA" w14:textId="77777777" w:rsidR="005C1C1D" w:rsidRPr="00D8063B" w:rsidRDefault="005C1C1D" w:rsidP="00DA6BCB">
            <w:pPr>
              <w:pStyle w:val="NormalLeft"/>
              <w:rPr>
                <w:lang w:val="en-GB"/>
              </w:rPr>
            </w:pPr>
            <w:r w:rsidRPr="00D8063B">
              <w:rPr>
                <w:lang w:val="en-GB"/>
              </w:rPr>
              <w:t>Value of material currencies — Derivatives</w:t>
            </w:r>
          </w:p>
        </w:tc>
        <w:tc>
          <w:tcPr>
            <w:tcW w:w="4736" w:type="dxa"/>
            <w:tcBorders>
              <w:top w:val="single" w:sz="2" w:space="0" w:color="auto"/>
              <w:left w:val="single" w:sz="2" w:space="0" w:color="auto"/>
              <w:bottom w:val="single" w:sz="2" w:space="0" w:color="auto"/>
              <w:right w:val="single" w:sz="2" w:space="0" w:color="auto"/>
            </w:tcBorders>
          </w:tcPr>
          <w:p w14:paraId="22A48EC0" w14:textId="77777777" w:rsidR="005C1C1D" w:rsidRPr="00D8063B" w:rsidRDefault="005C1C1D" w:rsidP="00DA6BCB">
            <w:pPr>
              <w:pStyle w:val="NormalLeft"/>
              <w:rPr>
                <w:lang w:val="en-GB"/>
              </w:rPr>
            </w:pPr>
            <w:r w:rsidRPr="00D8063B">
              <w:rPr>
                <w:lang w:val="en-GB"/>
              </w:rPr>
              <w:t>Report the value of the derivatives for each of the currency required to be reported separately.</w:t>
            </w:r>
          </w:p>
        </w:tc>
      </w:tr>
      <w:tr w:rsidR="005C1C1D" w:rsidRPr="00D8063B" w14:paraId="0DCA24FF" w14:textId="77777777" w:rsidTr="00A54389">
        <w:tc>
          <w:tcPr>
            <w:tcW w:w="1671" w:type="dxa"/>
            <w:tcBorders>
              <w:top w:val="single" w:sz="2" w:space="0" w:color="auto"/>
              <w:left w:val="single" w:sz="2" w:space="0" w:color="auto"/>
              <w:bottom w:val="single" w:sz="2" w:space="0" w:color="auto"/>
              <w:right w:val="single" w:sz="2" w:space="0" w:color="auto"/>
            </w:tcBorders>
          </w:tcPr>
          <w:p w14:paraId="47745425" w14:textId="77777777" w:rsidR="005C1C1D" w:rsidRPr="00D8063B" w:rsidRDefault="005C1C1D" w:rsidP="00DA6BCB">
            <w:pPr>
              <w:pStyle w:val="NormalLeft"/>
              <w:rPr>
                <w:lang w:val="en-GB"/>
              </w:rPr>
            </w:pPr>
            <w:r w:rsidRPr="00D8063B">
              <w:rPr>
                <w:lang w:val="en-GB"/>
              </w:rPr>
              <w:t>C0020/R0150</w:t>
            </w:r>
          </w:p>
        </w:tc>
        <w:tc>
          <w:tcPr>
            <w:tcW w:w="2879" w:type="dxa"/>
            <w:tcBorders>
              <w:top w:val="single" w:sz="2" w:space="0" w:color="auto"/>
              <w:left w:val="single" w:sz="2" w:space="0" w:color="auto"/>
              <w:bottom w:val="single" w:sz="2" w:space="0" w:color="auto"/>
              <w:right w:val="single" w:sz="2" w:space="0" w:color="auto"/>
            </w:tcBorders>
          </w:tcPr>
          <w:p w14:paraId="54CCF47B" w14:textId="77777777" w:rsidR="005C1C1D" w:rsidRPr="00D8063B" w:rsidRDefault="005C1C1D" w:rsidP="00DA6BCB">
            <w:pPr>
              <w:pStyle w:val="NormalLeft"/>
              <w:rPr>
                <w:lang w:val="en-GB"/>
              </w:rPr>
            </w:pPr>
            <w:r w:rsidRPr="00D8063B">
              <w:rPr>
                <w:lang w:val="en-GB"/>
              </w:rPr>
              <w:t>Total value of all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55CBFD88" w14:textId="77777777" w:rsidR="005C1C1D" w:rsidRPr="00D8063B" w:rsidRDefault="005C1C1D" w:rsidP="00DA6BCB">
            <w:pPr>
              <w:pStyle w:val="NormalLeft"/>
              <w:rPr>
                <w:lang w:val="en-GB"/>
              </w:rPr>
            </w:pPr>
            <w:r w:rsidRPr="00D8063B">
              <w:rPr>
                <w:lang w:val="en-GB"/>
              </w:rPr>
              <w:t>Report the total value of the financial liabilities for all currencies.</w:t>
            </w:r>
          </w:p>
        </w:tc>
      </w:tr>
      <w:tr w:rsidR="005C1C1D" w:rsidRPr="00D8063B" w14:paraId="0899A8FA" w14:textId="77777777" w:rsidTr="00A54389">
        <w:tc>
          <w:tcPr>
            <w:tcW w:w="1671" w:type="dxa"/>
            <w:tcBorders>
              <w:top w:val="single" w:sz="2" w:space="0" w:color="auto"/>
              <w:left w:val="single" w:sz="2" w:space="0" w:color="auto"/>
              <w:bottom w:val="single" w:sz="2" w:space="0" w:color="auto"/>
              <w:right w:val="single" w:sz="2" w:space="0" w:color="auto"/>
            </w:tcBorders>
          </w:tcPr>
          <w:p w14:paraId="1EFA1545" w14:textId="77777777" w:rsidR="005C1C1D" w:rsidRPr="00D8063B" w:rsidRDefault="005C1C1D" w:rsidP="00DA6BCB">
            <w:pPr>
              <w:pStyle w:val="NormalLeft"/>
              <w:rPr>
                <w:lang w:val="en-GB"/>
              </w:rPr>
            </w:pPr>
            <w:r w:rsidRPr="00D8063B">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7B0EA83E" w14:textId="77777777" w:rsidR="005C1C1D" w:rsidRPr="00D8063B" w:rsidRDefault="005C1C1D" w:rsidP="00DA6BCB">
            <w:pPr>
              <w:pStyle w:val="NormalLeft"/>
              <w:rPr>
                <w:lang w:val="en-GB"/>
              </w:rPr>
            </w:pPr>
            <w:r w:rsidRPr="00D8063B">
              <w:rPr>
                <w:lang w:val="en-GB"/>
              </w:rPr>
              <w:t>Value of the reporting currency — Financial liabilities</w:t>
            </w:r>
          </w:p>
        </w:tc>
        <w:tc>
          <w:tcPr>
            <w:tcW w:w="4736" w:type="dxa"/>
            <w:tcBorders>
              <w:top w:val="single" w:sz="2" w:space="0" w:color="auto"/>
              <w:left w:val="single" w:sz="2" w:space="0" w:color="auto"/>
              <w:bottom w:val="single" w:sz="2" w:space="0" w:color="auto"/>
              <w:right w:val="single" w:sz="2" w:space="0" w:color="auto"/>
            </w:tcBorders>
          </w:tcPr>
          <w:p w14:paraId="7C594ADB" w14:textId="77777777" w:rsidR="005C1C1D" w:rsidRPr="00D8063B" w:rsidRDefault="005C1C1D" w:rsidP="00DA6BCB">
            <w:pPr>
              <w:pStyle w:val="NormalLeft"/>
              <w:rPr>
                <w:lang w:val="en-GB"/>
              </w:rPr>
            </w:pPr>
            <w:r w:rsidRPr="00D8063B">
              <w:rPr>
                <w:lang w:val="en-GB"/>
              </w:rPr>
              <w:t>Report the value of the financial liabilities for the reporting currency.</w:t>
            </w:r>
          </w:p>
        </w:tc>
      </w:tr>
      <w:tr w:rsidR="005C1C1D" w:rsidRPr="00D8063B" w14:paraId="3252A952" w14:textId="77777777" w:rsidTr="00A54389">
        <w:tc>
          <w:tcPr>
            <w:tcW w:w="1671" w:type="dxa"/>
            <w:tcBorders>
              <w:top w:val="single" w:sz="2" w:space="0" w:color="auto"/>
              <w:left w:val="single" w:sz="2" w:space="0" w:color="auto"/>
              <w:bottom w:val="single" w:sz="2" w:space="0" w:color="auto"/>
              <w:right w:val="single" w:sz="2" w:space="0" w:color="auto"/>
            </w:tcBorders>
          </w:tcPr>
          <w:p w14:paraId="09F42437" w14:textId="77777777" w:rsidR="005C1C1D" w:rsidRPr="00D8063B" w:rsidRDefault="005C1C1D" w:rsidP="00DA6BCB">
            <w:pPr>
              <w:pStyle w:val="NormalLeft"/>
              <w:rPr>
                <w:lang w:val="en-GB"/>
              </w:rPr>
            </w:pPr>
            <w:r w:rsidRPr="00D8063B">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761DF797" w14:textId="77777777" w:rsidR="005C1C1D" w:rsidRPr="00D8063B" w:rsidRDefault="005C1C1D" w:rsidP="00DA6BCB">
            <w:pPr>
              <w:pStyle w:val="NormalLeft"/>
              <w:rPr>
                <w:lang w:val="en-GB"/>
              </w:rPr>
            </w:pPr>
            <w:r w:rsidRPr="00D8063B">
              <w:rPr>
                <w:lang w:val="en-GB"/>
              </w:rPr>
              <w:t>Value of remaining other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76B06319" w14:textId="77777777" w:rsidR="005C1C1D" w:rsidRPr="00D8063B" w:rsidRDefault="005C1C1D" w:rsidP="00DA6BCB">
            <w:pPr>
              <w:pStyle w:val="NormalLeft"/>
              <w:rPr>
                <w:lang w:val="en-GB"/>
              </w:rPr>
            </w:pPr>
            <w:r w:rsidRPr="00D8063B">
              <w:rPr>
                <w:lang w:val="en-GB"/>
              </w:rPr>
              <w:t>Report the total value of the financial liabilities for the remaining currencies that are not reported by currency.</w:t>
            </w:r>
          </w:p>
          <w:p w14:paraId="67D6B10A" w14:textId="77777777" w:rsidR="005C1C1D" w:rsidRPr="00D8063B" w:rsidRDefault="005C1C1D" w:rsidP="00DA6BCB">
            <w:pPr>
              <w:pStyle w:val="NormalLeft"/>
              <w:rPr>
                <w:lang w:val="en-GB"/>
              </w:rPr>
            </w:pPr>
            <w:r w:rsidRPr="00D8063B">
              <w:rPr>
                <w:lang w:val="en-GB"/>
              </w:rPr>
              <w:lastRenderedPageBreak/>
              <w:t>This means that this cell excludes the amount reported in the reporting currency (C0030/R0150) and in the currencies reported by currency (C0050/R0150).</w:t>
            </w:r>
          </w:p>
        </w:tc>
      </w:tr>
      <w:tr w:rsidR="005C1C1D" w:rsidRPr="00D8063B" w14:paraId="5648DE81" w14:textId="77777777" w:rsidTr="00A54389">
        <w:tc>
          <w:tcPr>
            <w:tcW w:w="1671" w:type="dxa"/>
            <w:tcBorders>
              <w:top w:val="single" w:sz="2" w:space="0" w:color="auto"/>
              <w:left w:val="single" w:sz="2" w:space="0" w:color="auto"/>
              <w:bottom w:val="single" w:sz="2" w:space="0" w:color="auto"/>
              <w:right w:val="single" w:sz="2" w:space="0" w:color="auto"/>
            </w:tcBorders>
          </w:tcPr>
          <w:p w14:paraId="28367CB7" w14:textId="77777777" w:rsidR="005C1C1D" w:rsidRPr="00D8063B" w:rsidRDefault="005C1C1D" w:rsidP="00DA6BCB">
            <w:pPr>
              <w:pStyle w:val="NormalLeft"/>
              <w:rPr>
                <w:lang w:val="en-GB"/>
              </w:rPr>
            </w:pPr>
            <w:r w:rsidRPr="00D8063B">
              <w:rPr>
                <w:lang w:val="en-GB"/>
              </w:rPr>
              <w:lastRenderedPageBreak/>
              <w:t>C0050/R0150</w:t>
            </w:r>
          </w:p>
        </w:tc>
        <w:tc>
          <w:tcPr>
            <w:tcW w:w="2879" w:type="dxa"/>
            <w:tcBorders>
              <w:top w:val="single" w:sz="2" w:space="0" w:color="auto"/>
              <w:left w:val="single" w:sz="2" w:space="0" w:color="auto"/>
              <w:bottom w:val="single" w:sz="2" w:space="0" w:color="auto"/>
              <w:right w:val="single" w:sz="2" w:space="0" w:color="auto"/>
            </w:tcBorders>
          </w:tcPr>
          <w:p w14:paraId="4D5B4EB9" w14:textId="77777777" w:rsidR="005C1C1D" w:rsidRPr="00D8063B" w:rsidRDefault="005C1C1D" w:rsidP="00DA6BCB">
            <w:pPr>
              <w:pStyle w:val="NormalLeft"/>
              <w:rPr>
                <w:lang w:val="en-GB"/>
              </w:rPr>
            </w:pPr>
            <w:r w:rsidRPr="00D8063B">
              <w:rPr>
                <w:lang w:val="en-GB"/>
              </w:rPr>
              <w:t>Value of material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42E7EBAB" w14:textId="77777777" w:rsidR="005C1C1D" w:rsidRPr="00D8063B" w:rsidRDefault="005C1C1D" w:rsidP="00DA6BCB">
            <w:pPr>
              <w:pStyle w:val="NormalLeft"/>
              <w:rPr>
                <w:lang w:val="en-GB"/>
              </w:rPr>
            </w:pPr>
            <w:r w:rsidRPr="00D8063B">
              <w:rPr>
                <w:lang w:val="en-GB"/>
              </w:rPr>
              <w:t>Report the value of the financial liabilities for each of the currencies required to be reported separately.</w:t>
            </w:r>
          </w:p>
        </w:tc>
      </w:tr>
      <w:tr w:rsidR="005C1C1D" w:rsidRPr="00D8063B" w14:paraId="7556AAFD" w14:textId="77777777" w:rsidTr="00A54389">
        <w:tc>
          <w:tcPr>
            <w:tcW w:w="1671" w:type="dxa"/>
            <w:tcBorders>
              <w:top w:val="single" w:sz="2" w:space="0" w:color="auto"/>
              <w:left w:val="single" w:sz="2" w:space="0" w:color="auto"/>
              <w:bottom w:val="single" w:sz="2" w:space="0" w:color="auto"/>
              <w:right w:val="single" w:sz="2" w:space="0" w:color="auto"/>
            </w:tcBorders>
          </w:tcPr>
          <w:p w14:paraId="448CDD78" w14:textId="77777777" w:rsidR="005C1C1D" w:rsidRPr="00D8063B" w:rsidRDefault="005C1C1D" w:rsidP="00DA6BCB">
            <w:pPr>
              <w:pStyle w:val="NormalLeft"/>
              <w:rPr>
                <w:lang w:val="en-GB"/>
              </w:rPr>
            </w:pPr>
            <w:r w:rsidRPr="00D8063B">
              <w:rPr>
                <w:lang w:val="en-GB"/>
              </w:rPr>
              <w:t>C0020/R0160</w:t>
            </w:r>
          </w:p>
        </w:tc>
        <w:tc>
          <w:tcPr>
            <w:tcW w:w="2879" w:type="dxa"/>
            <w:tcBorders>
              <w:top w:val="single" w:sz="2" w:space="0" w:color="auto"/>
              <w:left w:val="single" w:sz="2" w:space="0" w:color="auto"/>
              <w:bottom w:val="single" w:sz="2" w:space="0" w:color="auto"/>
              <w:right w:val="single" w:sz="2" w:space="0" w:color="auto"/>
            </w:tcBorders>
          </w:tcPr>
          <w:p w14:paraId="6B191FEE" w14:textId="77777777" w:rsidR="005C1C1D" w:rsidRPr="00D8063B" w:rsidRDefault="005C1C1D" w:rsidP="00DA6BCB">
            <w:pPr>
              <w:pStyle w:val="NormalLeft"/>
              <w:rPr>
                <w:lang w:val="en-GB"/>
              </w:rPr>
            </w:pPr>
            <w:r w:rsidRPr="00D8063B">
              <w:rPr>
                <w:lang w:val="en-GB"/>
              </w:rPr>
              <w:t>Total value of all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DEAD769" w14:textId="77777777" w:rsidR="005C1C1D" w:rsidRPr="00D8063B" w:rsidRDefault="005C1C1D" w:rsidP="00DA6BCB">
            <w:pPr>
              <w:pStyle w:val="NormalLeft"/>
              <w:rPr>
                <w:lang w:val="en-GB"/>
              </w:rPr>
            </w:pPr>
            <w:r w:rsidRPr="00D8063B">
              <w:rPr>
                <w:lang w:val="en-GB"/>
              </w:rPr>
              <w:t>Report the total value of the Contingent liabilities for all currencies.</w:t>
            </w:r>
          </w:p>
        </w:tc>
      </w:tr>
      <w:tr w:rsidR="005C1C1D" w:rsidRPr="00D8063B" w14:paraId="5519B6D8" w14:textId="77777777" w:rsidTr="00A54389">
        <w:tc>
          <w:tcPr>
            <w:tcW w:w="1671" w:type="dxa"/>
            <w:tcBorders>
              <w:top w:val="single" w:sz="2" w:space="0" w:color="auto"/>
              <w:left w:val="single" w:sz="2" w:space="0" w:color="auto"/>
              <w:bottom w:val="single" w:sz="2" w:space="0" w:color="auto"/>
              <w:right w:val="single" w:sz="2" w:space="0" w:color="auto"/>
            </w:tcBorders>
          </w:tcPr>
          <w:p w14:paraId="18EA8F91" w14:textId="77777777" w:rsidR="005C1C1D" w:rsidRPr="00D8063B" w:rsidRDefault="005C1C1D" w:rsidP="00DA6BCB">
            <w:pPr>
              <w:pStyle w:val="NormalLeft"/>
              <w:rPr>
                <w:lang w:val="en-GB"/>
              </w:rPr>
            </w:pPr>
            <w:r w:rsidRPr="00D8063B">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799277A0" w14:textId="77777777" w:rsidR="005C1C1D" w:rsidRPr="00D8063B" w:rsidRDefault="005C1C1D" w:rsidP="00DA6BCB">
            <w:pPr>
              <w:pStyle w:val="NormalLeft"/>
              <w:rPr>
                <w:lang w:val="en-GB"/>
              </w:rPr>
            </w:pPr>
            <w:r w:rsidRPr="00D8063B">
              <w:rPr>
                <w:lang w:val="en-GB"/>
              </w:rPr>
              <w:t>Value of the reporting currency — Contingent liabilities</w:t>
            </w:r>
          </w:p>
        </w:tc>
        <w:tc>
          <w:tcPr>
            <w:tcW w:w="4736" w:type="dxa"/>
            <w:tcBorders>
              <w:top w:val="single" w:sz="2" w:space="0" w:color="auto"/>
              <w:left w:val="single" w:sz="2" w:space="0" w:color="auto"/>
              <w:bottom w:val="single" w:sz="2" w:space="0" w:color="auto"/>
              <w:right w:val="single" w:sz="2" w:space="0" w:color="auto"/>
            </w:tcBorders>
          </w:tcPr>
          <w:p w14:paraId="0304400C" w14:textId="77777777" w:rsidR="005C1C1D" w:rsidRPr="00D8063B" w:rsidRDefault="005C1C1D" w:rsidP="00DA6BCB">
            <w:pPr>
              <w:pStyle w:val="NormalLeft"/>
              <w:rPr>
                <w:lang w:val="en-GB"/>
              </w:rPr>
            </w:pPr>
            <w:r w:rsidRPr="00D8063B">
              <w:rPr>
                <w:lang w:val="en-GB"/>
              </w:rPr>
              <w:t>Report the value of the contingent liabilities for the reporting currency.</w:t>
            </w:r>
          </w:p>
        </w:tc>
      </w:tr>
      <w:tr w:rsidR="005C1C1D" w:rsidRPr="00D8063B" w14:paraId="4D1C8799" w14:textId="77777777" w:rsidTr="00A54389">
        <w:tc>
          <w:tcPr>
            <w:tcW w:w="1671" w:type="dxa"/>
            <w:tcBorders>
              <w:top w:val="single" w:sz="2" w:space="0" w:color="auto"/>
              <w:left w:val="single" w:sz="2" w:space="0" w:color="auto"/>
              <w:bottom w:val="single" w:sz="2" w:space="0" w:color="auto"/>
              <w:right w:val="single" w:sz="2" w:space="0" w:color="auto"/>
            </w:tcBorders>
          </w:tcPr>
          <w:p w14:paraId="568855EF" w14:textId="77777777" w:rsidR="005C1C1D" w:rsidRPr="00D8063B" w:rsidRDefault="005C1C1D" w:rsidP="00DA6BCB">
            <w:pPr>
              <w:pStyle w:val="NormalLeft"/>
              <w:rPr>
                <w:lang w:val="en-GB"/>
              </w:rPr>
            </w:pPr>
            <w:r w:rsidRPr="00D8063B">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47559E05" w14:textId="77777777" w:rsidR="005C1C1D" w:rsidRPr="00D8063B" w:rsidRDefault="005C1C1D" w:rsidP="00DA6BCB">
            <w:pPr>
              <w:pStyle w:val="NormalLeft"/>
              <w:rPr>
                <w:lang w:val="en-GB"/>
              </w:rPr>
            </w:pPr>
            <w:r w:rsidRPr="00D8063B">
              <w:rPr>
                <w:lang w:val="en-GB"/>
              </w:rPr>
              <w:t>Value of remaining other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A9C0ABF" w14:textId="77777777" w:rsidR="005C1C1D" w:rsidRPr="00D8063B" w:rsidRDefault="005C1C1D" w:rsidP="00DA6BCB">
            <w:pPr>
              <w:pStyle w:val="NormalLeft"/>
              <w:rPr>
                <w:lang w:val="en-GB"/>
              </w:rPr>
            </w:pPr>
            <w:r w:rsidRPr="00D8063B">
              <w:rPr>
                <w:lang w:val="en-GB"/>
              </w:rPr>
              <w:t>Report the total value of the contingent liabilities for the remaining currencies that are not reported by currency.</w:t>
            </w:r>
          </w:p>
          <w:p w14:paraId="0F550E91"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(C0030/R0160) and in the currencies reported by currency (C0050/R0160).</w:t>
            </w:r>
          </w:p>
        </w:tc>
      </w:tr>
      <w:tr w:rsidR="005C1C1D" w:rsidRPr="00D8063B" w14:paraId="7F0E9682" w14:textId="77777777" w:rsidTr="00A54389">
        <w:tc>
          <w:tcPr>
            <w:tcW w:w="1671" w:type="dxa"/>
            <w:tcBorders>
              <w:top w:val="single" w:sz="2" w:space="0" w:color="auto"/>
              <w:left w:val="single" w:sz="2" w:space="0" w:color="auto"/>
              <w:bottom w:val="single" w:sz="2" w:space="0" w:color="auto"/>
              <w:right w:val="single" w:sz="2" w:space="0" w:color="auto"/>
            </w:tcBorders>
          </w:tcPr>
          <w:p w14:paraId="5A8AD7E4" w14:textId="77777777" w:rsidR="005C1C1D" w:rsidRPr="00D8063B" w:rsidRDefault="005C1C1D" w:rsidP="00DA6BCB">
            <w:pPr>
              <w:pStyle w:val="NormalLeft"/>
              <w:rPr>
                <w:lang w:val="en-GB"/>
              </w:rPr>
            </w:pPr>
            <w:r w:rsidRPr="00D8063B">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1B892178" w14:textId="77777777" w:rsidR="005C1C1D" w:rsidRPr="00D8063B" w:rsidRDefault="005C1C1D" w:rsidP="00DA6BCB">
            <w:pPr>
              <w:pStyle w:val="NormalLeft"/>
              <w:rPr>
                <w:lang w:val="en-GB"/>
              </w:rPr>
            </w:pPr>
            <w:r w:rsidRPr="00D8063B">
              <w:rPr>
                <w:lang w:val="en-GB"/>
              </w:rPr>
              <w:t>Value of material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76D5B1B0" w14:textId="77777777" w:rsidR="005C1C1D" w:rsidRPr="00D8063B" w:rsidRDefault="005C1C1D" w:rsidP="00DA6BCB">
            <w:pPr>
              <w:pStyle w:val="NormalLeft"/>
              <w:rPr>
                <w:lang w:val="en-GB"/>
              </w:rPr>
            </w:pPr>
            <w:r w:rsidRPr="00D8063B">
              <w:rPr>
                <w:lang w:val="en-GB"/>
              </w:rPr>
              <w:t>Report the value of the contingent liabilities for each of the currencies required to be reported separately</w:t>
            </w:r>
          </w:p>
        </w:tc>
      </w:tr>
      <w:tr w:rsidR="005C1C1D" w:rsidRPr="00D8063B" w14:paraId="7950AD9D" w14:textId="77777777" w:rsidTr="00A54389">
        <w:tc>
          <w:tcPr>
            <w:tcW w:w="1671" w:type="dxa"/>
            <w:tcBorders>
              <w:top w:val="single" w:sz="2" w:space="0" w:color="auto"/>
              <w:left w:val="single" w:sz="2" w:space="0" w:color="auto"/>
              <w:bottom w:val="single" w:sz="2" w:space="0" w:color="auto"/>
              <w:right w:val="single" w:sz="2" w:space="0" w:color="auto"/>
            </w:tcBorders>
          </w:tcPr>
          <w:p w14:paraId="6DB0F6E1" w14:textId="77777777" w:rsidR="005C1C1D" w:rsidRPr="00D8063B" w:rsidRDefault="005C1C1D" w:rsidP="00DA6BCB">
            <w:pPr>
              <w:pStyle w:val="NormalLeft"/>
              <w:rPr>
                <w:lang w:val="en-GB"/>
              </w:rPr>
            </w:pPr>
            <w:r w:rsidRPr="00D8063B">
              <w:rPr>
                <w:lang w:val="en-GB"/>
              </w:rPr>
              <w:t>C0020/R0170</w:t>
            </w:r>
          </w:p>
        </w:tc>
        <w:tc>
          <w:tcPr>
            <w:tcW w:w="2879" w:type="dxa"/>
            <w:tcBorders>
              <w:top w:val="single" w:sz="2" w:space="0" w:color="auto"/>
              <w:left w:val="single" w:sz="2" w:space="0" w:color="auto"/>
              <w:bottom w:val="single" w:sz="2" w:space="0" w:color="auto"/>
              <w:right w:val="single" w:sz="2" w:space="0" w:color="auto"/>
            </w:tcBorders>
          </w:tcPr>
          <w:p w14:paraId="38FC071B" w14:textId="77777777" w:rsidR="005C1C1D" w:rsidRPr="00D8063B" w:rsidRDefault="005C1C1D" w:rsidP="00DA6BCB">
            <w:pPr>
              <w:pStyle w:val="NormalLeft"/>
              <w:rPr>
                <w:lang w:val="en-GB"/>
              </w:rPr>
            </w:pPr>
            <w:r w:rsidRPr="00D8063B">
              <w:rPr>
                <w:lang w:val="en-GB"/>
              </w:rPr>
              <w:t>Total value of all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37A969E8" w14:textId="77777777" w:rsidR="005C1C1D" w:rsidRPr="00D8063B" w:rsidRDefault="005C1C1D" w:rsidP="00DA6BCB">
            <w:pPr>
              <w:pStyle w:val="NormalLeft"/>
              <w:rPr>
                <w:lang w:val="en-GB"/>
              </w:rPr>
            </w:pPr>
            <w:r w:rsidRPr="00D8063B">
              <w:rPr>
                <w:lang w:val="en-GB"/>
              </w:rPr>
              <w:t>Report the total value of any other liabilities for all currencies.</w:t>
            </w:r>
          </w:p>
        </w:tc>
      </w:tr>
      <w:tr w:rsidR="005C1C1D" w:rsidRPr="00D8063B" w14:paraId="051A0B00" w14:textId="77777777" w:rsidTr="00A54389">
        <w:tc>
          <w:tcPr>
            <w:tcW w:w="1671" w:type="dxa"/>
            <w:tcBorders>
              <w:top w:val="single" w:sz="2" w:space="0" w:color="auto"/>
              <w:left w:val="single" w:sz="2" w:space="0" w:color="auto"/>
              <w:bottom w:val="single" w:sz="2" w:space="0" w:color="auto"/>
              <w:right w:val="single" w:sz="2" w:space="0" w:color="auto"/>
            </w:tcBorders>
          </w:tcPr>
          <w:p w14:paraId="2721530D" w14:textId="77777777" w:rsidR="005C1C1D" w:rsidRPr="00D8063B" w:rsidRDefault="005C1C1D" w:rsidP="00DA6BCB">
            <w:pPr>
              <w:pStyle w:val="NormalLeft"/>
              <w:rPr>
                <w:lang w:val="en-GB"/>
              </w:rPr>
            </w:pPr>
            <w:r w:rsidRPr="00D8063B">
              <w:rPr>
                <w:lang w:val="en-GB"/>
              </w:rPr>
              <w:t>C0030/R0170</w:t>
            </w:r>
          </w:p>
        </w:tc>
        <w:tc>
          <w:tcPr>
            <w:tcW w:w="2879" w:type="dxa"/>
            <w:tcBorders>
              <w:top w:val="single" w:sz="2" w:space="0" w:color="auto"/>
              <w:left w:val="single" w:sz="2" w:space="0" w:color="auto"/>
              <w:bottom w:val="single" w:sz="2" w:space="0" w:color="auto"/>
              <w:right w:val="single" w:sz="2" w:space="0" w:color="auto"/>
            </w:tcBorders>
          </w:tcPr>
          <w:p w14:paraId="447BECAB" w14:textId="77777777" w:rsidR="005C1C1D" w:rsidRPr="00D8063B" w:rsidRDefault="005C1C1D" w:rsidP="00DA6BCB">
            <w:pPr>
              <w:pStyle w:val="NormalLeft"/>
              <w:rPr>
                <w:lang w:val="en-GB"/>
              </w:rPr>
            </w:pPr>
            <w:r w:rsidRPr="00D8063B">
              <w:rPr>
                <w:lang w:val="en-GB"/>
              </w:rPr>
              <w:t>Value of the reporting currency — Any other liabilities</w:t>
            </w:r>
          </w:p>
        </w:tc>
        <w:tc>
          <w:tcPr>
            <w:tcW w:w="4736" w:type="dxa"/>
            <w:tcBorders>
              <w:top w:val="single" w:sz="2" w:space="0" w:color="auto"/>
              <w:left w:val="single" w:sz="2" w:space="0" w:color="auto"/>
              <w:bottom w:val="single" w:sz="2" w:space="0" w:color="auto"/>
              <w:right w:val="single" w:sz="2" w:space="0" w:color="auto"/>
            </w:tcBorders>
          </w:tcPr>
          <w:p w14:paraId="613338E1" w14:textId="77777777" w:rsidR="005C1C1D" w:rsidRPr="00D8063B" w:rsidRDefault="005C1C1D" w:rsidP="00DA6BCB">
            <w:pPr>
              <w:pStyle w:val="NormalLeft"/>
              <w:rPr>
                <w:lang w:val="en-GB"/>
              </w:rPr>
            </w:pPr>
            <w:r w:rsidRPr="00D8063B">
              <w:rPr>
                <w:lang w:val="en-GB"/>
              </w:rPr>
              <w:t>Report the value of any other liabilities for the reporting currency.</w:t>
            </w:r>
          </w:p>
        </w:tc>
      </w:tr>
      <w:tr w:rsidR="005C1C1D" w:rsidRPr="00D8063B" w14:paraId="16A2734C" w14:textId="77777777" w:rsidTr="00A54389">
        <w:tc>
          <w:tcPr>
            <w:tcW w:w="1671" w:type="dxa"/>
            <w:tcBorders>
              <w:top w:val="single" w:sz="2" w:space="0" w:color="auto"/>
              <w:left w:val="single" w:sz="2" w:space="0" w:color="auto"/>
              <w:bottom w:val="single" w:sz="2" w:space="0" w:color="auto"/>
              <w:right w:val="single" w:sz="2" w:space="0" w:color="auto"/>
            </w:tcBorders>
          </w:tcPr>
          <w:p w14:paraId="5324AAC2" w14:textId="77777777" w:rsidR="005C1C1D" w:rsidRPr="00D8063B" w:rsidRDefault="005C1C1D" w:rsidP="00DA6BCB">
            <w:pPr>
              <w:pStyle w:val="NormalLeft"/>
              <w:rPr>
                <w:lang w:val="en-GB"/>
              </w:rPr>
            </w:pPr>
            <w:r w:rsidRPr="00D8063B">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40B7B150" w14:textId="77777777" w:rsidR="005C1C1D" w:rsidRPr="00D8063B" w:rsidRDefault="005C1C1D" w:rsidP="00DA6BCB">
            <w:pPr>
              <w:pStyle w:val="NormalLeft"/>
              <w:rPr>
                <w:lang w:val="en-GB"/>
              </w:rPr>
            </w:pPr>
            <w:r w:rsidRPr="00D8063B">
              <w:rPr>
                <w:lang w:val="en-GB"/>
              </w:rPr>
              <w:t>Value of remaining other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621A25EC" w14:textId="77777777" w:rsidR="005C1C1D" w:rsidRPr="00D8063B" w:rsidRDefault="005C1C1D" w:rsidP="00DA6BCB">
            <w:pPr>
              <w:pStyle w:val="NormalLeft"/>
              <w:rPr>
                <w:lang w:val="en-GB"/>
              </w:rPr>
            </w:pPr>
            <w:r w:rsidRPr="00D8063B">
              <w:rPr>
                <w:lang w:val="en-GB"/>
              </w:rPr>
              <w:t>Report the total value of any other liabilities for remaining currencies that are not reported by currency.</w:t>
            </w:r>
          </w:p>
          <w:p w14:paraId="202DC31A"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(C0030/R0170) and in the currencies reported by currency (C0050/R0170).</w:t>
            </w:r>
          </w:p>
        </w:tc>
      </w:tr>
      <w:tr w:rsidR="005C1C1D" w:rsidRPr="00D8063B" w14:paraId="33C53DB8" w14:textId="77777777" w:rsidTr="00A54389">
        <w:tc>
          <w:tcPr>
            <w:tcW w:w="1671" w:type="dxa"/>
            <w:tcBorders>
              <w:top w:val="single" w:sz="2" w:space="0" w:color="auto"/>
              <w:left w:val="single" w:sz="2" w:space="0" w:color="auto"/>
              <w:bottom w:val="single" w:sz="2" w:space="0" w:color="auto"/>
              <w:right w:val="single" w:sz="2" w:space="0" w:color="auto"/>
            </w:tcBorders>
          </w:tcPr>
          <w:p w14:paraId="712DDC95" w14:textId="77777777" w:rsidR="005C1C1D" w:rsidRPr="00D8063B" w:rsidRDefault="005C1C1D" w:rsidP="00DA6BCB">
            <w:pPr>
              <w:pStyle w:val="NormalLeft"/>
              <w:rPr>
                <w:lang w:val="en-GB"/>
              </w:rPr>
            </w:pPr>
            <w:r w:rsidRPr="00D8063B">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07744641" w14:textId="77777777" w:rsidR="005C1C1D" w:rsidRPr="00D8063B" w:rsidRDefault="005C1C1D" w:rsidP="00DA6BCB">
            <w:pPr>
              <w:pStyle w:val="NormalLeft"/>
              <w:rPr>
                <w:lang w:val="en-GB"/>
              </w:rPr>
            </w:pPr>
            <w:r w:rsidRPr="00D8063B">
              <w:rPr>
                <w:lang w:val="en-GB"/>
              </w:rPr>
              <w:t>Value of material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12B7E47D" w14:textId="77777777" w:rsidR="005C1C1D" w:rsidRPr="00D8063B" w:rsidRDefault="005C1C1D" w:rsidP="00DA6BCB">
            <w:pPr>
              <w:pStyle w:val="NormalLeft"/>
              <w:rPr>
                <w:lang w:val="en-GB"/>
              </w:rPr>
            </w:pPr>
            <w:r w:rsidRPr="00D8063B">
              <w:rPr>
                <w:lang w:val="en-GB"/>
              </w:rPr>
              <w:t>Report the value of any other liabilities for each of the currencies required to be reported separately.</w:t>
            </w:r>
          </w:p>
        </w:tc>
      </w:tr>
      <w:tr w:rsidR="005C1C1D" w:rsidRPr="00D8063B" w14:paraId="0ECF3291" w14:textId="77777777" w:rsidTr="00A54389">
        <w:tc>
          <w:tcPr>
            <w:tcW w:w="1671" w:type="dxa"/>
            <w:tcBorders>
              <w:top w:val="single" w:sz="2" w:space="0" w:color="auto"/>
              <w:left w:val="single" w:sz="2" w:space="0" w:color="auto"/>
              <w:bottom w:val="single" w:sz="2" w:space="0" w:color="auto"/>
              <w:right w:val="single" w:sz="2" w:space="0" w:color="auto"/>
            </w:tcBorders>
          </w:tcPr>
          <w:p w14:paraId="30DD7910" w14:textId="77777777" w:rsidR="005C1C1D" w:rsidRPr="00D8063B" w:rsidRDefault="005C1C1D" w:rsidP="00DA6BCB">
            <w:pPr>
              <w:pStyle w:val="NormalLeft"/>
              <w:rPr>
                <w:lang w:val="en-GB"/>
              </w:rPr>
            </w:pPr>
            <w:r w:rsidRPr="00D8063B">
              <w:rPr>
                <w:lang w:val="en-GB"/>
              </w:rPr>
              <w:lastRenderedPageBreak/>
              <w:t>C0020/R0200</w:t>
            </w:r>
          </w:p>
        </w:tc>
        <w:tc>
          <w:tcPr>
            <w:tcW w:w="2879" w:type="dxa"/>
            <w:tcBorders>
              <w:top w:val="single" w:sz="2" w:space="0" w:color="auto"/>
              <w:left w:val="single" w:sz="2" w:space="0" w:color="auto"/>
              <w:bottom w:val="single" w:sz="2" w:space="0" w:color="auto"/>
              <w:right w:val="single" w:sz="2" w:space="0" w:color="auto"/>
            </w:tcBorders>
          </w:tcPr>
          <w:p w14:paraId="3B7A1DA6" w14:textId="77777777" w:rsidR="005C1C1D" w:rsidRPr="00D8063B" w:rsidRDefault="005C1C1D" w:rsidP="00DA6BCB">
            <w:pPr>
              <w:pStyle w:val="NormalLeft"/>
              <w:rPr>
                <w:lang w:val="en-GB"/>
              </w:rPr>
            </w:pPr>
            <w:r w:rsidRPr="00D8063B">
              <w:rPr>
                <w:lang w:val="en-GB"/>
              </w:rPr>
              <w:t>Total value of all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56D0440B" w14:textId="77777777" w:rsidR="005C1C1D" w:rsidRPr="00D8063B" w:rsidRDefault="005C1C1D" w:rsidP="00DA6BCB">
            <w:pPr>
              <w:pStyle w:val="NormalLeft"/>
              <w:rPr>
                <w:lang w:val="en-GB"/>
              </w:rPr>
            </w:pPr>
            <w:r w:rsidRPr="00D8063B">
              <w:rPr>
                <w:lang w:val="en-GB"/>
              </w:rPr>
              <w:t>Report the total value of the total liabilities for all currencies.</w:t>
            </w:r>
          </w:p>
        </w:tc>
      </w:tr>
      <w:tr w:rsidR="005C1C1D" w:rsidRPr="00D8063B" w14:paraId="1A6A6D37" w14:textId="77777777" w:rsidTr="00A54389">
        <w:tc>
          <w:tcPr>
            <w:tcW w:w="1671" w:type="dxa"/>
            <w:tcBorders>
              <w:top w:val="single" w:sz="2" w:space="0" w:color="auto"/>
              <w:left w:val="single" w:sz="2" w:space="0" w:color="auto"/>
              <w:bottom w:val="single" w:sz="2" w:space="0" w:color="auto"/>
              <w:right w:val="single" w:sz="2" w:space="0" w:color="auto"/>
            </w:tcBorders>
          </w:tcPr>
          <w:p w14:paraId="3DD38C9D" w14:textId="77777777" w:rsidR="005C1C1D" w:rsidRPr="00D8063B" w:rsidRDefault="005C1C1D" w:rsidP="00DA6BCB">
            <w:pPr>
              <w:pStyle w:val="NormalLeft"/>
              <w:rPr>
                <w:lang w:val="en-GB"/>
              </w:rPr>
            </w:pPr>
            <w:r w:rsidRPr="00D8063B">
              <w:rPr>
                <w:lang w:val="en-GB"/>
              </w:rPr>
              <w:t>C0030/R0200</w:t>
            </w:r>
          </w:p>
        </w:tc>
        <w:tc>
          <w:tcPr>
            <w:tcW w:w="2879" w:type="dxa"/>
            <w:tcBorders>
              <w:top w:val="single" w:sz="2" w:space="0" w:color="auto"/>
              <w:left w:val="single" w:sz="2" w:space="0" w:color="auto"/>
              <w:bottom w:val="single" w:sz="2" w:space="0" w:color="auto"/>
              <w:right w:val="single" w:sz="2" w:space="0" w:color="auto"/>
            </w:tcBorders>
          </w:tcPr>
          <w:p w14:paraId="77C635C1" w14:textId="77777777" w:rsidR="005C1C1D" w:rsidRPr="00D8063B" w:rsidRDefault="005C1C1D" w:rsidP="00DA6BCB">
            <w:pPr>
              <w:pStyle w:val="NormalLeft"/>
              <w:rPr>
                <w:lang w:val="en-GB"/>
              </w:rPr>
            </w:pPr>
            <w:r w:rsidRPr="00D8063B">
              <w:rPr>
                <w:lang w:val="en-GB"/>
              </w:rPr>
              <w:t>Value of the reporting currency — Total liabilities</w:t>
            </w:r>
          </w:p>
        </w:tc>
        <w:tc>
          <w:tcPr>
            <w:tcW w:w="4736" w:type="dxa"/>
            <w:tcBorders>
              <w:top w:val="single" w:sz="2" w:space="0" w:color="auto"/>
              <w:left w:val="single" w:sz="2" w:space="0" w:color="auto"/>
              <w:bottom w:val="single" w:sz="2" w:space="0" w:color="auto"/>
              <w:right w:val="single" w:sz="2" w:space="0" w:color="auto"/>
            </w:tcBorders>
          </w:tcPr>
          <w:p w14:paraId="0A091B56" w14:textId="77777777" w:rsidR="005C1C1D" w:rsidRPr="00D8063B" w:rsidRDefault="005C1C1D" w:rsidP="00DA6BCB">
            <w:pPr>
              <w:pStyle w:val="NormalLeft"/>
              <w:rPr>
                <w:lang w:val="en-GB"/>
              </w:rPr>
            </w:pPr>
            <w:r w:rsidRPr="00D8063B">
              <w:rPr>
                <w:lang w:val="en-GB"/>
              </w:rPr>
              <w:t>Report the value of total liabilities for the reporting currency.</w:t>
            </w:r>
          </w:p>
        </w:tc>
      </w:tr>
      <w:tr w:rsidR="005C1C1D" w:rsidRPr="00D8063B" w14:paraId="05D7CCE3" w14:textId="77777777" w:rsidTr="00A54389">
        <w:tc>
          <w:tcPr>
            <w:tcW w:w="1671" w:type="dxa"/>
            <w:tcBorders>
              <w:top w:val="single" w:sz="2" w:space="0" w:color="auto"/>
              <w:left w:val="single" w:sz="2" w:space="0" w:color="auto"/>
              <w:bottom w:val="single" w:sz="2" w:space="0" w:color="auto"/>
              <w:right w:val="single" w:sz="2" w:space="0" w:color="auto"/>
            </w:tcBorders>
          </w:tcPr>
          <w:p w14:paraId="7FEC8894" w14:textId="77777777" w:rsidR="005C1C1D" w:rsidRPr="00D8063B" w:rsidRDefault="005C1C1D" w:rsidP="00DA6BCB">
            <w:pPr>
              <w:pStyle w:val="NormalLeft"/>
              <w:rPr>
                <w:lang w:val="en-GB"/>
              </w:rPr>
            </w:pPr>
            <w:r w:rsidRPr="00D8063B">
              <w:rPr>
                <w:lang w:val="en-GB"/>
              </w:rPr>
              <w:t>C0040/R0200</w:t>
            </w:r>
          </w:p>
        </w:tc>
        <w:tc>
          <w:tcPr>
            <w:tcW w:w="2879" w:type="dxa"/>
            <w:tcBorders>
              <w:top w:val="single" w:sz="2" w:space="0" w:color="auto"/>
              <w:left w:val="single" w:sz="2" w:space="0" w:color="auto"/>
              <w:bottom w:val="single" w:sz="2" w:space="0" w:color="auto"/>
              <w:right w:val="single" w:sz="2" w:space="0" w:color="auto"/>
            </w:tcBorders>
          </w:tcPr>
          <w:p w14:paraId="30409F69" w14:textId="77777777" w:rsidR="005C1C1D" w:rsidRPr="00D8063B" w:rsidRDefault="005C1C1D" w:rsidP="00DA6BCB">
            <w:pPr>
              <w:pStyle w:val="NormalLeft"/>
              <w:rPr>
                <w:lang w:val="en-GB"/>
              </w:rPr>
            </w:pPr>
            <w:r w:rsidRPr="00D8063B">
              <w:rPr>
                <w:lang w:val="en-GB"/>
              </w:rPr>
              <w:t>Value of remaining other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3A304C8C" w14:textId="77777777" w:rsidR="005C1C1D" w:rsidRPr="00D8063B" w:rsidRDefault="005C1C1D" w:rsidP="00DA6BCB">
            <w:pPr>
              <w:pStyle w:val="NormalLeft"/>
              <w:rPr>
                <w:lang w:val="en-GB"/>
              </w:rPr>
            </w:pPr>
            <w:r w:rsidRPr="00D8063B">
              <w:rPr>
                <w:lang w:val="en-GB"/>
              </w:rPr>
              <w:t>Report the total value of total liabilities for the remaining currencies that are not reported by currency.</w:t>
            </w:r>
          </w:p>
          <w:p w14:paraId="69F562AF"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(C0030/R0200) and in the currencies reported by currency (C0050/R0200).</w:t>
            </w:r>
          </w:p>
        </w:tc>
      </w:tr>
      <w:tr w:rsidR="005C1C1D" w:rsidRPr="00D8063B" w14:paraId="5E4FDF37" w14:textId="77777777" w:rsidTr="00A54389">
        <w:tc>
          <w:tcPr>
            <w:tcW w:w="1671" w:type="dxa"/>
            <w:tcBorders>
              <w:top w:val="single" w:sz="2" w:space="0" w:color="auto"/>
              <w:left w:val="single" w:sz="2" w:space="0" w:color="auto"/>
              <w:bottom w:val="single" w:sz="2" w:space="0" w:color="auto"/>
              <w:right w:val="single" w:sz="2" w:space="0" w:color="auto"/>
            </w:tcBorders>
          </w:tcPr>
          <w:p w14:paraId="42DBD6DD" w14:textId="77777777" w:rsidR="005C1C1D" w:rsidRPr="00D8063B" w:rsidRDefault="005C1C1D" w:rsidP="00DA6BCB">
            <w:pPr>
              <w:pStyle w:val="NormalLeft"/>
              <w:rPr>
                <w:lang w:val="en-GB"/>
              </w:rPr>
            </w:pPr>
            <w:r w:rsidRPr="00D8063B">
              <w:rPr>
                <w:lang w:val="en-GB"/>
              </w:rPr>
              <w:t>C0050/R0200</w:t>
            </w:r>
          </w:p>
        </w:tc>
        <w:tc>
          <w:tcPr>
            <w:tcW w:w="2879" w:type="dxa"/>
            <w:tcBorders>
              <w:top w:val="single" w:sz="2" w:space="0" w:color="auto"/>
              <w:left w:val="single" w:sz="2" w:space="0" w:color="auto"/>
              <w:bottom w:val="single" w:sz="2" w:space="0" w:color="auto"/>
              <w:right w:val="single" w:sz="2" w:space="0" w:color="auto"/>
            </w:tcBorders>
          </w:tcPr>
          <w:p w14:paraId="06CEB12F" w14:textId="77777777" w:rsidR="005C1C1D" w:rsidRPr="00D8063B" w:rsidRDefault="005C1C1D" w:rsidP="00DA6BCB">
            <w:pPr>
              <w:pStyle w:val="NormalLeft"/>
              <w:rPr>
                <w:lang w:val="en-GB"/>
              </w:rPr>
            </w:pPr>
            <w:r w:rsidRPr="00D8063B">
              <w:rPr>
                <w:lang w:val="en-GB"/>
              </w:rPr>
              <w:t>Value of material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427003D5" w14:textId="77777777" w:rsidR="005C1C1D" w:rsidRPr="00D8063B" w:rsidRDefault="005C1C1D" w:rsidP="00DA6BCB">
            <w:pPr>
              <w:pStyle w:val="NormalLeft"/>
              <w:rPr>
                <w:lang w:val="en-GB"/>
              </w:rPr>
            </w:pPr>
            <w:r w:rsidRPr="00D8063B">
              <w:rPr>
                <w:lang w:val="en-GB"/>
              </w:rPr>
              <w:t>Report the value of total liabilities for each of the currency required to be reported separately.</w:t>
            </w:r>
          </w:p>
        </w:tc>
      </w:tr>
    </w:tbl>
    <w:p w14:paraId="39331CD8" w14:textId="77777777" w:rsidR="005C1C1D" w:rsidRPr="00D8063B" w:rsidRDefault="005C1C1D" w:rsidP="005C1C1D">
      <w:pPr>
        <w:rPr>
          <w:lang w:val="en-GB"/>
        </w:rPr>
      </w:pPr>
    </w:p>
    <w:p w14:paraId="78E65877" w14:textId="77777777" w:rsidR="005C1C1D" w:rsidRPr="00D8063B" w:rsidRDefault="005C1C1D" w:rsidP="005C1C1D">
      <w:pPr>
        <w:pStyle w:val="ManualHeading2"/>
        <w:numPr>
          <w:ilvl w:val="0"/>
          <w:numId w:val="0"/>
        </w:numPr>
        <w:ind w:left="851" w:hanging="851"/>
        <w:rPr>
          <w:lang w:val="en-GB"/>
        </w:rPr>
      </w:pPr>
      <w:r w:rsidRPr="00D8063B">
        <w:rPr>
          <w:i/>
          <w:lang w:val="en-GB"/>
        </w:rPr>
        <w:t>S.03.01 — Off–balance sheet items — General</w:t>
      </w:r>
    </w:p>
    <w:p w14:paraId="37DCD0CE" w14:textId="77777777" w:rsidR="005C1C1D" w:rsidRPr="00D8063B" w:rsidRDefault="005C1C1D" w:rsidP="005C1C1D">
      <w:pPr>
        <w:rPr>
          <w:lang w:val="en-GB"/>
        </w:rPr>
      </w:pPr>
      <w:r w:rsidRPr="00D8063B">
        <w:rPr>
          <w:i/>
          <w:lang w:val="en-GB"/>
        </w:rPr>
        <w:t>General comments:</w:t>
      </w:r>
    </w:p>
    <w:p w14:paraId="2D43472E" w14:textId="77777777" w:rsidR="005C1C1D" w:rsidRPr="00D8063B" w:rsidRDefault="005C1C1D" w:rsidP="005C1C1D">
      <w:pPr>
        <w:rPr>
          <w:lang w:val="en-GB"/>
        </w:rPr>
      </w:pPr>
      <w:r w:rsidRPr="00D8063B">
        <w:rPr>
          <w:lang w:val="en-GB"/>
        </w:rPr>
        <w:t>This section relates to annual submission of information for groups.</w:t>
      </w:r>
    </w:p>
    <w:p w14:paraId="090E691C" w14:textId="65ADE243" w:rsidR="005C1C1D" w:rsidRPr="00D8063B" w:rsidRDefault="005C1C1D" w:rsidP="005C1C1D">
      <w:pPr>
        <w:rPr>
          <w:ins w:id="960" w:author="Author"/>
          <w:lang w:val="en-GB"/>
        </w:rPr>
      </w:pPr>
      <w:r w:rsidRPr="00D8063B">
        <w:rPr>
          <w:lang w:val="en-GB"/>
        </w:rPr>
        <w:t>This template shall include the information referring to off–balance sheet items and the maximum and solvency II value of contingent liabilities in Solvency II balance sheet also. As regards the Solvency II value, the instructions define the items from a recognition perspective. Valuation principles are laid down in Directive 2009/138/EC, Delegated Regulation (EU) 2015/35, Solvency II Technical Standards and Guidelines.</w:t>
      </w:r>
    </w:p>
    <w:p w14:paraId="6C314CE8" w14:textId="6109388A" w:rsidR="005420BA" w:rsidRPr="00D8063B" w:rsidRDefault="005420BA" w:rsidP="005420BA">
      <w:pPr>
        <w:rPr>
          <w:ins w:id="961" w:author="Author"/>
          <w:lang w:val="en-GB"/>
        </w:rPr>
      </w:pPr>
      <w:ins w:id="962" w:author="Author">
        <w:r w:rsidRPr="00D8063B">
          <w:rPr>
            <w:lang w:val="en-GB"/>
          </w:rPr>
          <w:t xml:space="preserve">A pool of assets that secure an investment (e.g. the pool of assets that are a collateral for covered bonds) </w:t>
        </w:r>
        <w:del w:id="963" w:author="Author">
          <w:r w:rsidRPr="00D8063B" w:rsidDel="00FE3071">
            <w:rPr>
              <w:lang w:val="en-GB"/>
            </w:rPr>
            <w:delText>should</w:delText>
          </w:r>
        </w:del>
        <w:r w:rsidR="00FE3071">
          <w:rPr>
            <w:lang w:val="en-GB"/>
          </w:rPr>
          <w:t>shall</w:t>
        </w:r>
        <w:r w:rsidRPr="00D8063B">
          <w:rPr>
            <w:lang w:val="en-GB"/>
          </w:rPr>
          <w:t xml:space="preserve"> not be reported in this template.</w:t>
        </w:r>
      </w:ins>
    </w:p>
    <w:p w14:paraId="08E30FE5" w14:textId="77777777" w:rsidR="005C1C1D" w:rsidRPr="00D8063B" w:rsidRDefault="005C1C1D" w:rsidP="005C1C1D">
      <w:pPr>
        <w:rPr>
          <w:lang w:val="en-GB"/>
        </w:rPr>
      </w:pPr>
      <w:r w:rsidRPr="00D8063B">
        <w:rPr>
          <w:lang w:val="en-GB"/>
        </w:rPr>
        <w:t>Guarantee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credit default contracts. These items shall not include guarantees stemming from insurance contracts, which are recognised in technical provisions.</w:t>
      </w:r>
    </w:p>
    <w:p w14:paraId="09E58AED" w14:textId="77777777" w:rsidR="005C1C1D" w:rsidRPr="00D8063B" w:rsidRDefault="005C1C1D" w:rsidP="005C1C1D">
      <w:pPr>
        <w:rPr>
          <w:lang w:val="en-GB"/>
        </w:rPr>
      </w:pPr>
      <w:r w:rsidRPr="00D8063B">
        <w:rPr>
          <w:lang w:val="en-GB"/>
        </w:rPr>
        <w:t>A contingent liability is defined as:</w:t>
      </w:r>
    </w:p>
    <w:p w14:paraId="460F6B8E" w14:textId="77777777" w:rsidR="005C1C1D" w:rsidRPr="00D8063B" w:rsidRDefault="005C1C1D" w:rsidP="005C1C1D">
      <w:pPr>
        <w:pStyle w:val="Point0"/>
        <w:rPr>
          <w:lang w:val="en-GB"/>
        </w:rPr>
      </w:pPr>
      <w:r w:rsidRPr="00D8063B">
        <w:rPr>
          <w:lang w:val="en-GB"/>
        </w:rPr>
        <w:tab/>
        <w:t>a)</w:t>
      </w:r>
      <w:r w:rsidRPr="00D8063B">
        <w:rPr>
          <w:lang w:val="en-GB"/>
        </w:rPr>
        <w:tab/>
        <w:t>a possible obligation that arises from past events and whose existence will be confirmed only by the occurrence or non–occurrence of one or more uncertain future events not wholly within the control of the entity; or</w:t>
      </w:r>
    </w:p>
    <w:p w14:paraId="589E0F09" w14:textId="77777777" w:rsidR="005C1C1D" w:rsidRPr="00D8063B" w:rsidRDefault="005C1C1D" w:rsidP="005C1C1D">
      <w:pPr>
        <w:pStyle w:val="Point0"/>
        <w:rPr>
          <w:lang w:val="en-GB"/>
        </w:rPr>
      </w:pPr>
      <w:r w:rsidRPr="00D8063B">
        <w:rPr>
          <w:lang w:val="en-GB"/>
        </w:rPr>
        <w:tab/>
        <w:t>c)</w:t>
      </w:r>
      <w:r w:rsidRPr="00D8063B">
        <w:rPr>
          <w:lang w:val="en-GB"/>
        </w:rPr>
        <w:tab/>
        <w:t>a present obligation that arises from past events even if:</w:t>
      </w:r>
    </w:p>
    <w:p w14:paraId="42B3AE0D" w14:textId="77777777" w:rsidR="005C1C1D" w:rsidRPr="00D8063B" w:rsidRDefault="005C1C1D" w:rsidP="005C1C1D">
      <w:pPr>
        <w:pStyle w:val="Point1"/>
        <w:rPr>
          <w:lang w:val="en-GB"/>
        </w:rPr>
      </w:pPr>
      <w:r w:rsidRPr="00D8063B">
        <w:rPr>
          <w:lang w:val="en-GB"/>
        </w:rPr>
        <w:tab/>
        <w:t>iii.</w:t>
      </w:r>
      <w:r w:rsidRPr="00D8063B">
        <w:rPr>
          <w:lang w:val="en-GB"/>
        </w:rPr>
        <w:tab/>
        <w:t>it is not probable that an outflow of resources embodying economic benefits will be required to settle the obligation; or</w:t>
      </w:r>
    </w:p>
    <w:p w14:paraId="02290424" w14:textId="77777777" w:rsidR="005C1C1D" w:rsidRPr="00D8063B" w:rsidRDefault="005C1C1D" w:rsidP="005C1C1D">
      <w:pPr>
        <w:pStyle w:val="Point1"/>
        <w:rPr>
          <w:lang w:val="en-GB"/>
        </w:rPr>
      </w:pPr>
      <w:r w:rsidRPr="00D8063B">
        <w:rPr>
          <w:lang w:val="en-GB"/>
        </w:rPr>
        <w:tab/>
        <w:t>iv.</w:t>
      </w:r>
      <w:r w:rsidRPr="00D8063B">
        <w:rPr>
          <w:lang w:val="en-GB"/>
        </w:rPr>
        <w:tab/>
        <w:t>the amount of the obligation cannot be measured with sufficient reliability.</w:t>
      </w:r>
    </w:p>
    <w:p w14:paraId="0CED73C1" w14:textId="65A6139C" w:rsidR="005C1C1D" w:rsidRPr="00D8063B" w:rsidRDefault="005C1C1D" w:rsidP="00DA6BCB">
      <w:pPr>
        <w:rPr>
          <w:lang w:val="en-GB"/>
        </w:rPr>
      </w:pPr>
      <w:r w:rsidRPr="00D8063B">
        <w:rPr>
          <w:lang w:val="en-GB"/>
        </w:rPr>
        <w:lastRenderedPageBreak/>
        <w:t>Collateral is an asset with a monetary value or a commitment that secure the lender against the defaults of the borrower.</w:t>
      </w:r>
      <w:ins w:id="964" w:author="Author">
        <w:r w:rsidR="004449F6" w:rsidRPr="00D8063B">
          <w:rPr>
            <w:lang w:val="en-GB"/>
          </w:rPr>
          <w:t xml:space="preserve"> The value of the collateral should be reported as the economic value of the collateral at per reference date (Solvency II value of the assets), not as the risk-adjusted value of a collateral according to article 197 of the Delegated Regulation.</w:t>
        </w:r>
      </w:ins>
    </w:p>
    <w:p w14:paraId="28766158" w14:textId="5324A093" w:rsidR="005C1C1D" w:rsidRPr="00D8063B" w:rsidRDefault="005C1C1D" w:rsidP="00DA6BCB">
      <w:pPr>
        <w:rPr>
          <w:lang w:val="en-GB"/>
        </w:rPr>
      </w:pPr>
      <w:del w:id="965" w:author="Author">
        <w:r w:rsidRPr="00D8063B" w:rsidDel="004449F6">
          <w:rPr>
            <w:lang w:val="en-GB"/>
          </w:rPr>
          <w:delText xml:space="preserve">The guarantees listed in this template are not reported in S.03.02 and S.03.03. This means that </w:delText>
        </w:r>
        <w:r w:rsidRPr="00D8063B">
          <w:rPr>
            <w:lang w:val="en-GB"/>
          </w:rPr>
          <w:delText>only</w:delText>
        </w:r>
        <w:r w:rsidRPr="00D8063B" w:rsidDel="004449F6">
          <w:rPr>
            <w:lang w:val="en-GB"/>
          </w:rPr>
          <w:delText>o</w:delText>
        </w:r>
      </w:del>
      <w:ins w:id="966" w:author="Author">
        <w:r w:rsidR="004449F6" w:rsidRPr="00D8063B">
          <w:rPr>
            <w:lang w:val="en-GB"/>
          </w:rPr>
          <w:t>O</w:t>
        </w:r>
        <w:r w:rsidRPr="00D8063B">
          <w:rPr>
            <w:lang w:val="en-GB"/>
          </w:rPr>
          <w:t>nly</w:t>
        </w:r>
      </w:ins>
      <w:r w:rsidRPr="00D8063B">
        <w:rPr>
          <w:lang w:val="en-GB"/>
        </w:rPr>
        <w:t xml:space="preserve"> limited guarantees are to be reported in this template. Internal guarantees within the scope of group supervision are not reported in this template</w:t>
      </w:r>
      <w:ins w:id="967" w:author="Author">
        <w:r w:rsidR="004449F6" w:rsidRPr="00D8063B">
          <w:rPr>
            <w:lang w:val="en-GB"/>
          </w:rPr>
          <w:t xml:space="preserve"> excluding information about any provided or receive</w:t>
        </w:r>
        <w:r w:rsidR="00981BB9" w:rsidRPr="00D8063B">
          <w:rPr>
            <w:lang w:val="en-GB"/>
          </w:rPr>
          <w:t>d</w:t>
        </w:r>
        <w:r w:rsidR="004449F6" w:rsidRPr="00D8063B">
          <w:rPr>
            <w:lang w:val="en-GB"/>
          </w:rPr>
          <w:t xml:space="preserve"> unlimited guarantee</w:t>
        </w:r>
      </w:ins>
      <w:r w:rsidRPr="00D8063B">
        <w:rPr>
          <w:lang w:val="en-GB"/>
        </w:rPr>
        <w:t>.</w:t>
      </w:r>
    </w:p>
    <w:p w14:paraId="6081478E" w14:textId="77777777" w:rsidR="005C1C1D" w:rsidRPr="00D8063B" w:rsidRDefault="005C1C1D" w:rsidP="005C1C1D">
      <w:pPr>
        <w:rPr>
          <w:lang w:val="en-GB"/>
        </w:rPr>
      </w:pPr>
      <w:r w:rsidRPr="00D8063B">
        <w:rPr>
          <w:lang w:val="en-GB"/>
        </w:rPr>
        <w:t>At group level, the template is applicable for all entities within the scope of group supervision — including other financial sectors and non–controlled participations — for method 1 (Accounting consolidation–based method), method 2 (Deduction and aggregation method) and a combination of methods 1 and 2.</w:t>
      </w:r>
    </w:p>
    <w:p w14:paraId="5AA30394" w14:textId="511489F1" w:rsidR="005C1C1D" w:rsidRPr="00D8063B" w:rsidRDefault="005C1C1D" w:rsidP="005C1C1D">
      <w:pPr>
        <w:rPr>
          <w:ins w:id="968" w:author="Author"/>
          <w:lang w:val="en-GB"/>
        </w:rPr>
      </w:pPr>
      <w:r w:rsidRPr="00D8063B">
        <w:rPr>
          <w:lang w:val="en-GB"/>
        </w:rPr>
        <w:t>For non–controlled participations guarantees provided and guarantees received are included on a proportional basis when method 1 is applied. When method 2 is applied these guarantees are reported with the total amount.</w:t>
      </w:r>
    </w:p>
    <w:p w14:paraId="55B58AB3" w14:textId="77777777" w:rsidR="00957E24" w:rsidRPr="00D8063B" w:rsidRDefault="00957E24" w:rsidP="00957E24">
      <w:pPr>
        <w:pStyle w:val="CM4"/>
        <w:spacing w:before="60" w:after="60"/>
        <w:jc w:val="both"/>
        <w:rPr>
          <w:ins w:id="969" w:author="Author"/>
          <w:color w:val="000000"/>
        </w:rPr>
      </w:pPr>
      <w:ins w:id="970" w:author="Author">
        <w:r w:rsidRPr="00D8063B">
          <w:rPr>
            <w:color w:val="000000"/>
          </w:rPr>
          <w:t>This template shall be reported considering the following specifications, which regards to the instructions in the below table:</w:t>
        </w:r>
      </w:ins>
    </w:p>
    <w:p w14:paraId="3702C942" w14:textId="77777777" w:rsidR="005420BA" w:rsidRPr="00D8063B" w:rsidRDefault="005420BA" w:rsidP="005420BA">
      <w:pPr>
        <w:pStyle w:val="ListParagraph"/>
        <w:numPr>
          <w:ilvl w:val="0"/>
          <w:numId w:val="24"/>
        </w:numPr>
        <w:spacing w:after="0"/>
        <w:ind w:left="709" w:hanging="357"/>
        <w:jc w:val="both"/>
        <w:rPr>
          <w:ins w:id="971" w:author="Author"/>
          <w:rFonts w:ascii="Times New Roman" w:hAnsi="Times New Roman" w:cs="Times New Roman"/>
          <w:sz w:val="24"/>
          <w:szCs w:val="24"/>
        </w:rPr>
      </w:pPr>
      <w:ins w:id="972" w:author="Author">
        <w:r w:rsidRPr="00D8063B">
          <w:rPr>
            <w:rFonts w:ascii="Times New Roman" w:hAnsi="Times New Roman" w:cs="Times New Roman"/>
            <w:sz w:val="24"/>
            <w:szCs w:val="24"/>
          </w:rPr>
          <w:t>the amount of any of the following sums is higher than 2% of Total Assets:</w:t>
        </w:r>
      </w:ins>
    </w:p>
    <w:p w14:paraId="00EFACF1" w14:textId="77777777" w:rsidR="005420BA" w:rsidRPr="00D8063B" w:rsidRDefault="005420BA" w:rsidP="005420BA">
      <w:pPr>
        <w:pStyle w:val="CM4"/>
        <w:numPr>
          <w:ilvl w:val="0"/>
          <w:numId w:val="25"/>
        </w:numPr>
        <w:spacing w:before="60" w:after="60"/>
        <w:contextualSpacing/>
        <w:jc w:val="both"/>
        <w:rPr>
          <w:ins w:id="973" w:author="Author"/>
        </w:rPr>
      </w:pPr>
      <w:ins w:id="974" w:author="Author">
        <w:r w:rsidRPr="00D8063B">
          <w:t xml:space="preserve">(C0020/R0010) Value of guarantee/collateral/contingent liabilities — Guarantees provided by the undertaking, including letters of credit + (C0020/R0300) Value of guarantee/collateral/contingent liabilities — Total collateral pledged + (C0010/R0400) Maximum value — Total Contingent liabilities; </w:t>
        </w:r>
      </w:ins>
    </w:p>
    <w:p w14:paraId="05CA435D" w14:textId="77777777" w:rsidR="005420BA" w:rsidRPr="00D8063B" w:rsidRDefault="005420BA" w:rsidP="005420BA">
      <w:pPr>
        <w:pStyle w:val="CM4"/>
        <w:numPr>
          <w:ilvl w:val="0"/>
          <w:numId w:val="25"/>
        </w:numPr>
        <w:spacing w:before="60" w:after="60"/>
        <w:contextualSpacing/>
        <w:jc w:val="both"/>
        <w:rPr>
          <w:ins w:id="975" w:author="Author"/>
        </w:rPr>
      </w:pPr>
      <w:ins w:id="976" w:author="Author">
        <w:r w:rsidRPr="00D8063B">
          <w:t>(C0020/R0030) Value of guarantee/collateral/contingent liabilities — Guarantees received by the undertaking, including letters of credit + (C0020/R0200) Value of guarantee/collateral/contingent liabilities — Total collateral held; or</w:t>
        </w:r>
      </w:ins>
    </w:p>
    <w:p w14:paraId="1BFCC383" w14:textId="4B57AC5C" w:rsidR="004449F6" w:rsidRPr="002E675A" w:rsidRDefault="005420BA" w:rsidP="008612F7">
      <w:pPr>
        <w:pStyle w:val="ListParagraph"/>
        <w:numPr>
          <w:ilvl w:val="0"/>
          <w:numId w:val="24"/>
        </w:numPr>
        <w:ind w:left="709"/>
        <w:jc w:val="both"/>
        <w:rPr>
          <w:ins w:id="977" w:author="Author"/>
        </w:rPr>
      </w:pPr>
      <w:ins w:id="978" w:author="Author">
        <w:r w:rsidRPr="00D8063B">
          <w:rPr>
            <w:rFonts w:ascii="Times New Roman" w:hAnsi="Times New Roman" w:cs="Times New Roman"/>
            <w:sz w:val="24"/>
            <w:szCs w:val="24"/>
          </w:rPr>
          <w:t>the undertaking has provided or received unlimited guarantee.</w:t>
        </w:r>
        <w:del w:id="979" w:author="Author">
          <w:r w:rsidRPr="00D8063B" w:rsidDel="00C4156A">
            <w:rPr>
              <w:rFonts w:ascii="Times New Roman" w:hAnsi="Times New Roman" w:cs="Times New Roman"/>
              <w:sz w:val="24"/>
              <w:szCs w:val="24"/>
            </w:rPr>
            <w:delText xml:space="preserve"> </w:delText>
          </w:r>
        </w:del>
      </w:ins>
    </w:p>
    <w:p w14:paraId="37C4D51B" w14:textId="2D520FE0" w:rsidR="002E675A" w:rsidRPr="00FE3071" w:rsidRDefault="002E675A" w:rsidP="002E675A">
      <w:pPr>
        <w:rPr>
          <w:ins w:id="980" w:author="Author"/>
          <w:lang w:val="en-GB"/>
        </w:rPr>
      </w:pPr>
      <w:ins w:id="981" w:author="Author">
        <w:r w:rsidRPr="00FE3071">
          <w:rPr>
            <w:lang w:val="en-GB"/>
          </w:rPr>
          <w:t xml:space="preserve">Undertakings consolidated in accordance with </w:t>
        </w:r>
        <w:r w:rsidR="00FE5433">
          <w:rPr>
            <w:lang w:val="en-GB"/>
          </w:rPr>
          <w:t xml:space="preserve">points </w:t>
        </w:r>
        <w:r w:rsidR="00FE5433" w:rsidRPr="00FE5433">
          <w:rPr>
            <w:lang w:val="en-GB"/>
          </w:rPr>
          <w:t xml:space="preserve">(d), (e) and (f) </w:t>
        </w:r>
        <w:r w:rsidR="00FE5433">
          <w:rPr>
            <w:lang w:val="en-GB"/>
          </w:rPr>
          <w:t xml:space="preserve">of </w:t>
        </w:r>
        <w:r w:rsidRPr="00FE3071">
          <w:rPr>
            <w:lang w:val="en-GB"/>
          </w:rPr>
          <w:t>Article 335</w:t>
        </w:r>
        <w:del w:id="982" w:author="Author">
          <w:r w:rsidRPr="00FE3071" w:rsidDel="00FE5433">
            <w:rPr>
              <w:lang w:val="en-GB"/>
            </w:rPr>
            <w:delText>, paragraph</w:delText>
          </w:r>
        </w:del>
        <w:r w:rsidR="00FE5433">
          <w:rPr>
            <w:lang w:val="en-GB"/>
          </w:rPr>
          <w:t>(</w:t>
        </w:r>
        <w:del w:id="983" w:author="Author">
          <w:r w:rsidRPr="00FE3071" w:rsidDel="00FE5433">
            <w:rPr>
              <w:lang w:val="en-GB"/>
            </w:rPr>
            <w:delText xml:space="preserve"> </w:delText>
          </w:r>
        </w:del>
        <w:r w:rsidRPr="00FE3071">
          <w:rPr>
            <w:lang w:val="en-GB"/>
          </w:rPr>
          <w:t>1</w:t>
        </w:r>
        <w:r w:rsidR="00FE5433">
          <w:rPr>
            <w:lang w:val="en-GB"/>
          </w:rPr>
          <w:t>)</w:t>
        </w:r>
        <w:del w:id="984" w:author="Author">
          <w:r w:rsidRPr="00FE3071" w:rsidDel="00FE5433">
            <w:rPr>
              <w:lang w:val="en-GB"/>
            </w:rPr>
            <w:delText>,</w:delText>
          </w:r>
        </w:del>
        <w:r w:rsidRPr="00FE3071">
          <w:rPr>
            <w:lang w:val="en-GB"/>
          </w:rPr>
          <w:t xml:space="preserve"> </w:t>
        </w:r>
        <w:del w:id="985" w:author="Author">
          <w:r w:rsidRPr="00FE3071" w:rsidDel="00FE5433">
            <w:rPr>
              <w:lang w:val="en-GB"/>
            </w:rPr>
            <w:delText xml:space="preserve">(d), (e) and (f) </w:delText>
          </w:r>
        </w:del>
        <w:r w:rsidRPr="00FE3071">
          <w:rPr>
            <w:lang w:val="en-GB"/>
          </w:rPr>
          <w:t>of Delegated Regulation (EU) 2015/35 are excluded from the calculation of the threshold.</w:t>
        </w:r>
      </w:ins>
    </w:p>
    <w:p w14:paraId="7D7C2181" w14:textId="77777777" w:rsidR="002E675A" w:rsidRPr="00D8063B" w:rsidRDefault="002E675A" w:rsidP="002E675A">
      <w:pPr>
        <w:rPr>
          <w:ins w:id="986" w:author="Author"/>
        </w:rPr>
      </w:pPr>
    </w:p>
    <w:tbl>
      <w:tblPr>
        <w:tblW w:w="9286" w:type="dxa"/>
        <w:tblLayout w:type="fixed"/>
        <w:tblLook w:val="0000" w:firstRow="0" w:lastRow="0" w:firstColumn="0" w:lastColumn="0" w:noHBand="0" w:noVBand="0"/>
      </w:tblPr>
      <w:tblGrid>
        <w:gridCol w:w="1671"/>
        <w:gridCol w:w="2415"/>
        <w:gridCol w:w="5200"/>
      </w:tblGrid>
      <w:tr w:rsidR="005C1C1D" w:rsidRPr="00D8063B" w14:paraId="28BB23B5" w14:textId="77777777" w:rsidTr="00A54389">
        <w:tc>
          <w:tcPr>
            <w:tcW w:w="1671" w:type="dxa"/>
            <w:tcBorders>
              <w:top w:val="single" w:sz="2" w:space="0" w:color="auto"/>
              <w:left w:val="single" w:sz="2" w:space="0" w:color="auto"/>
              <w:bottom w:val="single" w:sz="2" w:space="0" w:color="auto"/>
              <w:right w:val="single" w:sz="2" w:space="0" w:color="auto"/>
            </w:tcBorders>
          </w:tcPr>
          <w:p w14:paraId="3ACD1B4F" w14:textId="77777777" w:rsidR="005C1C1D" w:rsidRPr="00D8063B" w:rsidRDefault="005C1C1D" w:rsidP="00DA6BCB">
            <w:pPr>
              <w:adjustRightInd w:val="0"/>
              <w:spacing w:before="0" w:after="0"/>
              <w:jc w:val="left"/>
              <w:rPr>
                <w:lang w:val="en-GB"/>
              </w:rPr>
            </w:pPr>
          </w:p>
        </w:tc>
        <w:tc>
          <w:tcPr>
            <w:tcW w:w="2415" w:type="dxa"/>
            <w:tcBorders>
              <w:top w:val="single" w:sz="2" w:space="0" w:color="auto"/>
              <w:left w:val="single" w:sz="2" w:space="0" w:color="auto"/>
              <w:bottom w:val="single" w:sz="2" w:space="0" w:color="auto"/>
              <w:right w:val="single" w:sz="2" w:space="0" w:color="auto"/>
            </w:tcBorders>
          </w:tcPr>
          <w:p w14:paraId="699D77AB" w14:textId="77777777" w:rsidR="005C1C1D" w:rsidRPr="00D8063B" w:rsidRDefault="005C1C1D" w:rsidP="00DA6BCB">
            <w:pPr>
              <w:pStyle w:val="NormalCentered"/>
              <w:rPr>
                <w:lang w:val="en-GB"/>
              </w:rPr>
            </w:pPr>
            <w:r w:rsidRPr="00D8063B">
              <w:rPr>
                <w:i/>
                <w:iCs/>
                <w:lang w:val="en-GB"/>
              </w:rPr>
              <w:t>ITEM</w:t>
            </w:r>
          </w:p>
        </w:tc>
        <w:tc>
          <w:tcPr>
            <w:tcW w:w="5200" w:type="dxa"/>
            <w:tcBorders>
              <w:top w:val="single" w:sz="2" w:space="0" w:color="auto"/>
              <w:left w:val="single" w:sz="2" w:space="0" w:color="auto"/>
              <w:bottom w:val="single" w:sz="2" w:space="0" w:color="auto"/>
              <w:right w:val="single" w:sz="2" w:space="0" w:color="auto"/>
            </w:tcBorders>
          </w:tcPr>
          <w:p w14:paraId="5904D062" w14:textId="77777777" w:rsidR="005C1C1D" w:rsidRPr="00D8063B" w:rsidRDefault="005C1C1D" w:rsidP="00DA6BCB">
            <w:pPr>
              <w:pStyle w:val="NormalCentered"/>
              <w:rPr>
                <w:lang w:val="en-GB"/>
              </w:rPr>
            </w:pPr>
            <w:r w:rsidRPr="00D8063B">
              <w:rPr>
                <w:i/>
                <w:iCs/>
                <w:lang w:val="en-GB"/>
              </w:rPr>
              <w:t>INSTRUCTIONS</w:t>
            </w:r>
          </w:p>
        </w:tc>
      </w:tr>
      <w:tr w:rsidR="005C1C1D" w:rsidRPr="00D8063B" w14:paraId="4C942971" w14:textId="77777777" w:rsidTr="00A54389">
        <w:tc>
          <w:tcPr>
            <w:tcW w:w="1671" w:type="dxa"/>
            <w:tcBorders>
              <w:top w:val="single" w:sz="2" w:space="0" w:color="auto"/>
              <w:left w:val="single" w:sz="2" w:space="0" w:color="auto"/>
              <w:bottom w:val="single" w:sz="2" w:space="0" w:color="auto"/>
              <w:right w:val="single" w:sz="2" w:space="0" w:color="auto"/>
            </w:tcBorders>
          </w:tcPr>
          <w:p w14:paraId="2E55A402" w14:textId="77777777" w:rsidR="005C1C1D" w:rsidRPr="00D8063B" w:rsidRDefault="005C1C1D" w:rsidP="00DA6BCB">
            <w:pPr>
              <w:pStyle w:val="NormalLeft"/>
              <w:rPr>
                <w:lang w:val="en-GB"/>
              </w:rPr>
            </w:pPr>
            <w:r w:rsidRPr="00D8063B">
              <w:rPr>
                <w:lang w:val="en-GB"/>
              </w:rPr>
              <w:t>C0010/R0010</w:t>
            </w:r>
          </w:p>
        </w:tc>
        <w:tc>
          <w:tcPr>
            <w:tcW w:w="2415" w:type="dxa"/>
            <w:tcBorders>
              <w:top w:val="single" w:sz="2" w:space="0" w:color="auto"/>
              <w:left w:val="single" w:sz="2" w:space="0" w:color="auto"/>
              <w:bottom w:val="single" w:sz="2" w:space="0" w:color="auto"/>
              <w:right w:val="single" w:sz="2" w:space="0" w:color="auto"/>
            </w:tcBorders>
          </w:tcPr>
          <w:p w14:paraId="26819E9F" w14:textId="77777777" w:rsidR="005C1C1D" w:rsidRPr="00D8063B" w:rsidRDefault="005C1C1D" w:rsidP="00DA6BCB">
            <w:pPr>
              <w:pStyle w:val="NormalLeft"/>
              <w:rPr>
                <w:lang w:val="en-GB"/>
              </w:rPr>
            </w:pPr>
            <w:r w:rsidRPr="00D8063B">
              <w:rPr>
                <w:lang w:val="en-GB"/>
              </w:rPr>
              <w:t>Maximum value — Guarantees provided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55AEEE96" w14:textId="77777777" w:rsidR="005C1C1D" w:rsidRPr="00D8063B" w:rsidRDefault="005C1C1D" w:rsidP="00DA6BCB">
            <w:pPr>
              <w:pStyle w:val="NormalLeft"/>
              <w:rPr>
                <w:lang w:val="en-GB"/>
              </w:rPr>
            </w:pPr>
            <w:r w:rsidRPr="00D8063B">
              <w:rPr>
                <w:lang w:val="en-GB"/>
              </w:rPr>
              <w:t>Sum of all possible cash out–flows related to guarantees if events triggering guarantees were all to happen in relation to guarantees provided by the group to another party. It includes cash–flows related to letter of credit.</w:t>
            </w:r>
          </w:p>
          <w:p w14:paraId="33C94CCD" w14:textId="7301C52D" w:rsidR="005C1C1D" w:rsidRPr="00D8063B" w:rsidRDefault="005C1C1D" w:rsidP="00DA6BCB">
            <w:pPr>
              <w:pStyle w:val="NormalLeft"/>
              <w:rPr>
                <w:lang w:val="en-GB"/>
              </w:rPr>
            </w:pPr>
            <w:r w:rsidRPr="00D8063B">
              <w:rPr>
                <w:lang w:val="en-GB"/>
              </w:rPr>
              <w:t>In case any guarantee is also identified as contingent liability under R0310, the maximum amount shall also be included in this row.</w:t>
            </w:r>
          </w:p>
        </w:tc>
      </w:tr>
      <w:tr w:rsidR="005C1C1D" w:rsidRPr="00D8063B" w14:paraId="07199F1B" w14:textId="77777777" w:rsidTr="00A54389">
        <w:tc>
          <w:tcPr>
            <w:tcW w:w="1671" w:type="dxa"/>
            <w:tcBorders>
              <w:top w:val="single" w:sz="2" w:space="0" w:color="auto"/>
              <w:left w:val="single" w:sz="2" w:space="0" w:color="auto"/>
              <w:bottom w:val="single" w:sz="2" w:space="0" w:color="auto"/>
              <w:right w:val="single" w:sz="2" w:space="0" w:color="auto"/>
            </w:tcBorders>
          </w:tcPr>
          <w:p w14:paraId="6B06AD23" w14:textId="6D50D6BA" w:rsidR="005C1C1D" w:rsidRPr="00D8063B" w:rsidRDefault="005C1C1D" w:rsidP="00DA6BCB">
            <w:pPr>
              <w:pStyle w:val="NormalLeft"/>
              <w:rPr>
                <w:lang w:val="en-GB"/>
              </w:rPr>
            </w:pPr>
            <w:r w:rsidRPr="00D8063B">
              <w:rPr>
                <w:lang w:val="en-GB"/>
              </w:rPr>
              <w:t>C0020/R0010 </w:t>
            </w:r>
            <w:r w:rsidR="00DA6BCB" w:rsidRPr="00D8063B">
              <w:rPr>
                <w:lang w:val="en-GB"/>
              </w:rPr>
              <w:t xml:space="preserve"> </w:t>
            </w:r>
          </w:p>
        </w:tc>
        <w:tc>
          <w:tcPr>
            <w:tcW w:w="2415" w:type="dxa"/>
            <w:tcBorders>
              <w:top w:val="single" w:sz="2" w:space="0" w:color="auto"/>
              <w:left w:val="single" w:sz="2" w:space="0" w:color="auto"/>
              <w:bottom w:val="single" w:sz="2" w:space="0" w:color="auto"/>
              <w:right w:val="single" w:sz="2" w:space="0" w:color="auto"/>
            </w:tcBorders>
          </w:tcPr>
          <w:p w14:paraId="7A2D16CA" w14:textId="64225576" w:rsidR="005C1C1D" w:rsidRPr="00D8063B" w:rsidRDefault="005C1C1D" w:rsidP="00DA6BCB">
            <w:pPr>
              <w:pStyle w:val="NormalLeft"/>
              <w:rPr>
                <w:lang w:val="en-GB"/>
              </w:rPr>
            </w:pPr>
            <w:r w:rsidRPr="00D8063B">
              <w:rPr>
                <w:lang w:val="en-GB"/>
              </w:rPr>
              <w:t>Value of guarantee/collateral/co</w:t>
            </w:r>
            <w:r w:rsidRPr="00D8063B">
              <w:rPr>
                <w:lang w:val="en-GB"/>
              </w:rPr>
              <w:lastRenderedPageBreak/>
              <w:t>ntingent liabilities — Guarantees provided by the group, including letters of credit </w:t>
            </w:r>
            <w:r w:rsidR="00DA6BCB" w:rsidRPr="00D8063B">
              <w:rPr>
                <w:lang w:val="en-GB"/>
              </w:rPr>
              <w:t xml:space="preserve"> </w:t>
            </w:r>
          </w:p>
        </w:tc>
        <w:tc>
          <w:tcPr>
            <w:tcW w:w="5200" w:type="dxa"/>
            <w:tcBorders>
              <w:top w:val="single" w:sz="2" w:space="0" w:color="auto"/>
              <w:left w:val="single" w:sz="2" w:space="0" w:color="auto"/>
              <w:bottom w:val="single" w:sz="2" w:space="0" w:color="auto"/>
              <w:right w:val="single" w:sz="2" w:space="0" w:color="auto"/>
            </w:tcBorders>
          </w:tcPr>
          <w:p w14:paraId="2ED045FC" w14:textId="35A7CDB7" w:rsidR="005C1C1D" w:rsidRPr="00D8063B" w:rsidRDefault="005C1C1D" w:rsidP="00DA6BCB">
            <w:pPr>
              <w:pStyle w:val="NormalLeft"/>
              <w:rPr>
                <w:lang w:val="en-GB"/>
              </w:rPr>
            </w:pPr>
            <w:r w:rsidRPr="00D8063B">
              <w:rPr>
                <w:lang w:val="en-GB"/>
              </w:rPr>
              <w:lastRenderedPageBreak/>
              <w:t>Solvency II value of the guarantees provided by the group, including letters of credit. </w:t>
            </w:r>
            <w:r w:rsidR="00DA6BCB" w:rsidRPr="00D8063B">
              <w:rPr>
                <w:lang w:val="en-GB"/>
              </w:rPr>
              <w:t xml:space="preserve"> </w:t>
            </w:r>
          </w:p>
        </w:tc>
      </w:tr>
      <w:tr w:rsidR="005C1C1D" w:rsidRPr="00D8063B" w14:paraId="334633A3" w14:textId="77777777" w:rsidTr="00A54389">
        <w:tc>
          <w:tcPr>
            <w:tcW w:w="1671" w:type="dxa"/>
            <w:tcBorders>
              <w:top w:val="single" w:sz="2" w:space="0" w:color="auto"/>
              <w:left w:val="single" w:sz="2" w:space="0" w:color="auto"/>
              <w:bottom w:val="single" w:sz="2" w:space="0" w:color="auto"/>
              <w:right w:val="single" w:sz="2" w:space="0" w:color="auto"/>
            </w:tcBorders>
          </w:tcPr>
          <w:p w14:paraId="7CF97804" w14:textId="77777777" w:rsidR="005C1C1D" w:rsidRPr="00D8063B" w:rsidRDefault="005C1C1D" w:rsidP="00DA6BCB">
            <w:pPr>
              <w:pStyle w:val="NormalLeft"/>
              <w:rPr>
                <w:lang w:val="en-GB"/>
              </w:rPr>
            </w:pPr>
            <w:r w:rsidRPr="00D8063B">
              <w:rPr>
                <w:lang w:val="en-GB"/>
              </w:rPr>
              <w:t>C0010/R0030</w:t>
            </w:r>
          </w:p>
        </w:tc>
        <w:tc>
          <w:tcPr>
            <w:tcW w:w="2415" w:type="dxa"/>
            <w:tcBorders>
              <w:top w:val="single" w:sz="2" w:space="0" w:color="auto"/>
              <w:left w:val="single" w:sz="2" w:space="0" w:color="auto"/>
              <w:bottom w:val="single" w:sz="2" w:space="0" w:color="auto"/>
              <w:right w:val="single" w:sz="2" w:space="0" w:color="auto"/>
            </w:tcBorders>
          </w:tcPr>
          <w:p w14:paraId="097E2DEA" w14:textId="77777777" w:rsidR="005C1C1D" w:rsidRPr="00D8063B" w:rsidRDefault="005C1C1D" w:rsidP="00DA6BCB">
            <w:pPr>
              <w:pStyle w:val="NormalLeft"/>
              <w:rPr>
                <w:lang w:val="en-GB"/>
              </w:rPr>
            </w:pPr>
            <w:r w:rsidRPr="00D8063B">
              <w:rPr>
                <w:lang w:val="en-GB"/>
              </w:rPr>
              <w:t>Maximum value — Guarantees received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3F2CC31E" w14:textId="1D6CB463" w:rsidR="005C1C1D" w:rsidRPr="00D8063B" w:rsidRDefault="005C1C1D" w:rsidP="00DA6BCB">
            <w:pPr>
              <w:pStyle w:val="NormalLeft"/>
              <w:rPr>
                <w:lang w:val="en-GB"/>
              </w:rPr>
            </w:pPr>
            <w:r w:rsidRPr="00D8063B">
              <w:rPr>
                <w:lang w:val="en-GB"/>
              </w:rPr>
              <w:t>Sum of all possible cash in–flows related to guarantees if events triggering guarantees were all to happen in relation to guarantees received by the group from another party to guarantee the payment of the liabilities due by the group (includes letter of credit, undrawn committed borrowing facilities).</w:t>
            </w:r>
          </w:p>
        </w:tc>
      </w:tr>
      <w:tr w:rsidR="005C1C1D" w:rsidRPr="00D8063B" w14:paraId="20A21230" w14:textId="77777777" w:rsidTr="00A54389">
        <w:tc>
          <w:tcPr>
            <w:tcW w:w="1671" w:type="dxa"/>
            <w:tcBorders>
              <w:top w:val="single" w:sz="2" w:space="0" w:color="auto"/>
              <w:left w:val="single" w:sz="2" w:space="0" w:color="auto"/>
              <w:bottom w:val="single" w:sz="2" w:space="0" w:color="auto"/>
              <w:right w:val="single" w:sz="2" w:space="0" w:color="auto"/>
            </w:tcBorders>
          </w:tcPr>
          <w:p w14:paraId="2737B09C" w14:textId="318638B5" w:rsidR="005C1C1D" w:rsidRPr="00D8063B" w:rsidRDefault="005C1C1D" w:rsidP="00DA6BCB">
            <w:pPr>
              <w:pStyle w:val="NormalLeft"/>
              <w:rPr>
                <w:lang w:val="en-GB"/>
              </w:rPr>
            </w:pPr>
            <w:r w:rsidRPr="00D8063B">
              <w:rPr>
                <w:lang w:val="en-GB"/>
              </w:rPr>
              <w:t>C0020/R0030 </w:t>
            </w:r>
            <w:r w:rsidR="00DA6BCB" w:rsidRPr="00D8063B">
              <w:rPr>
                <w:lang w:val="en-GB"/>
              </w:rPr>
              <w:t xml:space="preserve"> </w:t>
            </w:r>
          </w:p>
        </w:tc>
        <w:tc>
          <w:tcPr>
            <w:tcW w:w="2415" w:type="dxa"/>
            <w:tcBorders>
              <w:top w:val="single" w:sz="2" w:space="0" w:color="auto"/>
              <w:left w:val="single" w:sz="2" w:space="0" w:color="auto"/>
              <w:bottom w:val="single" w:sz="2" w:space="0" w:color="auto"/>
              <w:right w:val="single" w:sz="2" w:space="0" w:color="auto"/>
            </w:tcBorders>
          </w:tcPr>
          <w:p w14:paraId="1E7F1396" w14:textId="3BEC5384" w:rsidR="005C1C1D" w:rsidRPr="00D8063B" w:rsidRDefault="005C1C1D" w:rsidP="00DA6BCB">
            <w:pPr>
              <w:pStyle w:val="NormalLeft"/>
              <w:rPr>
                <w:lang w:val="en-GB"/>
              </w:rPr>
            </w:pPr>
            <w:r w:rsidRPr="00D8063B">
              <w:rPr>
                <w:lang w:val="en-GB"/>
              </w:rPr>
              <w:t>Value of guarantee/collateral/contingent liabilities — Guarantees received by the group, including letters of credit </w:t>
            </w:r>
            <w:r w:rsidR="00DA6BCB" w:rsidRPr="00D8063B">
              <w:rPr>
                <w:lang w:val="en-GB"/>
              </w:rPr>
              <w:t xml:space="preserve"> </w:t>
            </w:r>
          </w:p>
        </w:tc>
        <w:tc>
          <w:tcPr>
            <w:tcW w:w="5200" w:type="dxa"/>
            <w:tcBorders>
              <w:top w:val="single" w:sz="2" w:space="0" w:color="auto"/>
              <w:left w:val="single" w:sz="2" w:space="0" w:color="auto"/>
              <w:bottom w:val="single" w:sz="2" w:space="0" w:color="auto"/>
              <w:right w:val="single" w:sz="2" w:space="0" w:color="auto"/>
            </w:tcBorders>
          </w:tcPr>
          <w:p w14:paraId="0C1F1CD7" w14:textId="77CF19F9" w:rsidR="005C1C1D" w:rsidRPr="00D8063B" w:rsidRDefault="005C1C1D" w:rsidP="00DA6BCB">
            <w:pPr>
              <w:pStyle w:val="NormalLeft"/>
              <w:rPr>
                <w:lang w:val="en-GB"/>
              </w:rPr>
            </w:pPr>
            <w:r w:rsidRPr="00D8063B">
              <w:rPr>
                <w:lang w:val="en-GB"/>
              </w:rPr>
              <w:t>Solvency II value of the guarantees received by the group, including letters of credit. </w:t>
            </w:r>
            <w:r w:rsidR="00DA6BCB" w:rsidRPr="00D8063B">
              <w:rPr>
                <w:lang w:val="en-GB"/>
              </w:rPr>
              <w:t xml:space="preserve"> </w:t>
            </w:r>
          </w:p>
        </w:tc>
      </w:tr>
      <w:tr w:rsidR="005C1C1D" w:rsidRPr="00D8063B" w14:paraId="1C4064AF" w14:textId="77777777" w:rsidTr="00A54389">
        <w:tc>
          <w:tcPr>
            <w:tcW w:w="1671" w:type="dxa"/>
            <w:tcBorders>
              <w:top w:val="single" w:sz="2" w:space="0" w:color="auto"/>
              <w:left w:val="single" w:sz="2" w:space="0" w:color="auto"/>
              <w:bottom w:val="single" w:sz="2" w:space="0" w:color="auto"/>
              <w:right w:val="single" w:sz="2" w:space="0" w:color="auto"/>
            </w:tcBorders>
          </w:tcPr>
          <w:p w14:paraId="04A08A1E" w14:textId="77777777" w:rsidR="005C1C1D" w:rsidRPr="00D8063B" w:rsidRDefault="005C1C1D" w:rsidP="00DA6BCB">
            <w:pPr>
              <w:pStyle w:val="NormalLeft"/>
              <w:rPr>
                <w:lang w:val="en-GB"/>
              </w:rPr>
            </w:pPr>
            <w:r w:rsidRPr="00D8063B">
              <w:rPr>
                <w:lang w:val="en-GB"/>
              </w:rPr>
              <w:t>C0020/R0100</w:t>
            </w:r>
          </w:p>
        </w:tc>
        <w:tc>
          <w:tcPr>
            <w:tcW w:w="2415" w:type="dxa"/>
            <w:tcBorders>
              <w:top w:val="single" w:sz="2" w:space="0" w:color="auto"/>
              <w:left w:val="single" w:sz="2" w:space="0" w:color="auto"/>
              <w:bottom w:val="single" w:sz="2" w:space="0" w:color="auto"/>
              <w:right w:val="single" w:sz="2" w:space="0" w:color="auto"/>
            </w:tcBorders>
          </w:tcPr>
          <w:p w14:paraId="1DDF49BD" w14:textId="77777777" w:rsidR="005C1C1D" w:rsidRPr="00D8063B" w:rsidRDefault="005C1C1D" w:rsidP="00DA6BCB">
            <w:pPr>
              <w:pStyle w:val="NormalLeft"/>
              <w:rPr>
                <w:lang w:val="en-GB"/>
              </w:rPr>
            </w:pPr>
            <w:r w:rsidRPr="00D8063B">
              <w:rPr>
                <w:lang w:val="en-GB"/>
              </w:rPr>
              <w:t>Value of guarantee / collateral / contingent liabilities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A1C8AEA" w14:textId="77777777" w:rsidR="005C1C1D" w:rsidRPr="00D8063B" w:rsidRDefault="005C1C1D" w:rsidP="00DA6BCB">
            <w:pPr>
              <w:pStyle w:val="NormalLeft"/>
              <w:rPr>
                <w:lang w:val="en-GB"/>
              </w:rPr>
            </w:pPr>
            <w:r w:rsidRPr="00D8063B">
              <w:rPr>
                <w:lang w:val="en-GB"/>
              </w:rPr>
              <w:t>Solvency II value of the collaterals held for loans made or bonds purchased.</w:t>
            </w:r>
          </w:p>
          <w:p w14:paraId="5409EFC6"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18885D83" w14:textId="77777777" w:rsidTr="00A54389">
        <w:tc>
          <w:tcPr>
            <w:tcW w:w="1671" w:type="dxa"/>
            <w:tcBorders>
              <w:top w:val="single" w:sz="2" w:space="0" w:color="auto"/>
              <w:left w:val="single" w:sz="2" w:space="0" w:color="auto"/>
              <w:bottom w:val="single" w:sz="2" w:space="0" w:color="auto"/>
              <w:right w:val="single" w:sz="2" w:space="0" w:color="auto"/>
            </w:tcBorders>
          </w:tcPr>
          <w:p w14:paraId="6D635AAC" w14:textId="77777777" w:rsidR="005C1C1D" w:rsidRPr="00D8063B" w:rsidRDefault="005C1C1D" w:rsidP="00DA6BCB">
            <w:pPr>
              <w:pStyle w:val="NormalLeft"/>
              <w:rPr>
                <w:lang w:val="en-GB"/>
              </w:rPr>
            </w:pPr>
            <w:r w:rsidRPr="00D8063B">
              <w:rPr>
                <w:lang w:val="en-GB"/>
              </w:rPr>
              <w:t>C0020/R0110</w:t>
            </w:r>
          </w:p>
        </w:tc>
        <w:tc>
          <w:tcPr>
            <w:tcW w:w="2415" w:type="dxa"/>
            <w:tcBorders>
              <w:top w:val="single" w:sz="2" w:space="0" w:color="auto"/>
              <w:left w:val="single" w:sz="2" w:space="0" w:color="auto"/>
              <w:bottom w:val="single" w:sz="2" w:space="0" w:color="auto"/>
              <w:right w:val="single" w:sz="2" w:space="0" w:color="auto"/>
            </w:tcBorders>
          </w:tcPr>
          <w:p w14:paraId="179A752B" w14:textId="77777777" w:rsidR="005C1C1D" w:rsidRPr="00D8063B" w:rsidRDefault="005C1C1D" w:rsidP="00DA6BCB">
            <w:pPr>
              <w:pStyle w:val="NormalLeft"/>
              <w:rPr>
                <w:lang w:val="en-GB"/>
              </w:rPr>
            </w:pPr>
            <w:r w:rsidRPr="00D8063B">
              <w:rPr>
                <w:lang w:val="en-GB"/>
              </w:rPr>
              <w:t>Value of guarantee / collateral / contingent liabilities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1B8DAFB1" w14:textId="77777777" w:rsidR="005C1C1D" w:rsidRPr="00D8063B" w:rsidRDefault="005C1C1D" w:rsidP="00DA6BCB">
            <w:pPr>
              <w:pStyle w:val="NormalLeft"/>
              <w:rPr>
                <w:lang w:val="en-GB"/>
              </w:rPr>
            </w:pPr>
            <w:r w:rsidRPr="00D8063B">
              <w:rPr>
                <w:lang w:val="en-GB"/>
              </w:rPr>
              <w:t>Solvency II value of the collaterals held for derivatives.</w:t>
            </w:r>
          </w:p>
          <w:p w14:paraId="2599CE34"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6826FA9D" w14:textId="77777777" w:rsidTr="00A54389">
        <w:tc>
          <w:tcPr>
            <w:tcW w:w="1671" w:type="dxa"/>
            <w:tcBorders>
              <w:top w:val="single" w:sz="2" w:space="0" w:color="auto"/>
              <w:left w:val="single" w:sz="2" w:space="0" w:color="auto"/>
              <w:bottom w:val="single" w:sz="2" w:space="0" w:color="auto"/>
              <w:right w:val="single" w:sz="2" w:space="0" w:color="auto"/>
            </w:tcBorders>
          </w:tcPr>
          <w:p w14:paraId="42781C0B" w14:textId="77777777" w:rsidR="005C1C1D" w:rsidRPr="00D8063B" w:rsidRDefault="005C1C1D" w:rsidP="00DA6BCB">
            <w:pPr>
              <w:pStyle w:val="NormalLeft"/>
              <w:rPr>
                <w:lang w:val="en-GB"/>
              </w:rPr>
            </w:pPr>
            <w:r w:rsidRPr="00D8063B">
              <w:rPr>
                <w:lang w:val="en-GB"/>
              </w:rPr>
              <w:t>C0020/R0120</w:t>
            </w:r>
          </w:p>
        </w:tc>
        <w:tc>
          <w:tcPr>
            <w:tcW w:w="2415" w:type="dxa"/>
            <w:tcBorders>
              <w:top w:val="single" w:sz="2" w:space="0" w:color="auto"/>
              <w:left w:val="single" w:sz="2" w:space="0" w:color="auto"/>
              <w:bottom w:val="single" w:sz="2" w:space="0" w:color="auto"/>
              <w:right w:val="single" w:sz="2" w:space="0" w:color="auto"/>
            </w:tcBorders>
          </w:tcPr>
          <w:p w14:paraId="14D8A758" w14:textId="77777777" w:rsidR="005C1C1D" w:rsidRPr="00D8063B" w:rsidRDefault="005C1C1D" w:rsidP="00DA6BCB">
            <w:pPr>
              <w:pStyle w:val="NormalLeft"/>
              <w:rPr>
                <w:lang w:val="en-GB"/>
              </w:rPr>
            </w:pPr>
            <w:r w:rsidRPr="00D8063B">
              <w:rPr>
                <w:lang w:val="en-GB"/>
              </w:rPr>
              <w:t>Value of guarantee / collateral / contingent liabilities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56988A2C" w14:textId="77777777" w:rsidR="005C1C1D" w:rsidRPr="00D8063B" w:rsidRDefault="005C1C1D" w:rsidP="00DA6BCB">
            <w:pPr>
              <w:pStyle w:val="NormalLeft"/>
              <w:rPr>
                <w:lang w:val="en-GB"/>
              </w:rPr>
            </w:pPr>
            <w:r w:rsidRPr="00D8063B">
              <w:rPr>
                <w:lang w:val="en-GB"/>
              </w:rPr>
              <w:t>Solvency II value of the assets pledged by reinsurers for ceded technical provisions.</w:t>
            </w:r>
          </w:p>
          <w:p w14:paraId="34F9A475"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4CEE6A03" w14:textId="77777777" w:rsidTr="00A54389">
        <w:tc>
          <w:tcPr>
            <w:tcW w:w="1671" w:type="dxa"/>
            <w:tcBorders>
              <w:top w:val="single" w:sz="2" w:space="0" w:color="auto"/>
              <w:left w:val="single" w:sz="2" w:space="0" w:color="auto"/>
              <w:bottom w:val="single" w:sz="2" w:space="0" w:color="auto"/>
              <w:right w:val="single" w:sz="2" w:space="0" w:color="auto"/>
            </w:tcBorders>
          </w:tcPr>
          <w:p w14:paraId="3A693845" w14:textId="77777777" w:rsidR="005C1C1D" w:rsidRPr="00D8063B" w:rsidRDefault="005C1C1D" w:rsidP="00DA6BCB">
            <w:pPr>
              <w:pStyle w:val="NormalLeft"/>
              <w:rPr>
                <w:lang w:val="en-GB"/>
              </w:rPr>
            </w:pPr>
            <w:r w:rsidRPr="00D8063B">
              <w:rPr>
                <w:lang w:val="en-GB"/>
              </w:rPr>
              <w:t>C0020/R0130</w:t>
            </w:r>
          </w:p>
        </w:tc>
        <w:tc>
          <w:tcPr>
            <w:tcW w:w="2415" w:type="dxa"/>
            <w:tcBorders>
              <w:top w:val="single" w:sz="2" w:space="0" w:color="auto"/>
              <w:left w:val="single" w:sz="2" w:space="0" w:color="auto"/>
              <w:bottom w:val="single" w:sz="2" w:space="0" w:color="auto"/>
              <w:right w:val="single" w:sz="2" w:space="0" w:color="auto"/>
            </w:tcBorders>
          </w:tcPr>
          <w:p w14:paraId="71A083BC" w14:textId="77777777" w:rsidR="005C1C1D" w:rsidRPr="00D8063B" w:rsidRDefault="005C1C1D" w:rsidP="00DA6BCB">
            <w:pPr>
              <w:pStyle w:val="NormalLeft"/>
              <w:rPr>
                <w:lang w:val="en-GB"/>
              </w:rPr>
            </w:pPr>
            <w:r w:rsidRPr="00D8063B">
              <w:rPr>
                <w:lang w:val="en-GB"/>
              </w:rPr>
              <w:t>Value of guarantee / collateral / contingent liabilities — Other collateral held</w:t>
            </w:r>
          </w:p>
        </w:tc>
        <w:tc>
          <w:tcPr>
            <w:tcW w:w="5200" w:type="dxa"/>
            <w:tcBorders>
              <w:top w:val="single" w:sz="2" w:space="0" w:color="auto"/>
              <w:left w:val="single" w:sz="2" w:space="0" w:color="auto"/>
              <w:bottom w:val="single" w:sz="2" w:space="0" w:color="auto"/>
              <w:right w:val="single" w:sz="2" w:space="0" w:color="auto"/>
            </w:tcBorders>
          </w:tcPr>
          <w:p w14:paraId="35EAA6E1" w14:textId="77777777" w:rsidR="005C1C1D" w:rsidRPr="00D8063B" w:rsidRDefault="005C1C1D" w:rsidP="00DA6BCB">
            <w:pPr>
              <w:pStyle w:val="NormalLeft"/>
              <w:rPr>
                <w:lang w:val="en-GB"/>
              </w:rPr>
            </w:pPr>
            <w:r w:rsidRPr="00D8063B">
              <w:rPr>
                <w:lang w:val="en-GB"/>
              </w:rPr>
              <w:t>Solvency II value of other collaterals held.</w:t>
            </w:r>
          </w:p>
          <w:p w14:paraId="0610C8A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4EC44237" w14:textId="77777777" w:rsidTr="00A54389">
        <w:tc>
          <w:tcPr>
            <w:tcW w:w="1671" w:type="dxa"/>
            <w:tcBorders>
              <w:top w:val="single" w:sz="2" w:space="0" w:color="auto"/>
              <w:left w:val="single" w:sz="2" w:space="0" w:color="auto"/>
              <w:bottom w:val="single" w:sz="2" w:space="0" w:color="auto"/>
              <w:right w:val="single" w:sz="2" w:space="0" w:color="auto"/>
            </w:tcBorders>
          </w:tcPr>
          <w:p w14:paraId="7165C988" w14:textId="77777777" w:rsidR="005C1C1D" w:rsidRPr="00D8063B" w:rsidRDefault="005C1C1D" w:rsidP="00DA6BCB">
            <w:pPr>
              <w:pStyle w:val="NormalLeft"/>
              <w:rPr>
                <w:lang w:val="en-GB"/>
              </w:rPr>
            </w:pPr>
            <w:r w:rsidRPr="00D8063B">
              <w:rPr>
                <w:lang w:val="en-GB"/>
              </w:rPr>
              <w:t>C0020/R0200</w:t>
            </w:r>
          </w:p>
        </w:tc>
        <w:tc>
          <w:tcPr>
            <w:tcW w:w="2415" w:type="dxa"/>
            <w:tcBorders>
              <w:top w:val="single" w:sz="2" w:space="0" w:color="auto"/>
              <w:left w:val="single" w:sz="2" w:space="0" w:color="auto"/>
              <w:bottom w:val="single" w:sz="2" w:space="0" w:color="auto"/>
              <w:right w:val="single" w:sz="2" w:space="0" w:color="auto"/>
            </w:tcBorders>
          </w:tcPr>
          <w:p w14:paraId="68F15B71" w14:textId="77777777" w:rsidR="005C1C1D" w:rsidRPr="00D8063B" w:rsidRDefault="005C1C1D" w:rsidP="00DA6BCB">
            <w:pPr>
              <w:pStyle w:val="NormalLeft"/>
              <w:rPr>
                <w:lang w:val="en-GB"/>
              </w:rPr>
            </w:pPr>
            <w:r w:rsidRPr="00D8063B">
              <w:rPr>
                <w:lang w:val="en-GB"/>
              </w:rPr>
              <w:t>Value of guarantee / collateral / contingent liabilities — Total collateral held</w:t>
            </w:r>
          </w:p>
        </w:tc>
        <w:tc>
          <w:tcPr>
            <w:tcW w:w="5200" w:type="dxa"/>
            <w:tcBorders>
              <w:top w:val="single" w:sz="2" w:space="0" w:color="auto"/>
              <w:left w:val="single" w:sz="2" w:space="0" w:color="auto"/>
              <w:bottom w:val="single" w:sz="2" w:space="0" w:color="auto"/>
              <w:right w:val="single" w:sz="2" w:space="0" w:color="auto"/>
            </w:tcBorders>
          </w:tcPr>
          <w:p w14:paraId="0E4DF3C4" w14:textId="77777777" w:rsidR="005C1C1D" w:rsidRPr="00D8063B" w:rsidRDefault="005C1C1D" w:rsidP="00DA6BCB">
            <w:pPr>
              <w:pStyle w:val="NormalLeft"/>
              <w:rPr>
                <w:lang w:val="en-GB"/>
              </w:rPr>
            </w:pPr>
            <w:r w:rsidRPr="00D8063B">
              <w:rPr>
                <w:lang w:val="en-GB"/>
              </w:rPr>
              <w:t>Total Solvency II value of the collaterals held.</w:t>
            </w:r>
          </w:p>
          <w:p w14:paraId="5F8D6764"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14B98682" w14:textId="77777777" w:rsidTr="00A54389">
        <w:tc>
          <w:tcPr>
            <w:tcW w:w="1671" w:type="dxa"/>
            <w:tcBorders>
              <w:top w:val="single" w:sz="2" w:space="0" w:color="auto"/>
              <w:left w:val="single" w:sz="2" w:space="0" w:color="auto"/>
              <w:bottom w:val="single" w:sz="2" w:space="0" w:color="auto"/>
              <w:right w:val="single" w:sz="2" w:space="0" w:color="auto"/>
            </w:tcBorders>
          </w:tcPr>
          <w:p w14:paraId="5A2D1E7B" w14:textId="77777777" w:rsidR="005C1C1D" w:rsidRPr="00D8063B" w:rsidRDefault="005C1C1D" w:rsidP="00DA6BCB">
            <w:pPr>
              <w:pStyle w:val="NormalLeft"/>
              <w:rPr>
                <w:lang w:val="en-GB"/>
              </w:rPr>
            </w:pPr>
            <w:r w:rsidRPr="00D8063B">
              <w:rPr>
                <w:lang w:val="en-GB"/>
              </w:rPr>
              <w:lastRenderedPageBreak/>
              <w:t>C0030/R0100</w:t>
            </w:r>
          </w:p>
        </w:tc>
        <w:tc>
          <w:tcPr>
            <w:tcW w:w="2415" w:type="dxa"/>
            <w:tcBorders>
              <w:top w:val="single" w:sz="2" w:space="0" w:color="auto"/>
              <w:left w:val="single" w:sz="2" w:space="0" w:color="auto"/>
              <w:bottom w:val="single" w:sz="2" w:space="0" w:color="auto"/>
              <w:right w:val="single" w:sz="2" w:space="0" w:color="auto"/>
            </w:tcBorders>
          </w:tcPr>
          <w:p w14:paraId="0FF7411C" w14:textId="77777777" w:rsidR="005C1C1D" w:rsidRPr="00D8063B" w:rsidRDefault="005C1C1D" w:rsidP="00DA6BCB">
            <w:pPr>
              <w:pStyle w:val="NormalLeft"/>
              <w:rPr>
                <w:lang w:val="en-GB"/>
              </w:rPr>
            </w:pPr>
            <w:r w:rsidRPr="00D8063B">
              <w:rPr>
                <w:lang w:val="en-GB"/>
              </w:rPr>
              <w:t>Value of assets for which collateral is held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B897C48" w14:textId="77777777" w:rsidR="005C1C1D" w:rsidRPr="00D8063B" w:rsidRDefault="005C1C1D" w:rsidP="00DA6BCB">
            <w:pPr>
              <w:pStyle w:val="NormalLeft"/>
              <w:rPr>
                <w:lang w:val="en-GB"/>
              </w:rPr>
            </w:pPr>
            <w:r w:rsidRPr="00D8063B">
              <w:rPr>
                <w:lang w:val="en-GB"/>
              </w:rPr>
              <w:t>Solvency II value of the assets for which the collateral for loans made or bonds purchased is held.</w:t>
            </w:r>
          </w:p>
          <w:p w14:paraId="047196F9"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0857946F" w14:textId="77777777" w:rsidTr="00A54389">
        <w:tc>
          <w:tcPr>
            <w:tcW w:w="1671" w:type="dxa"/>
            <w:tcBorders>
              <w:top w:val="single" w:sz="2" w:space="0" w:color="auto"/>
              <w:left w:val="single" w:sz="2" w:space="0" w:color="auto"/>
              <w:bottom w:val="single" w:sz="2" w:space="0" w:color="auto"/>
              <w:right w:val="single" w:sz="2" w:space="0" w:color="auto"/>
            </w:tcBorders>
          </w:tcPr>
          <w:p w14:paraId="2C69D79C" w14:textId="77777777" w:rsidR="005C1C1D" w:rsidRPr="00D8063B" w:rsidRDefault="005C1C1D" w:rsidP="00DA6BCB">
            <w:pPr>
              <w:pStyle w:val="NormalLeft"/>
              <w:rPr>
                <w:lang w:val="en-GB"/>
              </w:rPr>
            </w:pPr>
            <w:r w:rsidRPr="00D8063B">
              <w:rPr>
                <w:lang w:val="en-GB"/>
              </w:rPr>
              <w:t>C0030/R0110</w:t>
            </w:r>
          </w:p>
        </w:tc>
        <w:tc>
          <w:tcPr>
            <w:tcW w:w="2415" w:type="dxa"/>
            <w:tcBorders>
              <w:top w:val="single" w:sz="2" w:space="0" w:color="auto"/>
              <w:left w:val="single" w:sz="2" w:space="0" w:color="auto"/>
              <w:bottom w:val="single" w:sz="2" w:space="0" w:color="auto"/>
              <w:right w:val="single" w:sz="2" w:space="0" w:color="auto"/>
            </w:tcBorders>
          </w:tcPr>
          <w:p w14:paraId="73813FDB" w14:textId="77777777" w:rsidR="005C1C1D" w:rsidRPr="00D8063B" w:rsidRDefault="005C1C1D" w:rsidP="00DA6BCB">
            <w:pPr>
              <w:pStyle w:val="NormalLeft"/>
              <w:rPr>
                <w:lang w:val="en-GB"/>
              </w:rPr>
            </w:pPr>
            <w:r w:rsidRPr="00D8063B">
              <w:rPr>
                <w:lang w:val="en-GB"/>
              </w:rPr>
              <w:t>Value of assets for which collateral is held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407B99A3" w14:textId="77777777" w:rsidR="005C1C1D" w:rsidRPr="00D8063B" w:rsidRDefault="005C1C1D" w:rsidP="00DA6BCB">
            <w:pPr>
              <w:pStyle w:val="NormalLeft"/>
              <w:rPr>
                <w:lang w:val="en-GB"/>
              </w:rPr>
            </w:pPr>
            <w:r w:rsidRPr="00D8063B">
              <w:rPr>
                <w:lang w:val="en-GB"/>
              </w:rPr>
              <w:t>Solvency II value of the assets for which the collateral for derivatives is held.</w:t>
            </w:r>
          </w:p>
          <w:p w14:paraId="60C1DD6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444B4857" w14:textId="77777777" w:rsidTr="00A54389">
        <w:tc>
          <w:tcPr>
            <w:tcW w:w="1671" w:type="dxa"/>
            <w:tcBorders>
              <w:top w:val="single" w:sz="2" w:space="0" w:color="auto"/>
              <w:left w:val="single" w:sz="2" w:space="0" w:color="auto"/>
              <w:bottom w:val="single" w:sz="2" w:space="0" w:color="auto"/>
              <w:right w:val="single" w:sz="2" w:space="0" w:color="auto"/>
            </w:tcBorders>
          </w:tcPr>
          <w:p w14:paraId="22E61BE6" w14:textId="77777777" w:rsidR="005C1C1D" w:rsidRPr="00D8063B" w:rsidRDefault="005C1C1D" w:rsidP="00DA6BCB">
            <w:pPr>
              <w:pStyle w:val="NormalLeft"/>
              <w:rPr>
                <w:lang w:val="en-GB"/>
              </w:rPr>
            </w:pPr>
            <w:r w:rsidRPr="00D8063B">
              <w:rPr>
                <w:lang w:val="en-GB"/>
              </w:rPr>
              <w:t>C0030/R0120</w:t>
            </w:r>
          </w:p>
        </w:tc>
        <w:tc>
          <w:tcPr>
            <w:tcW w:w="2415" w:type="dxa"/>
            <w:tcBorders>
              <w:top w:val="single" w:sz="2" w:space="0" w:color="auto"/>
              <w:left w:val="single" w:sz="2" w:space="0" w:color="auto"/>
              <w:bottom w:val="single" w:sz="2" w:space="0" w:color="auto"/>
              <w:right w:val="single" w:sz="2" w:space="0" w:color="auto"/>
            </w:tcBorders>
          </w:tcPr>
          <w:p w14:paraId="70C91B85" w14:textId="77777777" w:rsidR="005C1C1D" w:rsidRPr="00D8063B" w:rsidRDefault="005C1C1D" w:rsidP="00DA6BCB">
            <w:pPr>
              <w:pStyle w:val="NormalLeft"/>
              <w:rPr>
                <w:lang w:val="en-GB"/>
              </w:rPr>
            </w:pPr>
            <w:r w:rsidRPr="00D8063B">
              <w:rPr>
                <w:lang w:val="en-GB"/>
              </w:rPr>
              <w:t>Value of assets for which collateral is held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6E31BCC4" w14:textId="77777777" w:rsidR="005C1C1D" w:rsidRPr="00D8063B" w:rsidRDefault="005C1C1D" w:rsidP="00DA6BCB">
            <w:pPr>
              <w:pStyle w:val="NormalLeft"/>
              <w:rPr>
                <w:lang w:val="en-GB"/>
              </w:rPr>
            </w:pPr>
            <w:r w:rsidRPr="00D8063B">
              <w:rPr>
                <w:lang w:val="en-GB"/>
              </w:rPr>
              <w:t>Solvency II value of the assets for which the collateral on assets pledged by reinsurers for ceded technical provisions is held.</w:t>
            </w:r>
          </w:p>
          <w:p w14:paraId="0523AA5C"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21DF0626" w14:textId="77777777" w:rsidTr="00A54389">
        <w:tc>
          <w:tcPr>
            <w:tcW w:w="1671" w:type="dxa"/>
            <w:tcBorders>
              <w:top w:val="single" w:sz="2" w:space="0" w:color="auto"/>
              <w:left w:val="single" w:sz="2" w:space="0" w:color="auto"/>
              <w:bottom w:val="single" w:sz="2" w:space="0" w:color="auto"/>
              <w:right w:val="single" w:sz="2" w:space="0" w:color="auto"/>
            </w:tcBorders>
          </w:tcPr>
          <w:p w14:paraId="1722FEEF" w14:textId="77777777" w:rsidR="005C1C1D" w:rsidRPr="00D8063B" w:rsidRDefault="005C1C1D" w:rsidP="00DA6BCB">
            <w:pPr>
              <w:pStyle w:val="NormalLeft"/>
              <w:rPr>
                <w:lang w:val="en-GB"/>
              </w:rPr>
            </w:pPr>
            <w:r w:rsidRPr="00D8063B">
              <w:rPr>
                <w:lang w:val="en-GB"/>
              </w:rPr>
              <w:t>C0030/R0130</w:t>
            </w:r>
          </w:p>
        </w:tc>
        <w:tc>
          <w:tcPr>
            <w:tcW w:w="2415" w:type="dxa"/>
            <w:tcBorders>
              <w:top w:val="single" w:sz="2" w:space="0" w:color="auto"/>
              <w:left w:val="single" w:sz="2" w:space="0" w:color="auto"/>
              <w:bottom w:val="single" w:sz="2" w:space="0" w:color="auto"/>
              <w:right w:val="single" w:sz="2" w:space="0" w:color="auto"/>
            </w:tcBorders>
          </w:tcPr>
          <w:p w14:paraId="349ADBAF" w14:textId="77777777" w:rsidR="005C1C1D" w:rsidRPr="00D8063B" w:rsidRDefault="005C1C1D" w:rsidP="00DA6BCB">
            <w:pPr>
              <w:pStyle w:val="NormalLeft"/>
              <w:rPr>
                <w:lang w:val="en-GB"/>
              </w:rPr>
            </w:pPr>
            <w:r w:rsidRPr="00D8063B">
              <w:rPr>
                <w:lang w:val="en-GB"/>
              </w:rPr>
              <w:t>Value of assets for which collateral is held — Other collateral held</w:t>
            </w:r>
          </w:p>
        </w:tc>
        <w:tc>
          <w:tcPr>
            <w:tcW w:w="5200" w:type="dxa"/>
            <w:tcBorders>
              <w:top w:val="single" w:sz="2" w:space="0" w:color="auto"/>
              <w:left w:val="single" w:sz="2" w:space="0" w:color="auto"/>
              <w:bottom w:val="single" w:sz="2" w:space="0" w:color="auto"/>
              <w:right w:val="single" w:sz="2" w:space="0" w:color="auto"/>
            </w:tcBorders>
          </w:tcPr>
          <w:p w14:paraId="33EA9FA4" w14:textId="77777777" w:rsidR="005C1C1D" w:rsidRPr="00D8063B" w:rsidRDefault="005C1C1D" w:rsidP="00DA6BCB">
            <w:pPr>
              <w:pStyle w:val="NormalLeft"/>
              <w:rPr>
                <w:lang w:val="en-GB"/>
              </w:rPr>
            </w:pPr>
            <w:r w:rsidRPr="00D8063B">
              <w:rPr>
                <w:lang w:val="en-GB"/>
              </w:rPr>
              <w:t>Solvency II value of the assets for which the other collateral is held.</w:t>
            </w:r>
          </w:p>
          <w:p w14:paraId="4AFB32F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5A0A37F2" w14:textId="77777777" w:rsidTr="00A54389">
        <w:tc>
          <w:tcPr>
            <w:tcW w:w="1671" w:type="dxa"/>
            <w:tcBorders>
              <w:top w:val="single" w:sz="2" w:space="0" w:color="auto"/>
              <w:left w:val="single" w:sz="2" w:space="0" w:color="auto"/>
              <w:bottom w:val="single" w:sz="2" w:space="0" w:color="auto"/>
              <w:right w:val="single" w:sz="2" w:space="0" w:color="auto"/>
            </w:tcBorders>
          </w:tcPr>
          <w:p w14:paraId="03FBA02C" w14:textId="77777777" w:rsidR="005C1C1D" w:rsidRPr="00D8063B" w:rsidRDefault="005C1C1D" w:rsidP="00DA6BCB">
            <w:pPr>
              <w:pStyle w:val="NormalLeft"/>
              <w:rPr>
                <w:lang w:val="en-GB"/>
              </w:rPr>
            </w:pPr>
            <w:r w:rsidRPr="00D8063B">
              <w:rPr>
                <w:lang w:val="en-GB"/>
              </w:rPr>
              <w:t>C0030/R0200</w:t>
            </w:r>
          </w:p>
        </w:tc>
        <w:tc>
          <w:tcPr>
            <w:tcW w:w="2415" w:type="dxa"/>
            <w:tcBorders>
              <w:top w:val="single" w:sz="2" w:space="0" w:color="auto"/>
              <w:left w:val="single" w:sz="2" w:space="0" w:color="auto"/>
              <w:bottom w:val="single" w:sz="2" w:space="0" w:color="auto"/>
              <w:right w:val="single" w:sz="2" w:space="0" w:color="auto"/>
            </w:tcBorders>
          </w:tcPr>
          <w:p w14:paraId="673C6C95" w14:textId="77777777" w:rsidR="005C1C1D" w:rsidRPr="00D8063B" w:rsidRDefault="005C1C1D" w:rsidP="00DA6BCB">
            <w:pPr>
              <w:pStyle w:val="NormalLeft"/>
              <w:rPr>
                <w:lang w:val="en-GB"/>
              </w:rPr>
            </w:pPr>
            <w:r w:rsidRPr="00D8063B">
              <w:rPr>
                <w:lang w:val="en-GB"/>
              </w:rPr>
              <w:t>Value of assets for which collateral is held — Total collateral held</w:t>
            </w:r>
          </w:p>
        </w:tc>
        <w:tc>
          <w:tcPr>
            <w:tcW w:w="5200" w:type="dxa"/>
            <w:tcBorders>
              <w:top w:val="single" w:sz="2" w:space="0" w:color="auto"/>
              <w:left w:val="single" w:sz="2" w:space="0" w:color="auto"/>
              <w:bottom w:val="single" w:sz="2" w:space="0" w:color="auto"/>
              <w:right w:val="single" w:sz="2" w:space="0" w:color="auto"/>
            </w:tcBorders>
          </w:tcPr>
          <w:p w14:paraId="141E7D9A" w14:textId="77777777" w:rsidR="005C1C1D" w:rsidRPr="00D8063B" w:rsidRDefault="005C1C1D" w:rsidP="00DA6BCB">
            <w:pPr>
              <w:pStyle w:val="NormalLeft"/>
              <w:rPr>
                <w:lang w:val="en-GB"/>
              </w:rPr>
            </w:pPr>
            <w:r w:rsidRPr="00D8063B">
              <w:rPr>
                <w:lang w:val="en-GB"/>
              </w:rPr>
              <w:t>Total Solvency II value of the assets for which the total collateral is held.</w:t>
            </w:r>
          </w:p>
          <w:p w14:paraId="70C53EE1"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6FCE37F8" w14:textId="77777777" w:rsidTr="00A54389">
        <w:tc>
          <w:tcPr>
            <w:tcW w:w="1671" w:type="dxa"/>
            <w:tcBorders>
              <w:top w:val="single" w:sz="2" w:space="0" w:color="auto"/>
              <w:left w:val="single" w:sz="2" w:space="0" w:color="auto"/>
              <w:bottom w:val="single" w:sz="2" w:space="0" w:color="auto"/>
              <w:right w:val="single" w:sz="2" w:space="0" w:color="auto"/>
            </w:tcBorders>
          </w:tcPr>
          <w:p w14:paraId="551122A5" w14:textId="77777777" w:rsidR="005C1C1D" w:rsidRPr="00D8063B" w:rsidRDefault="005C1C1D" w:rsidP="00DA6BCB">
            <w:pPr>
              <w:pStyle w:val="NormalLeft"/>
              <w:rPr>
                <w:lang w:val="en-GB"/>
              </w:rPr>
            </w:pPr>
            <w:r w:rsidRPr="00D8063B">
              <w:rPr>
                <w:lang w:val="en-GB"/>
              </w:rPr>
              <w:t>C0020/R0210</w:t>
            </w:r>
          </w:p>
        </w:tc>
        <w:tc>
          <w:tcPr>
            <w:tcW w:w="2415" w:type="dxa"/>
            <w:tcBorders>
              <w:top w:val="single" w:sz="2" w:space="0" w:color="auto"/>
              <w:left w:val="single" w:sz="2" w:space="0" w:color="auto"/>
              <w:bottom w:val="single" w:sz="2" w:space="0" w:color="auto"/>
              <w:right w:val="single" w:sz="2" w:space="0" w:color="auto"/>
            </w:tcBorders>
          </w:tcPr>
          <w:p w14:paraId="0D6AE4B8" w14:textId="77777777" w:rsidR="005C1C1D" w:rsidRPr="00D8063B" w:rsidRDefault="005C1C1D" w:rsidP="00DA6BCB">
            <w:pPr>
              <w:pStyle w:val="NormalLeft"/>
              <w:rPr>
                <w:lang w:val="en-GB"/>
              </w:rPr>
            </w:pPr>
            <w:r w:rsidRPr="00D8063B">
              <w:rPr>
                <w:lang w:val="en-GB"/>
              </w:rPr>
              <w:t>Value of guarantee / collateral / contingent liabilities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58D512FA" w14:textId="77777777" w:rsidR="005C1C1D" w:rsidRPr="00D8063B" w:rsidRDefault="005C1C1D" w:rsidP="00DA6BCB">
            <w:pPr>
              <w:pStyle w:val="NormalLeft"/>
              <w:rPr>
                <w:lang w:val="en-GB"/>
              </w:rPr>
            </w:pPr>
            <w:r w:rsidRPr="00D8063B">
              <w:rPr>
                <w:lang w:val="en-GB"/>
              </w:rPr>
              <w:t>Solvency II value of the collaterals pledged for loans received or bonds issued.</w:t>
            </w:r>
          </w:p>
          <w:p w14:paraId="0145DA24"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717870A2" w14:textId="77777777" w:rsidTr="00A54389">
        <w:tc>
          <w:tcPr>
            <w:tcW w:w="1671" w:type="dxa"/>
            <w:tcBorders>
              <w:top w:val="single" w:sz="2" w:space="0" w:color="auto"/>
              <w:left w:val="single" w:sz="2" w:space="0" w:color="auto"/>
              <w:bottom w:val="single" w:sz="2" w:space="0" w:color="auto"/>
              <w:right w:val="single" w:sz="2" w:space="0" w:color="auto"/>
            </w:tcBorders>
          </w:tcPr>
          <w:p w14:paraId="55461B55" w14:textId="77777777" w:rsidR="005C1C1D" w:rsidRPr="00D8063B" w:rsidRDefault="005C1C1D" w:rsidP="00DA6BCB">
            <w:pPr>
              <w:pStyle w:val="NormalLeft"/>
              <w:rPr>
                <w:lang w:val="en-GB"/>
              </w:rPr>
            </w:pPr>
            <w:r w:rsidRPr="00D8063B">
              <w:rPr>
                <w:lang w:val="en-GB"/>
              </w:rPr>
              <w:t>C0020/R0220</w:t>
            </w:r>
          </w:p>
        </w:tc>
        <w:tc>
          <w:tcPr>
            <w:tcW w:w="2415" w:type="dxa"/>
            <w:tcBorders>
              <w:top w:val="single" w:sz="2" w:space="0" w:color="auto"/>
              <w:left w:val="single" w:sz="2" w:space="0" w:color="auto"/>
              <w:bottom w:val="single" w:sz="2" w:space="0" w:color="auto"/>
              <w:right w:val="single" w:sz="2" w:space="0" w:color="auto"/>
            </w:tcBorders>
          </w:tcPr>
          <w:p w14:paraId="7D936304" w14:textId="77777777" w:rsidR="005C1C1D" w:rsidRPr="00D8063B" w:rsidRDefault="005C1C1D" w:rsidP="00DA6BCB">
            <w:pPr>
              <w:pStyle w:val="NormalLeft"/>
              <w:rPr>
                <w:lang w:val="en-GB"/>
              </w:rPr>
            </w:pPr>
            <w:r w:rsidRPr="00D8063B">
              <w:rPr>
                <w:lang w:val="en-GB"/>
              </w:rPr>
              <w:t>Value of guarantee / collateral / contingent liabilities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1A4A9A2D" w14:textId="77777777" w:rsidR="005C1C1D" w:rsidRPr="00D8063B" w:rsidRDefault="005C1C1D" w:rsidP="00DA6BCB">
            <w:pPr>
              <w:pStyle w:val="NormalLeft"/>
              <w:rPr>
                <w:lang w:val="en-GB"/>
              </w:rPr>
            </w:pPr>
            <w:r w:rsidRPr="00D8063B">
              <w:rPr>
                <w:lang w:val="en-GB"/>
              </w:rPr>
              <w:t>Solvency II value of the collaterals pledged for derivatives.</w:t>
            </w:r>
          </w:p>
          <w:p w14:paraId="3B095E6E"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76EE7CEE" w14:textId="77777777" w:rsidTr="00A54389">
        <w:tc>
          <w:tcPr>
            <w:tcW w:w="1671" w:type="dxa"/>
            <w:tcBorders>
              <w:top w:val="single" w:sz="2" w:space="0" w:color="auto"/>
              <w:left w:val="single" w:sz="2" w:space="0" w:color="auto"/>
              <w:bottom w:val="single" w:sz="2" w:space="0" w:color="auto"/>
              <w:right w:val="single" w:sz="2" w:space="0" w:color="auto"/>
            </w:tcBorders>
          </w:tcPr>
          <w:p w14:paraId="3485EC6A" w14:textId="77777777" w:rsidR="005C1C1D" w:rsidRPr="00D8063B" w:rsidRDefault="005C1C1D" w:rsidP="00DA6BCB">
            <w:pPr>
              <w:pStyle w:val="NormalLeft"/>
              <w:rPr>
                <w:lang w:val="en-GB"/>
              </w:rPr>
            </w:pPr>
            <w:r w:rsidRPr="00D8063B">
              <w:rPr>
                <w:lang w:val="en-GB"/>
              </w:rPr>
              <w:t>C0020/R0230</w:t>
            </w:r>
          </w:p>
        </w:tc>
        <w:tc>
          <w:tcPr>
            <w:tcW w:w="2415" w:type="dxa"/>
            <w:tcBorders>
              <w:top w:val="single" w:sz="2" w:space="0" w:color="auto"/>
              <w:left w:val="single" w:sz="2" w:space="0" w:color="auto"/>
              <w:bottom w:val="single" w:sz="2" w:space="0" w:color="auto"/>
              <w:right w:val="single" w:sz="2" w:space="0" w:color="auto"/>
            </w:tcBorders>
          </w:tcPr>
          <w:p w14:paraId="10CB7833" w14:textId="77777777" w:rsidR="005C1C1D" w:rsidRPr="00D8063B" w:rsidRDefault="005C1C1D" w:rsidP="00DA6BCB">
            <w:pPr>
              <w:pStyle w:val="NormalLeft"/>
              <w:rPr>
                <w:lang w:val="en-GB"/>
              </w:rPr>
            </w:pPr>
            <w:r w:rsidRPr="00D8063B">
              <w:rPr>
                <w:lang w:val="en-GB"/>
              </w:rPr>
              <w:t>Value of guarantee / collateral / contingent liabilities — Assets pledged to cedants for 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68CF0043" w14:textId="77777777" w:rsidR="005C1C1D" w:rsidRPr="00D8063B" w:rsidRDefault="005C1C1D" w:rsidP="00DA6BCB">
            <w:pPr>
              <w:pStyle w:val="NormalLeft"/>
              <w:rPr>
                <w:lang w:val="en-GB"/>
              </w:rPr>
            </w:pPr>
            <w:r w:rsidRPr="00D8063B">
              <w:rPr>
                <w:lang w:val="en-GB"/>
              </w:rPr>
              <w:t>Solvency II value of the assets pledged to cedants for technical provisions (reinsurance accepted).</w:t>
            </w:r>
          </w:p>
          <w:p w14:paraId="6849EBF8"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1C101102" w14:textId="77777777" w:rsidTr="00A54389">
        <w:tc>
          <w:tcPr>
            <w:tcW w:w="1671" w:type="dxa"/>
            <w:tcBorders>
              <w:top w:val="single" w:sz="2" w:space="0" w:color="auto"/>
              <w:left w:val="single" w:sz="2" w:space="0" w:color="auto"/>
              <w:bottom w:val="single" w:sz="2" w:space="0" w:color="auto"/>
              <w:right w:val="single" w:sz="2" w:space="0" w:color="auto"/>
            </w:tcBorders>
          </w:tcPr>
          <w:p w14:paraId="363BAF9F" w14:textId="77777777" w:rsidR="005C1C1D" w:rsidRPr="00D8063B" w:rsidRDefault="005C1C1D" w:rsidP="00DA6BCB">
            <w:pPr>
              <w:pStyle w:val="NormalLeft"/>
              <w:rPr>
                <w:lang w:val="en-GB"/>
              </w:rPr>
            </w:pPr>
            <w:r w:rsidRPr="00D8063B">
              <w:rPr>
                <w:lang w:val="en-GB"/>
              </w:rPr>
              <w:lastRenderedPageBreak/>
              <w:t>C0020/R0240</w:t>
            </w:r>
          </w:p>
        </w:tc>
        <w:tc>
          <w:tcPr>
            <w:tcW w:w="2415" w:type="dxa"/>
            <w:tcBorders>
              <w:top w:val="single" w:sz="2" w:space="0" w:color="auto"/>
              <w:left w:val="single" w:sz="2" w:space="0" w:color="auto"/>
              <w:bottom w:val="single" w:sz="2" w:space="0" w:color="auto"/>
              <w:right w:val="single" w:sz="2" w:space="0" w:color="auto"/>
            </w:tcBorders>
          </w:tcPr>
          <w:p w14:paraId="2ACD35AA" w14:textId="77777777" w:rsidR="005C1C1D" w:rsidRPr="00D8063B" w:rsidRDefault="005C1C1D" w:rsidP="00DA6BCB">
            <w:pPr>
              <w:pStyle w:val="NormalLeft"/>
              <w:rPr>
                <w:lang w:val="en-GB"/>
              </w:rPr>
            </w:pPr>
            <w:r w:rsidRPr="00D8063B">
              <w:rPr>
                <w:lang w:val="en-GB"/>
              </w:rPr>
              <w:t>Value of guarantee / collateral / contingent liabilities — Other collateral pledged</w:t>
            </w:r>
          </w:p>
        </w:tc>
        <w:tc>
          <w:tcPr>
            <w:tcW w:w="5200" w:type="dxa"/>
            <w:tcBorders>
              <w:top w:val="single" w:sz="2" w:space="0" w:color="auto"/>
              <w:left w:val="single" w:sz="2" w:space="0" w:color="auto"/>
              <w:bottom w:val="single" w:sz="2" w:space="0" w:color="auto"/>
              <w:right w:val="single" w:sz="2" w:space="0" w:color="auto"/>
            </w:tcBorders>
          </w:tcPr>
          <w:p w14:paraId="1D907880" w14:textId="77777777" w:rsidR="005C1C1D" w:rsidRPr="00D8063B" w:rsidRDefault="005C1C1D" w:rsidP="00DA6BCB">
            <w:pPr>
              <w:pStyle w:val="NormalLeft"/>
              <w:rPr>
                <w:lang w:val="en-GB"/>
              </w:rPr>
            </w:pPr>
            <w:r w:rsidRPr="00D8063B">
              <w:rPr>
                <w:lang w:val="en-GB"/>
              </w:rPr>
              <w:t>Solvency II value of the collateral pledged for other collateral.</w:t>
            </w:r>
          </w:p>
          <w:p w14:paraId="4A6B93C0"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3E3426AA" w14:textId="77777777" w:rsidTr="00A54389">
        <w:tc>
          <w:tcPr>
            <w:tcW w:w="1671" w:type="dxa"/>
            <w:tcBorders>
              <w:top w:val="single" w:sz="2" w:space="0" w:color="auto"/>
              <w:left w:val="single" w:sz="2" w:space="0" w:color="auto"/>
              <w:bottom w:val="single" w:sz="2" w:space="0" w:color="auto"/>
              <w:right w:val="single" w:sz="2" w:space="0" w:color="auto"/>
            </w:tcBorders>
          </w:tcPr>
          <w:p w14:paraId="2F692E8D" w14:textId="77777777" w:rsidR="005C1C1D" w:rsidRPr="00D8063B" w:rsidRDefault="005C1C1D" w:rsidP="00DA6BCB">
            <w:pPr>
              <w:pStyle w:val="NormalLeft"/>
              <w:rPr>
                <w:lang w:val="en-GB"/>
              </w:rPr>
            </w:pPr>
            <w:r w:rsidRPr="00D8063B">
              <w:rPr>
                <w:lang w:val="en-GB"/>
              </w:rPr>
              <w:t>C0020/R0300</w:t>
            </w:r>
          </w:p>
        </w:tc>
        <w:tc>
          <w:tcPr>
            <w:tcW w:w="2415" w:type="dxa"/>
            <w:tcBorders>
              <w:top w:val="single" w:sz="2" w:space="0" w:color="auto"/>
              <w:left w:val="single" w:sz="2" w:space="0" w:color="auto"/>
              <w:bottom w:val="single" w:sz="2" w:space="0" w:color="auto"/>
              <w:right w:val="single" w:sz="2" w:space="0" w:color="auto"/>
            </w:tcBorders>
          </w:tcPr>
          <w:p w14:paraId="712BB33B" w14:textId="77777777" w:rsidR="005C1C1D" w:rsidRPr="00D8063B" w:rsidRDefault="005C1C1D" w:rsidP="00DA6BCB">
            <w:pPr>
              <w:pStyle w:val="NormalLeft"/>
              <w:rPr>
                <w:lang w:val="en-GB"/>
              </w:rPr>
            </w:pPr>
            <w:r w:rsidRPr="00D8063B">
              <w:rPr>
                <w:lang w:val="en-GB"/>
              </w:rPr>
              <w:t>Value of guarantee / collateral / contingent liabilities — Total collateral pledged</w:t>
            </w:r>
          </w:p>
        </w:tc>
        <w:tc>
          <w:tcPr>
            <w:tcW w:w="5200" w:type="dxa"/>
            <w:tcBorders>
              <w:top w:val="single" w:sz="2" w:space="0" w:color="auto"/>
              <w:left w:val="single" w:sz="2" w:space="0" w:color="auto"/>
              <w:bottom w:val="single" w:sz="2" w:space="0" w:color="auto"/>
              <w:right w:val="single" w:sz="2" w:space="0" w:color="auto"/>
            </w:tcBorders>
          </w:tcPr>
          <w:p w14:paraId="3487E0BC" w14:textId="77777777" w:rsidR="005C1C1D" w:rsidRPr="00D8063B" w:rsidRDefault="005C1C1D" w:rsidP="00DA6BCB">
            <w:pPr>
              <w:pStyle w:val="NormalLeft"/>
              <w:rPr>
                <w:lang w:val="en-GB"/>
              </w:rPr>
            </w:pPr>
            <w:r w:rsidRPr="00D8063B">
              <w:rPr>
                <w:lang w:val="en-GB"/>
              </w:rPr>
              <w:t>Total Solvency II value of the collateral pledged.</w:t>
            </w:r>
          </w:p>
          <w:p w14:paraId="5BC5615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341567EE" w14:textId="77777777" w:rsidTr="00A54389">
        <w:tc>
          <w:tcPr>
            <w:tcW w:w="1671" w:type="dxa"/>
            <w:tcBorders>
              <w:top w:val="single" w:sz="2" w:space="0" w:color="auto"/>
              <w:left w:val="single" w:sz="2" w:space="0" w:color="auto"/>
              <w:bottom w:val="single" w:sz="2" w:space="0" w:color="auto"/>
              <w:right w:val="single" w:sz="2" w:space="0" w:color="auto"/>
            </w:tcBorders>
          </w:tcPr>
          <w:p w14:paraId="71BC1C59" w14:textId="77777777" w:rsidR="005C1C1D" w:rsidRPr="00D8063B" w:rsidRDefault="005C1C1D" w:rsidP="00DA6BCB">
            <w:pPr>
              <w:pStyle w:val="NormalLeft"/>
              <w:rPr>
                <w:lang w:val="en-GB"/>
              </w:rPr>
            </w:pPr>
            <w:r w:rsidRPr="00D8063B">
              <w:rPr>
                <w:lang w:val="en-GB"/>
              </w:rPr>
              <w:t>C0040/R0210</w:t>
            </w:r>
          </w:p>
        </w:tc>
        <w:tc>
          <w:tcPr>
            <w:tcW w:w="2415" w:type="dxa"/>
            <w:tcBorders>
              <w:top w:val="single" w:sz="2" w:space="0" w:color="auto"/>
              <w:left w:val="single" w:sz="2" w:space="0" w:color="auto"/>
              <w:bottom w:val="single" w:sz="2" w:space="0" w:color="auto"/>
              <w:right w:val="single" w:sz="2" w:space="0" w:color="auto"/>
            </w:tcBorders>
          </w:tcPr>
          <w:p w14:paraId="5898854E" w14:textId="77777777" w:rsidR="005C1C1D" w:rsidRPr="00D8063B" w:rsidRDefault="005C1C1D" w:rsidP="00DA6BCB">
            <w:pPr>
              <w:pStyle w:val="NormalLeft"/>
              <w:rPr>
                <w:lang w:val="en-GB"/>
              </w:rPr>
            </w:pPr>
            <w:r w:rsidRPr="00D8063B">
              <w:rPr>
                <w:lang w:val="en-GB"/>
              </w:rPr>
              <w:t>Value of liabilities for which collateral is pledged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6E3EEEA7" w14:textId="77777777" w:rsidR="005C1C1D" w:rsidRPr="00D8063B" w:rsidRDefault="005C1C1D" w:rsidP="00DA6BCB">
            <w:pPr>
              <w:pStyle w:val="NormalLeft"/>
              <w:rPr>
                <w:lang w:val="en-GB"/>
              </w:rPr>
            </w:pPr>
            <w:r w:rsidRPr="00D8063B">
              <w:rPr>
                <w:lang w:val="en-GB"/>
              </w:rPr>
              <w:t>Solvency II value of the liabilities for which the collateral for loans received or bonds issued is pledged.</w:t>
            </w:r>
          </w:p>
          <w:p w14:paraId="7F567D64"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69940849" w14:textId="77777777" w:rsidTr="00A54389">
        <w:tc>
          <w:tcPr>
            <w:tcW w:w="1671" w:type="dxa"/>
            <w:tcBorders>
              <w:top w:val="single" w:sz="2" w:space="0" w:color="auto"/>
              <w:left w:val="single" w:sz="2" w:space="0" w:color="auto"/>
              <w:bottom w:val="single" w:sz="2" w:space="0" w:color="auto"/>
              <w:right w:val="single" w:sz="2" w:space="0" w:color="auto"/>
            </w:tcBorders>
          </w:tcPr>
          <w:p w14:paraId="3440E004" w14:textId="77777777" w:rsidR="005C1C1D" w:rsidRPr="00D8063B" w:rsidRDefault="005C1C1D" w:rsidP="00DA6BCB">
            <w:pPr>
              <w:pStyle w:val="NormalLeft"/>
              <w:rPr>
                <w:lang w:val="en-GB"/>
              </w:rPr>
            </w:pPr>
            <w:r w:rsidRPr="00D8063B">
              <w:rPr>
                <w:lang w:val="en-GB"/>
              </w:rPr>
              <w:t>C0040/R0220</w:t>
            </w:r>
          </w:p>
        </w:tc>
        <w:tc>
          <w:tcPr>
            <w:tcW w:w="2415" w:type="dxa"/>
            <w:tcBorders>
              <w:top w:val="single" w:sz="2" w:space="0" w:color="auto"/>
              <w:left w:val="single" w:sz="2" w:space="0" w:color="auto"/>
              <w:bottom w:val="single" w:sz="2" w:space="0" w:color="auto"/>
              <w:right w:val="single" w:sz="2" w:space="0" w:color="auto"/>
            </w:tcBorders>
          </w:tcPr>
          <w:p w14:paraId="37DEC907" w14:textId="77777777" w:rsidR="005C1C1D" w:rsidRPr="00D8063B" w:rsidRDefault="005C1C1D" w:rsidP="00DA6BCB">
            <w:pPr>
              <w:pStyle w:val="NormalLeft"/>
              <w:rPr>
                <w:lang w:val="en-GB"/>
              </w:rPr>
            </w:pPr>
            <w:r w:rsidRPr="00D8063B">
              <w:rPr>
                <w:lang w:val="en-GB"/>
              </w:rPr>
              <w:t>Value of liabilities for which collateral is pledged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78D2E7A2" w14:textId="77777777" w:rsidR="005C1C1D" w:rsidRPr="00D8063B" w:rsidRDefault="005C1C1D" w:rsidP="00DA6BCB">
            <w:pPr>
              <w:pStyle w:val="NormalLeft"/>
              <w:rPr>
                <w:lang w:val="en-GB"/>
              </w:rPr>
            </w:pPr>
            <w:r w:rsidRPr="00D8063B">
              <w:rPr>
                <w:lang w:val="en-GB"/>
              </w:rPr>
              <w:t>Solvency II value of the liabilities for which the collateral for derivatives is pledged.</w:t>
            </w:r>
          </w:p>
          <w:p w14:paraId="4E0D26BD"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02175E2F" w14:textId="77777777" w:rsidTr="00A54389">
        <w:tc>
          <w:tcPr>
            <w:tcW w:w="1671" w:type="dxa"/>
            <w:tcBorders>
              <w:top w:val="single" w:sz="2" w:space="0" w:color="auto"/>
              <w:left w:val="single" w:sz="2" w:space="0" w:color="auto"/>
              <w:bottom w:val="single" w:sz="2" w:space="0" w:color="auto"/>
              <w:right w:val="single" w:sz="2" w:space="0" w:color="auto"/>
            </w:tcBorders>
          </w:tcPr>
          <w:p w14:paraId="6F0EBA60" w14:textId="77777777" w:rsidR="005C1C1D" w:rsidRPr="00D8063B" w:rsidRDefault="005C1C1D" w:rsidP="00DA6BCB">
            <w:pPr>
              <w:pStyle w:val="NormalLeft"/>
              <w:rPr>
                <w:lang w:val="en-GB"/>
              </w:rPr>
            </w:pPr>
            <w:r w:rsidRPr="00D8063B">
              <w:rPr>
                <w:lang w:val="en-GB"/>
              </w:rPr>
              <w:t>C0040/R0230</w:t>
            </w:r>
          </w:p>
        </w:tc>
        <w:tc>
          <w:tcPr>
            <w:tcW w:w="2415" w:type="dxa"/>
            <w:tcBorders>
              <w:top w:val="single" w:sz="2" w:space="0" w:color="auto"/>
              <w:left w:val="single" w:sz="2" w:space="0" w:color="auto"/>
              <w:bottom w:val="single" w:sz="2" w:space="0" w:color="auto"/>
              <w:right w:val="single" w:sz="2" w:space="0" w:color="auto"/>
            </w:tcBorders>
          </w:tcPr>
          <w:p w14:paraId="2310D742" w14:textId="77777777" w:rsidR="005C1C1D" w:rsidRPr="00D8063B" w:rsidRDefault="005C1C1D" w:rsidP="00DA6BCB">
            <w:pPr>
              <w:pStyle w:val="NormalLeft"/>
              <w:rPr>
                <w:lang w:val="en-GB"/>
              </w:rPr>
            </w:pPr>
            <w:r w:rsidRPr="00D8063B">
              <w:rPr>
                <w:lang w:val="en-GB"/>
              </w:rPr>
              <w:t>Value of liabilities for which collateral is pledged — Assets pledged to cedants for 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581EC57C" w14:textId="77777777" w:rsidR="005C1C1D" w:rsidRPr="00D8063B" w:rsidRDefault="005C1C1D" w:rsidP="00DA6BCB">
            <w:pPr>
              <w:pStyle w:val="NormalLeft"/>
              <w:rPr>
                <w:lang w:val="en-GB"/>
              </w:rPr>
            </w:pPr>
            <w:r w:rsidRPr="00D8063B">
              <w:rPr>
                <w:lang w:val="en-GB"/>
              </w:rPr>
              <w:t>Solvency II value of the liabilities for which the assets are pledged to cedants for technical provisions (reinsurance accepted).</w:t>
            </w:r>
          </w:p>
          <w:p w14:paraId="2F8AFCF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13852BD4" w14:textId="77777777" w:rsidTr="00A54389">
        <w:tc>
          <w:tcPr>
            <w:tcW w:w="1671" w:type="dxa"/>
            <w:tcBorders>
              <w:top w:val="single" w:sz="2" w:space="0" w:color="auto"/>
              <w:left w:val="single" w:sz="2" w:space="0" w:color="auto"/>
              <w:bottom w:val="single" w:sz="2" w:space="0" w:color="auto"/>
              <w:right w:val="single" w:sz="2" w:space="0" w:color="auto"/>
            </w:tcBorders>
          </w:tcPr>
          <w:p w14:paraId="5584EB5E" w14:textId="77777777" w:rsidR="005C1C1D" w:rsidRPr="00D8063B" w:rsidRDefault="005C1C1D" w:rsidP="00DA6BCB">
            <w:pPr>
              <w:pStyle w:val="NormalLeft"/>
              <w:rPr>
                <w:lang w:val="en-GB"/>
              </w:rPr>
            </w:pPr>
            <w:r w:rsidRPr="00D8063B">
              <w:rPr>
                <w:lang w:val="en-GB"/>
              </w:rPr>
              <w:t>C0040/R0240</w:t>
            </w:r>
          </w:p>
        </w:tc>
        <w:tc>
          <w:tcPr>
            <w:tcW w:w="2415" w:type="dxa"/>
            <w:tcBorders>
              <w:top w:val="single" w:sz="2" w:space="0" w:color="auto"/>
              <w:left w:val="single" w:sz="2" w:space="0" w:color="auto"/>
              <w:bottom w:val="single" w:sz="2" w:space="0" w:color="auto"/>
              <w:right w:val="single" w:sz="2" w:space="0" w:color="auto"/>
            </w:tcBorders>
          </w:tcPr>
          <w:p w14:paraId="67465B20" w14:textId="77777777" w:rsidR="005C1C1D" w:rsidRPr="00D8063B" w:rsidRDefault="005C1C1D" w:rsidP="00DA6BCB">
            <w:pPr>
              <w:pStyle w:val="NormalLeft"/>
              <w:rPr>
                <w:lang w:val="en-GB"/>
              </w:rPr>
            </w:pPr>
            <w:r w:rsidRPr="00D8063B">
              <w:rPr>
                <w:lang w:val="en-GB"/>
              </w:rPr>
              <w:t>Value of liabilities for which collateral is pledged — Other collateral pledged</w:t>
            </w:r>
          </w:p>
        </w:tc>
        <w:tc>
          <w:tcPr>
            <w:tcW w:w="5200" w:type="dxa"/>
            <w:tcBorders>
              <w:top w:val="single" w:sz="2" w:space="0" w:color="auto"/>
              <w:left w:val="single" w:sz="2" w:space="0" w:color="auto"/>
              <w:bottom w:val="single" w:sz="2" w:space="0" w:color="auto"/>
              <w:right w:val="single" w:sz="2" w:space="0" w:color="auto"/>
            </w:tcBorders>
          </w:tcPr>
          <w:p w14:paraId="1122D3A3" w14:textId="77777777" w:rsidR="005C1C1D" w:rsidRPr="00D8063B" w:rsidRDefault="005C1C1D" w:rsidP="00DA6BCB">
            <w:pPr>
              <w:pStyle w:val="NormalLeft"/>
              <w:rPr>
                <w:lang w:val="en-GB"/>
              </w:rPr>
            </w:pPr>
            <w:r w:rsidRPr="00D8063B">
              <w:rPr>
                <w:lang w:val="en-GB"/>
              </w:rPr>
              <w:t>Solvency II value of the liabilities for which other collateral is pledged.</w:t>
            </w:r>
          </w:p>
          <w:p w14:paraId="001DD51B"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2F6D6188" w14:textId="77777777" w:rsidTr="00A54389">
        <w:tc>
          <w:tcPr>
            <w:tcW w:w="1671" w:type="dxa"/>
            <w:tcBorders>
              <w:top w:val="single" w:sz="2" w:space="0" w:color="auto"/>
              <w:left w:val="single" w:sz="2" w:space="0" w:color="auto"/>
              <w:bottom w:val="single" w:sz="2" w:space="0" w:color="auto"/>
              <w:right w:val="single" w:sz="2" w:space="0" w:color="auto"/>
            </w:tcBorders>
          </w:tcPr>
          <w:p w14:paraId="76EF0E46" w14:textId="77777777" w:rsidR="005C1C1D" w:rsidRPr="00D8063B" w:rsidRDefault="005C1C1D" w:rsidP="00DA6BCB">
            <w:pPr>
              <w:pStyle w:val="NormalLeft"/>
              <w:rPr>
                <w:lang w:val="en-GB"/>
              </w:rPr>
            </w:pPr>
            <w:r w:rsidRPr="00D8063B">
              <w:rPr>
                <w:lang w:val="en-GB"/>
              </w:rPr>
              <w:t>C0040/R0300</w:t>
            </w:r>
          </w:p>
        </w:tc>
        <w:tc>
          <w:tcPr>
            <w:tcW w:w="2415" w:type="dxa"/>
            <w:tcBorders>
              <w:top w:val="single" w:sz="2" w:space="0" w:color="auto"/>
              <w:left w:val="single" w:sz="2" w:space="0" w:color="auto"/>
              <w:bottom w:val="single" w:sz="2" w:space="0" w:color="auto"/>
              <w:right w:val="single" w:sz="2" w:space="0" w:color="auto"/>
            </w:tcBorders>
          </w:tcPr>
          <w:p w14:paraId="4C038CB8" w14:textId="77777777" w:rsidR="005C1C1D" w:rsidRPr="00D8063B" w:rsidRDefault="005C1C1D" w:rsidP="00DA6BCB">
            <w:pPr>
              <w:pStyle w:val="NormalLeft"/>
              <w:rPr>
                <w:lang w:val="en-GB"/>
              </w:rPr>
            </w:pPr>
            <w:r w:rsidRPr="00D8063B">
              <w:rPr>
                <w:lang w:val="en-GB"/>
              </w:rPr>
              <w:t>Value of liabilities for which collateral is pledged — Total collateral pledged</w:t>
            </w:r>
          </w:p>
        </w:tc>
        <w:tc>
          <w:tcPr>
            <w:tcW w:w="5200" w:type="dxa"/>
            <w:tcBorders>
              <w:top w:val="single" w:sz="2" w:space="0" w:color="auto"/>
              <w:left w:val="single" w:sz="2" w:space="0" w:color="auto"/>
              <w:bottom w:val="single" w:sz="2" w:space="0" w:color="auto"/>
              <w:right w:val="single" w:sz="2" w:space="0" w:color="auto"/>
            </w:tcBorders>
          </w:tcPr>
          <w:p w14:paraId="3F3A5379" w14:textId="77777777" w:rsidR="005C1C1D" w:rsidRPr="00D8063B" w:rsidRDefault="005C1C1D" w:rsidP="00DA6BCB">
            <w:pPr>
              <w:pStyle w:val="NormalLeft"/>
              <w:rPr>
                <w:lang w:val="en-GB"/>
              </w:rPr>
            </w:pPr>
            <w:r w:rsidRPr="00D8063B">
              <w:rPr>
                <w:lang w:val="en-GB"/>
              </w:rPr>
              <w:t>Total Solvency II value of the liabilities for which the collateral is pledged.</w:t>
            </w:r>
          </w:p>
          <w:p w14:paraId="3BA120A0"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6E23BE95" w14:textId="77777777" w:rsidTr="00A54389">
        <w:tc>
          <w:tcPr>
            <w:tcW w:w="1671" w:type="dxa"/>
            <w:tcBorders>
              <w:top w:val="single" w:sz="2" w:space="0" w:color="auto"/>
              <w:left w:val="single" w:sz="2" w:space="0" w:color="auto"/>
              <w:bottom w:val="single" w:sz="2" w:space="0" w:color="auto"/>
              <w:right w:val="single" w:sz="2" w:space="0" w:color="auto"/>
            </w:tcBorders>
          </w:tcPr>
          <w:p w14:paraId="12437C38" w14:textId="77777777" w:rsidR="005C1C1D" w:rsidRPr="00D8063B" w:rsidRDefault="005C1C1D" w:rsidP="00DA6BCB">
            <w:pPr>
              <w:pStyle w:val="NormalLeft"/>
              <w:rPr>
                <w:lang w:val="en-GB"/>
              </w:rPr>
            </w:pPr>
            <w:r w:rsidRPr="00D8063B">
              <w:rPr>
                <w:lang w:val="en-GB"/>
              </w:rPr>
              <w:t>C0010/R0310</w:t>
            </w:r>
          </w:p>
        </w:tc>
        <w:tc>
          <w:tcPr>
            <w:tcW w:w="2415" w:type="dxa"/>
            <w:tcBorders>
              <w:top w:val="single" w:sz="2" w:space="0" w:color="auto"/>
              <w:left w:val="single" w:sz="2" w:space="0" w:color="auto"/>
              <w:bottom w:val="single" w:sz="2" w:space="0" w:color="auto"/>
              <w:right w:val="single" w:sz="2" w:space="0" w:color="auto"/>
            </w:tcBorders>
          </w:tcPr>
          <w:p w14:paraId="420133B4" w14:textId="77777777" w:rsidR="005C1C1D" w:rsidRPr="00D8063B" w:rsidRDefault="005C1C1D" w:rsidP="00DA6BCB">
            <w:pPr>
              <w:pStyle w:val="NormalLeft"/>
              <w:rPr>
                <w:lang w:val="en-GB"/>
              </w:rPr>
            </w:pPr>
            <w:r w:rsidRPr="00D8063B">
              <w:rPr>
                <w:lang w:val="en-GB"/>
              </w:rPr>
              <w:t>Maximum value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4329658B" w14:textId="77777777" w:rsidR="005C1C1D" w:rsidRPr="00D8063B" w:rsidRDefault="005C1C1D" w:rsidP="00DA6BCB">
            <w:pPr>
              <w:pStyle w:val="NormalLeft"/>
              <w:rPr>
                <w:lang w:val="en-GB"/>
              </w:rPr>
            </w:pPr>
            <w:r w:rsidRPr="00D8063B">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not included in those valued in Solvency II Balance Sheet (item C0010/R0740 of S.02.01)</w:t>
            </w:r>
          </w:p>
          <w:p w14:paraId="26296794" w14:textId="77777777" w:rsidR="005C1C1D" w:rsidRPr="00D8063B" w:rsidRDefault="005C1C1D" w:rsidP="00DA6BCB">
            <w:pPr>
              <w:pStyle w:val="NormalLeft"/>
              <w:rPr>
                <w:lang w:val="en-GB"/>
              </w:rPr>
            </w:pPr>
            <w:r w:rsidRPr="00D8063B">
              <w:rPr>
                <w:lang w:val="en-GB"/>
              </w:rPr>
              <w:lastRenderedPageBreak/>
              <w:t>Internal contingent liabilities within the scope of group supervision are not reported in this template.</w:t>
            </w:r>
          </w:p>
          <w:p w14:paraId="1D7769B1" w14:textId="77777777" w:rsidR="005C1C1D" w:rsidRPr="00D8063B" w:rsidRDefault="005C1C1D" w:rsidP="00DA6BCB">
            <w:pPr>
              <w:pStyle w:val="NormalLeft"/>
              <w:rPr>
                <w:lang w:val="en-GB"/>
              </w:rPr>
            </w:pPr>
            <w:r w:rsidRPr="00D8063B">
              <w:rPr>
                <w:lang w:val="en-GB"/>
              </w:rPr>
              <w:t>This shall relate to Contingent liabilities that are not material.</w:t>
            </w:r>
          </w:p>
          <w:p w14:paraId="091E6560" w14:textId="77777777" w:rsidR="005C1C1D" w:rsidRPr="00D8063B" w:rsidRDefault="005C1C1D" w:rsidP="00DA6BCB">
            <w:pPr>
              <w:pStyle w:val="NormalLeft"/>
              <w:rPr>
                <w:lang w:val="en-GB"/>
              </w:rPr>
            </w:pPr>
            <w:r w:rsidRPr="00D8063B">
              <w:rPr>
                <w:lang w:val="en-GB"/>
              </w:rPr>
              <w:t>This amount shall include guarantees reported in R0010 if considered as contingent liabilities.</w:t>
            </w:r>
          </w:p>
        </w:tc>
      </w:tr>
      <w:tr w:rsidR="005C1C1D" w:rsidRPr="00D8063B" w14:paraId="5FC620C3" w14:textId="77777777" w:rsidTr="00A54389">
        <w:tc>
          <w:tcPr>
            <w:tcW w:w="1671" w:type="dxa"/>
            <w:tcBorders>
              <w:top w:val="single" w:sz="2" w:space="0" w:color="auto"/>
              <w:left w:val="single" w:sz="2" w:space="0" w:color="auto"/>
              <w:bottom w:val="single" w:sz="2" w:space="0" w:color="auto"/>
              <w:right w:val="single" w:sz="2" w:space="0" w:color="auto"/>
            </w:tcBorders>
          </w:tcPr>
          <w:p w14:paraId="6C53487F" w14:textId="77777777" w:rsidR="005C1C1D" w:rsidRPr="00D8063B" w:rsidRDefault="005C1C1D" w:rsidP="00DA6BCB">
            <w:pPr>
              <w:pStyle w:val="NormalLeft"/>
              <w:rPr>
                <w:lang w:val="en-GB"/>
              </w:rPr>
            </w:pPr>
            <w:r w:rsidRPr="00D8063B">
              <w:rPr>
                <w:lang w:val="en-GB"/>
              </w:rPr>
              <w:lastRenderedPageBreak/>
              <w:t>C0010/R0330</w:t>
            </w:r>
          </w:p>
        </w:tc>
        <w:tc>
          <w:tcPr>
            <w:tcW w:w="2415" w:type="dxa"/>
            <w:tcBorders>
              <w:top w:val="single" w:sz="2" w:space="0" w:color="auto"/>
              <w:left w:val="single" w:sz="2" w:space="0" w:color="auto"/>
              <w:bottom w:val="single" w:sz="2" w:space="0" w:color="auto"/>
              <w:right w:val="single" w:sz="2" w:space="0" w:color="auto"/>
            </w:tcBorders>
          </w:tcPr>
          <w:p w14:paraId="52111F68" w14:textId="77777777" w:rsidR="005C1C1D" w:rsidRPr="00D8063B" w:rsidRDefault="005C1C1D" w:rsidP="00DA6BCB">
            <w:pPr>
              <w:pStyle w:val="NormalLeft"/>
              <w:rPr>
                <w:lang w:val="en-GB"/>
              </w:rPr>
            </w:pPr>
            <w:r w:rsidRPr="00D8063B">
              <w:rPr>
                <w:lang w:val="en-GB"/>
              </w:rPr>
              <w:t>Maximum value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75EEA894" w14:textId="77777777" w:rsidR="005C1C1D" w:rsidRPr="00D8063B" w:rsidRDefault="005C1C1D" w:rsidP="00DA6BCB">
            <w:pPr>
              <w:pStyle w:val="NormalLeft"/>
              <w:rPr>
                <w:lang w:val="en-GB"/>
              </w:rPr>
            </w:pPr>
            <w:r w:rsidRPr="00D8063B">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valued in Solvency II Balance Sheet, as defined in Article 11 of the Delegated Regulation (EU) 2015/35.</w:t>
            </w:r>
          </w:p>
        </w:tc>
      </w:tr>
      <w:tr w:rsidR="005C1C1D" w:rsidRPr="00D8063B" w14:paraId="380F10BE" w14:textId="77777777" w:rsidTr="00A54389">
        <w:tc>
          <w:tcPr>
            <w:tcW w:w="1671" w:type="dxa"/>
            <w:tcBorders>
              <w:top w:val="single" w:sz="2" w:space="0" w:color="auto"/>
              <w:left w:val="single" w:sz="2" w:space="0" w:color="auto"/>
              <w:bottom w:val="single" w:sz="2" w:space="0" w:color="auto"/>
              <w:right w:val="single" w:sz="2" w:space="0" w:color="auto"/>
            </w:tcBorders>
          </w:tcPr>
          <w:p w14:paraId="4EE3C15D" w14:textId="77777777" w:rsidR="005C1C1D" w:rsidRPr="00D8063B" w:rsidRDefault="005C1C1D" w:rsidP="00DA6BCB">
            <w:pPr>
              <w:pStyle w:val="NormalLeft"/>
              <w:rPr>
                <w:lang w:val="en-GB"/>
              </w:rPr>
            </w:pPr>
            <w:r w:rsidRPr="00D8063B">
              <w:rPr>
                <w:lang w:val="en-GB"/>
              </w:rPr>
              <w:t>C0010/R0400</w:t>
            </w:r>
          </w:p>
        </w:tc>
        <w:tc>
          <w:tcPr>
            <w:tcW w:w="2415" w:type="dxa"/>
            <w:tcBorders>
              <w:top w:val="single" w:sz="2" w:space="0" w:color="auto"/>
              <w:left w:val="single" w:sz="2" w:space="0" w:color="auto"/>
              <w:bottom w:val="single" w:sz="2" w:space="0" w:color="auto"/>
              <w:right w:val="single" w:sz="2" w:space="0" w:color="auto"/>
            </w:tcBorders>
          </w:tcPr>
          <w:p w14:paraId="127DF58A" w14:textId="77777777" w:rsidR="005C1C1D" w:rsidRPr="00D8063B" w:rsidRDefault="005C1C1D" w:rsidP="00DA6BCB">
            <w:pPr>
              <w:pStyle w:val="NormalLeft"/>
              <w:rPr>
                <w:lang w:val="en-GB"/>
              </w:rPr>
            </w:pPr>
            <w:r w:rsidRPr="00D8063B">
              <w:rPr>
                <w:lang w:val="en-GB"/>
              </w:rPr>
              <w:t>Maximum value — Total Contingent liabilities</w:t>
            </w:r>
          </w:p>
        </w:tc>
        <w:tc>
          <w:tcPr>
            <w:tcW w:w="5200" w:type="dxa"/>
            <w:tcBorders>
              <w:top w:val="single" w:sz="2" w:space="0" w:color="auto"/>
              <w:left w:val="single" w:sz="2" w:space="0" w:color="auto"/>
              <w:bottom w:val="single" w:sz="2" w:space="0" w:color="auto"/>
              <w:right w:val="single" w:sz="2" w:space="0" w:color="auto"/>
            </w:tcBorders>
          </w:tcPr>
          <w:p w14:paraId="05416011" w14:textId="77777777" w:rsidR="005C1C1D" w:rsidRPr="00D8063B" w:rsidRDefault="005C1C1D" w:rsidP="00DA6BCB">
            <w:pPr>
              <w:pStyle w:val="NormalLeft"/>
              <w:rPr>
                <w:lang w:val="en-GB"/>
              </w:rPr>
            </w:pPr>
            <w:r w:rsidRPr="00D8063B">
              <w:rPr>
                <w:lang w:val="en-GB"/>
              </w:rPr>
              <w:t>Total maximum possible value, regardless of their probability (i.e. future cash flows required to settle the contingent liability over the lifetime of that contingent liability, discounted at the relevant risk–free interest rate term structure) of contingent liabilities.</w:t>
            </w:r>
          </w:p>
        </w:tc>
      </w:tr>
      <w:tr w:rsidR="005C1C1D" w:rsidRPr="00D8063B" w14:paraId="43C1EC9C" w14:textId="77777777" w:rsidTr="00A54389">
        <w:tc>
          <w:tcPr>
            <w:tcW w:w="1671" w:type="dxa"/>
            <w:tcBorders>
              <w:top w:val="single" w:sz="2" w:space="0" w:color="auto"/>
              <w:left w:val="single" w:sz="2" w:space="0" w:color="auto"/>
              <w:bottom w:val="single" w:sz="2" w:space="0" w:color="auto"/>
              <w:right w:val="single" w:sz="2" w:space="0" w:color="auto"/>
            </w:tcBorders>
          </w:tcPr>
          <w:p w14:paraId="35021514" w14:textId="77777777" w:rsidR="005C1C1D" w:rsidRPr="00D8063B" w:rsidRDefault="005C1C1D" w:rsidP="00DA6BCB">
            <w:pPr>
              <w:pStyle w:val="NormalLeft"/>
              <w:rPr>
                <w:lang w:val="en-GB"/>
              </w:rPr>
            </w:pPr>
            <w:r w:rsidRPr="00D8063B">
              <w:rPr>
                <w:lang w:val="en-GB"/>
              </w:rPr>
              <w:t>C0020/R0310</w:t>
            </w:r>
          </w:p>
        </w:tc>
        <w:tc>
          <w:tcPr>
            <w:tcW w:w="2415" w:type="dxa"/>
            <w:tcBorders>
              <w:top w:val="single" w:sz="2" w:space="0" w:color="auto"/>
              <w:left w:val="single" w:sz="2" w:space="0" w:color="auto"/>
              <w:bottom w:val="single" w:sz="2" w:space="0" w:color="auto"/>
              <w:right w:val="single" w:sz="2" w:space="0" w:color="auto"/>
            </w:tcBorders>
          </w:tcPr>
          <w:p w14:paraId="2BEF61C1" w14:textId="77777777" w:rsidR="005C1C1D" w:rsidRPr="00D8063B" w:rsidRDefault="005C1C1D" w:rsidP="00DA6BCB">
            <w:pPr>
              <w:pStyle w:val="NormalLeft"/>
              <w:rPr>
                <w:lang w:val="en-GB"/>
              </w:rPr>
            </w:pPr>
            <w:r w:rsidRPr="00D8063B">
              <w:rPr>
                <w:lang w:val="en-GB"/>
              </w:rPr>
              <w:t>Value of guarantee/ collateral / contingent liabilities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1985F984" w14:textId="77777777" w:rsidR="005C1C1D" w:rsidRPr="00D8063B" w:rsidRDefault="005C1C1D" w:rsidP="00DA6BCB">
            <w:pPr>
              <w:pStyle w:val="NormalLeft"/>
              <w:rPr>
                <w:lang w:val="en-GB"/>
              </w:rPr>
            </w:pPr>
            <w:r w:rsidRPr="00D8063B">
              <w:rPr>
                <w:lang w:val="en-GB"/>
              </w:rPr>
              <w:t>Solvency II value of the contingent liabilities not in Solvency II Balance Sheet.</w:t>
            </w:r>
          </w:p>
        </w:tc>
      </w:tr>
      <w:tr w:rsidR="005C1C1D" w:rsidRPr="00D8063B" w14:paraId="7294CAD3" w14:textId="77777777" w:rsidTr="00A54389">
        <w:tc>
          <w:tcPr>
            <w:tcW w:w="1671" w:type="dxa"/>
            <w:tcBorders>
              <w:top w:val="single" w:sz="2" w:space="0" w:color="auto"/>
              <w:left w:val="single" w:sz="2" w:space="0" w:color="auto"/>
              <w:bottom w:val="single" w:sz="2" w:space="0" w:color="auto"/>
              <w:right w:val="single" w:sz="2" w:space="0" w:color="auto"/>
            </w:tcBorders>
          </w:tcPr>
          <w:p w14:paraId="019EE43C" w14:textId="77777777" w:rsidR="005C1C1D" w:rsidRPr="00D8063B" w:rsidRDefault="005C1C1D" w:rsidP="00DA6BCB">
            <w:pPr>
              <w:pStyle w:val="NormalLeft"/>
              <w:rPr>
                <w:lang w:val="en-GB"/>
              </w:rPr>
            </w:pPr>
            <w:r w:rsidRPr="00D8063B">
              <w:rPr>
                <w:lang w:val="en-GB"/>
              </w:rPr>
              <w:t>C0020/R0330</w:t>
            </w:r>
          </w:p>
        </w:tc>
        <w:tc>
          <w:tcPr>
            <w:tcW w:w="2415" w:type="dxa"/>
            <w:tcBorders>
              <w:top w:val="single" w:sz="2" w:space="0" w:color="auto"/>
              <w:left w:val="single" w:sz="2" w:space="0" w:color="auto"/>
              <w:bottom w:val="single" w:sz="2" w:space="0" w:color="auto"/>
              <w:right w:val="single" w:sz="2" w:space="0" w:color="auto"/>
            </w:tcBorders>
          </w:tcPr>
          <w:p w14:paraId="47A670D1" w14:textId="77777777" w:rsidR="005C1C1D" w:rsidRPr="00D8063B" w:rsidRDefault="005C1C1D" w:rsidP="00DA6BCB">
            <w:pPr>
              <w:pStyle w:val="NormalLeft"/>
              <w:rPr>
                <w:lang w:val="en-GB"/>
              </w:rPr>
            </w:pPr>
            <w:r w:rsidRPr="00D8063B">
              <w:rPr>
                <w:lang w:val="en-GB"/>
              </w:rPr>
              <w:t>Value of guarantee / collateral / contingent liabilities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5742E368" w14:textId="77777777" w:rsidR="005C1C1D" w:rsidRPr="00D8063B" w:rsidRDefault="005C1C1D" w:rsidP="00DA6BCB">
            <w:pPr>
              <w:pStyle w:val="NormalLeft"/>
              <w:rPr>
                <w:lang w:val="en-GB"/>
              </w:rPr>
            </w:pPr>
            <w:r w:rsidRPr="00D8063B">
              <w:rPr>
                <w:lang w:val="en-GB"/>
              </w:rPr>
              <w:t>Solvency II value of the contingent liabilities in Solvency II Balance Sheet. This value shall only be reported in relation to contingent liabilities for which a value in item C0010/R0330 in S.03.01 was reported.</w:t>
            </w:r>
          </w:p>
          <w:p w14:paraId="3C1AFE26" w14:textId="77777777" w:rsidR="005C1C1D" w:rsidRPr="00D8063B" w:rsidRDefault="005C1C1D" w:rsidP="00DA6BCB">
            <w:pPr>
              <w:pStyle w:val="NormalLeft"/>
              <w:rPr>
                <w:lang w:val="en-GB"/>
              </w:rPr>
            </w:pPr>
            <w:r w:rsidRPr="00D8063B">
              <w:rPr>
                <w:lang w:val="en-GB"/>
              </w:rPr>
              <w:t>If this value is lower than C0010/R0740 in S.02.01 an explanation shall be provided in the narrative reporting.</w:t>
            </w:r>
          </w:p>
        </w:tc>
      </w:tr>
      <w:tr w:rsidR="00D1474A" w:rsidRPr="00D8063B" w14:paraId="6D6E62E3" w14:textId="77777777" w:rsidTr="00D1474A">
        <w:trPr>
          <w:ins w:id="987" w:author="Author"/>
        </w:trPr>
        <w:tc>
          <w:tcPr>
            <w:tcW w:w="1671" w:type="dxa"/>
            <w:tcBorders>
              <w:top w:val="single" w:sz="2" w:space="0" w:color="auto"/>
              <w:left w:val="single" w:sz="2" w:space="0" w:color="auto"/>
              <w:bottom w:val="single" w:sz="2" w:space="0" w:color="auto"/>
              <w:right w:val="single" w:sz="2" w:space="0" w:color="auto"/>
            </w:tcBorders>
          </w:tcPr>
          <w:p w14:paraId="347D1947" w14:textId="75816596" w:rsidR="00D1474A" w:rsidRPr="00D8063B" w:rsidRDefault="00D1474A" w:rsidP="00D1474A">
            <w:pPr>
              <w:pStyle w:val="NormalLeft"/>
              <w:rPr>
                <w:ins w:id="988" w:author="Author"/>
                <w:lang w:val="en-GB"/>
              </w:rPr>
            </w:pPr>
            <w:ins w:id="989" w:author="Author">
              <w:r w:rsidRPr="00D8063B">
                <w:rPr>
                  <w:lang w:val="en-GB"/>
                </w:rPr>
                <w:t>C0050/R0510</w:t>
              </w:r>
            </w:ins>
          </w:p>
        </w:tc>
        <w:tc>
          <w:tcPr>
            <w:tcW w:w="2415" w:type="dxa"/>
            <w:tcBorders>
              <w:top w:val="single" w:sz="2" w:space="0" w:color="auto"/>
              <w:left w:val="single" w:sz="2" w:space="0" w:color="auto"/>
              <w:bottom w:val="single" w:sz="2" w:space="0" w:color="auto"/>
              <w:right w:val="single" w:sz="2" w:space="0" w:color="auto"/>
            </w:tcBorders>
          </w:tcPr>
          <w:p w14:paraId="3E3F81A0" w14:textId="20A59E48" w:rsidR="00D1474A" w:rsidRPr="00D8063B" w:rsidRDefault="00D1474A" w:rsidP="00D1474A">
            <w:pPr>
              <w:pStyle w:val="NormalLeft"/>
              <w:rPr>
                <w:ins w:id="990" w:author="Author"/>
                <w:lang w:val="en-GB"/>
              </w:rPr>
            </w:pPr>
            <w:ins w:id="991" w:author="Author">
              <w:r w:rsidRPr="00D8063B">
                <w:rPr>
                  <w:lang w:val="en-GB"/>
                </w:rPr>
                <w:t xml:space="preserve">Unlimited guarantees - received  </w:t>
              </w:r>
            </w:ins>
          </w:p>
        </w:tc>
        <w:tc>
          <w:tcPr>
            <w:tcW w:w="5200" w:type="dxa"/>
            <w:tcBorders>
              <w:top w:val="single" w:sz="2" w:space="0" w:color="auto"/>
              <w:left w:val="single" w:sz="2" w:space="0" w:color="auto"/>
              <w:bottom w:val="single" w:sz="2" w:space="0" w:color="auto"/>
              <w:right w:val="single" w:sz="2" w:space="0" w:color="auto"/>
            </w:tcBorders>
          </w:tcPr>
          <w:p w14:paraId="0CB5E223" w14:textId="77777777" w:rsidR="00D1474A" w:rsidRPr="00D8063B" w:rsidRDefault="00D1474A" w:rsidP="00D1474A">
            <w:pPr>
              <w:pStyle w:val="CM4"/>
              <w:spacing w:before="60" w:after="60"/>
              <w:jc w:val="both"/>
              <w:rPr>
                <w:ins w:id="992" w:author="Author"/>
              </w:rPr>
            </w:pPr>
            <w:ins w:id="993" w:author="Author">
              <w:r w:rsidRPr="00D8063B">
                <w:t xml:space="preserve">Indication if the unlimited guarantees received exists. One of the options in the following closed list shall be used: </w:t>
              </w:r>
            </w:ins>
          </w:p>
          <w:p w14:paraId="38B1121C" w14:textId="50675A4E" w:rsidR="00D1474A" w:rsidRPr="00D8063B" w:rsidRDefault="00D1474A" w:rsidP="00D1474A">
            <w:pPr>
              <w:pStyle w:val="CM4"/>
              <w:spacing w:before="60" w:after="60"/>
              <w:jc w:val="both"/>
              <w:rPr>
                <w:ins w:id="994" w:author="Author"/>
              </w:rPr>
            </w:pPr>
            <w:ins w:id="995" w:author="Author">
              <w:r w:rsidRPr="00D8063B">
                <w:t>0 - no unlimited guarantees received</w:t>
              </w:r>
              <w:r w:rsidR="00312754">
                <w:t>;</w:t>
              </w:r>
              <w:r w:rsidRPr="00D8063B">
                <w:t xml:space="preserve"> </w:t>
              </w:r>
            </w:ins>
          </w:p>
          <w:p w14:paraId="417FF319" w14:textId="4A04F013" w:rsidR="00D95737" w:rsidRPr="00D8063B" w:rsidRDefault="00D95737" w:rsidP="00D95737">
            <w:pPr>
              <w:pStyle w:val="NormalLeft"/>
              <w:rPr>
                <w:ins w:id="996" w:author="Author"/>
                <w:lang w:val="en-GB"/>
              </w:rPr>
            </w:pPr>
            <w:ins w:id="997" w:author="Author">
              <w:r w:rsidRPr="00D8063B">
                <w:rPr>
                  <w:lang w:val="en-GB"/>
                </w:rPr>
                <w:t>1 - Unlimited guarantees received</w:t>
              </w:r>
              <w:r w:rsidR="00FE3071">
                <w:rPr>
                  <w:lang w:val="en-GB"/>
                </w:rPr>
                <w:t xml:space="preserve"> only</w:t>
              </w:r>
              <w:r w:rsidRPr="00D8063B">
                <w:rPr>
                  <w:lang w:val="en-GB"/>
                </w:rPr>
                <w:t xml:space="preserve"> from group</w:t>
              </w:r>
              <w:r w:rsidR="00312754">
                <w:rPr>
                  <w:lang w:val="en-GB"/>
                </w:rPr>
                <w:t>;</w:t>
              </w:r>
            </w:ins>
          </w:p>
          <w:p w14:paraId="2C292C20" w14:textId="6FF518D8" w:rsidR="00D1474A" w:rsidRDefault="00D95737" w:rsidP="00D95737">
            <w:pPr>
              <w:pStyle w:val="NormalLeft"/>
              <w:rPr>
                <w:ins w:id="998" w:author="Author"/>
                <w:lang w:val="en-GB"/>
              </w:rPr>
            </w:pPr>
            <w:ins w:id="999" w:author="Author">
              <w:r w:rsidRPr="00D8063B">
                <w:rPr>
                  <w:lang w:val="en-GB"/>
                </w:rPr>
                <w:t xml:space="preserve">2 - Unlimited guarantees received </w:t>
              </w:r>
              <w:r w:rsidR="00FE3071">
                <w:rPr>
                  <w:lang w:val="en-GB"/>
                </w:rPr>
                <w:t xml:space="preserve">only </w:t>
              </w:r>
              <w:r w:rsidRPr="00D8063B">
                <w:rPr>
                  <w:lang w:val="en-GB"/>
                </w:rPr>
                <w:t>from outside the group</w:t>
              </w:r>
              <w:r w:rsidR="00312754">
                <w:rPr>
                  <w:lang w:val="en-GB"/>
                </w:rPr>
                <w:t>;</w:t>
              </w:r>
            </w:ins>
          </w:p>
          <w:p w14:paraId="255C9FE2" w14:textId="039D9B9C" w:rsidR="00312754" w:rsidRPr="00D8063B" w:rsidRDefault="00312754" w:rsidP="00D95737">
            <w:pPr>
              <w:pStyle w:val="NormalLeft"/>
              <w:rPr>
                <w:ins w:id="1000" w:author="Author"/>
                <w:lang w:val="en-GB"/>
              </w:rPr>
            </w:pPr>
            <w:ins w:id="1001" w:author="Author">
              <w:r>
                <w:rPr>
                  <w:lang w:val="en-GB"/>
                </w:rPr>
                <w:t xml:space="preserve">3 - </w:t>
              </w:r>
              <w:r w:rsidRPr="00312754">
                <w:rPr>
                  <w:lang w:val="en-GB"/>
                </w:rPr>
                <w:t>Unlimited guarantees received from group</w:t>
              </w:r>
              <w:r>
                <w:rPr>
                  <w:lang w:val="en-GB"/>
                </w:rPr>
                <w:t xml:space="preserve"> and </w:t>
              </w:r>
              <w:r w:rsidRPr="00312754">
                <w:rPr>
                  <w:lang w:val="en-GB"/>
                </w:rPr>
                <w:t>from outside the group</w:t>
              </w:r>
              <w:r>
                <w:rPr>
                  <w:lang w:val="en-GB"/>
                </w:rPr>
                <w:t>.</w:t>
              </w:r>
            </w:ins>
          </w:p>
        </w:tc>
      </w:tr>
      <w:tr w:rsidR="00D1474A" w:rsidRPr="00D8063B" w14:paraId="27EE1C0E" w14:textId="77777777" w:rsidTr="00D1474A">
        <w:trPr>
          <w:ins w:id="1002" w:author="Author"/>
        </w:trPr>
        <w:tc>
          <w:tcPr>
            <w:tcW w:w="1671" w:type="dxa"/>
            <w:tcBorders>
              <w:top w:val="single" w:sz="2" w:space="0" w:color="auto"/>
              <w:left w:val="single" w:sz="2" w:space="0" w:color="auto"/>
              <w:bottom w:val="single" w:sz="2" w:space="0" w:color="auto"/>
              <w:right w:val="single" w:sz="2" w:space="0" w:color="auto"/>
            </w:tcBorders>
          </w:tcPr>
          <w:p w14:paraId="181C4A54" w14:textId="2B4A7511" w:rsidR="00D1474A" w:rsidRPr="00D8063B" w:rsidRDefault="00D1474A" w:rsidP="00D1474A">
            <w:pPr>
              <w:pStyle w:val="NormalLeft"/>
              <w:rPr>
                <w:ins w:id="1003" w:author="Author"/>
                <w:lang w:val="en-GB"/>
              </w:rPr>
            </w:pPr>
            <w:ins w:id="1004" w:author="Author">
              <w:r w:rsidRPr="00D8063B">
                <w:rPr>
                  <w:lang w:val="en-GB"/>
                </w:rPr>
                <w:lastRenderedPageBreak/>
                <w:t>C0050/R0520</w:t>
              </w:r>
            </w:ins>
          </w:p>
        </w:tc>
        <w:tc>
          <w:tcPr>
            <w:tcW w:w="2415" w:type="dxa"/>
            <w:tcBorders>
              <w:top w:val="single" w:sz="2" w:space="0" w:color="auto"/>
              <w:left w:val="single" w:sz="2" w:space="0" w:color="auto"/>
              <w:bottom w:val="single" w:sz="2" w:space="0" w:color="auto"/>
              <w:right w:val="single" w:sz="2" w:space="0" w:color="auto"/>
            </w:tcBorders>
          </w:tcPr>
          <w:p w14:paraId="105C46E5" w14:textId="7014DFF9" w:rsidR="00D1474A" w:rsidRPr="00D8063B" w:rsidRDefault="00D1474A" w:rsidP="00D1474A">
            <w:pPr>
              <w:pStyle w:val="NormalLeft"/>
              <w:rPr>
                <w:ins w:id="1005" w:author="Author"/>
                <w:lang w:val="en-GB"/>
              </w:rPr>
            </w:pPr>
            <w:ins w:id="1006" w:author="Author">
              <w:r w:rsidRPr="00D8063B">
                <w:rPr>
                  <w:lang w:val="en-GB"/>
                </w:rPr>
                <w:t xml:space="preserve">Unlimited guarantees - provided </w:t>
              </w:r>
            </w:ins>
          </w:p>
        </w:tc>
        <w:tc>
          <w:tcPr>
            <w:tcW w:w="5200" w:type="dxa"/>
            <w:tcBorders>
              <w:top w:val="single" w:sz="2" w:space="0" w:color="auto"/>
              <w:left w:val="single" w:sz="2" w:space="0" w:color="auto"/>
              <w:bottom w:val="single" w:sz="2" w:space="0" w:color="auto"/>
              <w:right w:val="single" w:sz="2" w:space="0" w:color="auto"/>
            </w:tcBorders>
          </w:tcPr>
          <w:p w14:paraId="6BE1553B" w14:textId="77777777" w:rsidR="00D1474A" w:rsidRPr="00D8063B" w:rsidRDefault="00D1474A" w:rsidP="00D1474A">
            <w:pPr>
              <w:pStyle w:val="CM4"/>
              <w:spacing w:before="60" w:after="60"/>
              <w:jc w:val="both"/>
              <w:rPr>
                <w:ins w:id="1007" w:author="Author"/>
              </w:rPr>
            </w:pPr>
            <w:ins w:id="1008" w:author="Author">
              <w:r w:rsidRPr="00D8063B">
                <w:t xml:space="preserve">Indication if the unlimited guarantees provided exists. One of the options in the following closed list shall be used: </w:t>
              </w:r>
            </w:ins>
          </w:p>
          <w:p w14:paraId="3E8FA95A" w14:textId="614A0E21" w:rsidR="00D1474A" w:rsidRPr="00D8063B" w:rsidRDefault="00D1474A" w:rsidP="00D1474A">
            <w:pPr>
              <w:pStyle w:val="CM4"/>
              <w:spacing w:before="60" w:after="60"/>
              <w:jc w:val="both"/>
              <w:rPr>
                <w:ins w:id="1009" w:author="Author"/>
              </w:rPr>
            </w:pPr>
            <w:ins w:id="1010" w:author="Author">
              <w:r w:rsidRPr="00D8063B">
                <w:t>0 - no unlimited guarantees provided</w:t>
              </w:r>
              <w:r w:rsidR="00312754">
                <w:t>;</w:t>
              </w:r>
            </w:ins>
          </w:p>
          <w:p w14:paraId="63AEBDDE" w14:textId="6724FF9C" w:rsidR="00D95737" w:rsidRPr="00D8063B" w:rsidRDefault="00D95737" w:rsidP="00D95737">
            <w:pPr>
              <w:pStyle w:val="NormalLeft"/>
              <w:rPr>
                <w:ins w:id="1011" w:author="Author"/>
                <w:lang w:val="en-GB"/>
              </w:rPr>
            </w:pPr>
            <w:ins w:id="1012" w:author="Author">
              <w:r w:rsidRPr="00D8063B">
                <w:rPr>
                  <w:lang w:val="en-GB"/>
                </w:rPr>
                <w:t xml:space="preserve">1 - Unlimited guarantees provided </w:t>
              </w:r>
              <w:r w:rsidR="00FE3071">
                <w:rPr>
                  <w:lang w:val="en-GB"/>
                </w:rPr>
                <w:t xml:space="preserve">only </w:t>
              </w:r>
              <w:r w:rsidR="00002AAF">
                <w:rPr>
                  <w:lang w:val="en-GB"/>
                </w:rPr>
                <w:t xml:space="preserve">by </w:t>
              </w:r>
              <w:del w:id="1013" w:author="Author">
                <w:r w:rsidRPr="00D8063B" w:rsidDel="00002AAF">
                  <w:rPr>
                    <w:lang w:val="en-GB"/>
                  </w:rPr>
                  <w:delText>from</w:delText>
                </w:r>
              </w:del>
              <w:r w:rsidRPr="00D8063B">
                <w:rPr>
                  <w:lang w:val="en-GB"/>
                </w:rPr>
                <w:t xml:space="preserve"> group</w:t>
              </w:r>
              <w:r w:rsidR="00312754">
                <w:rPr>
                  <w:lang w:val="en-GB"/>
                </w:rPr>
                <w:t>;</w:t>
              </w:r>
            </w:ins>
          </w:p>
          <w:p w14:paraId="2117BE47" w14:textId="605EB177" w:rsidR="00D1474A" w:rsidRDefault="00D95737" w:rsidP="00D95737">
            <w:pPr>
              <w:pStyle w:val="NormalLeft"/>
              <w:rPr>
                <w:ins w:id="1014" w:author="Author"/>
                <w:lang w:val="en-GB"/>
              </w:rPr>
            </w:pPr>
            <w:ins w:id="1015" w:author="Author">
              <w:r w:rsidRPr="00D8063B">
                <w:rPr>
                  <w:lang w:val="en-GB"/>
                </w:rPr>
                <w:t>2 - Unlimited guarantees provided</w:t>
              </w:r>
              <w:r w:rsidR="00FE3071">
                <w:rPr>
                  <w:lang w:val="en-GB"/>
                </w:rPr>
                <w:t xml:space="preserve"> only</w:t>
              </w:r>
              <w:r w:rsidRPr="00D8063B">
                <w:rPr>
                  <w:lang w:val="en-GB"/>
                </w:rPr>
                <w:t xml:space="preserve"> by an entity outside the group</w:t>
              </w:r>
              <w:r w:rsidR="00312754">
                <w:rPr>
                  <w:lang w:val="en-GB"/>
                </w:rPr>
                <w:t>;</w:t>
              </w:r>
            </w:ins>
          </w:p>
          <w:p w14:paraId="3F187285" w14:textId="307FF833" w:rsidR="00312754" w:rsidRPr="00D8063B" w:rsidRDefault="00312754" w:rsidP="00D95737">
            <w:pPr>
              <w:pStyle w:val="NormalLeft"/>
              <w:rPr>
                <w:ins w:id="1016" w:author="Author"/>
                <w:lang w:val="en-GB"/>
              </w:rPr>
            </w:pPr>
            <w:ins w:id="1017" w:author="Author">
              <w:r>
                <w:rPr>
                  <w:lang w:val="en-GB"/>
                </w:rPr>
                <w:t xml:space="preserve">3 - </w:t>
              </w:r>
              <w:r w:rsidRPr="00312754">
                <w:rPr>
                  <w:lang w:val="en-GB"/>
                </w:rPr>
                <w:t>Un</w:t>
              </w:r>
              <w:r w:rsidR="00002AAF">
                <w:rPr>
                  <w:lang w:val="en-GB"/>
                </w:rPr>
                <w:t>limited guarantees provided by</w:t>
              </w:r>
              <w:r w:rsidRPr="00312754">
                <w:rPr>
                  <w:lang w:val="en-GB"/>
                </w:rPr>
                <w:t xml:space="preserve"> group</w:t>
              </w:r>
              <w:r>
                <w:rPr>
                  <w:lang w:val="en-GB"/>
                </w:rPr>
                <w:t xml:space="preserve"> and </w:t>
              </w:r>
              <w:r w:rsidR="00C71B42">
                <w:rPr>
                  <w:lang w:val="en-GB"/>
                </w:rPr>
                <w:t xml:space="preserve">by </w:t>
              </w:r>
              <w:r w:rsidR="00002AAF" w:rsidRPr="00002AAF">
                <w:rPr>
                  <w:lang w:val="en-GB"/>
                </w:rPr>
                <w:t>entity outside the group</w:t>
              </w:r>
              <w:r w:rsidR="00002AAF">
                <w:rPr>
                  <w:lang w:val="en-GB"/>
                </w:rPr>
                <w:t>.</w:t>
              </w:r>
            </w:ins>
          </w:p>
        </w:tc>
      </w:tr>
    </w:tbl>
    <w:p w14:paraId="5135E462" w14:textId="77777777" w:rsidR="005C1C1D" w:rsidRPr="00D8063B" w:rsidRDefault="005C1C1D" w:rsidP="005C1C1D">
      <w:pPr>
        <w:rPr>
          <w:lang w:val="en-GB"/>
        </w:rPr>
      </w:pPr>
    </w:p>
    <w:p w14:paraId="1B875474" w14:textId="10E9D481" w:rsidR="005C1C1D" w:rsidRPr="00D8063B" w:rsidDel="005420BA" w:rsidRDefault="005C1C1D" w:rsidP="005C1C1D">
      <w:pPr>
        <w:pStyle w:val="ManualHeading2"/>
        <w:numPr>
          <w:ilvl w:val="0"/>
          <w:numId w:val="0"/>
        </w:numPr>
        <w:ind w:left="851" w:hanging="851"/>
        <w:rPr>
          <w:del w:id="1018" w:author="Author"/>
          <w:lang w:val="en-GB"/>
        </w:rPr>
      </w:pPr>
      <w:del w:id="1019" w:author="Author">
        <w:r w:rsidRPr="00D8063B" w:rsidDel="005420BA">
          <w:rPr>
            <w:b w:val="0"/>
            <w:bCs w:val="0"/>
            <w:i/>
            <w:lang w:val="en-GB"/>
          </w:rPr>
          <w:delText>S.03.02 — Off–balance–sheet items — list of unlimited guarantees received by the group</w:delText>
        </w:r>
      </w:del>
    </w:p>
    <w:p w14:paraId="31BF993E" w14:textId="238207F9" w:rsidR="005C1C1D" w:rsidRPr="00D8063B" w:rsidDel="005420BA" w:rsidRDefault="005C1C1D" w:rsidP="005C1C1D">
      <w:pPr>
        <w:rPr>
          <w:del w:id="1020" w:author="Author"/>
          <w:lang w:val="en-GB"/>
        </w:rPr>
      </w:pPr>
      <w:del w:id="1021" w:author="Author">
        <w:r w:rsidRPr="00D8063B" w:rsidDel="005420BA">
          <w:rPr>
            <w:i/>
            <w:lang w:val="en-GB"/>
          </w:rPr>
          <w:delText>General comments:</w:delText>
        </w:r>
      </w:del>
    </w:p>
    <w:p w14:paraId="1E66B4B8" w14:textId="405E0507" w:rsidR="005C1C1D" w:rsidRPr="00D8063B" w:rsidDel="005420BA" w:rsidRDefault="005C1C1D" w:rsidP="005C1C1D">
      <w:pPr>
        <w:rPr>
          <w:del w:id="1022" w:author="Author"/>
          <w:lang w:val="en-GB"/>
        </w:rPr>
      </w:pPr>
      <w:del w:id="1023" w:author="Author">
        <w:r w:rsidRPr="00D8063B" w:rsidDel="005420BA">
          <w:rPr>
            <w:lang w:val="en-GB"/>
          </w:rPr>
          <w:delText>This section relates to annual submission of information for groups.</w:delText>
        </w:r>
      </w:del>
    </w:p>
    <w:p w14:paraId="062B15D9" w14:textId="2FDA24BD" w:rsidR="005C1C1D" w:rsidRPr="00D8063B" w:rsidDel="005420BA" w:rsidRDefault="005C1C1D" w:rsidP="00DA6BCB">
      <w:pPr>
        <w:rPr>
          <w:del w:id="1024" w:author="Author"/>
          <w:lang w:val="en-GB"/>
        </w:rPr>
      </w:pPr>
      <w:del w:id="1025" w:author="Author">
        <w:r w:rsidRPr="00D8063B" w:rsidDel="005420BA">
          <w:rPr>
            <w:lang w:val="en-GB"/>
          </w:rPr>
          <w:delText>As regards the Solvency II value, the instructions define the items from a recognition perspective. Valuation principles are laid down in Directive 2009/138/EC, Delegated Regulation (EU) 2015/35, Solvency II Technical Standards and Guidelines.</w:delText>
        </w:r>
      </w:del>
    </w:p>
    <w:p w14:paraId="3DF1E5E5" w14:textId="55F843B4" w:rsidR="005C1C1D" w:rsidRPr="00D8063B" w:rsidDel="005420BA" w:rsidRDefault="005C1C1D" w:rsidP="005C1C1D">
      <w:pPr>
        <w:rPr>
          <w:del w:id="1026" w:author="Author"/>
          <w:lang w:val="en-GB"/>
        </w:rPr>
      </w:pPr>
      <w:del w:id="1027" w:author="Author">
        <w:r w:rsidRPr="00D8063B" w:rsidDel="005420BA">
          <w:rPr>
            <w:lang w:val="en-GB"/>
          </w:rPr>
          <w:delText>Unlimited guarantees refer to guarantees with unlimited amount, regardless of the date being limited or unlimited. Internal guarantees within the scope of group supervision are not reported in this template.</w:delText>
        </w:r>
      </w:del>
    </w:p>
    <w:p w14:paraId="1422D730" w14:textId="51C22A7A" w:rsidR="005C1C1D" w:rsidRPr="00D8063B" w:rsidDel="005420BA" w:rsidRDefault="005C1C1D" w:rsidP="005C1C1D">
      <w:pPr>
        <w:rPr>
          <w:del w:id="1028" w:author="Author"/>
          <w:lang w:val="en-GB"/>
        </w:rPr>
      </w:pPr>
      <w:del w:id="1029" w:author="Author">
        <w:r w:rsidRPr="00D8063B" w:rsidDel="005420BA">
          <w:rPr>
            <w:lang w:val="en-GB"/>
          </w:rPr>
          <w:delText>The guarantees listed in this template are not reported in S.03.01.</w:delText>
        </w:r>
      </w:del>
    </w:p>
    <w:tbl>
      <w:tblPr>
        <w:tblW w:w="0" w:type="auto"/>
        <w:tblLayout w:type="fixed"/>
        <w:tblLook w:val="0000" w:firstRow="0" w:lastRow="0" w:firstColumn="0" w:lastColumn="0" w:noHBand="0" w:noVBand="0"/>
      </w:tblPr>
      <w:tblGrid>
        <w:gridCol w:w="1021"/>
        <w:gridCol w:w="1579"/>
        <w:gridCol w:w="6686"/>
      </w:tblGrid>
      <w:tr w:rsidR="005C1C1D" w:rsidRPr="00D8063B" w:rsidDel="005420BA" w14:paraId="10393559" w14:textId="4F58C93D" w:rsidTr="00DA6BCB">
        <w:trPr>
          <w:del w:id="1030" w:author="Author"/>
        </w:trPr>
        <w:tc>
          <w:tcPr>
            <w:tcW w:w="1021" w:type="dxa"/>
            <w:tcBorders>
              <w:top w:val="single" w:sz="2" w:space="0" w:color="auto"/>
              <w:left w:val="single" w:sz="2" w:space="0" w:color="auto"/>
              <w:bottom w:val="single" w:sz="2" w:space="0" w:color="auto"/>
              <w:right w:val="single" w:sz="2" w:space="0" w:color="auto"/>
            </w:tcBorders>
          </w:tcPr>
          <w:p w14:paraId="17A60F80" w14:textId="00A36EC1" w:rsidR="005C1C1D" w:rsidRPr="00D8063B" w:rsidDel="005420BA" w:rsidRDefault="005C1C1D" w:rsidP="00DA6BCB">
            <w:pPr>
              <w:adjustRightInd w:val="0"/>
              <w:spacing w:before="0" w:after="0"/>
              <w:jc w:val="left"/>
              <w:rPr>
                <w:del w:id="1031" w:author="Author"/>
                <w:lang w:val="en-GB"/>
              </w:rPr>
            </w:pPr>
          </w:p>
        </w:tc>
        <w:tc>
          <w:tcPr>
            <w:tcW w:w="1579" w:type="dxa"/>
            <w:tcBorders>
              <w:top w:val="single" w:sz="2" w:space="0" w:color="auto"/>
              <w:left w:val="single" w:sz="2" w:space="0" w:color="auto"/>
              <w:bottom w:val="single" w:sz="2" w:space="0" w:color="auto"/>
              <w:right w:val="single" w:sz="2" w:space="0" w:color="auto"/>
            </w:tcBorders>
          </w:tcPr>
          <w:p w14:paraId="58AD6AC7" w14:textId="5E52D6D5" w:rsidR="005C1C1D" w:rsidRPr="00D8063B" w:rsidDel="005420BA" w:rsidRDefault="005C1C1D" w:rsidP="00DA6BCB">
            <w:pPr>
              <w:pStyle w:val="NormalCentered"/>
              <w:rPr>
                <w:del w:id="1032" w:author="Author"/>
                <w:lang w:val="en-GB"/>
              </w:rPr>
            </w:pPr>
            <w:del w:id="1033" w:author="Author">
              <w:r w:rsidRPr="00D8063B" w:rsidDel="005420BA">
                <w:rPr>
                  <w:i/>
                  <w:lang w:val="en-GB"/>
                </w:rPr>
                <w:delText>ITEM</w:delText>
              </w:r>
            </w:del>
          </w:p>
        </w:tc>
        <w:tc>
          <w:tcPr>
            <w:tcW w:w="6686" w:type="dxa"/>
            <w:tcBorders>
              <w:top w:val="single" w:sz="2" w:space="0" w:color="auto"/>
              <w:left w:val="single" w:sz="2" w:space="0" w:color="auto"/>
              <w:bottom w:val="single" w:sz="2" w:space="0" w:color="auto"/>
              <w:right w:val="single" w:sz="2" w:space="0" w:color="auto"/>
            </w:tcBorders>
          </w:tcPr>
          <w:p w14:paraId="0FE646DD" w14:textId="60AB9285" w:rsidR="005C1C1D" w:rsidRPr="00D8063B" w:rsidDel="005420BA" w:rsidRDefault="005C1C1D" w:rsidP="00DA6BCB">
            <w:pPr>
              <w:pStyle w:val="NormalCentered"/>
              <w:rPr>
                <w:del w:id="1034" w:author="Author"/>
                <w:lang w:val="en-GB"/>
              </w:rPr>
            </w:pPr>
            <w:del w:id="1035" w:author="Author">
              <w:r w:rsidRPr="00D8063B" w:rsidDel="005420BA">
                <w:rPr>
                  <w:i/>
                  <w:lang w:val="en-GB"/>
                </w:rPr>
                <w:delText>INSTRUCTIONS</w:delText>
              </w:r>
            </w:del>
          </w:p>
        </w:tc>
      </w:tr>
      <w:tr w:rsidR="005C1C1D" w:rsidRPr="00D8063B" w:rsidDel="005420BA" w14:paraId="7049A158" w14:textId="309D0CFA" w:rsidTr="00DA6BCB">
        <w:trPr>
          <w:del w:id="1036" w:author="Author"/>
        </w:trPr>
        <w:tc>
          <w:tcPr>
            <w:tcW w:w="1021" w:type="dxa"/>
            <w:tcBorders>
              <w:top w:val="single" w:sz="2" w:space="0" w:color="auto"/>
              <w:left w:val="single" w:sz="2" w:space="0" w:color="auto"/>
              <w:bottom w:val="single" w:sz="2" w:space="0" w:color="auto"/>
              <w:right w:val="single" w:sz="2" w:space="0" w:color="auto"/>
            </w:tcBorders>
          </w:tcPr>
          <w:p w14:paraId="7DC05F7C" w14:textId="20C8CC39" w:rsidR="005C1C1D" w:rsidRPr="00D8063B" w:rsidDel="005420BA" w:rsidRDefault="005C1C1D" w:rsidP="00DA6BCB">
            <w:pPr>
              <w:pStyle w:val="NormalLeft"/>
              <w:rPr>
                <w:del w:id="1037" w:author="Author"/>
                <w:lang w:val="en-GB"/>
              </w:rPr>
            </w:pPr>
            <w:del w:id="1038" w:author="Author">
              <w:r w:rsidRPr="00D8063B" w:rsidDel="005420BA">
                <w:rPr>
                  <w:lang w:val="en-GB"/>
                </w:rPr>
                <w:delText>C0010</w:delText>
              </w:r>
            </w:del>
          </w:p>
        </w:tc>
        <w:tc>
          <w:tcPr>
            <w:tcW w:w="1579" w:type="dxa"/>
            <w:tcBorders>
              <w:top w:val="single" w:sz="2" w:space="0" w:color="auto"/>
              <w:left w:val="single" w:sz="2" w:space="0" w:color="auto"/>
              <w:bottom w:val="single" w:sz="2" w:space="0" w:color="auto"/>
              <w:right w:val="single" w:sz="2" w:space="0" w:color="auto"/>
            </w:tcBorders>
          </w:tcPr>
          <w:p w14:paraId="581C152D" w14:textId="524F7CA6" w:rsidR="005C1C1D" w:rsidRPr="00D8063B" w:rsidDel="005420BA" w:rsidRDefault="005C1C1D" w:rsidP="00DA6BCB">
            <w:pPr>
              <w:pStyle w:val="NormalLeft"/>
              <w:rPr>
                <w:del w:id="1039" w:author="Author"/>
                <w:lang w:val="en-GB"/>
              </w:rPr>
            </w:pPr>
            <w:del w:id="1040" w:author="Author">
              <w:r w:rsidRPr="00D8063B" w:rsidDel="005420BA">
                <w:rPr>
                  <w:lang w:val="en-GB"/>
                </w:rPr>
                <w:delText>Code of guarantee</w:delText>
              </w:r>
            </w:del>
          </w:p>
        </w:tc>
        <w:tc>
          <w:tcPr>
            <w:tcW w:w="6686" w:type="dxa"/>
            <w:tcBorders>
              <w:top w:val="single" w:sz="2" w:space="0" w:color="auto"/>
              <w:left w:val="single" w:sz="2" w:space="0" w:color="auto"/>
              <w:bottom w:val="single" w:sz="2" w:space="0" w:color="auto"/>
              <w:right w:val="single" w:sz="2" w:space="0" w:color="auto"/>
            </w:tcBorders>
          </w:tcPr>
          <w:p w14:paraId="48654660" w14:textId="6EC8D5CE" w:rsidR="005C1C1D" w:rsidRPr="00D8063B" w:rsidDel="005420BA" w:rsidRDefault="005C1C1D" w:rsidP="00DA6BCB">
            <w:pPr>
              <w:pStyle w:val="NormalLeft"/>
              <w:rPr>
                <w:del w:id="1041" w:author="Author"/>
                <w:lang w:val="en-GB"/>
              </w:rPr>
            </w:pPr>
            <w:del w:id="1042" w:author="Author">
              <w:r w:rsidRPr="00D8063B" w:rsidDel="005420BA">
                <w:rPr>
                  <w:lang w:val="en-GB"/>
                </w:rPr>
                <w:delText>Code of guarantee received. This number is attributed by the group, must be unique and be consistent over time. It shall not be reused for other guarantees.</w:delText>
              </w:r>
            </w:del>
          </w:p>
        </w:tc>
      </w:tr>
      <w:tr w:rsidR="005C1C1D" w:rsidRPr="00D8063B" w:rsidDel="005420BA" w14:paraId="7C458FDD" w14:textId="7343E594" w:rsidTr="00DA6BCB">
        <w:trPr>
          <w:del w:id="1043" w:author="Author"/>
        </w:trPr>
        <w:tc>
          <w:tcPr>
            <w:tcW w:w="1021" w:type="dxa"/>
            <w:tcBorders>
              <w:top w:val="single" w:sz="2" w:space="0" w:color="auto"/>
              <w:left w:val="single" w:sz="2" w:space="0" w:color="auto"/>
              <w:bottom w:val="single" w:sz="2" w:space="0" w:color="auto"/>
              <w:right w:val="single" w:sz="2" w:space="0" w:color="auto"/>
            </w:tcBorders>
          </w:tcPr>
          <w:p w14:paraId="53BFB051" w14:textId="28D2A6E8" w:rsidR="005C1C1D" w:rsidRPr="00D8063B" w:rsidDel="005420BA" w:rsidRDefault="005C1C1D" w:rsidP="00DA6BCB">
            <w:pPr>
              <w:pStyle w:val="NormalLeft"/>
              <w:rPr>
                <w:del w:id="1044" w:author="Author"/>
                <w:lang w:val="en-GB"/>
              </w:rPr>
            </w:pPr>
            <w:del w:id="1045" w:author="Author">
              <w:r w:rsidRPr="00D8063B" w:rsidDel="005420BA">
                <w:rPr>
                  <w:lang w:val="en-GB"/>
                </w:rPr>
                <w:delText>C0020</w:delText>
              </w:r>
            </w:del>
          </w:p>
        </w:tc>
        <w:tc>
          <w:tcPr>
            <w:tcW w:w="1579" w:type="dxa"/>
            <w:tcBorders>
              <w:top w:val="single" w:sz="2" w:space="0" w:color="auto"/>
              <w:left w:val="single" w:sz="2" w:space="0" w:color="auto"/>
              <w:bottom w:val="single" w:sz="2" w:space="0" w:color="auto"/>
              <w:right w:val="single" w:sz="2" w:space="0" w:color="auto"/>
            </w:tcBorders>
          </w:tcPr>
          <w:p w14:paraId="7BDBFD4C" w14:textId="3459CB9A" w:rsidR="005C1C1D" w:rsidRPr="00D8063B" w:rsidDel="005420BA" w:rsidRDefault="005C1C1D" w:rsidP="00DA6BCB">
            <w:pPr>
              <w:pStyle w:val="NormalLeft"/>
              <w:rPr>
                <w:del w:id="1046" w:author="Author"/>
                <w:lang w:val="en-GB"/>
              </w:rPr>
            </w:pPr>
            <w:del w:id="1047" w:author="Author">
              <w:r w:rsidRPr="00D8063B" w:rsidDel="005420BA">
                <w:rPr>
                  <w:lang w:val="en-GB"/>
                </w:rPr>
                <w:delText>Name of provider of guarantee</w:delText>
              </w:r>
            </w:del>
          </w:p>
        </w:tc>
        <w:tc>
          <w:tcPr>
            <w:tcW w:w="6686" w:type="dxa"/>
            <w:tcBorders>
              <w:top w:val="single" w:sz="2" w:space="0" w:color="auto"/>
              <w:left w:val="single" w:sz="2" w:space="0" w:color="auto"/>
              <w:bottom w:val="single" w:sz="2" w:space="0" w:color="auto"/>
              <w:right w:val="single" w:sz="2" w:space="0" w:color="auto"/>
            </w:tcBorders>
          </w:tcPr>
          <w:p w14:paraId="41913FB3" w14:textId="16941848" w:rsidR="005C1C1D" w:rsidRPr="00D8063B" w:rsidDel="005420BA" w:rsidRDefault="005C1C1D" w:rsidP="00DA6BCB">
            <w:pPr>
              <w:pStyle w:val="NormalLeft"/>
              <w:rPr>
                <w:del w:id="1048" w:author="Author"/>
                <w:lang w:val="en-GB"/>
              </w:rPr>
            </w:pPr>
            <w:del w:id="1049" w:author="Author">
              <w:r w:rsidRPr="00D8063B" w:rsidDel="005420BA">
                <w:rPr>
                  <w:lang w:val="en-GB"/>
                </w:rPr>
                <w:delText>Identification of the name of the provider of the guarantee.</w:delText>
              </w:r>
            </w:del>
          </w:p>
        </w:tc>
      </w:tr>
      <w:tr w:rsidR="005C1C1D" w:rsidRPr="00D8063B" w:rsidDel="005420BA" w14:paraId="2CEB8DAD" w14:textId="0D0DD8EB" w:rsidTr="00DA6BCB">
        <w:trPr>
          <w:del w:id="1050" w:author="Author"/>
        </w:trPr>
        <w:tc>
          <w:tcPr>
            <w:tcW w:w="1021" w:type="dxa"/>
            <w:tcBorders>
              <w:top w:val="single" w:sz="2" w:space="0" w:color="auto"/>
              <w:left w:val="single" w:sz="2" w:space="0" w:color="auto"/>
              <w:bottom w:val="single" w:sz="2" w:space="0" w:color="auto"/>
              <w:right w:val="single" w:sz="2" w:space="0" w:color="auto"/>
            </w:tcBorders>
          </w:tcPr>
          <w:p w14:paraId="13AD0953" w14:textId="6A58BE77" w:rsidR="005C1C1D" w:rsidRPr="00D8063B" w:rsidDel="005420BA" w:rsidRDefault="005C1C1D" w:rsidP="00DA6BCB">
            <w:pPr>
              <w:pStyle w:val="NormalLeft"/>
              <w:rPr>
                <w:del w:id="1051" w:author="Author"/>
                <w:lang w:val="en-GB"/>
              </w:rPr>
            </w:pPr>
            <w:del w:id="1052" w:author="Author">
              <w:r w:rsidRPr="00D8063B" w:rsidDel="005420BA">
                <w:rPr>
                  <w:lang w:val="en-GB"/>
                </w:rPr>
                <w:delText>C0030</w:delText>
              </w:r>
            </w:del>
          </w:p>
        </w:tc>
        <w:tc>
          <w:tcPr>
            <w:tcW w:w="1579" w:type="dxa"/>
            <w:tcBorders>
              <w:top w:val="single" w:sz="2" w:space="0" w:color="auto"/>
              <w:left w:val="single" w:sz="2" w:space="0" w:color="auto"/>
              <w:bottom w:val="single" w:sz="2" w:space="0" w:color="auto"/>
              <w:right w:val="single" w:sz="2" w:space="0" w:color="auto"/>
            </w:tcBorders>
          </w:tcPr>
          <w:p w14:paraId="704B6853" w14:textId="0F761C41" w:rsidR="005C1C1D" w:rsidRPr="00D8063B" w:rsidDel="005420BA" w:rsidRDefault="005C1C1D" w:rsidP="00DA6BCB">
            <w:pPr>
              <w:pStyle w:val="NormalLeft"/>
              <w:rPr>
                <w:del w:id="1053" w:author="Author"/>
                <w:lang w:val="en-GB"/>
              </w:rPr>
            </w:pPr>
            <w:del w:id="1054" w:author="Author">
              <w:r w:rsidRPr="00D8063B" w:rsidDel="005420BA">
                <w:rPr>
                  <w:lang w:val="en-GB"/>
                </w:rPr>
                <w:delText>Code of provider of guarantee</w:delText>
              </w:r>
            </w:del>
          </w:p>
        </w:tc>
        <w:tc>
          <w:tcPr>
            <w:tcW w:w="6686" w:type="dxa"/>
            <w:tcBorders>
              <w:top w:val="single" w:sz="2" w:space="0" w:color="auto"/>
              <w:left w:val="single" w:sz="2" w:space="0" w:color="auto"/>
              <w:bottom w:val="single" w:sz="2" w:space="0" w:color="auto"/>
              <w:right w:val="single" w:sz="2" w:space="0" w:color="auto"/>
            </w:tcBorders>
          </w:tcPr>
          <w:p w14:paraId="17EE3AAE" w14:textId="665CE56C" w:rsidR="005C1C1D" w:rsidRPr="00D8063B" w:rsidDel="005420BA" w:rsidRDefault="005C1C1D" w:rsidP="00DA6BCB">
            <w:pPr>
              <w:pStyle w:val="NormalLeft"/>
              <w:rPr>
                <w:del w:id="1055" w:author="Author"/>
                <w:lang w:val="en-GB"/>
              </w:rPr>
            </w:pPr>
            <w:del w:id="1056" w:author="Author">
              <w:r w:rsidRPr="00D8063B" w:rsidDel="005420BA">
                <w:rPr>
                  <w:lang w:val="en-GB"/>
                </w:rPr>
                <w:delText>Identification code of provider using the Legal Entity Identifier (LEI) if available.</w:delText>
              </w:r>
            </w:del>
          </w:p>
          <w:p w14:paraId="294DE8DF" w14:textId="78EA1027" w:rsidR="005C1C1D" w:rsidRPr="00D8063B" w:rsidDel="005420BA" w:rsidRDefault="005C1C1D" w:rsidP="00DA6BCB">
            <w:pPr>
              <w:pStyle w:val="NormalLeft"/>
              <w:rPr>
                <w:del w:id="1057" w:author="Author"/>
                <w:lang w:val="en-GB"/>
              </w:rPr>
            </w:pPr>
            <w:del w:id="1058" w:author="Author">
              <w:r w:rsidRPr="00D8063B" w:rsidDel="005420BA">
                <w:rPr>
                  <w:lang w:val="en-GB"/>
                </w:rPr>
                <w:delText>If not available this item shall not be reported.</w:delText>
              </w:r>
            </w:del>
          </w:p>
        </w:tc>
      </w:tr>
      <w:tr w:rsidR="005C1C1D" w:rsidRPr="00D8063B" w:rsidDel="005420BA" w14:paraId="206B2B3C" w14:textId="282A1857" w:rsidTr="00DA6BCB">
        <w:trPr>
          <w:del w:id="1059" w:author="Author"/>
        </w:trPr>
        <w:tc>
          <w:tcPr>
            <w:tcW w:w="1021" w:type="dxa"/>
            <w:tcBorders>
              <w:top w:val="single" w:sz="2" w:space="0" w:color="auto"/>
              <w:left w:val="single" w:sz="2" w:space="0" w:color="auto"/>
              <w:bottom w:val="single" w:sz="2" w:space="0" w:color="auto"/>
              <w:right w:val="single" w:sz="2" w:space="0" w:color="auto"/>
            </w:tcBorders>
          </w:tcPr>
          <w:p w14:paraId="63A6F771" w14:textId="439CAB66" w:rsidR="005C1C1D" w:rsidRPr="00D8063B" w:rsidDel="005420BA" w:rsidRDefault="005C1C1D" w:rsidP="00DA6BCB">
            <w:pPr>
              <w:pStyle w:val="NormalLeft"/>
              <w:rPr>
                <w:del w:id="1060" w:author="Author"/>
                <w:lang w:val="en-GB"/>
              </w:rPr>
            </w:pPr>
            <w:del w:id="1061" w:author="Author">
              <w:r w:rsidRPr="00D8063B" w:rsidDel="005420BA">
                <w:rPr>
                  <w:lang w:val="en-GB"/>
                </w:rPr>
                <w:delText>C0040</w:delText>
              </w:r>
            </w:del>
          </w:p>
        </w:tc>
        <w:tc>
          <w:tcPr>
            <w:tcW w:w="1579" w:type="dxa"/>
            <w:tcBorders>
              <w:top w:val="single" w:sz="2" w:space="0" w:color="auto"/>
              <w:left w:val="single" w:sz="2" w:space="0" w:color="auto"/>
              <w:bottom w:val="single" w:sz="2" w:space="0" w:color="auto"/>
              <w:right w:val="single" w:sz="2" w:space="0" w:color="auto"/>
            </w:tcBorders>
          </w:tcPr>
          <w:p w14:paraId="176FA2D7" w14:textId="16A8E832" w:rsidR="005C1C1D" w:rsidRPr="00D8063B" w:rsidDel="005420BA" w:rsidRDefault="005C1C1D" w:rsidP="00DA6BCB">
            <w:pPr>
              <w:pStyle w:val="NormalLeft"/>
              <w:rPr>
                <w:del w:id="1062" w:author="Author"/>
                <w:lang w:val="en-GB"/>
              </w:rPr>
            </w:pPr>
            <w:del w:id="1063" w:author="Author">
              <w:r w:rsidRPr="00D8063B" w:rsidDel="005420BA">
                <w:rPr>
                  <w:lang w:val="en-GB"/>
                </w:rPr>
                <w:delText>Type of code of provider of guarantee</w:delText>
              </w:r>
            </w:del>
          </w:p>
        </w:tc>
        <w:tc>
          <w:tcPr>
            <w:tcW w:w="6686" w:type="dxa"/>
            <w:tcBorders>
              <w:top w:val="single" w:sz="2" w:space="0" w:color="auto"/>
              <w:left w:val="single" w:sz="2" w:space="0" w:color="auto"/>
              <w:bottom w:val="single" w:sz="2" w:space="0" w:color="auto"/>
              <w:right w:val="single" w:sz="2" w:space="0" w:color="auto"/>
            </w:tcBorders>
          </w:tcPr>
          <w:p w14:paraId="30C6BE17" w14:textId="3EE75836" w:rsidR="005C1C1D" w:rsidRPr="00D8063B" w:rsidDel="005420BA" w:rsidRDefault="005C1C1D" w:rsidP="00DA6BCB">
            <w:pPr>
              <w:pStyle w:val="NormalLeft"/>
              <w:rPr>
                <w:del w:id="1064" w:author="Author"/>
                <w:lang w:val="en-GB"/>
              </w:rPr>
            </w:pPr>
            <w:del w:id="1065" w:author="Author">
              <w:r w:rsidRPr="00D8063B" w:rsidDel="005420BA">
                <w:rPr>
                  <w:lang w:val="en-GB"/>
                </w:rPr>
                <w:delText>Identification of the code used for the ‘Code of provider of guarantee’ item. One of the options in the following closed list shall be used:</w:delText>
              </w:r>
            </w:del>
          </w:p>
          <w:p w14:paraId="537743BC" w14:textId="4C2FF884" w:rsidR="005C1C1D" w:rsidRPr="00D8063B" w:rsidDel="005420BA" w:rsidRDefault="005C1C1D" w:rsidP="00DA6BCB">
            <w:pPr>
              <w:pStyle w:val="NormalLeft"/>
              <w:rPr>
                <w:del w:id="1066" w:author="Author"/>
                <w:lang w:val="en-GB"/>
              </w:rPr>
            </w:pPr>
            <w:del w:id="1067" w:author="Author">
              <w:r w:rsidRPr="00D8063B" w:rsidDel="005420BA">
                <w:rPr>
                  <w:lang w:val="en-GB"/>
                </w:rPr>
                <w:delText>1 — LEI</w:delText>
              </w:r>
            </w:del>
          </w:p>
          <w:p w14:paraId="216E52CC" w14:textId="3FDA2BA4" w:rsidR="005C1C1D" w:rsidRPr="00D8063B" w:rsidDel="005420BA" w:rsidRDefault="005C1C1D" w:rsidP="00DA6BCB">
            <w:pPr>
              <w:pStyle w:val="NormalLeft"/>
              <w:rPr>
                <w:del w:id="1068" w:author="Author"/>
                <w:lang w:val="en-GB"/>
              </w:rPr>
            </w:pPr>
            <w:del w:id="1069" w:author="Author">
              <w:r w:rsidRPr="00D8063B" w:rsidDel="005420BA">
                <w:rPr>
                  <w:lang w:val="en-GB"/>
                </w:rPr>
                <w:delText>9 — None</w:delText>
              </w:r>
            </w:del>
          </w:p>
        </w:tc>
      </w:tr>
      <w:tr w:rsidR="005C1C1D" w:rsidRPr="00D8063B" w:rsidDel="005420BA" w14:paraId="25CA3221" w14:textId="090A4F47" w:rsidTr="00DA6BCB">
        <w:trPr>
          <w:del w:id="1070" w:author="Author"/>
        </w:trPr>
        <w:tc>
          <w:tcPr>
            <w:tcW w:w="1021" w:type="dxa"/>
            <w:tcBorders>
              <w:top w:val="single" w:sz="2" w:space="0" w:color="auto"/>
              <w:left w:val="single" w:sz="2" w:space="0" w:color="auto"/>
              <w:bottom w:val="single" w:sz="2" w:space="0" w:color="auto"/>
              <w:right w:val="single" w:sz="2" w:space="0" w:color="auto"/>
            </w:tcBorders>
          </w:tcPr>
          <w:p w14:paraId="4A666F71" w14:textId="506A187F" w:rsidR="005C1C1D" w:rsidRPr="00D8063B" w:rsidDel="005420BA" w:rsidRDefault="005C1C1D" w:rsidP="00DA6BCB">
            <w:pPr>
              <w:pStyle w:val="NormalLeft"/>
              <w:rPr>
                <w:del w:id="1071" w:author="Author"/>
                <w:lang w:val="en-GB"/>
              </w:rPr>
            </w:pPr>
            <w:del w:id="1072" w:author="Author">
              <w:r w:rsidRPr="00D8063B" w:rsidDel="005420BA">
                <w:rPr>
                  <w:lang w:val="en-GB"/>
                </w:rPr>
                <w:lastRenderedPageBreak/>
                <w:delText>C0060</w:delText>
              </w:r>
            </w:del>
          </w:p>
        </w:tc>
        <w:tc>
          <w:tcPr>
            <w:tcW w:w="1579" w:type="dxa"/>
            <w:tcBorders>
              <w:top w:val="single" w:sz="2" w:space="0" w:color="auto"/>
              <w:left w:val="single" w:sz="2" w:space="0" w:color="auto"/>
              <w:bottom w:val="single" w:sz="2" w:space="0" w:color="auto"/>
              <w:right w:val="single" w:sz="2" w:space="0" w:color="auto"/>
            </w:tcBorders>
          </w:tcPr>
          <w:p w14:paraId="56CE294D" w14:textId="56CA4D13" w:rsidR="005C1C1D" w:rsidRPr="00D8063B" w:rsidDel="005420BA" w:rsidRDefault="005C1C1D" w:rsidP="00DA6BCB">
            <w:pPr>
              <w:pStyle w:val="NormalLeft"/>
              <w:rPr>
                <w:del w:id="1073" w:author="Author"/>
                <w:lang w:val="en-GB"/>
              </w:rPr>
            </w:pPr>
            <w:del w:id="1074" w:author="Author">
              <w:r w:rsidRPr="00D8063B" w:rsidDel="005420BA">
                <w:rPr>
                  <w:lang w:val="en-GB"/>
                </w:rPr>
                <w:delText>Triggering event(s) of guarantee</w:delText>
              </w:r>
            </w:del>
          </w:p>
        </w:tc>
        <w:tc>
          <w:tcPr>
            <w:tcW w:w="6686" w:type="dxa"/>
            <w:tcBorders>
              <w:top w:val="single" w:sz="2" w:space="0" w:color="auto"/>
              <w:left w:val="single" w:sz="2" w:space="0" w:color="auto"/>
              <w:bottom w:val="single" w:sz="2" w:space="0" w:color="auto"/>
              <w:right w:val="single" w:sz="2" w:space="0" w:color="auto"/>
            </w:tcBorders>
          </w:tcPr>
          <w:p w14:paraId="3E13545A" w14:textId="2AC42F07" w:rsidR="005C1C1D" w:rsidRPr="00D8063B" w:rsidDel="005420BA" w:rsidRDefault="005C1C1D" w:rsidP="00DA6BCB">
            <w:pPr>
              <w:pStyle w:val="NormalLeft"/>
              <w:rPr>
                <w:del w:id="1075" w:author="Author"/>
                <w:lang w:val="en-GB"/>
              </w:rPr>
            </w:pPr>
            <w:del w:id="1076" w:author="Author">
              <w:r w:rsidRPr="00D8063B" w:rsidDel="005420BA">
                <w:rPr>
                  <w:lang w:val="en-GB"/>
                </w:rPr>
                <w:delText>Identify the triggering event. One of the options in the following closed list shall be used:</w:delText>
              </w:r>
            </w:del>
          </w:p>
          <w:p w14:paraId="0697D152" w14:textId="77B51268" w:rsidR="005C1C1D" w:rsidRPr="00D8063B" w:rsidDel="005420BA" w:rsidRDefault="005C1C1D" w:rsidP="00DA6BCB">
            <w:pPr>
              <w:pStyle w:val="NormalLeft"/>
              <w:rPr>
                <w:del w:id="1077" w:author="Author"/>
                <w:lang w:val="en-GB"/>
              </w:rPr>
            </w:pPr>
            <w:del w:id="1078" w:author="Author">
              <w:r w:rsidRPr="00D8063B" w:rsidDel="005420BA">
                <w:rPr>
                  <w:lang w:val="en-GB"/>
                </w:rPr>
                <w:delText>1 — Bankruptcy filing International Swaps and Derivatives Association (‘ISDA’) credit event</w:delText>
              </w:r>
            </w:del>
          </w:p>
          <w:p w14:paraId="0945FB5A" w14:textId="4A05B746" w:rsidR="005C1C1D" w:rsidRPr="00D8063B" w:rsidDel="005420BA" w:rsidRDefault="005C1C1D" w:rsidP="00DA6BCB">
            <w:pPr>
              <w:pStyle w:val="NormalLeft"/>
              <w:rPr>
                <w:del w:id="1079" w:author="Author"/>
                <w:lang w:val="en-GB"/>
              </w:rPr>
            </w:pPr>
            <w:del w:id="1080" w:author="Author">
              <w:r w:rsidRPr="00D8063B" w:rsidDel="005420BA">
                <w:rPr>
                  <w:lang w:val="en-GB"/>
                </w:rPr>
                <w:delText>2 — Downgrading by a rating agency</w:delText>
              </w:r>
            </w:del>
          </w:p>
          <w:p w14:paraId="5CC866E3" w14:textId="3D0D7332" w:rsidR="005C1C1D" w:rsidRPr="00D8063B" w:rsidDel="005420BA" w:rsidRDefault="005C1C1D" w:rsidP="00DA6BCB">
            <w:pPr>
              <w:pStyle w:val="NormalLeft"/>
              <w:rPr>
                <w:del w:id="1081" w:author="Author"/>
                <w:lang w:val="en-GB"/>
              </w:rPr>
            </w:pPr>
            <w:del w:id="1082" w:author="Author">
              <w:r w:rsidRPr="00D8063B" w:rsidDel="005420BA">
                <w:rPr>
                  <w:lang w:val="en-GB"/>
                </w:rPr>
                <w:delText>3 — Fall of SCR below a threshold but higher than 100 %</w:delText>
              </w:r>
            </w:del>
          </w:p>
          <w:p w14:paraId="0F1FFF57" w14:textId="14BDB348" w:rsidR="005C1C1D" w:rsidRPr="00D8063B" w:rsidDel="005420BA" w:rsidRDefault="005C1C1D" w:rsidP="00DA6BCB">
            <w:pPr>
              <w:pStyle w:val="NormalLeft"/>
              <w:rPr>
                <w:del w:id="1083" w:author="Author"/>
                <w:lang w:val="en-GB"/>
              </w:rPr>
            </w:pPr>
            <w:del w:id="1084" w:author="Author">
              <w:r w:rsidRPr="00D8063B" w:rsidDel="005420BA">
                <w:rPr>
                  <w:lang w:val="en-GB"/>
                </w:rPr>
                <w:delText>4 — Fall of MCR below a threshold but higher than 100 %</w:delText>
              </w:r>
            </w:del>
          </w:p>
          <w:p w14:paraId="59935D28" w14:textId="579FA7A9" w:rsidR="005C1C1D" w:rsidRPr="00D8063B" w:rsidDel="005420BA" w:rsidRDefault="005C1C1D" w:rsidP="00DA6BCB">
            <w:pPr>
              <w:pStyle w:val="NormalLeft"/>
              <w:rPr>
                <w:del w:id="1085" w:author="Author"/>
                <w:lang w:val="en-GB"/>
              </w:rPr>
            </w:pPr>
            <w:del w:id="1086" w:author="Author">
              <w:r w:rsidRPr="00D8063B" w:rsidDel="005420BA">
                <w:rPr>
                  <w:lang w:val="en-GB"/>
                </w:rPr>
                <w:delText>5 — Breach of SCR</w:delText>
              </w:r>
            </w:del>
          </w:p>
          <w:p w14:paraId="0569BC59" w14:textId="1E951BB7" w:rsidR="005C1C1D" w:rsidRPr="00D8063B" w:rsidDel="005420BA" w:rsidRDefault="005C1C1D" w:rsidP="00DA6BCB">
            <w:pPr>
              <w:pStyle w:val="NormalLeft"/>
              <w:rPr>
                <w:del w:id="1087" w:author="Author"/>
                <w:lang w:val="en-GB"/>
              </w:rPr>
            </w:pPr>
            <w:del w:id="1088" w:author="Author">
              <w:r w:rsidRPr="00D8063B" w:rsidDel="005420BA">
                <w:rPr>
                  <w:lang w:val="en-GB"/>
                </w:rPr>
                <w:delText>6 — Breach of MCR</w:delText>
              </w:r>
            </w:del>
          </w:p>
          <w:p w14:paraId="446B5CA0" w14:textId="73D6B9FC" w:rsidR="005C1C1D" w:rsidRPr="00D8063B" w:rsidDel="005420BA" w:rsidRDefault="005C1C1D" w:rsidP="00DA6BCB">
            <w:pPr>
              <w:pStyle w:val="NormalLeft"/>
              <w:rPr>
                <w:del w:id="1089" w:author="Author"/>
                <w:lang w:val="en-GB"/>
              </w:rPr>
            </w:pPr>
            <w:del w:id="1090" w:author="Author">
              <w:r w:rsidRPr="00D8063B" w:rsidDel="005420BA">
                <w:rPr>
                  <w:lang w:val="en-GB"/>
                </w:rPr>
                <w:delText>7 — Non–payment of a contractual obligation</w:delText>
              </w:r>
            </w:del>
          </w:p>
          <w:p w14:paraId="65CD4C1A" w14:textId="2425F7B1" w:rsidR="005C1C1D" w:rsidRPr="00D8063B" w:rsidDel="005420BA" w:rsidRDefault="005C1C1D" w:rsidP="00DA6BCB">
            <w:pPr>
              <w:pStyle w:val="NormalLeft"/>
              <w:rPr>
                <w:del w:id="1091" w:author="Author"/>
                <w:lang w:val="en-GB"/>
              </w:rPr>
            </w:pPr>
            <w:del w:id="1092" w:author="Author">
              <w:r w:rsidRPr="00D8063B" w:rsidDel="005420BA">
                <w:rPr>
                  <w:lang w:val="en-GB"/>
                </w:rPr>
                <w:delText>8 — Fraud</w:delText>
              </w:r>
            </w:del>
          </w:p>
          <w:p w14:paraId="0FED6374" w14:textId="6FD9D95C" w:rsidR="005C1C1D" w:rsidRPr="00D8063B" w:rsidDel="005420BA" w:rsidRDefault="005C1C1D" w:rsidP="00DA6BCB">
            <w:pPr>
              <w:pStyle w:val="NormalLeft"/>
              <w:rPr>
                <w:del w:id="1093" w:author="Author"/>
                <w:lang w:val="en-GB"/>
              </w:rPr>
            </w:pPr>
            <w:del w:id="1094" w:author="Author">
              <w:r w:rsidRPr="00D8063B" w:rsidDel="005420BA">
                <w:rPr>
                  <w:lang w:val="en-GB"/>
                </w:rPr>
                <w:delText>9 — Breach of contractual obligation linked with the disposal of assets</w:delText>
              </w:r>
            </w:del>
          </w:p>
          <w:p w14:paraId="210D2319" w14:textId="5C87F843" w:rsidR="005C1C1D" w:rsidRPr="00D8063B" w:rsidDel="005420BA" w:rsidRDefault="005C1C1D" w:rsidP="00DA6BCB">
            <w:pPr>
              <w:pStyle w:val="NormalLeft"/>
              <w:rPr>
                <w:del w:id="1095" w:author="Author"/>
                <w:lang w:val="en-GB"/>
              </w:rPr>
            </w:pPr>
            <w:del w:id="1096" w:author="Author">
              <w:r w:rsidRPr="00D8063B" w:rsidDel="005420BA">
                <w:rPr>
                  <w:lang w:val="en-GB"/>
                </w:rPr>
                <w:delText>10 — Breach of contractual obligation linked with the acquisition of assets</w:delText>
              </w:r>
            </w:del>
          </w:p>
          <w:p w14:paraId="10083447" w14:textId="7D7D042B" w:rsidR="005C1C1D" w:rsidRPr="00D8063B" w:rsidDel="005420BA" w:rsidRDefault="005C1C1D" w:rsidP="00DA6BCB">
            <w:pPr>
              <w:pStyle w:val="NormalLeft"/>
              <w:rPr>
                <w:del w:id="1097" w:author="Author"/>
                <w:lang w:val="en-GB"/>
              </w:rPr>
            </w:pPr>
            <w:del w:id="1098" w:author="Author">
              <w:r w:rsidRPr="00D8063B" w:rsidDel="005420BA">
                <w:rPr>
                  <w:lang w:val="en-GB"/>
                </w:rPr>
                <w:delText>0 — Other</w:delText>
              </w:r>
            </w:del>
          </w:p>
        </w:tc>
      </w:tr>
      <w:tr w:rsidR="005C1C1D" w:rsidRPr="00D8063B" w:rsidDel="005420BA" w14:paraId="32C0D203" w14:textId="7779B7C7" w:rsidTr="00DA6BCB">
        <w:trPr>
          <w:del w:id="1099" w:author="Author"/>
        </w:trPr>
        <w:tc>
          <w:tcPr>
            <w:tcW w:w="1021" w:type="dxa"/>
            <w:tcBorders>
              <w:top w:val="single" w:sz="2" w:space="0" w:color="auto"/>
              <w:left w:val="single" w:sz="2" w:space="0" w:color="auto"/>
              <w:bottom w:val="single" w:sz="2" w:space="0" w:color="auto"/>
              <w:right w:val="single" w:sz="2" w:space="0" w:color="auto"/>
            </w:tcBorders>
          </w:tcPr>
          <w:p w14:paraId="58F1E784" w14:textId="58D7530E" w:rsidR="005C1C1D" w:rsidRPr="00D8063B" w:rsidDel="005420BA" w:rsidRDefault="005C1C1D" w:rsidP="00DA6BCB">
            <w:pPr>
              <w:pStyle w:val="NormalLeft"/>
              <w:rPr>
                <w:del w:id="1100" w:author="Author"/>
                <w:lang w:val="en-GB"/>
              </w:rPr>
            </w:pPr>
            <w:del w:id="1101" w:author="Author">
              <w:r w:rsidRPr="00D8063B" w:rsidDel="005420BA">
                <w:rPr>
                  <w:lang w:val="en-GB"/>
                </w:rPr>
                <w:delText>C0070</w:delText>
              </w:r>
            </w:del>
          </w:p>
        </w:tc>
        <w:tc>
          <w:tcPr>
            <w:tcW w:w="1579" w:type="dxa"/>
            <w:tcBorders>
              <w:top w:val="single" w:sz="2" w:space="0" w:color="auto"/>
              <w:left w:val="single" w:sz="2" w:space="0" w:color="auto"/>
              <w:bottom w:val="single" w:sz="2" w:space="0" w:color="auto"/>
              <w:right w:val="single" w:sz="2" w:space="0" w:color="auto"/>
            </w:tcBorders>
          </w:tcPr>
          <w:p w14:paraId="534B9063" w14:textId="437707A7" w:rsidR="005C1C1D" w:rsidRPr="00D8063B" w:rsidDel="005420BA" w:rsidRDefault="005C1C1D" w:rsidP="00DA6BCB">
            <w:pPr>
              <w:pStyle w:val="NormalLeft"/>
              <w:rPr>
                <w:del w:id="1102" w:author="Author"/>
                <w:lang w:val="en-GB"/>
              </w:rPr>
            </w:pPr>
            <w:del w:id="1103" w:author="Author">
              <w:r w:rsidRPr="00D8063B" w:rsidDel="005420BA">
                <w:rPr>
                  <w:lang w:val="en-GB"/>
                </w:rPr>
                <w:delText>Specific triggering event (s) of guarantee</w:delText>
              </w:r>
            </w:del>
          </w:p>
        </w:tc>
        <w:tc>
          <w:tcPr>
            <w:tcW w:w="6686" w:type="dxa"/>
            <w:tcBorders>
              <w:top w:val="single" w:sz="2" w:space="0" w:color="auto"/>
              <w:left w:val="single" w:sz="2" w:space="0" w:color="auto"/>
              <w:bottom w:val="single" w:sz="2" w:space="0" w:color="auto"/>
              <w:right w:val="single" w:sz="2" w:space="0" w:color="auto"/>
            </w:tcBorders>
          </w:tcPr>
          <w:p w14:paraId="14EF1337" w14:textId="5BACB443" w:rsidR="005C1C1D" w:rsidRPr="00D8063B" w:rsidDel="005420BA" w:rsidRDefault="005C1C1D" w:rsidP="00DA6BCB">
            <w:pPr>
              <w:pStyle w:val="NormalLeft"/>
              <w:rPr>
                <w:del w:id="1104" w:author="Author"/>
                <w:lang w:val="en-GB"/>
              </w:rPr>
            </w:pPr>
            <w:del w:id="1105" w:author="Author">
              <w:r w:rsidRPr="00D8063B" w:rsidDel="005420BA">
                <w:rPr>
                  <w:lang w:val="en-GB"/>
                </w:rPr>
                <w:delText>Description of the triggering event in case ‘0 — Other’ was selected for item C0060 ‘Triggering event(s) of guarantee’.</w:delText>
              </w:r>
            </w:del>
          </w:p>
        </w:tc>
      </w:tr>
      <w:tr w:rsidR="005C1C1D" w:rsidRPr="00D8063B" w:rsidDel="005420BA" w14:paraId="2DF3BF7C" w14:textId="60FA5E71" w:rsidTr="00DA6BCB">
        <w:trPr>
          <w:del w:id="1106" w:author="Author"/>
        </w:trPr>
        <w:tc>
          <w:tcPr>
            <w:tcW w:w="1021" w:type="dxa"/>
            <w:tcBorders>
              <w:top w:val="single" w:sz="2" w:space="0" w:color="auto"/>
              <w:left w:val="single" w:sz="2" w:space="0" w:color="auto"/>
              <w:bottom w:val="single" w:sz="2" w:space="0" w:color="auto"/>
              <w:right w:val="single" w:sz="2" w:space="0" w:color="auto"/>
            </w:tcBorders>
          </w:tcPr>
          <w:p w14:paraId="2A459D4D" w14:textId="7A90CC46" w:rsidR="005C1C1D" w:rsidRPr="00D8063B" w:rsidDel="005420BA" w:rsidRDefault="005C1C1D" w:rsidP="00DA6BCB">
            <w:pPr>
              <w:pStyle w:val="NormalLeft"/>
              <w:rPr>
                <w:del w:id="1107" w:author="Author"/>
                <w:lang w:val="en-GB"/>
              </w:rPr>
            </w:pPr>
            <w:del w:id="1108" w:author="Author">
              <w:r w:rsidRPr="00D8063B" w:rsidDel="005420BA">
                <w:rPr>
                  <w:lang w:val="en-GB"/>
                </w:rPr>
                <w:delText>C0080</w:delText>
              </w:r>
            </w:del>
          </w:p>
        </w:tc>
        <w:tc>
          <w:tcPr>
            <w:tcW w:w="1579" w:type="dxa"/>
            <w:tcBorders>
              <w:top w:val="single" w:sz="2" w:space="0" w:color="auto"/>
              <w:left w:val="single" w:sz="2" w:space="0" w:color="auto"/>
              <w:bottom w:val="single" w:sz="2" w:space="0" w:color="auto"/>
              <w:right w:val="single" w:sz="2" w:space="0" w:color="auto"/>
            </w:tcBorders>
          </w:tcPr>
          <w:p w14:paraId="4BB04F24" w14:textId="272884B4" w:rsidR="005C1C1D" w:rsidRPr="00D8063B" w:rsidDel="005420BA" w:rsidRDefault="005C1C1D" w:rsidP="00DA6BCB">
            <w:pPr>
              <w:pStyle w:val="NormalLeft"/>
              <w:rPr>
                <w:del w:id="1109" w:author="Author"/>
                <w:lang w:val="en-GB"/>
              </w:rPr>
            </w:pPr>
            <w:del w:id="1110" w:author="Author">
              <w:r w:rsidRPr="00D8063B" w:rsidDel="005420BA">
                <w:rPr>
                  <w:lang w:val="en-GB"/>
                </w:rPr>
                <w:delText>Effective date of guarantee</w:delText>
              </w:r>
            </w:del>
          </w:p>
        </w:tc>
        <w:tc>
          <w:tcPr>
            <w:tcW w:w="6686" w:type="dxa"/>
            <w:tcBorders>
              <w:top w:val="single" w:sz="2" w:space="0" w:color="auto"/>
              <w:left w:val="single" w:sz="2" w:space="0" w:color="auto"/>
              <w:bottom w:val="single" w:sz="2" w:space="0" w:color="auto"/>
              <w:right w:val="single" w:sz="2" w:space="0" w:color="auto"/>
            </w:tcBorders>
          </w:tcPr>
          <w:p w14:paraId="45D8EC73" w14:textId="186EC13B" w:rsidR="005C1C1D" w:rsidRPr="00D8063B" w:rsidDel="005420BA" w:rsidRDefault="005C1C1D" w:rsidP="00DA6BCB">
            <w:pPr>
              <w:pStyle w:val="NormalLeft"/>
              <w:rPr>
                <w:del w:id="1111" w:author="Author"/>
                <w:lang w:val="en-GB"/>
              </w:rPr>
            </w:pPr>
            <w:del w:id="1112" w:author="Author">
              <w:r w:rsidRPr="00D8063B" w:rsidDel="005420BA">
                <w:rPr>
                  <w:lang w:val="en-GB"/>
                </w:rPr>
                <w:delText>Identify the ISO 8601 (yyyy–mm–dd) code of the starting date of the coverage of the contract.</w:delText>
              </w:r>
            </w:del>
          </w:p>
        </w:tc>
      </w:tr>
      <w:tr w:rsidR="005C1C1D" w:rsidRPr="00D8063B" w:rsidDel="005420BA" w14:paraId="5E38F3EE" w14:textId="0C63C9E8" w:rsidTr="00DA6BCB">
        <w:trPr>
          <w:del w:id="1113" w:author="Author"/>
        </w:trPr>
        <w:tc>
          <w:tcPr>
            <w:tcW w:w="1021" w:type="dxa"/>
            <w:tcBorders>
              <w:top w:val="single" w:sz="2" w:space="0" w:color="auto"/>
              <w:left w:val="single" w:sz="2" w:space="0" w:color="auto"/>
              <w:bottom w:val="single" w:sz="2" w:space="0" w:color="auto"/>
              <w:right w:val="single" w:sz="2" w:space="0" w:color="auto"/>
            </w:tcBorders>
          </w:tcPr>
          <w:p w14:paraId="7B05CB5D" w14:textId="25F96EBD" w:rsidR="005C1C1D" w:rsidRPr="00D8063B" w:rsidDel="005420BA" w:rsidRDefault="005C1C1D" w:rsidP="00DA6BCB">
            <w:pPr>
              <w:pStyle w:val="NormalLeft"/>
              <w:rPr>
                <w:del w:id="1114" w:author="Author"/>
                <w:lang w:val="en-GB"/>
              </w:rPr>
            </w:pPr>
            <w:del w:id="1115" w:author="Author">
              <w:r w:rsidRPr="00D8063B" w:rsidDel="005420BA">
                <w:rPr>
                  <w:lang w:val="en-GB"/>
                </w:rPr>
                <w:delText>C0090</w:delText>
              </w:r>
            </w:del>
          </w:p>
        </w:tc>
        <w:tc>
          <w:tcPr>
            <w:tcW w:w="1579" w:type="dxa"/>
            <w:tcBorders>
              <w:top w:val="single" w:sz="2" w:space="0" w:color="auto"/>
              <w:left w:val="single" w:sz="2" w:space="0" w:color="auto"/>
              <w:bottom w:val="single" w:sz="2" w:space="0" w:color="auto"/>
              <w:right w:val="single" w:sz="2" w:space="0" w:color="auto"/>
            </w:tcBorders>
          </w:tcPr>
          <w:p w14:paraId="2857AE64" w14:textId="3EE087C8" w:rsidR="005C1C1D" w:rsidRPr="00D8063B" w:rsidDel="005420BA" w:rsidRDefault="005C1C1D" w:rsidP="00DA6BCB">
            <w:pPr>
              <w:pStyle w:val="NormalLeft"/>
              <w:rPr>
                <w:del w:id="1116" w:author="Author"/>
                <w:lang w:val="en-GB"/>
              </w:rPr>
            </w:pPr>
            <w:del w:id="1117" w:author="Author">
              <w:r w:rsidRPr="00D8063B" w:rsidDel="005420BA">
                <w:rPr>
                  <w:lang w:val="en-GB"/>
                </w:rPr>
                <w:delText>Ancillary Own Funds</w:delText>
              </w:r>
            </w:del>
          </w:p>
        </w:tc>
        <w:tc>
          <w:tcPr>
            <w:tcW w:w="6686" w:type="dxa"/>
            <w:tcBorders>
              <w:top w:val="single" w:sz="2" w:space="0" w:color="auto"/>
              <w:left w:val="single" w:sz="2" w:space="0" w:color="auto"/>
              <w:bottom w:val="single" w:sz="2" w:space="0" w:color="auto"/>
              <w:right w:val="single" w:sz="2" w:space="0" w:color="auto"/>
            </w:tcBorders>
          </w:tcPr>
          <w:p w14:paraId="46C9F2B1" w14:textId="18DDAA99" w:rsidR="005C1C1D" w:rsidRPr="00D8063B" w:rsidDel="005420BA" w:rsidRDefault="005C1C1D" w:rsidP="00DA6BCB">
            <w:pPr>
              <w:pStyle w:val="NormalLeft"/>
              <w:rPr>
                <w:del w:id="1118" w:author="Author"/>
                <w:lang w:val="en-GB"/>
              </w:rPr>
            </w:pPr>
            <w:del w:id="1119" w:author="Author">
              <w:r w:rsidRPr="00D8063B" w:rsidDel="005420BA">
                <w:rPr>
                  <w:lang w:val="en-GB"/>
                </w:rPr>
                <w:delText>Indication if the guarantee is classified as Ancillary Own Fund and is presented in the following items of S.23.01:</w:delText>
              </w:r>
            </w:del>
          </w:p>
          <w:p w14:paraId="4C704B43" w14:textId="26933A0D" w:rsidR="005C1C1D" w:rsidRPr="00D8063B" w:rsidDel="005420BA" w:rsidRDefault="005C1C1D" w:rsidP="00DA6BCB">
            <w:pPr>
              <w:pStyle w:val="Tiret0"/>
              <w:numPr>
                <w:ilvl w:val="0"/>
                <w:numId w:val="14"/>
              </w:numPr>
              <w:ind w:left="851" w:hanging="851"/>
              <w:rPr>
                <w:del w:id="1120" w:author="Author"/>
                <w:lang w:val="en-GB"/>
              </w:rPr>
            </w:pPr>
            <w:del w:id="1121" w:author="Author">
              <w:r w:rsidRPr="00D8063B" w:rsidDel="005420BA">
                <w:rPr>
                  <w:lang w:val="en-GB"/>
                </w:rPr>
                <w:delText>Letters of credit and guarantees under Article 96(2) of the Directive 2009/138/EC (C0010/R0340)</w:delText>
              </w:r>
            </w:del>
          </w:p>
          <w:p w14:paraId="0B0436D0" w14:textId="4731985D" w:rsidR="005C1C1D" w:rsidRPr="00D8063B" w:rsidDel="005420BA" w:rsidRDefault="005C1C1D" w:rsidP="00DA6BCB">
            <w:pPr>
              <w:pStyle w:val="Tiret0"/>
              <w:numPr>
                <w:ilvl w:val="0"/>
                <w:numId w:val="14"/>
              </w:numPr>
              <w:ind w:left="851" w:hanging="851"/>
              <w:rPr>
                <w:del w:id="1122" w:author="Author"/>
                <w:lang w:val="en-GB"/>
              </w:rPr>
            </w:pPr>
            <w:del w:id="1123" w:author="Author">
              <w:r w:rsidRPr="00D8063B" w:rsidDel="005420BA">
                <w:rPr>
                  <w:lang w:val="en-GB"/>
                </w:rPr>
                <w:delText>Letters of credit and guarantees other than under Article 96(2) of the Directive 2009/138/EC (C0010/R0350)</w:delText>
              </w:r>
            </w:del>
          </w:p>
          <w:p w14:paraId="3BB78B80" w14:textId="1E858BD1" w:rsidR="005C1C1D" w:rsidRPr="00D8063B" w:rsidDel="005420BA" w:rsidRDefault="005C1C1D" w:rsidP="00DA6BCB">
            <w:pPr>
              <w:pStyle w:val="NormalLeft"/>
              <w:rPr>
                <w:del w:id="1124" w:author="Author"/>
                <w:lang w:val="en-GB"/>
              </w:rPr>
            </w:pPr>
            <w:del w:id="1125" w:author="Author">
              <w:r w:rsidRPr="00D8063B" w:rsidDel="005420BA">
                <w:rPr>
                  <w:lang w:val="en-GB"/>
                </w:rPr>
                <w:delText>One of the options in the following closed list shall be used:</w:delText>
              </w:r>
            </w:del>
          </w:p>
          <w:p w14:paraId="0B6F8159" w14:textId="71C8FDCD" w:rsidR="005C1C1D" w:rsidRPr="00D8063B" w:rsidDel="005420BA" w:rsidRDefault="005C1C1D" w:rsidP="00DA6BCB">
            <w:pPr>
              <w:pStyle w:val="NormalLeft"/>
              <w:rPr>
                <w:del w:id="1126" w:author="Author"/>
                <w:lang w:val="en-GB"/>
              </w:rPr>
            </w:pPr>
            <w:del w:id="1127" w:author="Author">
              <w:r w:rsidRPr="00D8063B" w:rsidDel="005420BA">
                <w:rPr>
                  <w:lang w:val="en-GB"/>
                </w:rPr>
                <w:delText>1 — Ancillary own fund</w:delText>
              </w:r>
            </w:del>
          </w:p>
          <w:p w14:paraId="4FC1F09F" w14:textId="3C42202A" w:rsidR="005C1C1D" w:rsidRPr="00D8063B" w:rsidDel="005420BA" w:rsidRDefault="005C1C1D" w:rsidP="00DA6BCB">
            <w:pPr>
              <w:pStyle w:val="NormalLeft"/>
              <w:rPr>
                <w:del w:id="1128" w:author="Author"/>
                <w:lang w:val="en-GB"/>
              </w:rPr>
            </w:pPr>
            <w:del w:id="1129" w:author="Author">
              <w:r w:rsidRPr="00D8063B" w:rsidDel="005420BA">
                <w:rPr>
                  <w:lang w:val="en-GB"/>
                </w:rPr>
                <w:delText>2 — Not an ancillary own fund</w:delText>
              </w:r>
            </w:del>
          </w:p>
        </w:tc>
      </w:tr>
    </w:tbl>
    <w:p w14:paraId="49F2C814" w14:textId="38F64C2A" w:rsidR="005C1C1D" w:rsidRPr="00D8063B" w:rsidDel="005420BA" w:rsidRDefault="005C1C1D" w:rsidP="005C1C1D">
      <w:pPr>
        <w:rPr>
          <w:del w:id="1130" w:author="Author"/>
          <w:lang w:val="en-GB"/>
        </w:rPr>
      </w:pPr>
    </w:p>
    <w:p w14:paraId="01F28036" w14:textId="0A518128" w:rsidR="005C1C1D" w:rsidRPr="00D8063B" w:rsidDel="005420BA" w:rsidRDefault="005C1C1D" w:rsidP="005C1C1D">
      <w:pPr>
        <w:pStyle w:val="ManualHeading2"/>
        <w:numPr>
          <w:ilvl w:val="0"/>
          <w:numId w:val="0"/>
        </w:numPr>
        <w:ind w:left="851" w:hanging="851"/>
        <w:rPr>
          <w:del w:id="1131" w:author="Author"/>
          <w:lang w:val="en-GB"/>
        </w:rPr>
      </w:pPr>
      <w:del w:id="1132" w:author="Author">
        <w:r w:rsidRPr="00D8063B" w:rsidDel="005420BA">
          <w:rPr>
            <w:b w:val="0"/>
            <w:bCs w:val="0"/>
            <w:i/>
            <w:lang w:val="en-GB"/>
          </w:rPr>
          <w:delText>S.03.03 — Off–balance–sheet items — List of unlimited guarantees provided by the group</w:delText>
        </w:r>
      </w:del>
    </w:p>
    <w:p w14:paraId="4F2D3C08" w14:textId="3D148AAD" w:rsidR="005C1C1D" w:rsidRPr="00D8063B" w:rsidDel="005420BA" w:rsidRDefault="005C1C1D" w:rsidP="005C1C1D">
      <w:pPr>
        <w:rPr>
          <w:del w:id="1133" w:author="Author"/>
          <w:lang w:val="en-GB"/>
        </w:rPr>
      </w:pPr>
      <w:del w:id="1134" w:author="Author">
        <w:r w:rsidRPr="00D8063B" w:rsidDel="005420BA">
          <w:rPr>
            <w:i/>
            <w:lang w:val="en-GB"/>
          </w:rPr>
          <w:delText>General comments:</w:delText>
        </w:r>
      </w:del>
    </w:p>
    <w:p w14:paraId="1564E364" w14:textId="4B39A0ED" w:rsidR="005C1C1D" w:rsidRPr="00D8063B" w:rsidDel="005420BA" w:rsidRDefault="005C1C1D" w:rsidP="005C1C1D">
      <w:pPr>
        <w:rPr>
          <w:del w:id="1135" w:author="Author"/>
          <w:lang w:val="en-GB"/>
        </w:rPr>
      </w:pPr>
      <w:del w:id="1136" w:author="Author">
        <w:r w:rsidRPr="00D8063B" w:rsidDel="005420BA">
          <w:rPr>
            <w:lang w:val="en-GB"/>
          </w:rPr>
          <w:delText>This section relates to annual submission of information for groups.</w:delText>
        </w:r>
      </w:del>
    </w:p>
    <w:p w14:paraId="5A742DB2" w14:textId="157D2C63" w:rsidR="005C1C1D" w:rsidRPr="00D8063B" w:rsidDel="005420BA" w:rsidRDefault="005C1C1D" w:rsidP="005C1C1D">
      <w:pPr>
        <w:rPr>
          <w:del w:id="1137" w:author="Author"/>
          <w:lang w:val="en-GB"/>
        </w:rPr>
      </w:pPr>
      <w:del w:id="1138" w:author="Author">
        <w:r w:rsidRPr="00D8063B" w:rsidDel="005420BA">
          <w:rPr>
            <w:lang w:val="en-GB"/>
          </w:rPr>
          <w:lastRenderedPageBreak/>
          <w:delText>As regards the Solvency II value, the instructions define the items from a recognition perspective. Valuation principles are laid down in Directive 2009/138/EC, Delegated Regulation (EU) 2015/35, Solvency II Technical Standards and Guidelines.</w:delText>
        </w:r>
      </w:del>
    </w:p>
    <w:p w14:paraId="3609F29C" w14:textId="2C492326" w:rsidR="005C1C1D" w:rsidRPr="00D8063B" w:rsidDel="005420BA" w:rsidRDefault="005C1C1D" w:rsidP="005C1C1D">
      <w:pPr>
        <w:rPr>
          <w:del w:id="1139" w:author="Author"/>
          <w:lang w:val="en-GB"/>
        </w:rPr>
      </w:pPr>
      <w:del w:id="1140" w:author="Author">
        <w:r w:rsidRPr="00D8063B" w:rsidDel="005420BA">
          <w:rPr>
            <w:lang w:val="en-GB"/>
          </w:rPr>
          <w:delText>Unlimited guarantees refer to guarantees with unlimited amount, regardless of the date being limited or unlimited.</w:delText>
        </w:r>
      </w:del>
    </w:p>
    <w:p w14:paraId="36AD288F" w14:textId="107A4021" w:rsidR="005C1C1D" w:rsidRPr="00D8063B" w:rsidDel="005420BA" w:rsidRDefault="005C1C1D" w:rsidP="005C1C1D">
      <w:pPr>
        <w:rPr>
          <w:del w:id="1141" w:author="Author"/>
          <w:lang w:val="en-GB"/>
        </w:rPr>
      </w:pPr>
      <w:del w:id="1142" w:author="Author">
        <w:r w:rsidRPr="00D8063B" w:rsidDel="005420BA">
          <w:rPr>
            <w:lang w:val="en-GB"/>
          </w:rPr>
          <w:delText>The guarantees listed in this template are not reported in S.03.01. At group level, the template is applicable for all entities within the scope of group supervision — including other financial sectors and non–controlled participations — for method 1 (Accounting consolidation–based method), method 2 (Deduction and aggregation method) and a combination of methods 1 and 2.</w:delText>
        </w:r>
      </w:del>
    </w:p>
    <w:p w14:paraId="2BF9C048" w14:textId="4FEB3FF0" w:rsidR="005C1C1D" w:rsidRPr="00D8063B" w:rsidDel="005420BA" w:rsidRDefault="005C1C1D" w:rsidP="005C1C1D">
      <w:pPr>
        <w:rPr>
          <w:del w:id="1143" w:author="Author"/>
          <w:lang w:val="en-GB"/>
        </w:rPr>
      </w:pPr>
      <w:del w:id="1144" w:author="Author">
        <w:r w:rsidRPr="00D8063B" w:rsidDel="005420BA">
          <w:rPr>
            <w:lang w:val="en-GB"/>
          </w:rPr>
          <w:delText>Internal guarantees within the scope of group supervision are not reported in this template but reported in the relevant Intra–group transactions (S.36) template.</w:delText>
        </w:r>
      </w:del>
    </w:p>
    <w:tbl>
      <w:tblPr>
        <w:tblW w:w="0" w:type="auto"/>
        <w:tblLayout w:type="fixed"/>
        <w:tblLook w:val="0000" w:firstRow="0" w:lastRow="0" w:firstColumn="0" w:lastColumn="0" w:noHBand="0" w:noVBand="0"/>
      </w:tblPr>
      <w:tblGrid>
        <w:gridCol w:w="1021"/>
        <w:gridCol w:w="1672"/>
        <w:gridCol w:w="6593"/>
      </w:tblGrid>
      <w:tr w:rsidR="005C1C1D" w:rsidRPr="00D8063B" w:rsidDel="005420BA" w14:paraId="7C13133A" w14:textId="4D63C667" w:rsidTr="00DA6BCB">
        <w:trPr>
          <w:del w:id="1145" w:author="Author"/>
        </w:trPr>
        <w:tc>
          <w:tcPr>
            <w:tcW w:w="1021" w:type="dxa"/>
            <w:tcBorders>
              <w:top w:val="single" w:sz="2" w:space="0" w:color="auto"/>
              <w:left w:val="single" w:sz="2" w:space="0" w:color="auto"/>
              <w:bottom w:val="single" w:sz="2" w:space="0" w:color="auto"/>
              <w:right w:val="single" w:sz="2" w:space="0" w:color="auto"/>
            </w:tcBorders>
          </w:tcPr>
          <w:p w14:paraId="275244D4" w14:textId="76144E96" w:rsidR="005C1C1D" w:rsidRPr="00D8063B" w:rsidDel="005420BA" w:rsidRDefault="005C1C1D" w:rsidP="00DA6BCB">
            <w:pPr>
              <w:adjustRightInd w:val="0"/>
              <w:spacing w:before="0" w:after="0"/>
              <w:jc w:val="left"/>
              <w:rPr>
                <w:del w:id="1146" w:author="Author"/>
                <w:lang w:val="en-GB"/>
              </w:rPr>
            </w:pPr>
          </w:p>
        </w:tc>
        <w:tc>
          <w:tcPr>
            <w:tcW w:w="1672" w:type="dxa"/>
            <w:tcBorders>
              <w:top w:val="single" w:sz="2" w:space="0" w:color="auto"/>
              <w:left w:val="single" w:sz="2" w:space="0" w:color="auto"/>
              <w:bottom w:val="single" w:sz="2" w:space="0" w:color="auto"/>
              <w:right w:val="single" w:sz="2" w:space="0" w:color="auto"/>
            </w:tcBorders>
          </w:tcPr>
          <w:p w14:paraId="1A27351C" w14:textId="1D30168F" w:rsidR="005C1C1D" w:rsidRPr="00D8063B" w:rsidDel="005420BA" w:rsidRDefault="005C1C1D" w:rsidP="00DA6BCB">
            <w:pPr>
              <w:pStyle w:val="NormalCentered"/>
              <w:rPr>
                <w:del w:id="1147" w:author="Author"/>
                <w:lang w:val="en-GB"/>
              </w:rPr>
            </w:pPr>
            <w:del w:id="1148" w:author="Author">
              <w:r w:rsidRPr="00D8063B" w:rsidDel="005420BA">
                <w:rPr>
                  <w:i/>
                  <w:lang w:val="en-GB"/>
                </w:rPr>
                <w:delText>ITEM</w:delText>
              </w:r>
            </w:del>
          </w:p>
        </w:tc>
        <w:tc>
          <w:tcPr>
            <w:tcW w:w="6593" w:type="dxa"/>
            <w:tcBorders>
              <w:top w:val="single" w:sz="2" w:space="0" w:color="auto"/>
              <w:left w:val="single" w:sz="2" w:space="0" w:color="auto"/>
              <w:bottom w:val="single" w:sz="2" w:space="0" w:color="auto"/>
              <w:right w:val="single" w:sz="2" w:space="0" w:color="auto"/>
            </w:tcBorders>
          </w:tcPr>
          <w:p w14:paraId="6D2D4092" w14:textId="1E97AA43" w:rsidR="005C1C1D" w:rsidRPr="00D8063B" w:rsidDel="005420BA" w:rsidRDefault="005C1C1D" w:rsidP="00DA6BCB">
            <w:pPr>
              <w:pStyle w:val="NormalCentered"/>
              <w:rPr>
                <w:del w:id="1149" w:author="Author"/>
                <w:lang w:val="en-GB"/>
              </w:rPr>
            </w:pPr>
            <w:del w:id="1150" w:author="Author">
              <w:r w:rsidRPr="00D8063B" w:rsidDel="005420BA">
                <w:rPr>
                  <w:i/>
                  <w:lang w:val="en-GB"/>
                </w:rPr>
                <w:delText>INSTRUCTIONS</w:delText>
              </w:r>
            </w:del>
          </w:p>
        </w:tc>
      </w:tr>
      <w:tr w:rsidR="005C1C1D" w:rsidRPr="00D8063B" w:rsidDel="005420BA" w14:paraId="4BDB9335" w14:textId="071B84CF" w:rsidTr="00DA6BCB">
        <w:trPr>
          <w:del w:id="1151" w:author="Author"/>
        </w:trPr>
        <w:tc>
          <w:tcPr>
            <w:tcW w:w="1021" w:type="dxa"/>
            <w:tcBorders>
              <w:top w:val="single" w:sz="2" w:space="0" w:color="auto"/>
              <w:left w:val="single" w:sz="2" w:space="0" w:color="auto"/>
              <w:bottom w:val="single" w:sz="2" w:space="0" w:color="auto"/>
              <w:right w:val="single" w:sz="2" w:space="0" w:color="auto"/>
            </w:tcBorders>
          </w:tcPr>
          <w:p w14:paraId="02D59162" w14:textId="50C1BD08" w:rsidR="005C1C1D" w:rsidRPr="00D8063B" w:rsidDel="005420BA" w:rsidRDefault="005C1C1D" w:rsidP="00DA6BCB">
            <w:pPr>
              <w:pStyle w:val="NormalLeft"/>
              <w:rPr>
                <w:del w:id="1152" w:author="Author"/>
                <w:lang w:val="en-GB"/>
              </w:rPr>
            </w:pPr>
            <w:del w:id="1153" w:author="Author">
              <w:r w:rsidRPr="00D8063B" w:rsidDel="005420BA">
                <w:rPr>
                  <w:lang w:val="en-GB"/>
                </w:rPr>
                <w:delText>C0010</w:delText>
              </w:r>
            </w:del>
          </w:p>
        </w:tc>
        <w:tc>
          <w:tcPr>
            <w:tcW w:w="1672" w:type="dxa"/>
            <w:tcBorders>
              <w:top w:val="single" w:sz="2" w:space="0" w:color="auto"/>
              <w:left w:val="single" w:sz="2" w:space="0" w:color="auto"/>
              <w:bottom w:val="single" w:sz="2" w:space="0" w:color="auto"/>
              <w:right w:val="single" w:sz="2" w:space="0" w:color="auto"/>
            </w:tcBorders>
          </w:tcPr>
          <w:p w14:paraId="56371313" w14:textId="337DBC44" w:rsidR="005C1C1D" w:rsidRPr="00D8063B" w:rsidDel="005420BA" w:rsidRDefault="005C1C1D" w:rsidP="00DA6BCB">
            <w:pPr>
              <w:pStyle w:val="NormalLeft"/>
              <w:rPr>
                <w:del w:id="1154" w:author="Author"/>
                <w:lang w:val="en-GB"/>
              </w:rPr>
            </w:pPr>
            <w:del w:id="1155" w:author="Author">
              <w:r w:rsidRPr="00D8063B" w:rsidDel="005420BA">
                <w:rPr>
                  <w:lang w:val="en-GB"/>
                </w:rPr>
                <w:delText>Code of guarantee</w:delText>
              </w:r>
            </w:del>
          </w:p>
        </w:tc>
        <w:tc>
          <w:tcPr>
            <w:tcW w:w="6593" w:type="dxa"/>
            <w:tcBorders>
              <w:top w:val="single" w:sz="2" w:space="0" w:color="auto"/>
              <w:left w:val="single" w:sz="2" w:space="0" w:color="auto"/>
              <w:bottom w:val="single" w:sz="2" w:space="0" w:color="auto"/>
              <w:right w:val="single" w:sz="2" w:space="0" w:color="auto"/>
            </w:tcBorders>
          </w:tcPr>
          <w:p w14:paraId="19E39BC5" w14:textId="7E1EB9BB" w:rsidR="005C1C1D" w:rsidRPr="00D8063B" w:rsidDel="005420BA" w:rsidRDefault="005C1C1D" w:rsidP="00DA6BCB">
            <w:pPr>
              <w:pStyle w:val="NormalLeft"/>
              <w:rPr>
                <w:del w:id="1156" w:author="Author"/>
                <w:lang w:val="en-GB"/>
              </w:rPr>
            </w:pPr>
            <w:del w:id="1157" w:author="Author">
              <w:r w:rsidRPr="00D8063B" w:rsidDel="005420BA">
                <w:rPr>
                  <w:lang w:val="en-GB"/>
                </w:rPr>
                <w:delText>Code of guarantee provided. This number is attributed by the group, must be unique and be consistent over time. It shall not be reused for other guarantees.</w:delText>
              </w:r>
            </w:del>
          </w:p>
        </w:tc>
      </w:tr>
      <w:tr w:rsidR="005C1C1D" w:rsidRPr="00D8063B" w:rsidDel="005420BA" w14:paraId="4CC826A8" w14:textId="798681DC" w:rsidTr="00DA6BCB">
        <w:trPr>
          <w:del w:id="1158" w:author="Author"/>
        </w:trPr>
        <w:tc>
          <w:tcPr>
            <w:tcW w:w="1021" w:type="dxa"/>
            <w:tcBorders>
              <w:top w:val="single" w:sz="2" w:space="0" w:color="auto"/>
              <w:left w:val="single" w:sz="2" w:space="0" w:color="auto"/>
              <w:bottom w:val="single" w:sz="2" w:space="0" w:color="auto"/>
              <w:right w:val="single" w:sz="2" w:space="0" w:color="auto"/>
            </w:tcBorders>
          </w:tcPr>
          <w:p w14:paraId="41AB2C66" w14:textId="35013A1D" w:rsidR="005C1C1D" w:rsidRPr="00D8063B" w:rsidDel="005420BA" w:rsidRDefault="005C1C1D" w:rsidP="00DA6BCB">
            <w:pPr>
              <w:pStyle w:val="NormalLeft"/>
              <w:rPr>
                <w:del w:id="1159" w:author="Author"/>
                <w:lang w:val="en-GB"/>
              </w:rPr>
            </w:pPr>
            <w:del w:id="1160" w:author="Author">
              <w:r w:rsidRPr="00D8063B" w:rsidDel="005420BA">
                <w:rPr>
                  <w:lang w:val="en-GB"/>
                </w:rPr>
                <w:delText>C0020</w:delText>
              </w:r>
            </w:del>
          </w:p>
        </w:tc>
        <w:tc>
          <w:tcPr>
            <w:tcW w:w="1672" w:type="dxa"/>
            <w:tcBorders>
              <w:top w:val="single" w:sz="2" w:space="0" w:color="auto"/>
              <w:left w:val="single" w:sz="2" w:space="0" w:color="auto"/>
              <w:bottom w:val="single" w:sz="2" w:space="0" w:color="auto"/>
              <w:right w:val="single" w:sz="2" w:space="0" w:color="auto"/>
            </w:tcBorders>
          </w:tcPr>
          <w:p w14:paraId="5ED31E38" w14:textId="0B1F4128" w:rsidR="005C1C1D" w:rsidRPr="00D8063B" w:rsidDel="005420BA" w:rsidRDefault="005C1C1D" w:rsidP="00DA6BCB">
            <w:pPr>
              <w:pStyle w:val="NormalLeft"/>
              <w:rPr>
                <w:del w:id="1161" w:author="Author"/>
                <w:lang w:val="en-GB"/>
              </w:rPr>
            </w:pPr>
            <w:del w:id="1162" w:author="Author">
              <w:r w:rsidRPr="00D8063B" w:rsidDel="005420BA">
                <w:rPr>
                  <w:lang w:val="en-GB"/>
                </w:rPr>
                <w:delText>Name of receiver of guarantee</w:delText>
              </w:r>
            </w:del>
          </w:p>
        </w:tc>
        <w:tc>
          <w:tcPr>
            <w:tcW w:w="6593" w:type="dxa"/>
            <w:tcBorders>
              <w:top w:val="single" w:sz="2" w:space="0" w:color="auto"/>
              <w:left w:val="single" w:sz="2" w:space="0" w:color="auto"/>
              <w:bottom w:val="single" w:sz="2" w:space="0" w:color="auto"/>
              <w:right w:val="single" w:sz="2" w:space="0" w:color="auto"/>
            </w:tcBorders>
          </w:tcPr>
          <w:p w14:paraId="643B2A06" w14:textId="488318C2" w:rsidR="005C1C1D" w:rsidRPr="00D8063B" w:rsidDel="005420BA" w:rsidRDefault="005C1C1D" w:rsidP="00DA6BCB">
            <w:pPr>
              <w:pStyle w:val="NormalLeft"/>
              <w:rPr>
                <w:del w:id="1163" w:author="Author"/>
                <w:lang w:val="en-GB"/>
              </w:rPr>
            </w:pPr>
            <w:del w:id="1164" w:author="Author">
              <w:r w:rsidRPr="00D8063B" w:rsidDel="005420BA">
                <w:rPr>
                  <w:lang w:val="en-GB"/>
                </w:rPr>
                <w:delText>Identification of the name of the receiver of the guarantee.</w:delText>
              </w:r>
            </w:del>
          </w:p>
        </w:tc>
      </w:tr>
      <w:tr w:rsidR="005C1C1D" w:rsidRPr="00D8063B" w:rsidDel="005420BA" w14:paraId="43BD4CE2" w14:textId="56D9F126" w:rsidTr="00DA6BCB">
        <w:trPr>
          <w:del w:id="1165" w:author="Author"/>
        </w:trPr>
        <w:tc>
          <w:tcPr>
            <w:tcW w:w="1021" w:type="dxa"/>
            <w:tcBorders>
              <w:top w:val="single" w:sz="2" w:space="0" w:color="auto"/>
              <w:left w:val="single" w:sz="2" w:space="0" w:color="auto"/>
              <w:bottom w:val="single" w:sz="2" w:space="0" w:color="auto"/>
              <w:right w:val="single" w:sz="2" w:space="0" w:color="auto"/>
            </w:tcBorders>
          </w:tcPr>
          <w:p w14:paraId="357FEC40" w14:textId="07FB11EF" w:rsidR="005C1C1D" w:rsidRPr="00D8063B" w:rsidDel="005420BA" w:rsidRDefault="005C1C1D" w:rsidP="00DA6BCB">
            <w:pPr>
              <w:pStyle w:val="NormalLeft"/>
              <w:rPr>
                <w:del w:id="1166" w:author="Author"/>
                <w:lang w:val="en-GB"/>
              </w:rPr>
            </w:pPr>
            <w:del w:id="1167" w:author="Author">
              <w:r w:rsidRPr="00D8063B" w:rsidDel="005420BA">
                <w:rPr>
                  <w:lang w:val="en-GB"/>
                </w:rPr>
                <w:delText>C0030</w:delText>
              </w:r>
            </w:del>
          </w:p>
        </w:tc>
        <w:tc>
          <w:tcPr>
            <w:tcW w:w="1672" w:type="dxa"/>
            <w:tcBorders>
              <w:top w:val="single" w:sz="2" w:space="0" w:color="auto"/>
              <w:left w:val="single" w:sz="2" w:space="0" w:color="auto"/>
              <w:bottom w:val="single" w:sz="2" w:space="0" w:color="auto"/>
              <w:right w:val="single" w:sz="2" w:space="0" w:color="auto"/>
            </w:tcBorders>
          </w:tcPr>
          <w:p w14:paraId="07971856" w14:textId="42BA8BEB" w:rsidR="005C1C1D" w:rsidRPr="00D8063B" w:rsidDel="005420BA" w:rsidRDefault="005C1C1D" w:rsidP="00DA6BCB">
            <w:pPr>
              <w:pStyle w:val="NormalLeft"/>
              <w:rPr>
                <w:del w:id="1168" w:author="Author"/>
                <w:lang w:val="en-GB"/>
              </w:rPr>
            </w:pPr>
            <w:del w:id="1169" w:author="Author">
              <w:r w:rsidRPr="00D8063B" w:rsidDel="005420BA">
                <w:rPr>
                  <w:lang w:val="en-GB"/>
                </w:rPr>
                <w:delText>Code of receiver of guarantee</w:delText>
              </w:r>
            </w:del>
          </w:p>
        </w:tc>
        <w:tc>
          <w:tcPr>
            <w:tcW w:w="6593" w:type="dxa"/>
            <w:tcBorders>
              <w:top w:val="single" w:sz="2" w:space="0" w:color="auto"/>
              <w:left w:val="single" w:sz="2" w:space="0" w:color="auto"/>
              <w:bottom w:val="single" w:sz="2" w:space="0" w:color="auto"/>
              <w:right w:val="single" w:sz="2" w:space="0" w:color="auto"/>
            </w:tcBorders>
          </w:tcPr>
          <w:p w14:paraId="4A8D60DA" w14:textId="23928287" w:rsidR="005C1C1D" w:rsidRPr="00D8063B" w:rsidDel="005420BA" w:rsidRDefault="005C1C1D" w:rsidP="00DA6BCB">
            <w:pPr>
              <w:pStyle w:val="NormalLeft"/>
              <w:rPr>
                <w:del w:id="1170" w:author="Author"/>
                <w:lang w:val="en-GB"/>
              </w:rPr>
            </w:pPr>
            <w:del w:id="1171" w:author="Author">
              <w:r w:rsidRPr="00D8063B" w:rsidDel="005420BA">
                <w:rPr>
                  <w:lang w:val="en-GB"/>
                </w:rPr>
                <w:delText>Identification code of receiver of guarantee using the Legal Entity Identifier (LEI) if available.</w:delText>
              </w:r>
            </w:del>
          </w:p>
          <w:p w14:paraId="2CC95B38" w14:textId="4E2AC3DD" w:rsidR="005C1C1D" w:rsidRPr="00D8063B" w:rsidDel="005420BA" w:rsidRDefault="005C1C1D" w:rsidP="00DA6BCB">
            <w:pPr>
              <w:pStyle w:val="NormalLeft"/>
              <w:rPr>
                <w:del w:id="1172" w:author="Author"/>
                <w:lang w:val="en-GB"/>
              </w:rPr>
            </w:pPr>
            <w:del w:id="1173" w:author="Author">
              <w:r w:rsidRPr="00D8063B" w:rsidDel="005420BA">
                <w:rPr>
                  <w:lang w:val="en-GB"/>
                </w:rPr>
                <w:delText>If not available this item shall not be reported.</w:delText>
              </w:r>
            </w:del>
          </w:p>
        </w:tc>
      </w:tr>
      <w:tr w:rsidR="005C1C1D" w:rsidRPr="00D8063B" w:rsidDel="005420BA" w14:paraId="391DC138" w14:textId="48496E72" w:rsidTr="00DA6BCB">
        <w:trPr>
          <w:del w:id="1174" w:author="Author"/>
        </w:trPr>
        <w:tc>
          <w:tcPr>
            <w:tcW w:w="1021" w:type="dxa"/>
            <w:tcBorders>
              <w:top w:val="single" w:sz="2" w:space="0" w:color="auto"/>
              <w:left w:val="single" w:sz="2" w:space="0" w:color="auto"/>
              <w:bottom w:val="single" w:sz="2" w:space="0" w:color="auto"/>
              <w:right w:val="single" w:sz="2" w:space="0" w:color="auto"/>
            </w:tcBorders>
          </w:tcPr>
          <w:p w14:paraId="503B5643" w14:textId="65CF1FAD" w:rsidR="005C1C1D" w:rsidRPr="00D8063B" w:rsidDel="005420BA" w:rsidRDefault="005C1C1D" w:rsidP="00DA6BCB">
            <w:pPr>
              <w:pStyle w:val="NormalLeft"/>
              <w:rPr>
                <w:del w:id="1175" w:author="Author"/>
                <w:lang w:val="en-GB"/>
              </w:rPr>
            </w:pPr>
            <w:del w:id="1176" w:author="Author">
              <w:r w:rsidRPr="00D8063B" w:rsidDel="005420BA">
                <w:rPr>
                  <w:lang w:val="en-GB"/>
                </w:rPr>
                <w:delText>C0040</w:delText>
              </w:r>
            </w:del>
          </w:p>
        </w:tc>
        <w:tc>
          <w:tcPr>
            <w:tcW w:w="1672" w:type="dxa"/>
            <w:tcBorders>
              <w:top w:val="single" w:sz="2" w:space="0" w:color="auto"/>
              <w:left w:val="single" w:sz="2" w:space="0" w:color="auto"/>
              <w:bottom w:val="single" w:sz="2" w:space="0" w:color="auto"/>
              <w:right w:val="single" w:sz="2" w:space="0" w:color="auto"/>
            </w:tcBorders>
          </w:tcPr>
          <w:p w14:paraId="0F693238" w14:textId="62F9DB9C" w:rsidR="005C1C1D" w:rsidRPr="00D8063B" w:rsidDel="005420BA" w:rsidRDefault="005C1C1D" w:rsidP="00DA6BCB">
            <w:pPr>
              <w:pStyle w:val="NormalLeft"/>
              <w:rPr>
                <w:del w:id="1177" w:author="Author"/>
                <w:lang w:val="en-GB"/>
              </w:rPr>
            </w:pPr>
            <w:del w:id="1178" w:author="Author">
              <w:r w:rsidRPr="00D8063B" w:rsidDel="005420BA">
                <w:rPr>
                  <w:lang w:val="en-GB"/>
                </w:rPr>
                <w:delText>Type of code of receiver of guarantee</w:delText>
              </w:r>
            </w:del>
          </w:p>
        </w:tc>
        <w:tc>
          <w:tcPr>
            <w:tcW w:w="6593" w:type="dxa"/>
            <w:tcBorders>
              <w:top w:val="single" w:sz="2" w:space="0" w:color="auto"/>
              <w:left w:val="single" w:sz="2" w:space="0" w:color="auto"/>
              <w:bottom w:val="single" w:sz="2" w:space="0" w:color="auto"/>
              <w:right w:val="single" w:sz="2" w:space="0" w:color="auto"/>
            </w:tcBorders>
          </w:tcPr>
          <w:p w14:paraId="51B834B5" w14:textId="1623B25A" w:rsidR="005C1C1D" w:rsidRPr="00D8063B" w:rsidDel="005420BA" w:rsidRDefault="005C1C1D" w:rsidP="00DA6BCB">
            <w:pPr>
              <w:pStyle w:val="NormalLeft"/>
              <w:rPr>
                <w:del w:id="1179" w:author="Author"/>
                <w:lang w:val="en-GB"/>
              </w:rPr>
            </w:pPr>
            <w:del w:id="1180" w:author="Author">
              <w:r w:rsidRPr="00D8063B" w:rsidDel="005420BA">
                <w:rPr>
                  <w:lang w:val="en-GB"/>
                </w:rPr>
                <w:delText>Identification of the code used for the ‘Code of provider of guarantee’ item. One of the options in the following closed list shall be used:</w:delText>
              </w:r>
            </w:del>
          </w:p>
          <w:p w14:paraId="22CADD98" w14:textId="6640191D" w:rsidR="005C1C1D" w:rsidRPr="00D8063B" w:rsidDel="005420BA" w:rsidRDefault="005C1C1D" w:rsidP="00DA6BCB">
            <w:pPr>
              <w:pStyle w:val="NormalLeft"/>
              <w:rPr>
                <w:del w:id="1181" w:author="Author"/>
                <w:lang w:val="en-GB"/>
              </w:rPr>
            </w:pPr>
            <w:del w:id="1182" w:author="Author">
              <w:r w:rsidRPr="00D8063B" w:rsidDel="005420BA">
                <w:rPr>
                  <w:lang w:val="en-GB"/>
                </w:rPr>
                <w:delText>1 — LEI</w:delText>
              </w:r>
            </w:del>
          </w:p>
          <w:p w14:paraId="5BA3E1E4" w14:textId="3718BD16" w:rsidR="005C1C1D" w:rsidRPr="00D8063B" w:rsidDel="005420BA" w:rsidRDefault="005C1C1D" w:rsidP="00DA6BCB">
            <w:pPr>
              <w:pStyle w:val="NormalLeft"/>
              <w:rPr>
                <w:del w:id="1183" w:author="Author"/>
                <w:lang w:val="en-GB"/>
              </w:rPr>
            </w:pPr>
            <w:del w:id="1184" w:author="Author">
              <w:r w:rsidRPr="00D8063B" w:rsidDel="005420BA">
                <w:rPr>
                  <w:lang w:val="en-GB"/>
                </w:rPr>
                <w:delText>9 — None</w:delText>
              </w:r>
            </w:del>
          </w:p>
        </w:tc>
      </w:tr>
      <w:tr w:rsidR="005C1C1D" w:rsidRPr="00D8063B" w:rsidDel="005420BA" w14:paraId="017A9DD1" w14:textId="2B51BAA1" w:rsidTr="00DA6BCB">
        <w:trPr>
          <w:del w:id="1185" w:author="Author"/>
        </w:trPr>
        <w:tc>
          <w:tcPr>
            <w:tcW w:w="1021" w:type="dxa"/>
            <w:tcBorders>
              <w:top w:val="single" w:sz="2" w:space="0" w:color="auto"/>
              <w:left w:val="single" w:sz="2" w:space="0" w:color="auto"/>
              <w:bottom w:val="single" w:sz="2" w:space="0" w:color="auto"/>
              <w:right w:val="single" w:sz="2" w:space="0" w:color="auto"/>
            </w:tcBorders>
          </w:tcPr>
          <w:p w14:paraId="458A4F92" w14:textId="343DE52C" w:rsidR="005C1C1D" w:rsidRPr="00D8063B" w:rsidDel="005420BA" w:rsidRDefault="005C1C1D" w:rsidP="00DA6BCB">
            <w:pPr>
              <w:pStyle w:val="NormalLeft"/>
              <w:rPr>
                <w:del w:id="1186" w:author="Author"/>
                <w:lang w:val="en-GB"/>
              </w:rPr>
            </w:pPr>
            <w:del w:id="1187" w:author="Author">
              <w:r w:rsidRPr="00D8063B" w:rsidDel="005420BA">
                <w:rPr>
                  <w:lang w:val="en-GB"/>
                </w:rPr>
                <w:delText>C0060</w:delText>
              </w:r>
            </w:del>
          </w:p>
        </w:tc>
        <w:tc>
          <w:tcPr>
            <w:tcW w:w="1672" w:type="dxa"/>
            <w:tcBorders>
              <w:top w:val="single" w:sz="2" w:space="0" w:color="auto"/>
              <w:left w:val="single" w:sz="2" w:space="0" w:color="auto"/>
              <w:bottom w:val="single" w:sz="2" w:space="0" w:color="auto"/>
              <w:right w:val="single" w:sz="2" w:space="0" w:color="auto"/>
            </w:tcBorders>
          </w:tcPr>
          <w:p w14:paraId="661B5FCA" w14:textId="478359B9" w:rsidR="005C1C1D" w:rsidRPr="00D8063B" w:rsidDel="005420BA" w:rsidRDefault="005C1C1D" w:rsidP="00DA6BCB">
            <w:pPr>
              <w:pStyle w:val="NormalLeft"/>
              <w:rPr>
                <w:del w:id="1188" w:author="Author"/>
                <w:lang w:val="en-GB"/>
              </w:rPr>
            </w:pPr>
            <w:del w:id="1189" w:author="Author">
              <w:r w:rsidRPr="00D8063B" w:rsidDel="005420BA">
                <w:rPr>
                  <w:lang w:val="en-GB"/>
                </w:rPr>
                <w:delText>Triggering event(s) of guarantee</w:delText>
              </w:r>
            </w:del>
          </w:p>
        </w:tc>
        <w:tc>
          <w:tcPr>
            <w:tcW w:w="6593" w:type="dxa"/>
            <w:tcBorders>
              <w:top w:val="single" w:sz="2" w:space="0" w:color="auto"/>
              <w:left w:val="single" w:sz="2" w:space="0" w:color="auto"/>
              <w:bottom w:val="single" w:sz="2" w:space="0" w:color="auto"/>
              <w:right w:val="single" w:sz="2" w:space="0" w:color="auto"/>
            </w:tcBorders>
          </w:tcPr>
          <w:p w14:paraId="4336BAB9" w14:textId="288E13B1" w:rsidR="005C1C1D" w:rsidRPr="00D8063B" w:rsidDel="005420BA" w:rsidRDefault="005C1C1D" w:rsidP="00DA6BCB">
            <w:pPr>
              <w:pStyle w:val="NormalLeft"/>
              <w:rPr>
                <w:del w:id="1190" w:author="Author"/>
                <w:lang w:val="en-GB"/>
              </w:rPr>
            </w:pPr>
            <w:del w:id="1191" w:author="Author">
              <w:r w:rsidRPr="00D8063B" w:rsidDel="005420BA">
                <w:rPr>
                  <w:lang w:val="en-GB"/>
                </w:rPr>
                <w:delText>List of triggering events. One of the options in the following closed list shall be used:</w:delText>
              </w:r>
            </w:del>
          </w:p>
          <w:p w14:paraId="25A62C17" w14:textId="7CCB6A55" w:rsidR="005C1C1D" w:rsidRPr="00D8063B" w:rsidDel="005420BA" w:rsidRDefault="005C1C1D" w:rsidP="00DA6BCB">
            <w:pPr>
              <w:pStyle w:val="NormalLeft"/>
              <w:rPr>
                <w:del w:id="1192" w:author="Author"/>
                <w:lang w:val="en-GB"/>
              </w:rPr>
            </w:pPr>
            <w:del w:id="1193" w:author="Author">
              <w:r w:rsidRPr="00D8063B" w:rsidDel="005420BA">
                <w:rPr>
                  <w:lang w:val="en-GB"/>
                </w:rPr>
                <w:delText>1 — Bankruptcy filing ISDA credit event</w:delText>
              </w:r>
            </w:del>
          </w:p>
          <w:p w14:paraId="72F642DF" w14:textId="266AB1C7" w:rsidR="005C1C1D" w:rsidRPr="00D8063B" w:rsidDel="005420BA" w:rsidRDefault="005C1C1D" w:rsidP="00DA6BCB">
            <w:pPr>
              <w:pStyle w:val="NormalLeft"/>
              <w:rPr>
                <w:del w:id="1194" w:author="Author"/>
                <w:lang w:val="en-GB"/>
              </w:rPr>
            </w:pPr>
            <w:del w:id="1195" w:author="Author">
              <w:r w:rsidRPr="00D8063B" w:rsidDel="005420BA">
                <w:rPr>
                  <w:lang w:val="en-GB"/>
                </w:rPr>
                <w:delText>2 — Downgrading by a rating agency</w:delText>
              </w:r>
            </w:del>
          </w:p>
          <w:p w14:paraId="6C706104" w14:textId="2396246D" w:rsidR="005C1C1D" w:rsidRPr="00D8063B" w:rsidDel="005420BA" w:rsidRDefault="005C1C1D" w:rsidP="00DA6BCB">
            <w:pPr>
              <w:pStyle w:val="NormalLeft"/>
              <w:rPr>
                <w:del w:id="1196" w:author="Author"/>
                <w:lang w:val="en-GB"/>
              </w:rPr>
            </w:pPr>
            <w:del w:id="1197" w:author="Author">
              <w:r w:rsidRPr="00D8063B" w:rsidDel="005420BA">
                <w:rPr>
                  <w:lang w:val="en-GB"/>
                </w:rPr>
                <w:delText>3 — Fall of SCR below a threshold but higher than 100 %</w:delText>
              </w:r>
            </w:del>
          </w:p>
          <w:p w14:paraId="2E46C7F9" w14:textId="258917CF" w:rsidR="005C1C1D" w:rsidRPr="00D8063B" w:rsidDel="005420BA" w:rsidRDefault="005C1C1D" w:rsidP="00DA6BCB">
            <w:pPr>
              <w:pStyle w:val="NormalLeft"/>
              <w:rPr>
                <w:del w:id="1198" w:author="Author"/>
                <w:lang w:val="en-GB"/>
              </w:rPr>
            </w:pPr>
            <w:del w:id="1199" w:author="Author">
              <w:r w:rsidRPr="00D8063B" w:rsidDel="005420BA">
                <w:rPr>
                  <w:lang w:val="en-GB"/>
                </w:rPr>
                <w:delText>4 — Fall of MCR below a threshold but higher than 100 %</w:delText>
              </w:r>
            </w:del>
          </w:p>
          <w:p w14:paraId="6C725620" w14:textId="6E200ECC" w:rsidR="005C1C1D" w:rsidRPr="00D8063B" w:rsidDel="005420BA" w:rsidRDefault="005C1C1D" w:rsidP="00DA6BCB">
            <w:pPr>
              <w:pStyle w:val="NormalLeft"/>
              <w:rPr>
                <w:del w:id="1200" w:author="Author"/>
                <w:lang w:val="en-GB"/>
              </w:rPr>
            </w:pPr>
            <w:del w:id="1201" w:author="Author">
              <w:r w:rsidRPr="00D8063B" w:rsidDel="005420BA">
                <w:rPr>
                  <w:lang w:val="en-GB"/>
                </w:rPr>
                <w:delText>5 — Breach of SCR</w:delText>
              </w:r>
            </w:del>
          </w:p>
          <w:p w14:paraId="795EEC14" w14:textId="6E52AD2C" w:rsidR="005C1C1D" w:rsidRPr="00D8063B" w:rsidDel="005420BA" w:rsidRDefault="005C1C1D" w:rsidP="00DA6BCB">
            <w:pPr>
              <w:pStyle w:val="NormalLeft"/>
              <w:rPr>
                <w:del w:id="1202" w:author="Author"/>
                <w:lang w:val="en-GB"/>
              </w:rPr>
            </w:pPr>
            <w:del w:id="1203" w:author="Author">
              <w:r w:rsidRPr="00D8063B" w:rsidDel="005420BA">
                <w:rPr>
                  <w:lang w:val="en-GB"/>
                </w:rPr>
                <w:delText>6 — Breach of MCR</w:delText>
              </w:r>
            </w:del>
          </w:p>
          <w:p w14:paraId="4993AF2E" w14:textId="26FAFDEA" w:rsidR="005C1C1D" w:rsidRPr="00D8063B" w:rsidDel="005420BA" w:rsidRDefault="005C1C1D" w:rsidP="00DA6BCB">
            <w:pPr>
              <w:pStyle w:val="NormalLeft"/>
              <w:rPr>
                <w:del w:id="1204" w:author="Author"/>
                <w:lang w:val="en-GB"/>
              </w:rPr>
            </w:pPr>
            <w:del w:id="1205" w:author="Author">
              <w:r w:rsidRPr="00D8063B" w:rsidDel="005420BA">
                <w:rPr>
                  <w:lang w:val="en-GB"/>
                </w:rPr>
                <w:delText>7 — Non–payment of a contractual obligation</w:delText>
              </w:r>
            </w:del>
          </w:p>
          <w:p w14:paraId="41B4518D" w14:textId="2C5C81EB" w:rsidR="005C1C1D" w:rsidRPr="00D8063B" w:rsidDel="005420BA" w:rsidRDefault="005C1C1D" w:rsidP="00DA6BCB">
            <w:pPr>
              <w:pStyle w:val="NormalLeft"/>
              <w:rPr>
                <w:del w:id="1206" w:author="Author"/>
                <w:lang w:val="en-GB"/>
              </w:rPr>
            </w:pPr>
            <w:del w:id="1207" w:author="Author">
              <w:r w:rsidRPr="00D8063B" w:rsidDel="005420BA">
                <w:rPr>
                  <w:lang w:val="en-GB"/>
                </w:rPr>
                <w:delText>8 — Fraud</w:delText>
              </w:r>
            </w:del>
          </w:p>
          <w:p w14:paraId="3DA95FE5" w14:textId="5FAABF73" w:rsidR="005C1C1D" w:rsidRPr="00D8063B" w:rsidDel="005420BA" w:rsidRDefault="005C1C1D" w:rsidP="00DA6BCB">
            <w:pPr>
              <w:pStyle w:val="NormalLeft"/>
              <w:rPr>
                <w:del w:id="1208" w:author="Author"/>
                <w:lang w:val="en-GB"/>
              </w:rPr>
            </w:pPr>
            <w:del w:id="1209" w:author="Author">
              <w:r w:rsidRPr="00D8063B" w:rsidDel="005420BA">
                <w:rPr>
                  <w:lang w:val="en-GB"/>
                </w:rPr>
                <w:lastRenderedPageBreak/>
                <w:delText>9 — Breach of contractual obligation linked with the disposal of assets</w:delText>
              </w:r>
            </w:del>
          </w:p>
          <w:p w14:paraId="25D0AD95" w14:textId="08C4FC9A" w:rsidR="005C1C1D" w:rsidRPr="00D8063B" w:rsidDel="005420BA" w:rsidRDefault="005C1C1D" w:rsidP="00DA6BCB">
            <w:pPr>
              <w:pStyle w:val="NormalLeft"/>
              <w:rPr>
                <w:del w:id="1210" w:author="Author"/>
                <w:lang w:val="en-GB"/>
              </w:rPr>
            </w:pPr>
            <w:del w:id="1211" w:author="Author">
              <w:r w:rsidRPr="00D8063B" w:rsidDel="005420BA">
                <w:rPr>
                  <w:lang w:val="en-GB"/>
                </w:rPr>
                <w:delText>10 — Breach of contractual obligation linked with the acquisition of assets</w:delText>
              </w:r>
            </w:del>
          </w:p>
          <w:p w14:paraId="519FFB5A" w14:textId="78125679" w:rsidR="005C1C1D" w:rsidRPr="00D8063B" w:rsidDel="005420BA" w:rsidRDefault="005C1C1D" w:rsidP="00DA6BCB">
            <w:pPr>
              <w:pStyle w:val="NormalLeft"/>
              <w:rPr>
                <w:del w:id="1212" w:author="Author"/>
                <w:lang w:val="en-GB"/>
              </w:rPr>
            </w:pPr>
            <w:del w:id="1213" w:author="Author">
              <w:r w:rsidRPr="00D8063B" w:rsidDel="005420BA">
                <w:rPr>
                  <w:lang w:val="en-GB"/>
                </w:rPr>
                <w:delText>0 — Other</w:delText>
              </w:r>
            </w:del>
          </w:p>
        </w:tc>
      </w:tr>
      <w:tr w:rsidR="005C1C1D" w:rsidRPr="00D8063B" w:rsidDel="005420BA" w14:paraId="53FDD250" w14:textId="2A7DFEEF" w:rsidTr="00DA6BCB">
        <w:trPr>
          <w:del w:id="1214" w:author="Author"/>
        </w:trPr>
        <w:tc>
          <w:tcPr>
            <w:tcW w:w="1021" w:type="dxa"/>
            <w:tcBorders>
              <w:top w:val="single" w:sz="2" w:space="0" w:color="auto"/>
              <w:left w:val="single" w:sz="2" w:space="0" w:color="auto"/>
              <w:bottom w:val="single" w:sz="2" w:space="0" w:color="auto"/>
              <w:right w:val="single" w:sz="2" w:space="0" w:color="auto"/>
            </w:tcBorders>
          </w:tcPr>
          <w:p w14:paraId="5805008A" w14:textId="672306A2" w:rsidR="005C1C1D" w:rsidRPr="00D8063B" w:rsidDel="005420BA" w:rsidRDefault="005C1C1D" w:rsidP="00DA6BCB">
            <w:pPr>
              <w:pStyle w:val="NormalLeft"/>
              <w:rPr>
                <w:del w:id="1215" w:author="Author"/>
                <w:lang w:val="en-GB"/>
              </w:rPr>
            </w:pPr>
            <w:del w:id="1216" w:author="Author">
              <w:r w:rsidRPr="00D8063B" w:rsidDel="005420BA">
                <w:rPr>
                  <w:lang w:val="en-GB"/>
                </w:rPr>
                <w:lastRenderedPageBreak/>
                <w:delText>C0070</w:delText>
              </w:r>
            </w:del>
          </w:p>
        </w:tc>
        <w:tc>
          <w:tcPr>
            <w:tcW w:w="1672" w:type="dxa"/>
            <w:tcBorders>
              <w:top w:val="single" w:sz="2" w:space="0" w:color="auto"/>
              <w:left w:val="single" w:sz="2" w:space="0" w:color="auto"/>
              <w:bottom w:val="single" w:sz="2" w:space="0" w:color="auto"/>
              <w:right w:val="single" w:sz="2" w:space="0" w:color="auto"/>
            </w:tcBorders>
          </w:tcPr>
          <w:p w14:paraId="52F28F04" w14:textId="16CC2BCE" w:rsidR="005C1C1D" w:rsidRPr="00D8063B" w:rsidDel="005420BA" w:rsidRDefault="005C1C1D" w:rsidP="00DA6BCB">
            <w:pPr>
              <w:pStyle w:val="NormalLeft"/>
              <w:rPr>
                <w:del w:id="1217" w:author="Author"/>
                <w:lang w:val="en-GB"/>
              </w:rPr>
            </w:pPr>
            <w:del w:id="1218" w:author="Author">
              <w:r w:rsidRPr="00D8063B" w:rsidDel="005420BA">
                <w:rPr>
                  <w:lang w:val="en-GB"/>
                </w:rPr>
                <w:delText>Estimation of the maximum value of guarantee</w:delText>
              </w:r>
            </w:del>
          </w:p>
        </w:tc>
        <w:tc>
          <w:tcPr>
            <w:tcW w:w="6593" w:type="dxa"/>
            <w:tcBorders>
              <w:top w:val="single" w:sz="2" w:space="0" w:color="auto"/>
              <w:left w:val="single" w:sz="2" w:space="0" w:color="auto"/>
              <w:bottom w:val="single" w:sz="2" w:space="0" w:color="auto"/>
              <w:right w:val="single" w:sz="2" w:space="0" w:color="auto"/>
            </w:tcBorders>
          </w:tcPr>
          <w:p w14:paraId="3E656C70" w14:textId="461FE12E" w:rsidR="005C1C1D" w:rsidRPr="00D8063B" w:rsidDel="005420BA" w:rsidRDefault="005C1C1D" w:rsidP="00DA6BCB">
            <w:pPr>
              <w:pStyle w:val="NormalLeft"/>
              <w:rPr>
                <w:del w:id="1219" w:author="Author"/>
                <w:lang w:val="en-GB"/>
              </w:rPr>
            </w:pPr>
            <w:del w:id="1220" w:author="Author">
              <w:r w:rsidRPr="00D8063B" w:rsidDel="005420BA">
                <w:rPr>
                  <w:lang w:val="en-GB"/>
                </w:rPr>
                <w:delText>Sum of all possible cash flows if events triggering guarantees were all to happen in relation to guarantees provided by the group to another party.</w:delText>
              </w:r>
            </w:del>
          </w:p>
        </w:tc>
      </w:tr>
      <w:tr w:rsidR="005C1C1D" w:rsidRPr="00D8063B" w:rsidDel="005420BA" w14:paraId="5B162AC4" w14:textId="19CDA466" w:rsidTr="00DA6BCB">
        <w:trPr>
          <w:del w:id="1221" w:author="Author"/>
        </w:trPr>
        <w:tc>
          <w:tcPr>
            <w:tcW w:w="1021" w:type="dxa"/>
            <w:tcBorders>
              <w:top w:val="single" w:sz="2" w:space="0" w:color="auto"/>
              <w:left w:val="single" w:sz="2" w:space="0" w:color="auto"/>
              <w:bottom w:val="single" w:sz="2" w:space="0" w:color="auto"/>
              <w:right w:val="single" w:sz="2" w:space="0" w:color="auto"/>
            </w:tcBorders>
          </w:tcPr>
          <w:p w14:paraId="4B7A27CB" w14:textId="00F94BDC" w:rsidR="005C1C1D" w:rsidRPr="00D8063B" w:rsidDel="005420BA" w:rsidRDefault="005C1C1D" w:rsidP="00DA6BCB">
            <w:pPr>
              <w:pStyle w:val="NormalLeft"/>
              <w:rPr>
                <w:del w:id="1222" w:author="Author"/>
                <w:lang w:val="en-GB"/>
              </w:rPr>
            </w:pPr>
            <w:del w:id="1223" w:author="Author">
              <w:r w:rsidRPr="00D8063B" w:rsidDel="005420BA">
                <w:rPr>
                  <w:lang w:val="en-GB"/>
                </w:rPr>
                <w:delText>C0080</w:delText>
              </w:r>
            </w:del>
          </w:p>
        </w:tc>
        <w:tc>
          <w:tcPr>
            <w:tcW w:w="1672" w:type="dxa"/>
            <w:tcBorders>
              <w:top w:val="single" w:sz="2" w:space="0" w:color="auto"/>
              <w:left w:val="single" w:sz="2" w:space="0" w:color="auto"/>
              <w:bottom w:val="single" w:sz="2" w:space="0" w:color="auto"/>
              <w:right w:val="single" w:sz="2" w:space="0" w:color="auto"/>
            </w:tcBorders>
          </w:tcPr>
          <w:p w14:paraId="285583B2" w14:textId="40419A57" w:rsidR="005C1C1D" w:rsidRPr="00D8063B" w:rsidDel="005420BA" w:rsidRDefault="005C1C1D" w:rsidP="00DA6BCB">
            <w:pPr>
              <w:pStyle w:val="NormalLeft"/>
              <w:rPr>
                <w:del w:id="1224" w:author="Author"/>
                <w:lang w:val="en-GB"/>
              </w:rPr>
            </w:pPr>
            <w:del w:id="1225" w:author="Author">
              <w:r w:rsidRPr="00D8063B" w:rsidDel="005420BA">
                <w:rPr>
                  <w:lang w:val="en-GB"/>
                </w:rPr>
                <w:delText>Specific triggering event(s) of guarantee</w:delText>
              </w:r>
            </w:del>
          </w:p>
        </w:tc>
        <w:tc>
          <w:tcPr>
            <w:tcW w:w="6593" w:type="dxa"/>
            <w:tcBorders>
              <w:top w:val="single" w:sz="2" w:space="0" w:color="auto"/>
              <w:left w:val="single" w:sz="2" w:space="0" w:color="auto"/>
              <w:bottom w:val="single" w:sz="2" w:space="0" w:color="auto"/>
              <w:right w:val="single" w:sz="2" w:space="0" w:color="auto"/>
            </w:tcBorders>
          </w:tcPr>
          <w:p w14:paraId="73A9FB2F" w14:textId="453C921C" w:rsidR="005C1C1D" w:rsidRPr="00D8063B" w:rsidDel="005420BA" w:rsidRDefault="005C1C1D" w:rsidP="00DA6BCB">
            <w:pPr>
              <w:pStyle w:val="NormalLeft"/>
              <w:rPr>
                <w:del w:id="1226" w:author="Author"/>
                <w:lang w:val="en-GB"/>
              </w:rPr>
            </w:pPr>
            <w:del w:id="1227" w:author="Author">
              <w:r w:rsidRPr="00D8063B" w:rsidDel="005420BA">
                <w:rPr>
                  <w:lang w:val="en-GB"/>
                </w:rPr>
                <w:delText>Description of the triggering event in case ‘0 — Other’ was selected for item C0060 ‘Triggering event(s) of guarantee’.</w:delText>
              </w:r>
            </w:del>
          </w:p>
        </w:tc>
      </w:tr>
      <w:tr w:rsidR="005C1C1D" w:rsidRPr="00D8063B" w:rsidDel="005420BA" w14:paraId="27440E19" w14:textId="6A8EF5CF" w:rsidTr="00DA6BCB">
        <w:trPr>
          <w:del w:id="1228" w:author="Author"/>
        </w:trPr>
        <w:tc>
          <w:tcPr>
            <w:tcW w:w="1021" w:type="dxa"/>
            <w:tcBorders>
              <w:top w:val="single" w:sz="2" w:space="0" w:color="auto"/>
              <w:left w:val="single" w:sz="2" w:space="0" w:color="auto"/>
              <w:bottom w:val="single" w:sz="2" w:space="0" w:color="auto"/>
              <w:right w:val="single" w:sz="2" w:space="0" w:color="auto"/>
            </w:tcBorders>
          </w:tcPr>
          <w:p w14:paraId="7C73823B" w14:textId="2737A7ED" w:rsidR="005C1C1D" w:rsidRPr="00D8063B" w:rsidDel="005420BA" w:rsidRDefault="005C1C1D" w:rsidP="00DA6BCB">
            <w:pPr>
              <w:pStyle w:val="NormalLeft"/>
              <w:rPr>
                <w:del w:id="1229" w:author="Author"/>
                <w:lang w:val="en-GB"/>
              </w:rPr>
            </w:pPr>
            <w:del w:id="1230" w:author="Author">
              <w:r w:rsidRPr="00D8063B" w:rsidDel="005420BA">
                <w:rPr>
                  <w:lang w:val="en-GB"/>
                </w:rPr>
                <w:delText>C0090</w:delText>
              </w:r>
            </w:del>
          </w:p>
        </w:tc>
        <w:tc>
          <w:tcPr>
            <w:tcW w:w="1672" w:type="dxa"/>
            <w:tcBorders>
              <w:top w:val="single" w:sz="2" w:space="0" w:color="auto"/>
              <w:left w:val="single" w:sz="2" w:space="0" w:color="auto"/>
              <w:bottom w:val="single" w:sz="2" w:space="0" w:color="auto"/>
              <w:right w:val="single" w:sz="2" w:space="0" w:color="auto"/>
            </w:tcBorders>
          </w:tcPr>
          <w:p w14:paraId="76581A40" w14:textId="09C1C207" w:rsidR="005C1C1D" w:rsidRPr="00D8063B" w:rsidDel="005420BA" w:rsidRDefault="005C1C1D" w:rsidP="00DA6BCB">
            <w:pPr>
              <w:pStyle w:val="NormalLeft"/>
              <w:rPr>
                <w:del w:id="1231" w:author="Author"/>
                <w:lang w:val="en-GB"/>
              </w:rPr>
            </w:pPr>
            <w:del w:id="1232" w:author="Author">
              <w:r w:rsidRPr="00D8063B" w:rsidDel="005420BA">
                <w:rPr>
                  <w:lang w:val="en-GB"/>
                </w:rPr>
                <w:delText>Effective date of guarantee</w:delText>
              </w:r>
            </w:del>
          </w:p>
        </w:tc>
        <w:tc>
          <w:tcPr>
            <w:tcW w:w="6593" w:type="dxa"/>
            <w:tcBorders>
              <w:top w:val="single" w:sz="2" w:space="0" w:color="auto"/>
              <w:left w:val="single" w:sz="2" w:space="0" w:color="auto"/>
              <w:bottom w:val="single" w:sz="2" w:space="0" w:color="auto"/>
              <w:right w:val="single" w:sz="2" w:space="0" w:color="auto"/>
            </w:tcBorders>
          </w:tcPr>
          <w:p w14:paraId="2CF3FD2A" w14:textId="6EBB1950" w:rsidR="005C1C1D" w:rsidRPr="00D8063B" w:rsidDel="005420BA" w:rsidRDefault="005C1C1D" w:rsidP="00DA6BCB">
            <w:pPr>
              <w:pStyle w:val="NormalLeft"/>
              <w:rPr>
                <w:del w:id="1233" w:author="Author"/>
                <w:lang w:val="en-GB"/>
              </w:rPr>
            </w:pPr>
            <w:del w:id="1234" w:author="Author">
              <w:r w:rsidRPr="00D8063B" w:rsidDel="005420BA">
                <w:rPr>
                  <w:lang w:val="en-GB"/>
                </w:rPr>
                <w:delText>Identify the ISO 8601 (yyyy–mm–dd) code of the date indicating the start of the guarantee being valid.</w:delText>
              </w:r>
            </w:del>
          </w:p>
        </w:tc>
      </w:tr>
    </w:tbl>
    <w:p w14:paraId="78DDA6C0" w14:textId="0978EBBB" w:rsidR="005C1C1D" w:rsidRPr="00D8063B" w:rsidDel="005420BA" w:rsidRDefault="005C1C1D" w:rsidP="005C1C1D">
      <w:pPr>
        <w:rPr>
          <w:del w:id="1235" w:author="Author"/>
          <w:lang w:val="en-GB"/>
        </w:rPr>
      </w:pPr>
    </w:p>
    <w:p w14:paraId="6A531380" w14:textId="77777777" w:rsidR="005C1C1D" w:rsidRPr="00D8063B" w:rsidRDefault="005C1C1D" w:rsidP="005C1C1D">
      <w:pPr>
        <w:pStyle w:val="ManualHeading2"/>
        <w:numPr>
          <w:ilvl w:val="0"/>
          <w:numId w:val="0"/>
        </w:numPr>
        <w:ind w:left="851" w:hanging="851"/>
        <w:rPr>
          <w:lang w:val="en-GB"/>
        </w:rPr>
      </w:pPr>
      <w:r w:rsidRPr="00D8063B">
        <w:rPr>
          <w:i/>
          <w:lang w:val="en-GB"/>
        </w:rPr>
        <w:t>S.05.01 — Premiums, claims and expenses by line of business</w:t>
      </w:r>
    </w:p>
    <w:p w14:paraId="10200A2B" w14:textId="77777777" w:rsidR="005C1C1D" w:rsidRPr="00D8063B" w:rsidRDefault="005C1C1D" w:rsidP="005C1C1D">
      <w:pPr>
        <w:rPr>
          <w:lang w:val="en-GB"/>
        </w:rPr>
      </w:pPr>
      <w:r w:rsidRPr="00D8063B">
        <w:rPr>
          <w:i/>
          <w:lang w:val="en-GB"/>
        </w:rPr>
        <w:t>General comments:</w:t>
      </w:r>
    </w:p>
    <w:p w14:paraId="3832BFFB" w14:textId="77777777" w:rsidR="005C1C1D" w:rsidRPr="00D8063B" w:rsidRDefault="005C1C1D" w:rsidP="005C1C1D">
      <w:pPr>
        <w:rPr>
          <w:lang w:val="en-GB"/>
        </w:rPr>
      </w:pPr>
      <w:r w:rsidRPr="00D8063B">
        <w:rPr>
          <w:lang w:val="en-GB"/>
        </w:rPr>
        <w:t>This section relates to quarterly and annual submission of information for groups.</w:t>
      </w:r>
    </w:p>
    <w:p w14:paraId="59B1E800" w14:textId="77777777" w:rsidR="00CC3DEA" w:rsidRDefault="005C1C1D" w:rsidP="005C1C1D">
      <w:pPr>
        <w:rPr>
          <w:ins w:id="1236" w:author="Author"/>
          <w:lang w:val="en-GB"/>
        </w:rPr>
      </w:pPr>
      <w:r w:rsidRPr="00D8063B">
        <w:rPr>
          <w:lang w:val="en-GB"/>
        </w:rPr>
        <w:t>This template shall be reported from a consolidated accounting perspective, i.e.: Local GAAP or IFRS if accepted as local GAAP but using Solvency II lines of business. Groups shall use the recognition and valuation basis as for the published financial statements, no new recognition or re–valuation is required,</w:t>
      </w:r>
      <w:ins w:id="1237" w:author="Author">
        <w:r w:rsidR="00A10101" w:rsidRPr="00D8063B">
          <w:rPr>
            <w:lang w:val="en-GB"/>
          </w:rPr>
          <w:t xml:space="preserve"> unless </w:t>
        </w:r>
        <w:r w:rsidR="00F93ABB" w:rsidRPr="00D8063B">
          <w:rPr>
            <w:lang w:val="en-GB"/>
          </w:rPr>
          <w:t>otherwise stated in these instructions</w:t>
        </w:r>
        <w:r w:rsidR="00A10101" w:rsidRPr="00D8063B">
          <w:rPr>
            <w:lang w:val="en-GB"/>
          </w:rPr>
          <w:t>,</w:t>
        </w:r>
      </w:ins>
      <w:r w:rsidRPr="00D8063B">
        <w:rPr>
          <w:lang w:val="en-GB"/>
        </w:rPr>
        <w:t xml:space="preserve"> except for the classification between investment contracts and insurance contracts</w:t>
      </w:r>
      <w:ins w:id="1238" w:author="Author">
        <w:r w:rsidR="00A10101" w:rsidRPr="00D8063B">
          <w:rPr>
            <w:lang w:val="en-GB"/>
          </w:rPr>
          <w:t xml:space="preserve"> or different reporting requirements</w:t>
        </w:r>
      </w:ins>
      <w:r w:rsidRPr="00D8063B">
        <w:rPr>
          <w:lang w:val="en-GB"/>
        </w:rPr>
        <w:t xml:space="preserve"> when this is applicable in the financial statements. This template shall include all insurance business regardless of the possible different classification between investment contracts and insurance contracts applicable in the financial statements. </w:t>
      </w:r>
    </w:p>
    <w:p w14:paraId="60C2CCA7" w14:textId="3FF7C34F" w:rsidR="00CC3DEA" w:rsidRDefault="00CC3DEA" w:rsidP="00CC3DEA">
      <w:pPr>
        <w:rPr>
          <w:ins w:id="1239" w:author="Author"/>
          <w:lang w:val="en-GB"/>
        </w:rPr>
      </w:pPr>
      <w:ins w:id="1240" w:author="Author">
        <w:r>
          <w:rPr>
            <w:lang w:val="en-GB"/>
          </w:rPr>
          <w:t xml:space="preserve">Written/earned premiums shall be reported </w:t>
        </w:r>
        <w:del w:id="1241" w:author="Author">
          <w:r w:rsidDel="00434A61">
            <w:rPr>
              <w:lang w:val="en-GB"/>
            </w:rPr>
            <w:tab/>
          </w:r>
        </w:del>
        <w:r w:rsidRPr="00C56EFA">
          <w:rPr>
            <w:lang w:val="en-GB"/>
          </w:rPr>
          <w:t>as defined</w:t>
        </w:r>
        <w:r>
          <w:rPr>
            <w:lang w:val="en-GB"/>
          </w:rPr>
          <w:t xml:space="preserve"> in</w:t>
        </w:r>
        <w:r w:rsidRPr="00C56EFA">
          <w:rPr>
            <w:lang w:val="en-GB"/>
          </w:rPr>
          <w:t xml:space="preserve"> Art</w:t>
        </w:r>
        <w:r>
          <w:rPr>
            <w:lang w:val="en-GB"/>
          </w:rPr>
          <w:t>icle</w:t>
        </w:r>
        <w:r w:rsidRPr="00C56EFA">
          <w:rPr>
            <w:lang w:val="en-GB"/>
          </w:rPr>
          <w:t xml:space="preserve"> 1</w:t>
        </w:r>
        <w:r>
          <w:rPr>
            <w:lang w:val="en-GB"/>
          </w:rPr>
          <w:t xml:space="preserve">(11) and </w:t>
        </w:r>
        <w:r w:rsidRPr="00C56EFA">
          <w:rPr>
            <w:lang w:val="en-GB"/>
          </w:rPr>
          <w:t xml:space="preserve">(12) of </w:t>
        </w:r>
        <w:r w:rsidRPr="00180831">
          <w:rPr>
            <w:lang w:val="en-GB"/>
          </w:rPr>
          <w:t>Delegated Regulation (EU) 2015/35</w:t>
        </w:r>
        <w:r>
          <w:rPr>
            <w:lang w:val="en-GB"/>
          </w:rPr>
          <w:t xml:space="preserve"> regardless </w:t>
        </w:r>
        <w:r w:rsidR="00A70DE5">
          <w:rPr>
            <w:lang w:val="en-GB"/>
          </w:rPr>
          <w:t xml:space="preserve">of </w:t>
        </w:r>
        <w:r>
          <w:rPr>
            <w:lang w:val="en-GB"/>
          </w:rPr>
          <w:t>whether a local GAAP or IFRS is used.</w:t>
        </w:r>
      </w:ins>
    </w:p>
    <w:p w14:paraId="0DFBC80B" w14:textId="11BEA44D" w:rsidR="005C1C1D" w:rsidRPr="00D8063B" w:rsidRDefault="00A10101" w:rsidP="005C1C1D">
      <w:pPr>
        <w:rPr>
          <w:lang w:val="en-GB"/>
        </w:rPr>
      </w:pPr>
      <w:r w:rsidRPr="00D8063B">
        <w:rPr>
          <w:lang w:val="en-GB"/>
        </w:rPr>
        <w:t xml:space="preserve"> </w:t>
      </w:r>
    </w:p>
    <w:p w14:paraId="0F3608E5" w14:textId="77777777" w:rsidR="005C1C1D" w:rsidRPr="00D8063B" w:rsidRDefault="005C1C1D" w:rsidP="005C1C1D">
      <w:pPr>
        <w:rPr>
          <w:lang w:val="en-GB"/>
        </w:rPr>
      </w:pPr>
      <w:r w:rsidRPr="00D8063B">
        <w:rPr>
          <w:lang w:val="en-GB"/>
        </w:rPr>
        <w:t>The template is based on a year–to–date basis.</w:t>
      </w:r>
    </w:p>
    <w:p w14:paraId="26FFE3D4" w14:textId="77777777" w:rsidR="005C1C1D" w:rsidRPr="00D8063B" w:rsidRDefault="005C1C1D" w:rsidP="005C1C1D">
      <w:pPr>
        <w:rPr>
          <w:lang w:val="en-GB"/>
        </w:rPr>
      </w:pPr>
      <w:r w:rsidRPr="00D8063B">
        <w:rPr>
          <w:lang w:val="en-GB"/>
        </w:rPr>
        <w:t>This template covers only insurance and reinsurance business within the scope of the consolidated financial statements.</w:t>
      </w:r>
    </w:p>
    <w:tbl>
      <w:tblPr>
        <w:tblW w:w="9286" w:type="dxa"/>
        <w:tblLayout w:type="fixed"/>
        <w:tblLook w:val="0000" w:firstRow="0" w:lastRow="0" w:firstColumn="0" w:lastColumn="0" w:noHBand="0" w:noVBand="0"/>
      </w:tblPr>
      <w:tblGrid>
        <w:gridCol w:w="1393"/>
        <w:gridCol w:w="2136"/>
        <w:gridCol w:w="5757"/>
      </w:tblGrid>
      <w:tr w:rsidR="005C1C1D" w:rsidRPr="00D8063B" w14:paraId="72F16A76" w14:textId="77777777" w:rsidTr="00DA6BCB">
        <w:tc>
          <w:tcPr>
            <w:tcW w:w="1393" w:type="dxa"/>
            <w:tcBorders>
              <w:top w:val="single" w:sz="2" w:space="0" w:color="auto"/>
              <w:left w:val="single" w:sz="2" w:space="0" w:color="auto"/>
              <w:bottom w:val="single" w:sz="2" w:space="0" w:color="auto"/>
              <w:right w:val="single" w:sz="2" w:space="0" w:color="auto"/>
            </w:tcBorders>
          </w:tcPr>
          <w:p w14:paraId="11EB5488" w14:textId="77777777" w:rsidR="005C1C1D" w:rsidRPr="00D8063B" w:rsidRDefault="005C1C1D" w:rsidP="00DA6BCB">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0C16A3C0" w14:textId="77777777" w:rsidR="005C1C1D" w:rsidRPr="00D8063B" w:rsidRDefault="005C1C1D" w:rsidP="00DA6BCB">
            <w:pPr>
              <w:pStyle w:val="NormalCentered"/>
              <w:rPr>
                <w:lang w:val="en-GB"/>
              </w:rPr>
            </w:pPr>
            <w:r w:rsidRPr="00D8063B">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5B94B505" w14:textId="77777777" w:rsidR="005C1C1D" w:rsidRPr="00D8063B" w:rsidRDefault="005C1C1D" w:rsidP="00DA6BCB">
            <w:pPr>
              <w:pStyle w:val="NormalCentered"/>
              <w:rPr>
                <w:lang w:val="en-GB"/>
              </w:rPr>
            </w:pPr>
            <w:r w:rsidRPr="00D8063B">
              <w:rPr>
                <w:i/>
                <w:iCs/>
                <w:lang w:val="en-GB"/>
              </w:rPr>
              <w:t>INSTRUCTIONS</w:t>
            </w:r>
          </w:p>
        </w:tc>
      </w:tr>
      <w:tr w:rsidR="007F3505" w:rsidRPr="00D8063B" w14:paraId="60B0D69A"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74183B88" w14:textId="403C428F" w:rsidR="007F3505" w:rsidRPr="00D8063B" w:rsidRDefault="007F3505" w:rsidP="007E4F25">
            <w:pPr>
              <w:pStyle w:val="NormalCentered"/>
              <w:jc w:val="left"/>
              <w:rPr>
                <w:lang w:val="en-GB"/>
              </w:rPr>
            </w:pPr>
            <w:r w:rsidRPr="00D8063B">
              <w:rPr>
                <w:i/>
                <w:iCs/>
                <w:lang w:val="en-GB"/>
              </w:rPr>
              <w:t>Non–life insurance and reinsurance obligations</w:t>
            </w:r>
          </w:p>
        </w:tc>
      </w:tr>
      <w:tr w:rsidR="005C1C1D" w:rsidRPr="00D8063B" w14:paraId="4BB2BF98" w14:textId="77777777" w:rsidTr="00DA6BCB">
        <w:tc>
          <w:tcPr>
            <w:tcW w:w="1393" w:type="dxa"/>
            <w:tcBorders>
              <w:top w:val="single" w:sz="2" w:space="0" w:color="auto"/>
              <w:left w:val="single" w:sz="2" w:space="0" w:color="auto"/>
              <w:bottom w:val="single" w:sz="2" w:space="0" w:color="auto"/>
              <w:right w:val="single" w:sz="2" w:space="0" w:color="auto"/>
            </w:tcBorders>
          </w:tcPr>
          <w:p w14:paraId="7B25B812" w14:textId="77777777" w:rsidR="005C1C1D" w:rsidRPr="00D8063B" w:rsidRDefault="005C1C1D" w:rsidP="00DA6BCB">
            <w:pPr>
              <w:pStyle w:val="NormalLeft"/>
              <w:rPr>
                <w:lang w:val="en-GB"/>
              </w:rPr>
            </w:pPr>
            <w:r w:rsidRPr="00D8063B">
              <w:rPr>
                <w:lang w:val="en-GB"/>
              </w:rPr>
              <w:t>C0010 to C0120/R0110</w:t>
            </w:r>
          </w:p>
        </w:tc>
        <w:tc>
          <w:tcPr>
            <w:tcW w:w="2136" w:type="dxa"/>
            <w:tcBorders>
              <w:top w:val="single" w:sz="2" w:space="0" w:color="auto"/>
              <w:left w:val="single" w:sz="2" w:space="0" w:color="auto"/>
              <w:bottom w:val="single" w:sz="2" w:space="0" w:color="auto"/>
              <w:right w:val="single" w:sz="2" w:space="0" w:color="auto"/>
            </w:tcBorders>
          </w:tcPr>
          <w:p w14:paraId="71137A7B" w14:textId="77777777" w:rsidR="005C1C1D" w:rsidRPr="00D8063B" w:rsidRDefault="005C1C1D" w:rsidP="00DA6BCB">
            <w:pPr>
              <w:pStyle w:val="NormalLeft"/>
              <w:rPr>
                <w:lang w:val="en-GB"/>
              </w:rPr>
            </w:pPr>
            <w:r w:rsidRPr="00D8063B">
              <w:rPr>
                <w:lang w:val="en-GB"/>
              </w:rPr>
              <w:t>Premiums written — Gross — Direct Business</w:t>
            </w:r>
          </w:p>
        </w:tc>
        <w:tc>
          <w:tcPr>
            <w:tcW w:w="5757" w:type="dxa"/>
            <w:tcBorders>
              <w:top w:val="single" w:sz="2" w:space="0" w:color="auto"/>
              <w:left w:val="single" w:sz="2" w:space="0" w:color="auto"/>
              <w:bottom w:val="single" w:sz="2" w:space="0" w:color="auto"/>
              <w:right w:val="single" w:sz="2" w:space="0" w:color="auto"/>
            </w:tcBorders>
          </w:tcPr>
          <w:p w14:paraId="134EA8E9" w14:textId="710C43AB" w:rsidR="005C1C1D" w:rsidRPr="00D8063B" w:rsidRDefault="005C1C1D" w:rsidP="006F68DC">
            <w:pPr>
              <w:pStyle w:val="NormalLeft"/>
              <w:rPr>
                <w:lang w:val="en-GB"/>
              </w:rPr>
            </w:pPr>
            <w:del w:id="1242" w:author="Author">
              <w:r w:rsidRPr="00D8063B" w:rsidDel="00871F42">
                <w:rPr>
                  <w:lang w:val="en-GB"/>
                </w:rPr>
                <w:delText xml:space="preserve">Definition of premiums written provided in application of directive 91/674/EEC where applicable: </w:delText>
              </w:r>
            </w:del>
            <w:ins w:id="1243" w:author="Author">
              <w:r w:rsidR="00871F42">
                <w:rPr>
                  <w:lang w:val="en-GB"/>
                </w:rPr>
                <w:t>G</w:t>
              </w:r>
            </w:ins>
            <w:del w:id="1244" w:author="Author">
              <w:r w:rsidRPr="00D8063B" w:rsidDel="00871F42">
                <w:rPr>
                  <w:lang w:val="en-GB"/>
                </w:rPr>
                <w:delText>g</w:delText>
              </w:r>
            </w:del>
            <w:r w:rsidRPr="00D8063B">
              <w:rPr>
                <w:lang w:val="en-GB"/>
              </w:rPr>
              <w:t xml:space="preserve">ross premiums written shall comprise all amounts due during the </w:t>
            </w:r>
            <w:r w:rsidR="00DA6BCB" w:rsidRPr="00D8063B">
              <w:rPr>
                <w:lang w:val="en-GB"/>
              </w:rPr>
              <w:t>reporting period</w:t>
            </w:r>
            <w:r w:rsidRPr="00D8063B">
              <w:rPr>
                <w:lang w:val="en-GB"/>
              </w:rPr>
              <w:t xml:space="preserve"> in respect of insurance contracts, </w:t>
            </w:r>
            <w:r w:rsidRPr="00D8063B">
              <w:rPr>
                <w:lang w:val="en-GB"/>
              </w:rPr>
              <w:lastRenderedPageBreak/>
              <w:t xml:space="preserve">arising from direct business, regardless of the fact that such amounts may relate in whole or in part to a later </w:t>
            </w:r>
            <w:r w:rsidR="00DA6BCB" w:rsidRPr="00D8063B">
              <w:rPr>
                <w:lang w:val="en-GB"/>
              </w:rPr>
              <w:t>reporting period</w:t>
            </w:r>
            <w:r w:rsidRPr="00D8063B">
              <w:rPr>
                <w:lang w:val="en-GB"/>
              </w:rPr>
              <w:t>.</w:t>
            </w:r>
            <w:ins w:id="1245" w:author="Author">
              <w:r w:rsidR="00A10101" w:rsidRPr="00D8063B">
                <w:rPr>
                  <w:lang w:val="en-GB"/>
                </w:rPr>
                <w:t xml:space="preserve"> </w:t>
              </w:r>
              <w:r w:rsidR="00D120A8" w:rsidRPr="00D8063B">
                <w:rPr>
                  <w:lang w:val="en-GB"/>
                </w:rPr>
                <w:t>Amount of taxes or charges</w:t>
              </w:r>
              <w:r w:rsidR="00793881">
                <w:rPr>
                  <w:lang w:val="en-GB"/>
                </w:rPr>
                <w:t xml:space="preserve"> levied with premiums</w:t>
              </w:r>
              <w:r w:rsidR="00D120A8" w:rsidRPr="00D8063B" w:rsidDel="00C86AA0">
                <w:rPr>
                  <w:lang w:val="en-GB"/>
                </w:rPr>
                <w:t xml:space="preserve"> </w:t>
              </w:r>
              <w:r w:rsidR="00A10101" w:rsidRPr="00D8063B">
                <w:rPr>
                  <w:lang w:val="en-GB"/>
                </w:rPr>
                <w:t>sh</w:t>
              </w:r>
              <w:r w:rsidR="006F68DC">
                <w:rPr>
                  <w:lang w:val="en-GB"/>
                </w:rPr>
                <w:t>all</w:t>
              </w:r>
              <w:del w:id="1246" w:author="Author">
                <w:r w:rsidR="00A10101" w:rsidRPr="00D8063B" w:rsidDel="006F68DC">
                  <w:rPr>
                    <w:lang w:val="en-GB"/>
                  </w:rPr>
                  <w:delText>ould</w:delText>
                </w:r>
              </w:del>
              <w:r w:rsidR="00A10101" w:rsidRPr="00D8063B">
                <w:rPr>
                  <w:lang w:val="en-GB"/>
                </w:rPr>
                <w:t xml:space="preserve"> be excluded from the written premiums.</w:t>
              </w:r>
            </w:ins>
          </w:p>
        </w:tc>
      </w:tr>
      <w:tr w:rsidR="005C1C1D" w:rsidRPr="00D8063B" w14:paraId="57027077" w14:textId="77777777" w:rsidTr="00DA6BCB">
        <w:tc>
          <w:tcPr>
            <w:tcW w:w="1393" w:type="dxa"/>
            <w:tcBorders>
              <w:top w:val="single" w:sz="2" w:space="0" w:color="auto"/>
              <w:left w:val="single" w:sz="2" w:space="0" w:color="auto"/>
              <w:bottom w:val="single" w:sz="2" w:space="0" w:color="auto"/>
              <w:right w:val="single" w:sz="2" w:space="0" w:color="auto"/>
            </w:tcBorders>
          </w:tcPr>
          <w:p w14:paraId="236D18F7" w14:textId="77777777" w:rsidR="005C1C1D" w:rsidRPr="00D8063B" w:rsidRDefault="005C1C1D" w:rsidP="00DA6BCB">
            <w:pPr>
              <w:pStyle w:val="NormalLeft"/>
              <w:rPr>
                <w:lang w:val="en-GB"/>
              </w:rPr>
            </w:pPr>
            <w:r w:rsidRPr="00D8063B">
              <w:rPr>
                <w:lang w:val="en-GB"/>
              </w:rPr>
              <w:lastRenderedPageBreak/>
              <w:t>C0010 to C0120/R0120</w:t>
            </w:r>
          </w:p>
        </w:tc>
        <w:tc>
          <w:tcPr>
            <w:tcW w:w="2136" w:type="dxa"/>
            <w:tcBorders>
              <w:top w:val="single" w:sz="2" w:space="0" w:color="auto"/>
              <w:left w:val="single" w:sz="2" w:space="0" w:color="auto"/>
              <w:bottom w:val="single" w:sz="2" w:space="0" w:color="auto"/>
              <w:right w:val="single" w:sz="2" w:space="0" w:color="auto"/>
            </w:tcBorders>
          </w:tcPr>
          <w:p w14:paraId="2B63810A" w14:textId="77777777" w:rsidR="005C1C1D" w:rsidRPr="00D8063B" w:rsidRDefault="005C1C1D" w:rsidP="00DA6BCB">
            <w:pPr>
              <w:pStyle w:val="NormalLeft"/>
              <w:rPr>
                <w:lang w:val="en-GB"/>
              </w:rPr>
            </w:pPr>
            <w:r w:rsidRPr="00D8063B">
              <w:rPr>
                <w:lang w:val="en-GB"/>
              </w:rPr>
              <w:t>Premiums written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35A3726" w14:textId="1CF08C16" w:rsidR="005C1C1D" w:rsidRPr="00D8063B" w:rsidRDefault="005C1C1D" w:rsidP="00871F42">
            <w:pPr>
              <w:pStyle w:val="NormalLeft"/>
              <w:rPr>
                <w:lang w:val="en-GB"/>
              </w:rPr>
            </w:pPr>
            <w:del w:id="1247" w:author="Author">
              <w:r w:rsidRPr="00D8063B" w:rsidDel="00871F42">
                <w:rPr>
                  <w:lang w:val="en-GB"/>
                </w:rPr>
                <w:delText>Definition of premiums written provided in application of directive 91/674/EEC where applicable: g</w:delText>
              </w:r>
            </w:del>
            <w:ins w:id="1248" w:author="Author">
              <w:r w:rsidR="00871F42">
                <w:rPr>
                  <w:lang w:val="en-GB"/>
                </w:rPr>
                <w:t>G</w:t>
              </w:r>
            </w:ins>
            <w:r w:rsidRPr="00D8063B">
              <w:rPr>
                <w:lang w:val="en-GB"/>
              </w:rPr>
              <w:t xml:space="preserve">ross premiums written shall comprise all amounts due during the reporting period in respect of insurance contracts, arising from proportional reinsurance accepted business, regardless of the fact that such amounts may relate in whole or in part to a later </w:t>
            </w:r>
            <w:r w:rsidR="00DA6BCB" w:rsidRPr="00D8063B">
              <w:rPr>
                <w:lang w:val="en-GB"/>
              </w:rPr>
              <w:t>reporting period</w:t>
            </w:r>
            <w:ins w:id="1249" w:author="Author">
              <w:r w:rsidR="00D120A8" w:rsidRPr="00D8063B">
                <w:rPr>
                  <w:lang w:val="en-GB"/>
                </w:rPr>
                <w:t xml:space="preserve"> Amount of taxes or charges</w:t>
              </w:r>
              <w:r w:rsidR="00793881">
                <w:rPr>
                  <w:lang w:val="en-GB"/>
                </w:rPr>
                <w:t xml:space="preserve"> levied with premiums</w:t>
              </w:r>
              <w:r w:rsidR="00A10101" w:rsidRPr="00D8063B">
                <w:rPr>
                  <w:lang w:val="en-GB"/>
                </w:rPr>
                <w:t xml:space="preserve"> sh</w:t>
              </w:r>
              <w:r w:rsidR="006F68DC">
                <w:rPr>
                  <w:lang w:val="en-GB"/>
                </w:rPr>
                <w:t>all</w:t>
              </w:r>
              <w:del w:id="1250" w:author="Author">
                <w:r w:rsidR="00A10101" w:rsidRPr="00D8063B" w:rsidDel="006F68DC">
                  <w:rPr>
                    <w:lang w:val="en-GB"/>
                  </w:rPr>
                  <w:delText>ould</w:delText>
                </w:r>
              </w:del>
              <w:r w:rsidR="00A10101" w:rsidRPr="00D8063B">
                <w:rPr>
                  <w:lang w:val="en-GB"/>
                </w:rPr>
                <w:t xml:space="preserve"> be excluded from the written premiums.</w:t>
              </w:r>
            </w:ins>
          </w:p>
        </w:tc>
      </w:tr>
      <w:tr w:rsidR="005C1C1D" w:rsidRPr="00D8063B" w14:paraId="22B7992F" w14:textId="77777777" w:rsidTr="00DA6BCB">
        <w:tc>
          <w:tcPr>
            <w:tcW w:w="1393" w:type="dxa"/>
            <w:tcBorders>
              <w:top w:val="single" w:sz="2" w:space="0" w:color="auto"/>
              <w:left w:val="single" w:sz="2" w:space="0" w:color="auto"/>
              <w:bottom w:val="single" w:sz="2" w:space="0" w:color="auto"/>
              <w:right w:val="single" w:sz="2" w:space="0" w:color="auto"/>
            </w:tcBorders>
          </w:tcPr>
          <w:p w14:paraId="13A15FE6" w14:textId="77777777" w:rsidR="005C1C1D" w:rsidRPr="00D8063B" w:rsidRDefault="005C1C1D" w:rsidP="00DA6BCB">
            <w:pPr>
              <w:pStyle w:val="NormalLeft"/>
              <w:rPr>
                <w:lang w:val="en-GB"/>
              </w:rPr>
            </w:pPr>
            <w:r w:rsidRPr="00D8063B">
              <w:rPr>
                <w:lang w:val="en-GB"/>
              </w:rPr>
              <w:t>C0130 to C0160/R0130</w:t>
            </w:r>
          </w:p>
        </w:tc>
        <w:tc>
          <w:tcPr>
            <w:tcW w:w="2136" w:type="dxa"/>
            <w:tcBorders>
              <w:top w:val="single" w:sz="2" w:space="0" w:color="auto"/>
              <w:left w:val="single" w:sz="2" w:space="0" w:color="auto"/>
              <w:bottom w:val="single" w:sz="2" w:space="0" w:color="auto"/>
              <w:right w:val="single" w:sz="2" w:space="0" w:color="auto"/>
            </w:tcBorders>
          </w:tcPr>
          <w:p w14:paraId="30E8A5CA" w14:textId="77777777" w:rsidR="005C1C1D" w:rsidRPr="00D8063B" w:rsidRDefault="005C1C1D" w:rsidP="00DA6BCB">
            <w:pPr>
              <w:pStyle w:val="NormalLeft"/>
              <w:rPr>
                <w:lang w:val="en-GB"/>
              </w:rPr>
            </w:pPr>
            <w:r w:rsidRPr="00D8063B">
              <w:rPr>
                <w:lang w:val="en-GB"/>
              </w:rPr>
              <w:t>Premiums written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82D08CD" w14:textId="3E5E0E56" w:rsidR="005C1C1D" w:rsidRPr="00D8063B" w:rsidRDefault="005C1C1D" w:rsidP="00871F42">
            <w:pPr>
              <w:pStyle w:val="NormalLeft"/>
              <w:rPr>
                <w:lang w:val="en-GB"/>
              </w:rPr>
            </w:pPr>
            <w:del w:id="1251" w:author="Author">
              <w:r w:rsidRPr="00D8063B" w:rsidDel="00871F42">
                <w:rPr>
                  <w:lang w:val="en-GB"/>
                </w:rPr>
                <w:delText>Definition of premiums written provided in application of directive 91/674/EEC where applicable: g</w:delText>
              </w:r>
            </w:del>
            <w:ins w:id="1252" w:author="Author">
              <w:r w:rsidR="00871F42">
                <w:rPr>
                  <w:lang w:val="en-GB"/>
                </w:rPr>
                <w:t>G</w:t>
              </w:r>
            </w:ins>
            <w:r w:rsidRPr="00D8063B">
              <w:rPr>
                <w:lang w:val="en-GB"/>
              </w:rPr>
              <w:t>ross premiums written shall comprise all amounts due during the reporting period in respect of insurance contracts, arising from non–proportional reinsurance accepted business, regardless of the fact that such amounts may relate in whole or in part to a later reporting period</w:t>
            </w:r>
            <w:del w:id="1253" w:author="Author">
              <w:r w:rsidRPr="00D8063B" w:rsidDel="00A10101">
                <w:rPr>
                  <w:lang w:val="en-GB"/>
                </w:rPr>
                <w:delText> </w:delText>
              </w:r>
            </w:del>
            <w:r w:rsidRPr="00D8063B">
              <w:rPr>
                <w:lang w:val="en-GB"/>
              </w:rPr>
              <w:t>.</w:t>
            </w:r>
            <w:ins w:id="1254" w:author="Author">
              <w:r w:rsidR="00A10101" w:rsidRPr="00D8063B">
                <w:rPr>
                  <w:lang w:val="en-GB"/>
                </w:rPr>
                <w:t xml:space="preserve"> </w:t>
              </w:r>
              <w:r w:rsidR="00D120A8" w:rsidRPr="00D8063B">
                <w:rPr>
                  <w:lang w:val="en-GB"/>
                </w:rPr>
                <w:t>Amount of taxes or charges</w:t>
              </w:r>
              <w:r w:rsidR="00793881">
                <w:rPr>
                  <w:lang w:val="en-GB"/>
                </w:rPr>
                <w:t xml:space="preserve"> levied with premiums</w:t>
              </w:r>
              <w:r w:rsidR="00D120A8" w:rsidRPr="00D8063B" w:rsidDel="00C86AA0">
                <w:rPr>
                  <w:lang w:val="en-GB"/>
                </w:rPr>
                <w:t xml:space="preserve"> </w:t>
              </w:r>
              <w:r w:rsidR="00A10101" w:rsidRPr="00D8063B">
                <w:rPr>
                  <w:lang w:val="en-GB"/>
                </w:rPr>
                <w:t>sh</w:t>
              </w:r>
              <w:r w:rsidR="006F68DC">
                <w:rPr>
                  <w:lang w:val="en-GB"/>
                </w:rPr>
                <w:t>all</w:t>
              </w:r>
              <w:del w:id="1255" w:author="Author">
                <w:r w:rsidR="00A10101" w:rsidRPr="00D8063B" w:rsidDel="006F68DC">
                  <w:rPr>
                    <w:lang w:val="en-GB"/>
                  </w:rPr>
                  <w:delText>ould</w:delText>
                </w:r>
              </w:del>
              <w:r w:rsidR="00A10101" w:rsidRPr="00D8063B">
                <w:rPr>
                  <w:lang w:val="en-GB"/>
                </w:rPr>
                <w:t xml:space="preserve"> be excluded from the written premiums.</w:t>
              </w:r>
            </w:ins>
          </w:p>
        </w:tc>
      </w:tr>
      <w:tr w:rsidR="005C1C1D" w:rsidRPr="00D8063B" w14:paraId="6732D5E8" w14:textId="77777777" w:rsidTr="00DA6BCB">
        <w:tc>
          <w:tcPr>
            <w:tcW w:w="1393" w:type="dxa"/>
            <w:tcBorders>
              <w:top w:val="single" w:sz="2" w:space="0" w:color="auto"/>
              <w:left w:val="single" w:sz="2" w:space="0" w:color="auto"/>
              <w:bottom w:val="single" w:sz="2" w:space="0" w:color="auto"/>
              <w:right w:val="single" w:sz="2" w:space="0" w:color="auto"/>
            </w:tcBorders>
          </w:tcPr>
          <w:p w14:paraId="787C6B73" w14:textId="77777777" w:rsidR="005C1C1D" w:rsidRPr="00D8063B" w:rsidRDefault="005C1C1D" w:rsidP="00DA6BCB">
            <w:pPr>
              <w:pStyle w:val="NormalLeft"/>
              <w:rPr>
                <w:lang w:val="en-GB"/>
              </w:rPr>
            </w:pPr>
            <w:r w:rsidRPr="00D8063B">
              <w:rPr>
                <w:lang w:val="en-GB"/>
              </w:rPr>
              <w:t>C0010 to C0160/R0140</w:t>
            </w:r>
          </w:p>
        </w:tc>
        <w:tc>
          <w:tcPr>
            <w:tcW w:w="2136" w:type="dxa"/>
            <w:tcBorders>
              <w:top w:val="single" w:sz="2" w:space="0" w:color="auto"/>
              <w:left w:val="single" w:sz="2" w:space="0" w:color="auto"/>
              <w:bottom w:val="single" w:sz="2" w:space="0" w:color="auto"/>
              <w:right w:val="single" w:sz="2" w:space="0" w:color="auto"/>
            </w:tcBorders>
          </w:tcPr>
          <w:p w14:paraId="583310A3" w14:textId="77777777" w:rsidR="005C1C1D" w:rsidRPr="00D8063B" w:rsidRDefault="005C1C1D" w:rsidP="00DA6BCB">
            <w:pPr>
              <w:pStyle w:val="NormalLeft"/>
              <w:rPr>
                <w:lang w:val="en-GB"/>
              </w:rPr>
            </w:pPr>
            <w:r w:rsidRPr="00D8063B">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3A1232C7" w14:textId="37783C94" w:rsidR="005C1C1D" w:rsidRPr="00D8063B" w:rsidRDefault="005C1C1D" w:rsidP="00871F42">
            <w:pPr>
              <w:pStyle w:val="NormalLeft"/>
              <w:rPr>
                <w:lang w:val="en-GB"/>
              </w:rPr>
            </w:pPr>
            <w:del w:id="1256" w:author="Author">
              <w:r w:rsidRPr="00D8063B" w:rsidDel="00871F42">
                <w:rPr>
                  <w:lang w:val="en-GB"/>
                </w:rPr>
                <w:delText>Definition of premiums written provided in application of directive 91/674/EEC where applicable: g</w:delText>
              </w:r>
            </w:del>
            <w:ins w:id="1257" w:author="Author">
              <w:r w:rsidR="00871F42">
                <w:rPr>
                  <w:lang w:val="en-GB"/>
                </w:rPr>
                <w:t>G</w:t>
              </w:r>
            </w:ins>
            <w:r w:rsidRPr="00D8063B">
              <w:rPr>
                <w:lang w:val="en-GB"/>
              </w:rPr>
              <w:t>ross premiums written shall comprise all amounts ceded to reinsurers during the reporting peri</w:t>
            </w:r>
            <w:r w:rsidR="00DA6BCB" w:rsidRPr="00D8063B">
              <w:rPr>
                <w:lang w:val="en-GB"/>
              </w:rPr>
              <w:t>od</w:t>
            </w:r>
            <w:r w:rsidRPr="00D8063B">
              <w:rPr>
                <w:lang w:val="en-GB"/>
              </w:rPr>
              <w:t xml:space="preserve"> in respect of insurance contracts regardless of the fact that such amounts may relate in whole or in part to a later </w:t>
            </w:r>
            <w:r w:rsidR="00DA6BCB" w:rsidRPr="00D8063B">
              <w:rPr>
                <w:lang w:val="en-GB"/>
              </w:rPr>
              <w:t>reporting period</w:t>
            </w:r>
            <w:r w:rsidRPr="00D8063B">
              <w:rPr>
                <w:lang w:val="en-GB"/>
              </w:rPr>
              <w:t>.</w:t>
            </w:r>
            <w:ins w:id="1258" w:author="Author">
              <w:r w:rsidR="00A10101" w:rsidRPr="00D8063B">
                <w:rPr>
                  <w:lang w:val="en-GB"/>
                </w:rPr>
                <w:t xml:space="preserve"> </w:t>
              </w:r>
              <w:r w:rsidR="00D120A8" w:rsidRPr="00D8063B">
                <w:rPr>
                  <w:lang w:val="en-GB"/>
                </w:rPr>
                <w:t>Amount of taxes or charges</w:t>
              </w:r>
              <w:r w:rsidR="00793881">
                <w:rPr>
                  <w:lang w:val="en-GB"/>
                </w:rPr>
                <w:t xml:space="preserve"> levied with premiums</w:t>
              </w:r>
              <w:r w:rsidR="00D120A8" w:rsidRPr="00D8063B" w:rsidDel="00C86AA0">
                <w:rPr>
                  <w:lang w:val="en-GB"/>
                </w:rPr>
                <w:t xml:space="preserve"> </w:t>
              </w:r>
              <w:r w:rsidR="00A10101" w:rsidRPr="00D8063B">
                <w:rPr>
                  <w:lang w:val="en-GB"/>
                </w:rPr>
                <w:t>should be excluded from the written premiums.</w:t>
              </w:r>
            </w:ins>
          </w:p>
        </w:tc>
      </w:tr>
      <w:tr w:rsidR="005C1C1D" w:rsidRPr="00D8063B" w14:paraId="465A4859" w14:textId="77777777" w:rsidTr="00DA6BCB">
        <w:tc>
          <w:tcPr>
            <w:tcW w:w="1393" w:type="dxa"/>
            <w:tcBorders>
              <w:top w:val="single" w:sz="2" w:space="0" w:color="auto"/>
              <w:left w:val="single" w:sz="2" w:space="0" w:color="auto"/>
              <w:bottom w:val="single" w:sz="2" w:space="0" w:color="auto"/>
              <w:right w:val="single" w:sz="2" w:space="0" w:color="auto"/>
            </w:tcBorders>
          </w:tcPr>
          <w:p w14:paraId="2445086A" w14:textId="77777777" w:rsidR="005C1C1D" w:rsidRPr="00D8063B" w:rsidRDefault="005C1C1D" w:rsidP="00DA6BCB">
            <w:pPr>
              <w:pStyle w:val="NormalLeft"/>
              <w:rPr>
                <w:lang w:val="en-GB"/>
              </w:rPr>
            </w:pPr>
            <w:r w:rsidRPr="00D8063B">
              <w:rPr>
                <w:lang w:val="en-GB"/>
              </w:rPr>
              <w:t>C0010 to C0160/R0200</w:t>
            </w:r>
          </w:p>
        </w:tc>
        <w:tc>
          <w:tcPr>
            <w:tcW w:w="2136" w:type="dxa"/>
            <w:tcBorders>
              <w:top w:val="single" w:sz="2" w:space="0" w:color="auto"/>
              <w:left w:val="single" w:sz="2" w:space="0" w:color="auto"/>
              <w:bottom w:val="single" w:sz="2" w:space="0" w:color="auto"/>
              <w:right w:val="single" w:sz="2" w:space="0" w:color="auto"/>
            </w:tcBorders>
          </w:tcPr>
          <w:p w14:paraId="076089E7" w14:textId="77777777" w:rsidR="005C1C1D" w:rsidRPr="00D8063B" w:rsidRDefault="005C1C1D" w:rsidP="00DA6BCB">
            <w:pPr>
              <w:pStyle w:val="NormalLeft"/>
              <w:rPr>
                <w:lang w:val="en-GB"/>
              </w:rPr>
            </w:pPr>
            <w:r w:rsidRPr="00D8063B">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1D9709A9" w14:textId="5DA157AD" w:rsidR="005C1C1D" w:rsidRPr="00D8063B" w:rsidRDefault="005C1C1D" w:rsidP="00871F42">
            <w:pPr>
              <w:pStyle w:val="NormalLeft"/>
              <w:rPr>
                <w:lang w:val="en-GB"/>
              </w:rPr>
            </w:pPr>
            <w:del w:id="1259" w:author="Author">
              <w:r w:rsidRPr="00D8063B" w:rsidDel="00871F42">
                <w:rPr>
                  <w:lang w:val="en-GB"/>
                </w:rPr>
                <w:delText>Definition of premiums written provided in application of directive 91/674/EEC where applicable: t</w:delText>
              </w:r>
            </w:del>
            <w:ins w:id="1260" w:author="Author">
              <w:r w:rsidR="00871F42">
                <w:rPr>
                  <w:lang w:val="en-GB"/>
                </w:rPr>
                <w:t>T</w:t>
              </w:r>
            </w:ins>
            <w:r w:rsidRPr="00D8063B">
              <w:rPr>
                <w:lang w:val="en-GB"/>
              </w:rPr>
              <w:t>he net premiums written represent the sum of the direct business and the accepted reinsurance business reduced by the amount ceded to reinsurance undertakings.</w:t>
            </w:r>
          </w:p>
        </w:tc>
      </w:tr>
      <w:tr w:rsidR="005C1C1D" w:rsidRPr="00D8063B" w14:paraId="006B6E7E" w14:textId="77777777" w:rsidTr="00DA6BCB">
        <w:tc>
          <w:tcPr>
            <w:tcW w:w="1393" w:type="dxa"/>
            <w:tcBorders>
              <w:top w:val="single" w:sz="2" w:space="0" w:color="auto"/>
              <w:left w:val="single" w:sz="2" w:space="0" w:color="auto"/>
              <w:bottom w:val="single" w:sz="2" w:space="0" w:color="auto"/>
              <w:right w:val="single" w:sz="2" w:space="0" w:color="auto"/>
            </w:tcBorders>
          </w:tcPr>
          <w:p w14:paraId="109661C4" w14:textId="77777777" w:rsidR="005C1C1D" w:rsidRPr="00D8063B" w:rsidRDefault="005C1C1D" w:rsidP="00DA6BCB">
            <w:pPr>
              <w:pStyle w:val="NormalLeft"/>
              <w:rPr>
                <w:lang w:val="en-GB"/>
              </w:rPr>
            </w:pPr>
            <w:r w:rsidRPr="00D8063B">
              <w:rPr>
                <w:lang w:val="en-GB"/>
              </w:rPr>
              <w:t>C0010 to C0120/R0210</w:t>
            </w:r>
          </w:p>
        </w:tc>
        <w:tc>
          <w:tcPr>
            <w:tcW w:w="2136" w:type="dxa"/>
            <w:tcBorders>
              <w:top w:val="single" w:sz="2" w:space="0" w:color="auto"/>
              <w:left w:val="single" w:sz="2" w:space="0" w:color="auto"/>
              <w:bottom w:val="single" w:sz="2" w:space="0" w:color="auto"/>
              <w:right w:val="single" w:sz="2" w:space="0" w:color="auto"/>
            </w:tcBorders>
          </w:tcPr>
          <w:p w14:paraId="7431511A" w14:textId="77777777" w:rsidR="005C1C1D" w:rsidRPr="00D8063B" w:rsidRDefault="005C1C1D" w:rsidP="00DA6BCB">
            <w:pPr>
              <w:pStyle w:val="NormalLeft"/>
              <w:rPr>
                <w:lang w:val="en-GB"/>
              </w:rPr>
            </w:pPr>
            <w:r w:rsidRPr="00D8063B">
              <w:rPr>
                <w:lang w:val="en-GB"/>
              </w:rPr>
              <w:t>Premiums earned — Gross — Direct business</w:t>
            </w:r>
          </w:p>
        </w:tc>
        <w:tc>
          <w:tcPr>
            <w:tcW w:w="5757" w:type="dxa"/>
            <w:tcBorders>
              <w:top w:val="single" w:sz="2" w:space="0" w:color="auto"/>
              <w:left w:val="single" w:sz="2" w:space="0" w:color="auto"/>
              <w:bottom w:val="single" w:sz="2" w:space="0" w:color="auto"/>
              <w:right w:val="single" w:sz="2" w:space="0" w:color="auto"/>
            </w:tcBorders>
          </w:tcPr>
          <w:p w14:paraId="2301356D" w14:textId="2F2130CC" w:rsidR="005C1C1D" w:rsidRPr="00D8063B" w:rsidRDefault="005C1C1D" w:rsidP="00871F42">
            <w:pPr>
              <w:pStyle w:val="NormalLeft"/>
              <w:rPr>
                <w:lang w:val="en-GB"/>
              </w:rPr>
            </w:pPr>
            <w:del w:id="1261" w:author="Author">
              <w:r w:rsidRPr="00D8063B" w:rsidDel="00871F42">
                <w:rPr>
                  <w:lang w:val="en-GB"/>
                </w:rPr>
                <w:delText>Definition of earned premiums provided in directive 91/674/EEC where applicable: it is t</w:delText>
              </w:r>
            </w:del>
            <w:ins w:id="1262" w:author="Author">
              <w:r w:rsidR="00871F42">
                <w:rPr>
                  <w:lang w:val="en-GB"/>
                </w:rPr>
                <w:t>T</w:t>
              </w:r>
            </w:ins>
            <w:r w:rsidRPr="00D8063B">
              <w:rPr>
                <w:lang w:val="en-GB"/>
              </w:rPr>
              <w:t>he sum of gross premiums written minus the change in the gross provision for unearned premiums related to direct insurance business.</w:t>
            </w:r>
            <w:ins w:id="1263" w:author="Author">
              <w:r w:rsidR="00CD5E89">
                <w:t xml:space="preserve"> </w:t>
              </w:r>
              <w:r w:rsidR="00CD5E89" w:rsidRPr="00CD5E89">
                <w:rPr>
                  <w:lang w:val="en-GB"/>
                </w:rPr>
                <w:t>Amount of taxes or charges</w:t>
              </w:r>
              <w:r w:rsidR="00793881">
                <w:rPr>
                  <w:lang w:val="en-GB"/>
                </w:rPr>
                <w:t xml:space="preserve"> levied with premiums</w:t>
              </w:r>
              <w:r w:rsidR="00CD5E89" w:rsidRPr="00CD5E89">
                <w:rPr>
                  <w:lang w:val="en-GB"/>
                </w:rPr>
                <w:t xml:space="preserve"> sh</w:t>
              </w:r>
              <w:r w:rsidR="006F68DC">
                <w:rPr>
                  <w:lang w:val="en-GB"/>
                </w:rPr>
                <w:t>all</w:t>
              </w:r>
              <w:del w:id="1264" w:author="Author">
                <w:r w:rsidR="00CD5E89" w:rsidRPr="00CD5E89" w:rsidDel="006F68DC">
                  <w:rPr>
                    <w:lang w:val="en-GB"/>
                  </w:rPr>
                  <w:delText>ould</w:delText>
                </w:r>
              </w:del>
              <w:r w:rsidR="00CD5E89" w:rsidRPr="00CD5E89">
                <w:rPr>
                  <w:lang w:val="en-GB"/>
                </w:rPr>
                <w:t xml:space="preserve"> be excluded from the written premiums earned.</w:t>
              </w:r>
            </w:ins>
          </w:p>
        </w:tc>
      </w:tr>
      <w:tr w:rsidR="005C1C1D" w:rsidRPr="00D8063B" w14:paraId="4DAB86A7" w14:textId="77777777" w:rsidTr="00DA6BCB">
        <w:tc>
          <w:tcPr>
            <w:tcW w:w="1393" w:type="dxa"/>
            <w:tcBorders>
              <w:top w:val="single" w:sz="2" w:space="0" w:color="auto"/>
              <w:left w:val="single" w:sz="2" w:space="0" w:color="auto"/>
              <w:bottom w:val="single" w:sz="2" w:space="0" w:color="auto"/>
              <w:right w:val="single" w:sz="2" w:space="0" w:color="auto"/>
            </w:tcBorders>
          </w:tcPr>
          <w:p w14:paraId="347A8DB9" w14:textId="77777777" w:rsidR="005C1C1D" w:rsidRPr="00D8063B" w:rsidRDefault="005C1C1D" w:rsidP="00DA6BCB">
            <w:pPr>
              <w:pStyle w:val="NormalLeft"/>
              <w:rPr>
                <w:lang w:val="en-GB"/>
              </w:rPr>
            </w:pPr>
            <w:r w:rsidRPr="00D8063B">
              <w:rPr>
                <w:lang w:val="en-GB"/>
              </w:rPr>
              <w:lastRenderedPageBreak/>
              <w:t>C0010 to C0120/R0220</w:t>
            </w:r>
          </w:p>
        </w:tc>
        <w:tc>
          <w:tcPr>
            <w:tcW w:w="2136" w:type="dxa"/>
            <w:tcBorders>
              <w:top w:val="single" w:sz="2" w:space="0" w:color="auto"/>
              <w:left w:val="single" w:sz="2" w:space="0" w:color="auto"/>
              <w:bottom w:val="single" w:sz="2" w:space="0" w:color="auto"/>
              <w:right w:val="single" w:sz="2" w:space="0" w:color="auto"/>
            </w:tcBorders>
          </w:tcPr>
          <w:p w14:paraId="5C9BC3A7" w14:textId="77777777" w:rsidR="005C1C1D" w:rsidRPr="00D8063B" w:rsidRDefault="005C1C1D" w:rsidP="00DA6BCB">
            <w:pPr>
              <w:pStyle w:val="NormalLeft"/>
              <w:rPr>
                <w:lang w:val="en-GB"/>
              </w:rPr>
            </w:pPr>
            <w:r w:rsidRPr="00D8063B">
              <w:rPr>
                <w:lang w:val="en-GB"/>
              </w:rPr>
              <w:t>Premiums earned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EADD404" w14:textId="7AE07362" w:rsidR="005C1C1D" w:rsidRPr="00D8063B" w:rsidRDefault="005C1C1D" w:rsidP="00871F42">
            <w:pPr>
              <w:pStyle w:val="NormalLeft"/>
              <w:rPr>
                <w:lang w:val="en-GB"/>
              </w:rPr>
            </w:pPr>
            <w:del w:id="1265" w:author="Author">
              <w:r w:rsidRPr="00D8063B" w:rsidDel="00871F42">
                <w:rPr>
                  <w:lang w:val="en-GB"/>
                </w:rPr>
                <w:delText>Definition of earned premiums provided in directive 91/674/EEC where applicable: it is t</w:delText>
              </w:r>
            </w:del>
            <w:ins w:id="1266" w:author="Author">
              <w:r w:rsidR="00871F42">
                <w:rPr>
                  <w:lang w:val="en-GB"/>
                </w:rPr>
                <w:t>T</w:t>
              </w:r>
            </w:ins>
            <w:r w:rsidRPr="00D8063B">
              <w:rPr>
                <w:lang w:val="en-GB"/>
              </w:rPr>
              <w:t>he sum of gross premiums written minus the change in the gross provision for unearned premiums related to proportional reinsurance accepted business.</w:t>
            </w:r>
            <w:ins w:id="1267" w:author="Author">
              <w:r w:rsidR="00CD5E89">
                <w:rPr>
                  <w:lang w:val="en-GB"/>
                </w:rPr>
                <w:t xml:space="preserve"> </w:t>
              </w:r>
              <w:r w:rsidR="00CD5E89" w:rsidRPr="00180831">
                <w:rPr>
                  <w:lang w:val="en-GB"/>
                </w:rPr>
                <w:t>Amount of taxes or charges</w:t>
              </w:r>
              <w:r w:rsidR="00793881">
                <w:rPr>
                  <w:lang w:val="en-GB"/>
                </w:rPr>
                <w:t xml:space="preserve"> levied with premiums</w:t>
              </w:r>
              <w:r w:rsidR="00CD5E89" w:rsidRPr="00180831">
                <w:rPr>
                  <w:lang w:val="en-GB"/>
                </w:rPr>
                <w:t xml:space="preserve"> sh</w:t>
              </w:r>
              <w:r w:rsidR="006F68DC">
                <w:rPr>
                  <w:lang w:val="en-GB"/>
                </w:rPr>
                <w:t>all</w:t>
              </w:r>
              <w:del w:id="1268" w:author="Author">
                <w:r w:rsidR="00CD5E89" w:rsidRPr="00180831" w:rsidDel="006F68DC">
                  <w:rPr>
                    <w:lang w:val="en-GB"/>
                  </w:rPr>
                  <w:delText>ould</w:delText>
                </w:r>
              </w:del>
              <w:r w:rsidR="00CD5E89" w:rsidRPr="00180831">
                <w:rPr>
                  <w:lang w:val="en-GB"/>
                </w:rPr>
                <w:t xml:space="preserve"> be excluded from the premiums</w:t>
              </w:r>
              <w:r w:rsidR="00CD5E89">
                <w:rPr>
                  <w:lang w:val="en-GB"/>
                </w:rPr>
                <w:t xml:space="preserve"> earned</w:t>
              </w:r>
              <w:r w:rsidR="00CD5E89" w:rsidRPr="00180831">
                <w:rPr>
                  <w:lang w:val="en-GB"/>
                </w:rPr>
                <w:t>.</w:t>
              </w:r>
            </w:ins>
          </w:p>
        </w:tc>
      </w:tr>
      <w:tr w:rsidR="005C1C1D" w:rsidRPr="00D8063B" w14:paraId="6BFC5692" w14:textId="77777777" w:rsidTr="00DA6BCB">
        <w:tc>
          <w:tcPr>
            <w:tcW w:w="1393" w:type="dxa"/>
            <w:tcBorders>
              <w:top w:val="single" w:sz="2" w:space="0" w:color="auto"/>
              <w:left w:val="single" w:sz="2" w:space="0" w:color="auto"/>
              <w:bottom w:val="single" w:sz="2" w:space="0" w:color="auto"/>
              <w:right w:val="single" w:sz="2" w:space="0" w:color="auto"/>
            </w:tcBorders>
          </w:tcPr>
          <w:p w14:paraId="48598F68" w14:textId="77777777" w:rsidR="005C1C1D" w:rsidRPr="00D8063B" w:rsidRDefault="005C1C1D" w:rsidP="00DA6BCB">
            <w:pPr>
              <w:pStyle w:val="NormalLeft"/>
              <w:rPr>
                <w:lang w:val="en-GB"/>
              </w:rPr>
            </w:pPr>
            <w:r w:rsidRPr="00D8063B">
              <w:rPr>
                <w:lang w:val="en-GB"/>
              </w:rPr>
              <w:t>C0130 to C0160/R0230</w:t>
            </w:r>
          </w:p>
        </w:tc>
        <w:tc>
          <w:tcPr>
            <w:tcW w:w="2136" w:type="dxa"/>
            <w:tcBorders>
              <w:top w:val="single" w:sz="2" w:space="0" w:color="auto"/>
              <w:left w:val="single" w:sz="2" w:space="0" w:color="auto"/>
              <w:bottom w:val="single" w:sz="2" w:space="0" w:color="auto"/>
              <w:right w:val="single" w:sz="2" w:space="0" w:color="auto"/>
            </w:tcBorders>
          </w:tcPr>
          <w:p w14:paraId="2EDF6159" w14:textId="77777777" w:rsidR="005C1C1D" w:rsidRPr="00D8063B" w:rsidRDefault="005C1C1D" w:rsidP="00DA6BCB">
            <w:pPr>
              <w:pStyle w:val="NormalLeft"/>
              <w:rPr>
                <w:lang w:val="en-GB"/>
              </w:rPr>
            </w:pPr>
            <w:r w:rsidRPr="00D8063B">
              <w:rPr>
                <w:lang w:val="en-GB"/>
              </w:rPr>
              <w:t>Premiums earned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4AA661A2" w14:textId="76F9E88B" w:rsidR="005C1C1D" w:rsidRPr="00D8063B" w:rsidRDefault="005C1C1D" w:rsidP="00871F42">
            <w:pPr>
              <w:pStyle w:val="NormalLeft"/>
              <w:rPr>
                <w:lang w:val="en-GB"/>
              </w:rPr>
            </w:pPr>
            <w:del w:id="1269" w:author="Author">
              <w:r w:rsidRPr="00D8063B" w:rsidDel="00871F42">
                <w:rPr>
                  <w:lang w:val="en-GB"/>
                </w:rPr>
                <w:delText>Definition of earned premiums provided in directive 91/674/EEC where applicable: it is t</w:delText>
              </w:r>
            </w:del>
            <w:ins w:id="1270" w:author="Author">
              <w:r w:rsidR="00871F42">
                <w:rPr>
                  <w:lang w:val="en-GB"/>
                </w:rPr>
                <w:t>T</w:t>
              </w:r>
            </w:ins>
            <w:r w:rsidRPr="00D8063B">
              <w:rPr>
                <w:lang w:val="en-GB"/>
              </w:rPr>
              <w:t>he sum of gross premiums written minus the change in the gross provision for unearned premiums related to non–proportional reinsurance accepted business.</w:t>
            </w:r>
            <w:ins w:id="1271" w:author="Author">
              <w:r w:rsidR="00CD5E89">
                <w:rPr>
                  <w:lang w:val="en-GB"/>
                </w:rPr>
                <w:t xml:space="preserve"> </w:t>
              </w:r>
              <w:r w:rsidR="00CD5E89" w:rsidRPr="00CD5E89">
                <w:rPr>
                  <w:lang w:val="en-GB"/>
                </w:rPr>
                <w:t>Amount of taxes or charges</w:t>
              </w:r>
              <w:r w:rsidR="00793881">
                <w:rPr>
                  <w:lang w:val="en-GB"/>
                </w:rPr>
                <w:t xml:space="preserve"> levied with premiums</w:t>
              </w:r>
              <w:r w:rsidR="00CD5E89" w:rsidRPr="00CD5E89">
                <w:rPr>
                  <w:lang w:val="en-GB"/>
                </w:rPr>
                <w:t xml:space="preserve"> sh</w:t>
              </w:r>
              <w:r w:rsidR="006F68DC">
                <w:rPr>
                  <w:lang w:val="en-GB"/>
                </w:rPr>
                <w:t>all</w:t>
              </w:r>
              <w:del w:id="1272" w:author="Author">
                <w:r w:rsidR="00CD5E89" w:rsidRPr="00CD5E89" w:rsidDel="006F68DC">
                  <w:rPr>
                    <w:lang w:val="en-GB"/>
                  </w:rPr>
                  <w:delText>ould</w:delText>
                </w:r>
              </w:del>
              <w:r w:rsidR="00CD5E89" w:rsidRPr="00CD5E89">
                <w:rPr>
                  <w:lang w:val="en-GB"/>
                </w:rPr>
                <w:t xml:space="preserve"> be excluded from the written premiums earned.</w:t>
              </w:r>
            </w:ins>
          </w:p>
        </w:tc>
      </w:tr>
      <w:tr w:rsidR="005C1C1D" w:rsidRPr="00D8063B" w14:paraId="72458109" w14:textId="77777777" w:rsidTr="00DA6BCB">
        <w:tc>
          <w:tcPr>
            <w:tcW w:w="1393" w:type="dxa"/>
            <w:tcBorders>
              <w:top w:val="single" w:sz="2" w:space="0" w:color="auto"/>
              <w:left w:val="single" w:sz="2" w:space="0" w:color="auto"/>
              <w:bottom w:val="single" w:sz="2" w:space="0" w:color="auto"/>
              <w:right w:val="single" w:sz="2" w:space="0" w:color="auto"/>
            </w:tcBorders>
          </w:tcPr>
          <w:p w14:paraId="4A920D42" w14:textId="77777777" w:rsidR="005C1C1D" w:rsidRPr="00D8063B" w:rsidRDefault="005C1C1D" w:rsidP="00DA6BCB">
            <w:pPr>
              <w:pStyle w:val="NormalLeft"/>
              <w:rPr>
                <w:lang w:val="en-GB"/>
              </w:rPr>
            </w:pPr>
            <w:r w:rsidRPr="00D8063B">
              <w:rPr>
                <w:lang w:val="en-GB"/>
              </w:rPr>
              <w:t>C0010 to C0160/R0240</w:t>
            </w:r>
          </w:p>
        </w:tc>
        <w:tc>
          <w:tcPr>
            <w:tcW w:w="2136" w:type="dxa"/>
            <w:tcBorders>
              <w:top w:val="single" w:sz="2" w:space="0" w:color="auto"/>
              <w:left w:val="single" w:sz="2" w:space="0" w:color="auto"/>
              <w:bottom w:val="single" w:sz="2" w:space="0" w:color="auto"/>
              <w:right w:val="single" w:sz="2" w:space="0" w:color="auto"/>
            </w:tcBorders>
          </w:tcPr>
          <w:p w14:paraId="60137E4F" w14:textId="77777777" w:rsidR="005C1C1D" w:rsidRPr="00D8063B" w:rsidRDefault="005C1C1D" w:rsidP="00DA6BCB">
            <w:pPr>
              <w:pStyle w:val="NormalLeft"/>
              <w:rPr>
                <w:lang w:val="en-GB"/>
              </w:rPr>
            </w:pPr>
            <w:r w:rsidRPr="00D8063B">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66E174AA" w14:textId="678F0094" w:rsidR="005C1C1D" w:rsidRPr="00D8063B" w:rsidRDefault="005C1C1D" w:rsidP="00871F42">
            <w:pPr>
              <w:pStyle w:val="NormalLeft"/>
              <w:rPr>
                <w:lang w:val="en-GB"/>
              </w:rPr>
            </w:pPr>
            <w:del w:id="1273" w:author="Author">
              <w:r w:rsidRPr="00D8063B" w:rsidDel="00871F42">
                <w:rPr>
                  <w:lang w:val="en-GB"/>
                </w:rPr>
                <w:delText>Definition of earned premiums provided in directive 91/674/EEC where applicable: it is t</w:delText>
              </w:r>
            </w:del>
            <w:ins w:id="1274" w:author="Author">
              <w:r w:rsidR="00871F42">
                <w:rPr>
                  <w:lang w:val="en-GB"/>
                </w:rPr>
                <w:t>T</w:t>
              </w:r>
            </w:ins>
            <w:r w:rsidRPr="00D8063B">
              <w:rPr>
                <w:lang w:val="en-GB"/>
              </w:rPr>
              <w:t>he sum of reinsurer's share in gross premiums written minus the change in the reinsurer's share in provision for unearned premiums.</w:t>
            </w:r>
            <w:ins w:id="1275" w:author="Author">
              <w:r w:rsidR="00CD5E89">
                <w:t xml:space="preserve"> </w:t>
              </w:r>
              <w:r w:rsidR="00CD5E89" w:rsidRPr="00CD5E89">
                <w:rPr>
                  <w:lang w:val="en-GB"/>
                </w:rPr>
                <w:t>Amount of taxes or charges</w:t>
              </w:r>
              <w:r w:rsidR="00793881">
                <w:rPr>
                  <w:lang w:val="en-GB"/>
                </w:rPr>
                <w:t xml:space="preserve"> levied with premiums</w:t>
              </w:r>
              <w:r w:rsidR="00CD5E89" w:rsidRPr="00CD5E89">
                <w:rPr>
                  <w:lang w:val="en-GB"/>
                </w:rPr>
                <w:t xml:space="preserve"> sh</w:t>
              </w:r>
              <w:r w:rsidR="006F68DC">
                <w:rPr>
                  <w:lang w:val="en-GB"/>
                </w:rPr>
                <w:t>all</w:t>
              </w:r>
              <w:del w:id="1276" w:author="Author">
                <w:r w:rsidR="00CD5E89" w:rsidRPr="00CD5E89" w:rsidDel="006F68DC">
                  <w:rPr>
                    <w:lang w:val="en-GB"/>
                  </w:rPr>
                  <w:delText>ould</w:delText>
                </w:r>
              </w:del>
              <w:r w:rsidR="00CD5E89" w:rsidRPr="00CD5E89">
                <w:rPr>
                  <w:lang w:val="en-GB"/>
                </w:rPr>
                <w:t xml:space="preserve"> be excluded from the written premiums earned.</w:t>
              </w:r>
            </w:ins>
          </w:p>
        </w:tc>
      </w:tr>
      <w:tr w:rsidR="005C1C1D" w:rsidRPr="00D8063B" w14:paraId="38F661F9" w14:textId="77777777" w:rsidTr="00DA6BCB">
        <w:tc>
          <w:tcPr>
            <w:tcW w:w="1393" w:type="dxa"/>
            <w:tcBorders>
              <w:top w:val="single" w:sz="2" w:space="0" w:color="auto"/>
              <w:left w:val="single" w:sz="2" w:space="0" w:color="auto"/>
              <w:bottom w:val="single" w:sz="2" w:space="0" w:color="auto"/>
              <w:right w:val="single" w:sz="2" w:space="0" w:color="auto"/>
            </w:tcBorders>
          </w:tcPr>
          <w:p w14:paraId="6F7429F5" w14:textId="77777777" w:rsidR="005C1C1D" w:rsidRPr="00D8063B" w:rsidRDefault="005C1C1D" w:rsidP="00DA6BCB">
            <w:pPr>
              <w:pStyle w:val="NormalLeft"/>
              <w:rPr>
                <w:lang w:val="en-GB"/>
              </w:rPr>
            </w:pPr>
            <w:r w:rsidRPr="00D8063B">
              <w:rPr>
                <w:lang w:val="en-GB"/>
              </w:rPr>
              <w:t>C0010 to C0160/R0300</w:t>
            </w:r>
          </w:p>
        </w:tc>
        <w:tc>
          <w:tcPr>
            <w:tcW w:w="2136" w:type="dxa"/>
            <w:tcBorders>
              <w:top w:val="single" w:sz="2" w:space="0" w:color="auto"/>
              <w:left w:val="single" w:sz="2" w:space="0" w:color="auto"/>
              <w:bottom w:val="single" w:sz="2" w:space="0" w:color="auto"/>
              <w:right w:val="single" w:sz="2" w:space="0" w:color="auto"/>
            </w:tcBorders>
          </w:tcPr>
          <w:p w14:paraId="567A873A" w14:textId="77777777" w:rsidR="005C1C1D" w:rsidRPr="00D8063B" w:rsidRDefault="005C1C1D" w:rsidP="00DA6BCB">
            <w:pPr>
              <w:pStyle w:val="NormalLeft"/>
              <w:rPr>
                <w:lang w:val="en-GB"/>
              </w:rPr>
            </w:pPr>
            <w:r w:rsidRPr="00D8063B">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35A29336" w14:textId="11AC37BE" w:rsidR="005C1C1D" w:rsidRPr="00D8063B" w:rsidRDefault="005C1C1D" w:rsidP="00DA6BCB">
            <w:pPr>
              <w:pStyle w:val="NormalLeft"/>
              <w:rPr>
                <w:lang w:val="en-GB"/>
              </w:rPr>
            </w:pPr>
            <w:del w:id="1277" w:author="Author">
              <w:r w:rsidRPr="00D8063B" w:rsidDel="00871F42">
                <w:rPr>
                  <w:lang w:val="en-GB"/>
                </w:rPr>
                <w:delText>Definition of earned premiums provided in directive 91/674/EEC where applicable: it is t</w:delText>
              </w:r>
            </w:del>
            <w:ins w:id="1278" w:author="Author">
              <w:r w:rsidR="00871F42">
                <w:rPr>
                  <w:lang w:val="en-GB"/>
                </w:rPr>
                <w:t>T</w:t>
              </w:r>
            </w:ins>
            <w:r w:rsidRPr="00D8063B">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5C1C1D" w:rsidRPr="00D8063B" w14:paraId="41A5D663" w14:textId="77777777" w:rsidTr="00DA6BCB">
        <w:tc>
          <w:tcPr>
            <w:tcW w:w="1393" w:type="dxa"/>
            <w:tcBorders>
              <w:top w:val="single" w:sz="2" w:space="0" w:color="auto"/>
              <w:left w:val="single" w:sz="2" w:space="0" w:color="auto"/>
              <w:bottom w:val="single" w:sz="2" w:space="0" w:color="auto"/>
              <w:right w:val="single" w:sz="2" w:space="0" w:color="auto"/>
            </w:tcBorders>
          </w:tcPr>
          <w:p w14:paraId="5F1961C0" w14:textId="77777777" w:rsidR="005C1C1D" w:rsidRPr="00D8063B" w:rsidRDefault="005C1C1D" w:rsidP="00DA6BCB">
            <w:pPr>
              <w:pStyle w:val="NormalLeft"/>
              <w:rPr>
                <w:lang w:val="en-GB"/>
              </w:rPr>
            </w:pPr>
            <w:r w:rsidRPr="00D8063B">
              <w:rPr>
                <w:lang w:val="en-GB"/>
              </w:rPr>
              <w:t>C0010 to C0120/R0310</w:t>
            </w:r>
          </w:p>
        </w:tc>
        <w:tc>
          <w:tcPr>
            <w:tcW w:w="2136" w:type="dxa"/>
            <w:tcBorders>
              <w:top w:val="single" w:sz="2" w:space="0" w:color="auto"/>
              <w:left w:val="single" w:sz="2" w:space="0" w:color="auto"/>
              <w:bottom w:val="single" w:sz="2" w:space="0" w:color="auto"/>
              <w:right w:val="single" w:sz="2" w:space="0" w:color="auto"/>
            </w:tcBorders>
          </w:tcPr>
          <w:p w14:paraId="6BC7E9D9" w14:textId="77777777" w:rsidR="005C1C1D" w:rsidRPr="00D8063B" w:rsidRDefault="005C1C1D" w:rsidP="00DA6BCB">
            <w:pPr>
              <w:pStyle w:val="NormalLeft"/>
              <w:rPr>
                <w:lang w:val="en-GB"/>
              </w:rPr>
            </w:pPr>
            <w:r w:rsidRPr="00D8063B">
              <w:rPr>
                <w:lang w:val="en-GB"/>
              </w:rPr>
              <w:t>Claims incurred Gross — Direct business</w:t>
            </w:r>
          </w:p>
        </w:tc>
        <w:tc>
          <w:tcPr>
            <w:tcW w:w="5757" w:type="dxa"/>
            <w:tcBorders>
              <w:top w:val="single" w:sz="2" w:space="0" w:color="auto"/>
              <w:left w:val="single" w:sz="2" w:space="0" w:color="auto"/>
              <w:bottom w:val="single" w:sz="2" w:space="0" w:color="auto"/>
              <w:right w:val="single" w:sz="2" w:space="0" w:color="auto"/>
            </w:tcBorders>
          </w:tcPr>
          <w:p w14:paraId="6F6327A2" w14:textId="29FA6205" w:rsidR="005C1C1D" w:rsidRPr="00D8063B" w:rsidRDefault="005C1C1D" w:rsidP="00DA6BCB">
            <w:pPr>
              <w:pStyle w:val="NormalLeft"/>
              <w:rPr>
                <w:lang w:val="en-GB"/>
              </w:rPr>
            </w:pPr>
            <w:r w:rsidRPr="00D8063B">
              <w:rPr>
                <w:lang w:val="en-GB"/>
              </w:rPr>
              <w:t xml:space="preserve">Claims incurred in the reporting period as defined in directive 91/674/EEC where applicable: the claims incurred means the sum of the claims paid and the change in the provision for claims </w:t>
            </w:r>
            <w:ins w:id="1279" w:author="Author">
              <w:r w:rsidR="001523E7" w:rsidRPr="001523E7">
                <w:rPr>
                  <w:lang w:val="en-GB"/>
                </w:rPr>
                <w:t xml:space="preserve">(according to the local GAAP or IFRS used) </w:t>
              </w:r>
            </w:ins>
            <w:r w:rsidRPr="00D8063B">
              <w:rPr>
                <w:lang w:val="en-GB"/>
              </w:rPr>
              <w:t xml:space="preserve">during the </w:t>
            </w:r>
            <w:r w:rsidR="00DA6BCB" w:rsidRPr="00D8063B">
              <w:rPr>
                <w:lang w:val="en-GB"/>
              </w:rPr>
              <w:t>reporting period</w:t>
            </w:r>
            <w:r w:rsidRPr="00D8063B">
              <w:rPr>
                <w:lang w:val="en-GB"/>
              </w:rPr>
              <w:t xml:space="preserve"> related to insurance contracts arising from direct business.</w:t>
            </w:r>
          </w:p>
          <w:p w14:paraId="49F47128"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6E10CCAA" w14:textId="77777777" w:rsidTr="00DA6BCB">
        <w:tc>
          <w:tcPr>
            <w:tcW w:w="1393" w:type="dxa"/>
            <w:tcBorders>
              <w:top w:val="single" w:sz="2" w:space="0" w:color="auto"/>
              <w:left w:val="single" w:sz="2" w:space="0" w:color="auto"/>
              <w:bottom w:val="single" w:sz="2" w:space="0" w:color="auto"/>
              <w:right w:val="single" w:sz="2" w:space="0" w:color="auto"/>
            </w:tcBorders>
          </w:tcPr>
          <w:p w14:paraId="121E590D" w14:textId="77777777" w:rsidR="005C1C1D" w:rsidRPr="00D8063B" w:rsidRDefault="005C1C1D" w:rsidP="00DA6BCB">
            <w:pPr>
              <w:pStyle w:val="NormalLeft"/>
              <w:rPr>
                <w:lang w:val="en-GB"/>
              </w:rPr>
            </w:pPr>
            <w:r w:rsidRPr="00D8063B">
              <w:rPr>
                <w:lang w:val="en-GB"/>
              </w:rPr>
              <w:t>C0010 to C0120/R0320</w:t>
            </w:r>
          </w:p>
        </w:tc>
        <w:tc>
          <w:tcPr>
            <w:tcW w:w="2136" w:type="dxa"/>
            <w:tcBorders>
              <w:top w:val="single" w:sz="2" w:space="0" w:color="auto"/>
              <w:left w:val="single" w:sz="2" w:space="0" w:color="auto"/>
              <w:bottom w:val="single" w:sz="2" w:space="0" w:color="auto"/>
              <w:right w:val="single" w:sz="2" w:space="0" w:color="auto"/>
            </w:tcBorders>
          </w:tcPr>
          <w:p w14:paraId="314B0D55" w14:textId="77777777" w:rsidR="005C1C1D" w:rsidRPr="00D8063B" w:rsidRDefault="005C1C1D" w:rsidP="00DA6BCB">
            <w:pPr>
              <w:pStyle w:val="NormalLeft"/>
              <w:rPr>
                <w:lang w:val="en-GB"/>
              </w:rPr>
            </w:pPr>
            <w:r w:rsidRPr="00D8063B">
              <w:rPr>
                <w:lang w:val="en-GB"/>
              </w:rPr>
              <w:t>Claims incurred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74B45E7" w14:textId="0DE3F8B6"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w:t>
            </w:r>
            <w:ins w:id="1280" w:author="Author">
              <w:r w:rsidR="001523E7" w:rsidRPr="001523E7">
                <w:rPr>
                  <w:lang w:val="en-GB"/>
                </w:rPr>
                <w:t xml:space="preserve">(according to the local GAAP or IFRS used) </w:t>
              </w:r>
            </w:ins>
            <w:r w:rsidRPr="00D8063B">
              <w:rPr>
                <w:lang w:val="en-GB"/>
              </w:rPr>
              <w:t xml:space="preserve"> during the reporting period related to insurance contracts arising from the gross proportional reinsurance accepted.</w:t>
            </w:r>
          </w:p>
          <w:p w14:paraId="0DC58876" w14:textId="77777777" w:rsidR="005C1C1D" w:rsidRPr="00D8063B" w:rsidRDefault="005C1C1D" w:rsidP="00DA6BCB">
            <w:pPr>
              <w:pStyle w:val="NormalLeft"/>
              <w:rPr>
                <w:lang w:val="en-GB"/>
              </w:rPr>
            </w:pPr>
            <w:r w:rsidRPr="00D8063B">
              <w:rPr>
                <w:lang w:val="en-GB"/>
              </w:rPr>
              <w:lastRenderedPageBreak/>
              <w:t>This shall exclude claims management expenses and the movement in provisions in claims management expenses.</w:t>
            </w:r>
          </w:p>
        </w:tc>
      </w:tr>
      <w:tr w:rsidR="005C1C1D" w:rsidRPr="00D8063B" w14:paraId="3EFE52C7" w14:textId="77777777" w:rsidTr="00DA6BCB">
        <w:tc>
          <w:tcPr>
            <w:tcW w:w="1393" w:type="dxa"/>
            <w:tcBorders>
              <w:top w:val="single" w:sz="2" w:space="0" w:color="auto"/>
              <w:left w:val="single" w:sz="2" w:space="0" w:color="auto"/>
              <w:bottom w:val="single" w:sz="2" w:space="0" w:color="auto"/>
              <w:right w:val="single" w:sz="2" w:space="0" w:color="auto"/>
            </w:tcBorders>
          </w:tcPr>
          <w:p w14:paraId="15887FA2" w14:textId="77777777" w:rsidR="005C1C1D" w:rsidRPr="00D8063B" w:rsidRDefault="005C1C1D" w:rsidP="00DA6BCB">
            <w:pPr>
              <w:pStyle w:val="NormalLeft"/>
              <w:rPr>
                <w:lang w:val="en-GB"/>
              </w:rPr>
            </w:pPr>
            <w:r w:rsidRPr="00D8063B">
              <w:rPr>
                <w:lang w:val="en-GB"/>
              </w:rPr>
              <w:lastRenderedPageBreak/>
              <w:t>C0130 to C0160/R0330</w:t>
            </w:r>
          </w:p>
        </w:tc>
        <w:tc>
          <w:tcPr>
            <w:tcW w:w="2136" w:type="dxa"/>
            <w:tcBorders>
              <w:top w:val="single" w:sz="2" w:space="0" w:color="auto"/>
              <w:left w:val="single" w:sz="2" w:space="0" w:color="auto"/>
              <w:bottom w:val="single" w:sz="2" w:space="0" w:color="auto"/>
              <w:right w:val="single" w:sz="2" w:space="0" w:color="auto"/>
            </w:tcBorders>
          </w:tcPr>
          <w:p w14:paraId="309536A8" w14:textId="77777777" w:rsidR="005C1C1D" w:rsidRPr="00D8063B" w:rsidRDefault="005C1C1D" w:rsidP="00DA6BCB">
            <w:pPr>
              <w:pStyle w:val="NormalLeft"/>
              <w:rPr>
                <w:lang w:val="en-GB"/>
              </w:rPr>
            </w:pPr>
            <w:r w:rsidRPr="00D8063B">
              <w:rPr>
                <w:lang w:val="en-GB"/>
              </w:rPr>
              <w:t>Claims incurred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75E8579" w14:textId="0D73709F"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w:t>
            </w:r>
            <w:ins w:id="1281" w:author="Author">
              <w:r w:rsidR="001523E7">
                <w:rPr>
                  <w:lang w:val="en-GB"/>
                </w:rPr>
                <w:t xml:space="preserve"> </w:t>
              </w:r>
              <w:r w:rsidR="001523E7" w:rsidRPr="001523E7">
                <w:rPr>
                  <w:lang w:val="en-GB"/>
                </w:rPr>
                <w:t xml:space="preserve">(according to the local GAAP or IFRS used) </w:t>
              </w:r>
            </w:ins>
            <w:r w:rsidRPr="00D8063B">
              <w:rPr>
                <w:lang w:val="en-GB"/>
              </w:rPr>
              <w:t xml:space="preserve"> during the reporting period related to insurance contracts arising from the gross non proportional reinsurance accepted.</w:t>
            </w:r>
          </w:p>
          <w:p w14:paraId="303366DF"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556C7DEB" w14:textId="77777777" w:rsidTr="00DA6BCB">
        <w:tc>
          <w:tcPr>
            <w:tcW w:w="1393" w:type="dxa"/>
            <w:tcBorders>
              <w:top w:val="single" w:sz="2" w:space="0" w:color="auto"/>
              <w:left w:val="single" w:sz="2" w:space="0" w:color="auto"/>
              <w:bottom w:val="single" w:sz="2" w:space="0" w:color="auto"/>
              <w:right w:val="single" w:sz="2" w:space="0" w:color="auto"/>
            </w:tcBorders>
          </w:tcPr>
          <w:p w14:paraId="3DBA66FF" w14:textId="77777777" w:rsidR="005C1C1D" w:rsidRPr="00D8063B" w:rsidRDefault="005C1C1D" w:rsidP="00DA6BCB">
            <w:pPr>
              <w:pStyle w:val="NormalLeft"/>
              <w:rPr>
                <w:lang w:val="en-GB"/>
              </w:rPr>
            </w:pPr>
            <w:r w:rsidRPr="00D8063B">
              <w:rPr>
                <w:lang w:val="en-GB"/>
              </w:rPr>
              <w:t>C0010 to C0160/R0340</w:t>
            </w:r>
          </w:p>
        </w:tc>
        <w:tc>
          <w:tcPr>
            <w:tcW w:w="2136" w:type="dxa"/>
            <w:tcBorders>
              <w:top w:val="single" w:sz="2" w:space="0" w:color="auto"/>
              <w:left w:val="single" w:sz="2" w:space="0" w:color="auto"/>
              <w:bottom w:val="single" w:sz="2" w:space="0" w:color="auto"/>
              <w:right w:val="single" w:sz="2" w:space="0" w:color="auto"/>
            </w:tcBorders>
          </w:tcPr>
          <w:p w14:paraId="330E2226" w14:textId="77777777" w:rsidR="005C1C1D" w:rsidRPr="00D8063B" w:rsidRDefault="005C1C1D" w:rsidP="00DA6BCB">
            <w:pPr>
              <w:pStyle w:val="NormalLeft"/>
              <w:rPr>
                <w:lang w:val="en-GB"/>
              </w:rPr>
            </w:pPr>
            <w:r w:rsidRPr="00D8063B">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4040D9A8" w14:textId="73B4FE80" w:rsidR="005C1C1D" w:rsidRPr="00D8063B" w:rsidRDefault="005C1C1D" w:rsidP="00DA6BCB">
            <w:pPr>
              <w:pStyle w:val="NormalLeft"/>
              <w:rPr>
                <w:lang w:val="en-GB"/>
              </w:rPr>
            </w:pPr>
            <w:r w:rsidRPr="00D8063B">
              <w:rPr>
                <w:lang w:val="en-GB"/>
              </w:rPr>
              <w:t>Claims incurred in the reporting period as defined in directive 91/674/EEC where applicable: it is the reinsurer's share in the sum of the claims paid and the change in the provision for claims</w:t>
            </w:r>
            <w:ins w:id="1282" w:author="Author">
              <w:r w:rsidR="001523E7">
                <w:rPr>
                  <w:lang w:val="en-GB"/>
                </w:rPr>
                <w:t xml:space="preserve"> </w:t>
              </w:r>
              <w:r w:rsidR="001523E7" w:rsidRPr="001523E7">
                <w:rPr>
                  <w:lang w:val="en-GB"/>
                </w:rPr>
                <w:t xml:space="preserve">(according to the local GAAP or IFRS used) </w:t>
              </w:r>
            </w:ins>
            <w:r w:rsidRPr="00D8063B">
              <w:rPr>
                <w:lang w:val="en-GB"/>
              </w:rPr>
              <w:t>during the</w:t>
            </w:r>
            <w:r w:rsidR="00DA6BCB" w:rsidRPr="00D8063B">
              <w:rPr>
                <w:lang w:val="en-GB"/>
              </w:rPr>
              <w:t> reporting period</w:t>
            </w:r>
            <w:r w:rsidRPr="00D8063B">
              <w:rPr>
                <w:lang w:val="en-GB"/>
              </w:rPr>
              <w:t>.</w:t>
            </w:r>
          </w:p>
          <w:p w14:paraId="12EAD14F"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7BD4DB3E" w14:textId="77777777" w:rsidTr="00DA6BCB">
        <w:tc>
          <w:tcPr>
            <w:tcW w:w="1393" w:type="dxa"/>
            <w:tcBorders>
              <w:top w:val="single" w:sz="2" w:space="0" w:color="auto"/>
              <w:left w:val="single" w:sz="2" w:space="0" w:color="auto"/>
              <w:bottom w:val="single" w:sz="2" w:space="0" w:color="auto"/>
              <w:right w:val="single" w:sz="2" w:space="0" w:color="auto"/>
            </w:tcBorders>
          </w:tcPr>
          <w:p w14:paraId="3E277F61" w14:textId="77777777" w:rsidR="005C1C1D" w:rsidRPr="00D8063B" w:rsidRDefault="005C1C1D" w:rsidP="00DA6BCB">
            <w:pPr>
              <w:pStyle w:val="NormalLeft"/>
              <w:rPr>
                <w:lang w:val="en-GB"/>
              </w:rPr>
            </w:pPr>
            <w:r w:rsidRPr="00D8063B">
              <w:rPr>
                <w:lang w:val="en-GB"/>
              </w:rPr>
              <w:t>C0010 to C0160/R0400</w:t>
            </w:r>
          </w:p>
        </w:tc>
        <w:tc>
          <w:tcPr>
            <w:tcW w:w="2136" w:type="dxa"/>
            <w:tcBorders>
              <w:top w:val="single" w:sz="2" w:space="0" w:color="auto"/>
              <w:left w:val="single" w:sz="2" w:space="0" w:color="auto"/>
              <w:bottom w:val="single" w:sz="2" w:space="0" w:color="auto"/>
              <w:right w:val="single" w:sz="2" w:space="0" w:color="auto"/>
            </w:tcBorders>
          </w:tcPr>
          <w:p w14:paraId="0C4E925E" w14:textId="77777777" w:rsidR="005C1C1D" w:rsidRPr="00D8063B" w:rsidRDefault="005C1C1D" w:rsidP="00DA6BCB">
            <w:pPr>
              <w:pStyle w:val="NormalLeft"/>
              <w:rPr>
                <w:lang w:val="en-GB"/>
              </w:rPr>
            </w:pPr>
            <w:r w:rsidRPr="00D8063B">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D51E9BA" w14:textId="5763FBC7" w:rsidR="005C1C1D" w:rsidRPr="00D8063B" w:rsidRDefault="005C1C1D" w:rsidP="00DA6BCB">
            <w:pPr>
              <w:pStyle w:val="NormalLeft"/>
              <w:rPr>
                <w:lang w:val="en-GB"/>
              </w:rPr>
            </w:pPr>
            <w:r w:rsidRPr="00D8063B">
              <w:rPr>
                <w:lang w:val="en-GB"/>
              </w:rPr>
              <w:t xml:space="preserve">Claims incurred in the reporting period as defined in directive 91/674/EEC where applicable: the claims incurred means the sum of the claims paid and the change in the provision for claims </w:t>
            </w:r>
            <w:ins w:id="1283" w:author="Author">
              <w:r w:rsidR="001523E7" w:rsidRPr="001523E7">
                <w:rPr>
                  <w:lang w:val="en-GB"/>
                </w:rPr>
                <w:t xml:space="preserve">(according to the local GAAP or IFRS used) </w:t>
              </w:r>
            </w:ins>
            <w:r w:rsidRPr="00D8063B">
              <w:rPr>
                <w:lang w:val="en-GB"/>
              </w:rPr>
              <w:t>during the reporting period related to the sum of the direct business and the accepted reinsurance business reduced by the amount ceded to reinsurance undertakings.</w:t>
            </w:r>
          </w:p>
          <w:p w14:paraId="0A806CA6"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14517E0D" w14:textId="77777777" w:rsidTr="00DA6BCB">
        <w:tc>
          <w:tcPr>
            <w:tcW w:w="1393" w:type="dxa"/>
            <w:tcBorders>
              <w:top w:val="single" w:sz="2" w:space="0" w:color="auto"/>
              <w:left w:val="single" w:sz="2" w:space="0" w:color="auto"/>
              <w:bottom w:val="single" w:sz="2" w:space="0" w:color="auto"/>
              <w:right w:val="single" w:sz="2" w:space="0" w:color="auto"/>
            </w:tcBorders>
          </w:tcPr>
          <w:p w14:paraId="2FEBC98B" w14:textId="1D8EF84F" w:rsidR="005C1C1D" w:rsidRPr="00D8063B" w:rsidRDefault="005C1C1D" w:rsidP="00DA6BCB">
            <w:pPr>
              <w:pStyle w:val="NormalLeft"/>
              <w:rPr>
                <w:lang w:val="en-GB"/>
              </w:rPr>
            </w:pPr>
            <w:del w:id="1284" w:author="Author">
              <w:r w:rsidRPr="00D8063B" w:rsidDel="008B40D5">
                <w:rPr>
                  <w:lang w:val="en-GB"/>
                </w:rPr>
                <w:delText>C0010 to C0120/R0410</w:delText>
              </w:r>
            </w:del>
          </w:p>
        </w:tc>
        <w:tc>
          <w:tcPr>
            <w:tcW w:w="2136" w:type="dxa"/>
            <w:tcBorders>
              <w:top w:val="single" w:sz="2" w:space="0" w:color="auto"/>
              <w:left w:val="single" w:sz="2" w:space="0" w:color="auto"/>
              <w:bottom w:val="single" w:sz="2" w:space="0" w:color="auto"/>
              <w:right w:val="single" w:sz="2" w:space="0" w:color="auto"/>
            </w:tcBorders>
          </w:tcPr>
          <w:p w14:paraId="039FA241" w14:textId="6796C1A0" w:rsidR="005C1C1D" w:rsidRPr="00D8063B" w:rsidRDefault="005C1C1D" w:rsidP="00DA6BCB">
            <w:pPr>
              <w:pStyle w:val="NormalLeft"/>
              <w:rPr>
                <w:lang w:val="en-GB"/>
              </w:rPr>
            </w:pPr>
            <w:del w:id="1285" w:author="Author">
              <w:r w:rsidRPr="00D8063B" w:rsidDel="008B40D5">
                <w:rPr>
                  <w:lang w:val="en-GB"/>
                </w:rPr>
                <w:delText>Changes in other technical provisions — Gross — Direct business</w:delText>
              </w:r>
            </w:del>
          </w:p>
        </w:tc>
        <w:tc>
          <w:tcPr>
            <w:tcW w:w="5757" w:type="dxa"/>
            <w:tcBorders>
              <w:top w:val="single" w:sz="2" w:space="0" w:color="auto"/>
              <w:left w:val="single" w:sz="2" w:space="0" w:color="auto"/>
              <w:bottom w:val="single" w:sz="2" w:space="0" w:color="auto"/>
              <w:right w:val="single" w:sz="2" w:space="0" w:color="auto"/>
            </w:tcBorders>
          </w:tcPr>
          <w:p w14:paraId="1E205967" w14:textId="61EB51BD" w:rsidR="005C1C1D" w:rsidRPr="00D8063B" w:rsidDel="008B40D5" w:rsidRDefault="005C1C1D" w:rsidP="00DA6BCB">
            <w:pPr>
              <w:pStyle w:val="NormalLeft"/>
              <w:rPr>
                <w:del w:id="1286" w:author="Author"/>
                <w:lang w:val="en-GB"/>
              </w:rPr>
            </w:pPr>
            <w:del w:id="1287" w:author="Author">
              <w:r w:rsidRPr="00D8063B" w:rsidDel="008B40D5">
                <w:rPr>
                  <w:lang w:val="en-GB"/>
                </w:rPr>
                <w:delText>Changes in other technical provisions as defined in directive 91/674/EEC where applicable: it is the changes in other technical provisions for the gross direct business.</w:delText>
              </w:r>
            </w:del>
          </w:p>
          <w:p w14:paraId="5A128A53" w14:textId="1EA6299A" w:rsidR="005C1C1D" w:rsidRPr="00D8063B" w:rsidRDefault="005C1C1D" w:rsidP="00DA6BCB">
            <w:pPr>
              <w:pStyle w:val="NormalLeft"/>
              <w:rPr>
                <w:lang w:val="en-GB"/>
              </w:rPr>
            </w:pPr>
            <w:del w:id="1288"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DA6BCB" w:rsidRPr="00D8063B" w:rsidDel="008B40D5">
                <w:rPr>
                  <w:lang w:val="en-GB"/>
                </w:rPr>
                <w:delText xml:space="preserve"> </w:delText>
              </w:r>
            </w:del>
          </w:p>
        </w:tc>
      </w:tr>
      <w:tr w:rsidR="005C1C1D" w:rsidRPr="00D8063B" w14:paraId="04F4739C" w14:textId="77777777" w:rsidTr="00DA6BCB">
        <w:tc>
          <w:tcPr>
            <w:tcW w:w="1393" w:type="dxa"/>
            <w:tcBorders>
              <w:top w:val="single" w:sz="2" w:space="0" w:color="auto"/>
              <w:left w:val="single" w:sz="2" w:space="0" w:color="auto"/>
              <w:bottom w:val="single" w:sz="2" w:space="0" w:color="auto"/>
              <w:right w:val="single" w:sz="2" w:space="0" w:color="auto"/>
            </w:tcBorders>
          </w:tcPr>
          <w:p w14:paraId="155D81C8" w14:textId="29865D22" w:rsidR="005C1C1D" w:rsidRPr="00D8063B" w:rsidRDefault="005C1C1D" w:rsidP="00DA6BCB">
            <w:pPr>
              <w:pStyle w:val="NormalLeft"/>
              <w:rPr>
                <w:lang w:val="en-GB"/>
              </w:rPr>
            </w:pPr>
            <w:del w:id="1289" w:author="Author">
              <w:r w:rsidRPr="00D8063B" w:rsidDel="008B40D5">
                <w:rPr>
                  <w:lang w:val="en-GB"/>
                </w:rPr>
                <w:delText>C0010 to C0120/R0420</w:delText>
              </w:r>
            </w:del>
          </w:p>
        </w:tc>
        <w:tc>
          <w:tcPr>
            <w:tcW w:w="2136" w:type="dxa"/>
            <w:tcBorders>
              <w:top w:val="single" w:sz="2" w:space="0" w:color="auto"/>
              <w:left w:val="single" w:sz="2" w:space="0" w:color="auto"/>
              <w:bottom w:val="single" w:sz="2" w:space="0" w:color="auto"/>
              <w:right w:val="single" w:sz="2" w:space="0" w:color="auto"/>
            </w:tcBorders>
          </w:tcPr>
          <w:p w14:paraId="3F488CF4" w14:textId="54D5CF81" w:rsidR="005C1C1D" w:rsidRPr="00D8063B" w:rsidRDefault="005C1C1D" w:rsidP="00DA6BCB">
            <w:pPr>
              <w:pStyle w:val="NormalLeft"/>
              <w:rPr>
                <w:lang w:val="en-GB"/>
              </w:rPr>
            </w:pPr>
            <w:del w:id="1290" w:author="Author">
              <w:r w:rsidRPr="00D8063B" w:rsidDel="008B40D5">
                <w:rPr>
                  <w:lang w:val="en-GB"/>
                </w:rPr>
                <w:delText>Changes in other technical provisions — Gross — Proportional reinsurance accepted</w:delText>
              </w:r>
            </w:del>
          </w:p>
        </w:tc>
        <w:tc>
          <w:tcPr>
            <w:tcW w:w="5757" w:type="dxa"/>
            <w:tcBorders>
              <w:top w:val="single" w:sz="2" w:space="0" w:color="auto"/>
              <w:left w:val="single" w:sz="2" w:space="0" w:color="auto"/>
              <w:bottom w:val="single" w:sz="2" w:space="0" w:color="auto"/>
              <w:right w:val="single" w:sz="2" w:space="0" w:color="auto"/>
            </w:tcBorders>
          </w:tcPr>
          <w:p w14:paraId="5D54486D" w14:textId="6533A317" w:rsidR="005C1C1D" w:rsidRPr="00D8063B" w:rsidDel="008B40D5" w:rsidRDefault="005C1C1D" w:rsidP="00DA6BCB">
            <w:pPr>
              <w:pStyle w:val="NormalLeft"/>
              <w:rPr>
                <w:del w:id="1291" w:author="Author"/>
                <w:lang w:val="en-GB"/>
              </w:rPr>
            </w:pPr>
            <w:del w:id="1292" w:author="Author">
              <w:r w:rsidRPr="00D8063B" w:rsidDel="008B40D5">
                <w:rPr>
                  <w:lang w:val="en-GB"/>
                </w:rPr>
                <w:delText>Changes in other technical provisions as defined in directive 91/674/EEC where applicable: it is the changes in other technical provisions for the gross proportional reinsurance accepted.</w:delText>
              </w:r>
            </w:del>
          </w:p>
          <w:p w14:paraId="056B6AFF" w14:textId="69AE0A80" w:rsidR="005C1C1D" w:rsidRPr="00D8063B" w:rsidRDefault="005C1C1D" w:rsidP="00DA6BCB">
            <w:pPr>
              <w:pStyle w:val="NormalLeft"/>
              <w:rPr>
                <w:lang w:val="en-GB"/>
              </w:rPr>
            </w:pPr>
            <w:del w:id="1293" w:author="Author">
              <w:r w:rsidRPr="00D8063B" w:rsidDel="008B40D5">
                <w:rPr>
                  <w:lang w:val="en-GB"/>
                </w:rPr>
                <w:delText xml:space="preserve">This item shall be reported as a positive amount if the variation is negative (reduction of other technical provisions leading to a profit) or as a negative amount if </w:delText>
              </w:r>
              <w:r w:rsidRPr="00D8063B" w:rsidDel="008B40D5">
                <w:rPr>
                  <w:lang w:val="en-GB"/>
                </w:rPr>
                <w:lastRenderedPageBreak/>
                <w:delText>variation is positive (increase of other technical provisions leading to a loss). </w:delText>
              </w:r>
              <w:r w:rsidR="00DA6BCB" w:rsidRPr="00D8063B" w:rsidDel="008B40D5">
                <w:rPr>
                  <w:lang w:val="en-GB"/>
                </w:rPr>
                <w:delText xml:space="preserve"> </w:delText>
              </w:r>
            </w:del>
          </w:p>
        </w:tc>
      </w:tr>
      <w:tr w:rsidR="005C1C1D" w:rsidRPr="00D8063B" w14:paraId="13B17A80" w14:textId="77777777" w:rsidTr="00DA6BCB">
        <w:tc>
          <w:tcPr>
            <w:tcW w:w="1393" w:type="dxa"/>
            <w:tcBorders>
              <w:top w:val="single" w:sz="2" w:space="0" w:color="auto"/>
              <w:left w:val="single" w:sz="2" w:space="0" w:color="auto"/>
              <w:bottom w:val="single" w:sz="2" w:space="0" w:color="auto"/>
              <w:right w:val="single" w:sz="2" w:space="0" w:color="auto"/>
            </w:tcBorders>
          </w:tcPr>
          <w:p w14:paraId="3103D947" w14:textId="056368BD" w:rsidR="005C1C1D" w:rsidRPr="00D8063B" w:rsidRDefault="005C1C1D" w:rsidP="00DA6BCB">
            <w:pPr>
              <w:pStyle w:val="NormalLeft"/>
              <w:rPr>
                <w:lang w:val="en-GB"/>
              </w:rPr>
            </w:pPr>
            <w:del w:id="1294" w:author="Author">
              <w:r w:rsidRPr="00D8063B" w:rsidDel="008B40D5">
                <w:rPr>
                  <w:lang w:val="en-GB"/>
                </w:rPr>
                <w:lastRenderedPageBreak/>
                <w:delText>C0130 to C0160/R0430</w:delText>
              </w:r>
            </w:del>
          </w:p>
        </w:tc>
        <w:tc>
          <w:tcPr>
            <w:tcW w:w="2136" w:type="dxa"/>
            <w:tcBorders>
              <w:top w:val="single" w:sz="2" w:space="0" w:color="auto"/>
              <w:left w:val="single" w:sz="2" w:space="0" w:color="auto"/>
              <w:bottom w:val="single" w:sz="2" w:space="0" w:color="auto"/>
              <w:right w:val="single" w:sz="2" w:space="0" w:color="auto"/>
            </w:tcBorders>
          </w:tcPr>
          <w:p w14:paraId="7BB335B5" w14:textId="47E7097A" w:rsidR="005C1C1D" w:rsidRPr="00D8063B" w:rsidRDefault="005C1C1D" w:rsidP="00DA6BCB">
            <w:pPr>
              <w:pStyle w:val="NormalLeft"/>
              <w:rPr>
                <w:lang w:val="en-GB"/>
              </w:rPr>
            </w:pPr>
            <w:del w:id="1295" w:author="Author">
              <w:r w:rsidRPr="00D8063B" w:rsidDel="008B40D5">
                <w:rPr>
                  <w:lang w:val="en-GB"/>
                </w:rPr>
                <w:delText>Changes in other technical provisions — Gross — Non– proportional reinsurance accepted</w:delText>
              </w:r>
            </w:del>
          </w:p>
        </w:tc>
        <w:tc>
          <w:tcPr>
            <w:tcW w:w="5757" w:type="dxa"/>
            <w:tcBorders>
              <w:top w:val="single" w:sz="2" w:space="0" w:color="auto"/>
              <w:left w:val="single" w:sz="2" w:space="0" w:color="auto"/>
              <w:bottom w:val="single" w:sz="2" w:space="0" w:color="auto"/>
              <w:right w:val="single" w:sz="2" w:space="0" w:color="auto"/>
            </w:tcBorders>
          </w:tcPr>
          <w:p w14:paraId="25205472" w14:textId="48FDEBDF" w:rsidR="005C1C1D" w:rsidRPr="00D8063B" w:rsidDel="008B40D5" w:rsidRDefault="005C1C1D" w:rsidP="00DA6BCB">
            <w:pPr>
              <w:pStyle w:val="NormalLeft"/>
              <w:rPr>
                <w:del w:id="1296" w:author="Author"/>
                <w:lang w:val="en-GB"/>
              </w:rPr>
            </w:pPr>
            <w:del w:id="1297" w:author="Author">
              <w:r w:rsidRPr="00D8063B" w:rsidDel="008B40D5">
                <w:rPr>
                  <w:lang w:val="en-GB"/>
                </w:rPr>
                <w:delText>Changes in other technical provisions as defined in directive 91/674/EEC where applicable: it is the changes in other technical provisions for the gross non– proportional reinsurance accepted.</w:delText>
              </w:r>
            </w:del>
          </w:p>
          <w:p w14:paraId="64545E45" w14:textId="5A7EA75A" w:rsidR="005C1C1D" w:rsidRPr="00D8063B" w:rsidRDefault="005C1C1D" w:rsidP="00DA6BCB">
            <w:pPr>
              <w:pStyle w:val="NormalLeft"/>
              <w:rPr>
                <w:lang w:val="en-GB"/>
              </w:rPr>
            </w:pPr>
            <w:del w:id="1298"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DA6BCB" w:rsidRPr="00D8063B" w:rsidDel="008B40D5">
                <w:rPr>
                  <w:lang w:val="en-GB"/>
                </w:rPr>
                <w:delText xml:space="preserve"> </w:delText>
              </w:r>
            </w:del>
          </w:p>
        </w:tc>
      </w:tr>
      <w:tr w:rsidR="005C1C1D" w:rsidRPr="00D8063B" w14:paraId="23C9EE59" w14:textId="77777777" w:rsidTr="00DA6BCB">
        <w:tc>
          <w:tcPr>
            <w:tcW w:w="1393" w:type="dxa"/>
            <w:tcBorders>
              <w:top w:val="single" w:sz="2" w:space="0" w:color="auto"/>
              <w:left w:val="single" w:sz="2" w:space="0" w:color="auto"/>
              <w:bottom w:val="single" w:sz="2" w:space="0" w:color="auto"/>
              <w:right w:val="single" w:sz="2" w:space="0" w:color="auto"/>
            </w:tcBorders>
          </w:tcPr>
          <w:p w14:paraId="1AB53687" w14:textId="535A2E7E" w:rsidR="005C1C1D" w:rsidRPr="00D8063B" w:rsidRDefault="005C1C1D" w:rsidP="00DA6BCB">
            <w:pPr>
              <w:pStyle w:val="NormalLeft"/>
              <w:rPr>
                <w:lang w:val="en-GB"/>
              </w:rPr>
            </w:pPr>
            <w:del w:id="1299" w:author="Author">
              <w:r w:rsidRPr="00D8063B" w:rsidDel="008B40D5">
                <w:rPr>
                  <w:lang w:val="en-GB"/>
                </w:rPr>
                <w:delText>C0010 to C0160/R0440</w:delText>
              </w:r>
            </w:del>
          </w:p>
        </w:tc>
        <w:tc>
          <w:tcPr>
            <w:tcW w:w="2136" w:type="dxa"/>
            <w:tcBorders>
              <w:top w:val="single" w:sz="2" w:space="0" w:color="auto"/>
              <w:left w:val="single" w:sz="2" w:space="0" w:color="auto"/>
              <w:bottom w:val="single" w:sz="2" w:space="0" w:color="auto"/>
              <w:right w:val="single" w:sz="2" w:space="0" w:color="auto"/>
            </w:tcBorders>
          </w:tcPr>
          <w:p w14:paraId="34F98B19" w14:textId="51660EFF" w:rsidR="005C1C1D" w:rsidRPr="00D8063B" w:rsidRDefault="005C1C1D" w:rsidP="00DA6BCB">
            <w:pPr>
              <w:pStyle w:val="NormalLeft"/>
              <w:rPr>
                <w:lang w:val="en-GB"/>
              </w:rPr>
            </w:pPr>
            <w:del w:id="1300" w:author="Author">
              <w:r w:rsidRPr="00D8063B" w:rsidDel="008B40D5">
                <w:rPr>
                  <w:lang w:val="en-GB"/>
                </w:rPr>
                <w:delText>Changes in other technical provisions — Reinsurers' share</w:delText>
              </w:r>
            </w:del>
          </w:p>
        </w:tc>
        <w:tc>
          <w:tcPr>
            <w:tcW w:w="5757" w:type="dxa"/>
            <w:tcBorders>
              <w:top w:val="single" w:sz="2" w:space="0" w:color="auto"/>
              <w:left w:val="single" w:sz="2" w:space="0" w:color="auto"/>
              <w:bottom w:val="single" w:sz="2" w:space="0" w:color="auto"/>
              <w:right w:val="single" w:sz="2" w:space="0" w:color="auto"/>
            </w:tcBorders>
          </w:tcPr>
          <w:p w14:paraId="6459FE72" w14:textId="446780C5" w:rsidR="005C1C1D" w:rsidRPr="00D8063B" w:rsidDel="008B40D5" w:rsidRDefault="005C1C1D" w:rsidP="00DA6BCB">
            <w:pPr>
              <w:pStyle w:val="NormalLeft"/>
              <w:rPr>
                <w:del w:id="1301" w:author="Author"/>
                <w:lang w:val="en-GB"/>
              </w:rPr>
            </w:pPr>
            <w:del w:id="1302" w:author="Author">
              <w:r w:rsidRPr="00D8063B" w:rsidDel="008B40D5">
                <w:rPr>
                  <w:lang w:val="en-GB"/>
                </w:rPr>
                <w:delText>Changes in other technical provisions as defined in directive 91/674/EEC where applicable: it is the changes in other technical provisions related to the amounts ceded to reinsurers.</w:delText>
              </w:r>
            </w:del>
          </w:p>
          <w:p w14:paraId="6B833660" w14:textId="61CEB0EB" w:rsidR="005C1C1D" w:rsidRPr="00D8063B" w:rsidRDefault="005C1C1D" w:rsidP="00DA6BCB">
            <w:pPr>
              <w:pStyle w:val="NormalLeft"/>
              <w:rPr>
                <w:lang w:val="en-GB"/>
              </w:rPr>
            </w:pPr>
            <w:del w:id="1303" w:author="Author">
              <w:r w:rsidRPr="00D8063B" w:rsidDel="008B40D5">
                <w:rPr>
                  <w:lang w:val="en-GB"/>
                </w:rPr>
                <w:delText>This item shall be reported as a positive amount if the variation is negative or as a negative amount if variation is positive. </w:delText>
              </w:r>
              <w:r w:rsidR="00DA6BCB" w:rsidRPr="00D8063B" w:rsidDel="008B40D5">
                <w:rPr>
                  <w:lang w:val="en-GB"/>
                </w:rPr>
                <w:delText xml:space="preserve"> </w:delText>
              </w:r>
            </w:del>
          </w:p>
        </w:tc>
      </w:tr>
      <w:tr w:rsidR="005C1C1D" w:rsidRPr="00D8063B" w14:paraId="7A852547" w14:textId="77777777" w:rsidTr="00DA6BCB">
        <w:tc>
          <w:tcPr>
            <w:tcW w:w="1393" w:type="dxa"/>
            <w:tcBorders>
              <w:top w:val="single" w:sz="2" w:space="0" w:color="auto"/>
              <w:left w:val="single" w:sz="2" w:space="0" w:color="auto"/>
              <w:bottom w:val="single" w:sz="2" w:space="0" w:color="auto"/>
              <w:right w:val="single" w:sz="2" w:space="0" w:color="auto"/>
            </w:tcBorders>
          </w:tcPr>
          <w:p w14:paraId="14C98E59" w14:textId="3F71F385" w:rsidR="005C1C1D" w:rsidRPr="00D8063B" w:rsidRDefault="005C1C1D" w:rsidP="00DA6BCB">
            <w:pPr>
              <w:pStyle w:val="NormalLeft"/>
              <w:rPr>
                <w:lang w:val="en-GB"/>
              </w:rPr>
            </w:pPr>
            <w:del w:id="1304" w:author="Author">
              <w:r w:rsidRPr="00D8063B" w:rsidDel="008B40D5">
                <w:rPr>
                  <w:lang w:val="en-GB"/>
                </w:rPr>
                <w:delText>C0010 to C0160/R0500</w:delText>
              </w:r>
            </w:del>
          </w:p>
        </w:tc>
        <w:tc>
          <w:tcPr>
            <w:tcW w:w="2136" w:type="dxa"/>
            <w:tcBorders>
              <w:top w:val="single" w:sz="2" w:space="0" w:color="auto"/>
              <w:left w:val="single" w:sz="2" w:space="0" w:color="auto"/>
              <w:bottom w:val="single" w:sz="2" w:space="0" w:color="auto"/>
              <w:right w:val="single" w:sz="2" w:space="0" w:color="auto"/>
            </w:tcBorders>
          </w:tcPr>
          <w:p w14:paraId="1366A0C9" w14:textId="28C24230" w:rsidR="005C1C1D" w:rsidRPr="00D8063B" w:rsidRDefault="005C1C1D" w:rsidP="00DA6BCB">
            <w:pPr>
              <w:pStyle w:val="NormalLeft"/>
              <w:rPr>
                <w:lang w:val="en-GB"/>
              </w:rPr>
            </w:pPr>
            <w:del w:id="1305" w:author="Author">
              <w:r w:rsidRPr="00D8063B" w:rsidDel="008B40D5">
                <w:rPr>
                  <w:lang w:val="en-GB"/>
                </w:rPr>
                <w:delText>Changes in other technical provisions — Net</w:delText>
              </w:r>
            </w:del>
          </w:p>
        </w:tc>
        <w:tc>
          <w:tcPr>
            <w:tcW w:w="5757" w:type="dxa"/>
            <w:tcBorders>
              <w:top w:val="single" w:sz="2" w:space="0" w:color="auto"/>
              <w:left w:val="single" w:sz="2" w:space="0" w:color="auto"/>
              <w:bottom w:val="single" w:sz="2" w:space="0" w:color="auto"/>
              <w:right w:val="single" w:sz="2" w:space="0" w:color="auto"/>
            </w:tcBorders>
          </w:tcPr>
          <w:p w14:paraId="6332F830" w14:textId="047916F8" w:rsidR="005C1C1D" w:rsidRPr="00D8063B" w:rsidDel="008B40D5" w:rsidRDefault="005C1C1D" w:rsidP="00DA6BCB">
            <w:pPr>
              <w:pStyle w:val="NormalLeft"/>
              <w:rPr>
                <w:del w:id="1306" w:author="Author"/>
                <w:lang w:val="en-GB"/>
              </w:rPr>
            </w:pPr>
            <w:del w:id="1307" w:author="Author">
              <w:r w:rsidRPr="00D8063B" w:rsidDel="008B40D5">
                <w:rPr>
                  <w:lang w:val="en-GB"/>
                </w:rPr>
                <w:delText>Changes in other technical provisions as defined in directive 91/674/EEC where applicable: the net amount of changes in other technical provisions represent the sum of the direct business and the accepted reinsurance business reduced by the amount ceded to reinsurance undertakings.</w:delText>
              </w:r>
            </w:del>
          </w:p>
          <w:p w14:paraId="356839FB" w14:textId="1FBD22F1" w:rsidR="005C1C1D" w:rsidRPr="00D8063B" w:rsidRDefault="005C1C1D" w:rsidP="00DA6BCB">
            <w:pPr>
              <w:pStyle w:val="NormalLeft"/>
              <w:rPr>
                <w:lang w:val="en-GB"/>
              </w:rPr>
            </w:pPr>
            <w:del w:id="1308"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DA6BCB" w:rsidRPr="00D8063B" w:rsidDel="008B40D5">
                <w:rPr>
                  <w:lang w:val="en-GB"/>
                </w:rPr>
                <w:delText xml:space="preserve"> </w:delText>
              </w:r>
            </w:del>
          </w:p>
        </w:tc>
      </w:tr>
      <w:tr w:rsidR="005C1C1D" w:rsidRPr="00D8063B" w14:paraId="7AF7F262" w14:textId="77777777" w:rsidTr="00DA6BCB">
        <w:tc>
          <w:tcPr>
            <w:tcW w:w="1393" w:type="dxa"/>
            <w:tcBorders>
              <w:top w:val="single" w:sz="2" w:space="0" w:color="auto"/>
              <w:left w:val="single" w:sz="2" w:space="0" w:color="auto"/>
              <w:bottom w:val="single" w:sz="2" w:space="0" w:color="auto"/>
              <w:right w:val="single" w:sz="2" w:space="0" w:color="auto"/>
            </w:tcBorders>
          </w:tcPr>
          <w:p w14:paraId="60F3FF7D" w14:textId="77777777" w:rsidR="005C1C1D" w:rsidRPr="00D8063B" w:rsidRDefault="005C1C1D" w:rsidP="00DA6BCB">
            <w:pPr>
              <w:pStyle w:val="NormalLeft"/>
              <w:rPr>
                <w:lang w:val="en-GB"/>
              </w:rPr>
            </w:pPr>
            <w:r w:rsidRPr="00D8063B">
              <w:rPr>
                <w:lang w:val="en-GB"/>
              </w:rPr>
              <w:t>C0010 to C0160/R0550</w:t>
            </w:r>
          </w:p>
        </w:tc>
        <w:tc>
          <w:tcPr>
            <w:tcW w:w="2136" w:type="dxa"/>
            <w:tcBorders>
              <w:top w:val="single" w:sz="2" w:space="0" w:color="auto"/>
              <w:left w:val="single" w:sz="2" w:space="0" w:color="auto"/>
              <w:bottom w:val="single" w:sz="2" w:space="0" w:color="auto"/>
              <w:right w:val="single" w:sz="2" w:space="0" w:color="auto"/>
            </w:tcBorders>
          </w:tcPr>
          <w:p w14:paraId="0B9D516E" w14:textId="77777777" w:rsidR="005C1C1D" w:rsidRPr="00D8063B" w:rsidRDefault="005C1C1D" w:rsidP="00DA6BCB">
            <w:pPr>
              <w:pStyle w:val="NormalLeft"/>
              <w:rPr>
                <w:lang w:val="en-GB"/>
              </w:rPr>
            </w:pPr>
            <w:r w:rsidRPr="00D8063B">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2D499578" w14:textId="77777777" w:rsidR="005C1C1D" w:rsidRPr="00D8063B" w:rsidRDefault="005C1C1D" w:rsidP="00DA6BCB">
            <w:pPr>
              <w:pStyle w:val="NormalLeft"/>
              <w:rPr>
                <w:lang w:val="en-GB"/>
              </w:rPr>
            </w:pPr>
            <w:r w:rsidRPr="00D8063B">
              <w:rPr>
                <w:lang w:val="en-GB"/>
              </w:rPr>
              <w:t>All technical expenses incurred by the group during the reporting period, on accrual basis.</w:t>
            </w:r>
          </w:p>
        </w:tc>
      </w:tr>
      <w:tr w:rsidR="005C1C1D" w:rsidRPr="00D8063B" w14:paraId="36C480D2" w14:textId="77777777" w:rsidTr="00DA6BCB">
        <w:tc>
          <w:tcPr>
            <w:tcW w:w="1393" w:type="dxa"/>
            <w:tcBorders>
              <w:top w:val="single" w:sz="2" w:space="0" w:color="auto"/>
              <w:left w:val="single" w:sz="2" w:space="0" w:color="auto"/>
              <w:bottom w:val="single" w:sz="2" w:space="0" w:color="auto"/>
              <w:right w:val="single" w:sz="2" w:space="0" w:color="auto"/>
            </w:tcBorders>
          </w:tcPr>
          <w:p w14:paraId="151A98FC" w14:textId="77777777" w:rsidR="005C1C1D" w:rsidRPr="00D8063B" w:rsidRDefault="005C1C1D" w:rsidP="00DA6BCB">
            <w:pPr>
              <w:pStyle w:val="NormalLeft"/>
              <w:rPr>
                <w:lang w:val="en-GB"/>
              </w:rPr>
            </w:pPr>
            <w:r w:rsidRPr="00D8063B">
              <w:rPr>
                <w:lang w:val="en-GB"/>
              </w:rPr>
              <w:t>C0010 to C0120/R0610</w:t>
            </w:r>
          </w:p>
        </w:tc>
        <w:tc>
          <w:tcPr>
            <w:tcW w:w="2136" w:type="dxa"/>
            <w:tcBorders>
              <w:top w:val="single" w:sz="2" w:space="0" w:color="auto"/>
              <w:left w:val="single" w:sz="2" w:space="0" w:color="auto"/>
              <w:bottom w:val="single" w:sz="2" w:space="0" w:color="auto"/>
              <w:right w:val="single" w:sz="2" w:space="0" w:color="auto"/>
            </w:tcBorders>
          </w:tcPr>
          <w:p w14:paraId="386BA6EE" w14:textId="77777777" w:rsidR="005C1C1D" w:rsidRPr="00D8063B" w:rsidRDefault="005C1C1D" w:rsidP="00DA6BCB">
            <w:pPr>
              <w:pStyle w:val="NormalLeft"/>
              <w:rPr>
                <w:lang w:val="en-GB"/>
              </w:rPr>
            </w:pPr>
            <w:r w:rsidRPr="00D8063B">
              <w:rPr>
                <w:lang w:val="en-GB"/>
              </w:rPr>
              <w:t>Administrative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14EFD8D2" w14:textId="0C875CA8" w:rsidR="005C1C1D" w:rsidRPr="00D8063B" w:rsidRDefault="005C1C1D" w:rsidP="00DA6BCB">
            <w:pPr>
              <w:pStyle w:val="NormalLeft"/>
              <w:rPr>
                <w:lang w:val="en-GB"/>
              </w:rPr>
            </w:pPr>
            <w:r w:rsidRPr="00D8063B">
              <w:rPr>
                <w:lang w:val="en-GB"/>
              </w:rPr>
              <w:t xml:space="preserve">Administrative expenses incurred by the group during the </w:t>
            </w:r>
            <w:r w:rsidR="00DA6BCB" w:rsidRPr="00D8063B">
              <w:rPr>
                <w:lang w:val="en-GB"/>
              </w:rPr>
              <w:t>reporting period</w:t>
            </w:r>
            <w:r w:rsidRPr="00D8063B">
              <w:rPr>
                <w:lang w:val="en-GB"/>
              </w:rPr>
              <w:t xml:space="preserve">,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w:t>
            </w:r>
            <w:r w:rsidRPr="00D8063B">
              <w:rPr>
                <w:lang w:val="en-GB"/>
              </w:rPr>
              <w:lastRenderedPageBreak/>
              <w:t>that cover more than one policy such as salaries of staff responsible for policy administration.</w:t>
            </w:r>
          </w:p>
          <w:p w14:paraId="505DBA64" w14:textId="77777777" w:rsidR="005C1C1D" w:rsidRPr="00D8063B" w:rsidRDefault="005C1C1D" w:rsidP="00DA6BCB">
            <w:pPr>
              <w:pStyle w:val="NormalLeft"/>
              <w:rPr>
                <w:lang w:val="en-GB"/>
              </w:rPr>
            </w:pPr>
            <w:r w:rsidRPr="00D8063B">
              <w:rPr>
                <w:lang w:val="en-GB"/>
              </w:rPr>
              <w:t>The amount relates to the gross direct business.</w:t>
            </w:r>
          </w:p>
        </w:tc>
      </w:tr>
      <w:tr w:rsidR="005C1C1D" w:rsidRPr="00D8063B" w14:paraId="1155F509" w14:textId="77777777" w:rsidTr="00DA6BCB">
        <w:tc>
          <w:tcPr>
            <w:tcW w:w="1393" w:type="dxa"/>
            <w:tcBorders>
              <w:top w:val="single" w:sz="2" w:space="0" w:color="auto"/>
              <w:left w:val="single" w:sz="2" w:space="0" w:color="auto"/>
              <w:bottom w:val="single" w:sz="2" w:space="0" w:color="auto"/>
              <w:right w:val="single" w:sz="2" w:space="0" w:color="auto"/>
            </w:tcBorders>
          </w:tcPr>
          <w:p w14:paraId="2B8EC0BF" w14:textId="77777777" w:rsidR="005C1C1D" w:rsidRPr="00D8063B" w:rsidRDefault="005C1C1D" w:rsidP="00DA6BCB">
            <w:pPr>
              <w:pStyle w:val="NormalLeft"/>
              <w:rPr>
                <w:lang w:val="en-GB"/>
              </w:rPr>
            </w:pPr>
            <w:r w:rsidRPr="00D8063B">
              <w:rPr>
                <w:lang w:val="en-GB"/>
              </w:rPr>
              <w:lastRenderedPageBreak/>
              <w:t>C0010 to C0120/R0620</w:t>
            </w:r>
          </w:p>
        </w:tc>
        <w:tc>
          <w:tcPr>
            <w:tcW w:w="2136" w:type="dxa"/>
            <w:tcBorders>
              <w:top w:val="single" w:sz="2" w:space="0" w:color="auto"/>
              <w:left w:val="single" w:sz="2" w:space="0" w:color="auto"/>
              <w:bottom w:val="single" w:sz="2" w:space="0" w:color="auto"/>
              <w:right w:val="single" w:sz="2" w:space="0" w:color="auto"/>
            </w:tcBorders>
          </w:tcPr>
          <w:p w14:paraId="1E852BAB" w14:textId="77777777" w:rsidR="005C1C1D" w:rsidRPr="00D8063B" w:rsidRDefault="005C1C1D" w:rsidP="00DA6BCB">
            <w:pPr>
              <w:pStyle w:val="NormalLeft"/>
              <w:rPr>
                <w:lang w:val="en-GB"/>
              </w:rPr>
            </w:pPr>
            <w:r w:rsidRPr="00D8063B">
              <w:rPr>
                <w:lang w:val="en-GB"/>
              </w:rPr>
              <w:t>Administrative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5E8EF26"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42B6F35" w14:textId="77777777" w:rsidR="005C1C1D" w:rsidRPr="00D8063B" w:rsidRDefault="005C1C1D" w:rsidP="00DA6BCB">
            <w:pPr>
              <w:pStyle w:val="NormalLeft"/>
              <w:rPr>
                <w:lang w:val="en-GB"/>
              </w:rPr>
            </w:pPr>
            <w:r w:rsidRPr="00D8063B">
              <w:rPr>
                <w:lang w:val="en-GB"/>
              </w:rPr>
              <w:t>The amount relates to the gross proportional reinsurance accepted.</w:t>
            </w:r>
          </w:p>
        </w:tc>
      </w:tr>
      <w:tr w:rsidR="005C1C1D" w:rsidRPr="00D8063B" w14:paraId="3998387F" w14:textId="77777777" w:rsidTr="00DA6BCB">
        <w:tc>
          <w:tcPr>
            <w:tcW w:w="1393" w:type="dxa"/>
            <w:tcBorders>
              <w:top w:val="single" w:sz="2" w:space="0" w:color="auto"/>
              <w:left w:val="single" w:sz="2" w:space="0" w:color="auto"/>
              <w:bottom w:val="single" w:sz="2" w:space="0" w:color="auto"/>
              <w:right w:val="single" w:sz="2" w:space="0" w:color="auto"/>
            </w:tcBorders>
          </w:tcPr>
          <w:p w14:paraId="29A61743" w14:textId="77777777" w:rsidR="005C1C1D" w:rsidRPr="00D8063B" w:rsidRDefault="005C1C1D" w:rsidP="00DA6BCB">
            <w:pPr>
              <w:pStyle w:val="NormalLeft"/>
              <w:rPr>
                <w:lang w:val="en-GB"/>
              </w:rPr>
            </w:pPr>
            <w:r w:rsidRPr="00D8063B">
              <w:rPr>
                <w:lang w:val="en-GB"/>
              </w:rPr>
              <w:t>C0130 to C0160/R0630</w:t>
            </w:r>
          </w:p>
        </w:tc>
        <w:tc>
          <w:tcPr>
            <w:tcW w:w="2136" w:type="dxa"/>
            <w:tcBorders>
              <w:top w:val="single" w:sz="2" w:space="0" w:color="auto"/>
              <w:left w:val="single" w:sz="2" w:space="0" w:color="auto"/>
              <w:bottom w:val="single" w:sz="2" w:space="0" w:color="auto"/>
              <w:right w:val="single" w:sz="2" w:space="0" w:color="auto"/>
            </w:tcBorders>
          </w:tcPr>
          <w:p w14:paraId="63D739A2" w14:textId="77777777" w:rsidR="005C1C1D" w:rsidRPr="00D8063B" w:rsidRDefault="005C1C1D" w:rsidP="00DA6BCB">
            <w:pPr>
              <w:pStyle w:val="NormalLeft"/>
              <w:rPr>
                <w:lang w:val="en-GB"/>
              </w:rPr>
            </w:pPr>
            <w:r w:rsidRPr="00D8063B">
              <w:rPr>
                <w:lang w:val="en-GB"/>
              </w:rPr>
              <w:t>Administrative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CAE2F4"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C718215" w14:textId="77777777" w:rsidR="005C1C1D" w:rsidRPr="00D8063B" w:rsidRDefault="005C1C1D" w:rsidP="00DA6BCB">
            <w:pPr>
              <w:pStyle w:val="NormalLeft"/>
              <w:rPr>
                <w:lang w:val="en-GB"/>
              </w:rPr>
            </w:pPr>
            <w:r w:rsidRPr="00D8063B">
              <w:rPr>
                <w:lang w:val="en-GB"/>
              </w:rPr>
              <w:t>The amount relates to the gross non proportional reinsurance accepted.</w:t>
            </w:r>
          </w:p>
        </w:tc>
      </w:tr>
      <w:tr w:rsidR="005C1C1D" w:rsidRPr="00D8063B" w14:paraId="35AC62F5" w14:textId="77777777" w:rsidTr="00DA6BCB">
        <w:tc>
          <w:tcPr>
            <w:tcW w:w="1393" w:type="dxa"/>
            <w:tcBorders>
              <w:top w:val="single" w:sz="2" w:space="0" w:color="auto"/>
              <w:left w:val="single" w:sz="2" w:space="0" w:color="auto"/>
              <w:bottom w:val="single" w:sz="2" w:space="0" w:color="auto"/>
              <w:right w:val="single" w:sz="2" w:space="0" w:color="auto"/>
            </w:tcBorders>
          </w:tcPr>
          <w:p w14:paraId="1FBC23F3" w14:textId="77777777" w:rsidR="005C1C1D" w:rsidRPr="00D8063B" w:rsidRDefault="005C1C1D" w:rsidP="00DA6BCB">
            <w:pPr>
              <w:pStyle w:val="NormalLeft"/>
              <w:rPr>
                <w:lang w:val="en-GB"/>
              </w:rPr>
            </w:pPr>
            <w:r w:rsidRPr="00D8063B">
              <w:rPr>
                <w:lang w:val="en-GB"/>
              </w:rPr>
              <w:t>C0010 to C0160/R0640</w:t>
            </w:r>
          </w:p>
        </w:tc>
        <w:tc>
          <w:tcPr>
            <w:tcW w:w="2136" w:type="dxa"/>
            <w:tcBorders>
              <w:top w:val="single" w:sz="2" w:space="0" w:color="auto"/>
              <w:left w:val="single" w:sz="2" w:space="0" w:color="auto"/>
              <w:bottom w:val="single" w:sz="2" w:space="0" w:color="auto"/>
              <w:right w:val="single" w:sz="2" w:space="0" w:color="auto"/>
            </w:tcBorders>
          </w:tcPr>
          <w:p w14:paraId="0FBBE384" w14:textId="77777777" w:rsidR="005C1C1D" w:rsidRPr="00D8063B" w:rsidRDefault="005C1C1D" w:rsidP="00DA6BCB">
            <w:pPr>
              <w:pStyle w:val="NormalLeft"/>
              <w:rPr>
                <w:lang w:val="en-GB"/>
              </w:rPr>
            </w:pPr>
            <w:r w:rsidRPr="00D8063B">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3614084F"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98F91DF" w14:textId="77777777" w:rsidR="005C1C1D" w:rsidRPr="00D8063B" w:rsidRDefault="005C1C1D" w:rsidP="00DA6BCB">
            <w:pPr>
              <w:pStyle w:val="NormalLeft"/>
              <w:rPr>
                <w:lang w:val="en-GB"/>
              </w:rPr>
            </w:pPr>
            <w:r w:rsidRPr="00D8063B">
              <w:rPr>
                <w:lang w:val="en-GB"/>
              </w:rPr>
              <w:lastRenderedPageBreak/>
              <w:t>The amount relates to the reinsurer's share.</w:t>
            </w:r>
          </w:p>
          <w:p w14:paraId="53DBE350"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29572892" w14:textId="77777777" w:rsidTr="00DA6BCB">
        <w:tc>
          <w:tcPr>
            <w:tcW w:w="1393" w:type="dxa"/>
            <w:tcBorders>
              <w:top w:val="single" w:sz="2" w:space="0" w:color="auto"/>
              <w:left w:val="single" w:sz="2" w:space="0" w:color="auto"/>
              <w:bottom w:val="single" w:sz="2" w:space="0" w:color="auto"/>
              <w:right w:val="single" w:sz="2" w:space="0" w:color="auto"/>
            </w:tcBorders>
          </w:tcPr>
          <w:p w14:paraId="315D2440" w14:textId="77777777" w:rsidR="005C1C1D" w:rsidRPr="00D8063B" w:rsidRDefault="005C1C1D" w:rsidP="00DA6BCB">
            <w:pPr>
              <w:pStyle w:val="NormalLeft"/>
              <w:rPr>
                <w:lang w:val="en-GB"/>
              </w:rPr>
            </w:pPr>
            <w:r w:rsidRPr="00D8063B">
              <w:rPr>
                <w:lang w:val="en-GB"/>
              </w:rPr>
              <w:lastRenderedPageBreak/>
              <w:t>C0010 to C0160/R0700</w:t>
            </w:r>
          </w:p>
        </w:tc>
        <w:tc>
          <w:tcPr>
            <w:tcW w:w="2136" w:type="dxa"/>
            <w:tcBorders>
              <w:top w:val="single" w:sz="2" w:space="0" w:color="auto"/>
              <w:left w:val="single" w:sz="2" w:space="0" w:color="auto"/>
              <w:bottom w:val="single" w:sz="2" w:space="0" w:color="auto"/>
              <w:right w:val="single" w:sz="2" w:space="0" w:color="auto"/>
            </w:tcBorders>
          </w:tcPr>
          <w:p w14:paraId="5D447D85" w14:textId="77777777" w:rsidR="005C1C1D" w:rsidRPr="00D8063B" w:rsidRDefault="005C1C1D" w:rsidP="00DA6BCB">
            <w:pPr>
              <w:pStyle w:val="NormalLeft"/>
              <w:rPr>
                <w:lang w:val="en-GB"/>
              </w:rPr>
            </w:pPr>
            <w:r w:rsidRPr="00D8063B">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27904217"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4443FF9" w14:textId="77777777" w:rsidR="005C1C1D" w:rsidRPr="00D8063B" w:rsidRDefault="005C1C1D" w:rsidP="00DA6BCB">
            <w:pPr>
              <w:pStyle w:val="NormalLeft"/>
              <w:rPr>
                <w:lang w:val="en-GB"/>
              </w:rPr>
            </w:pPr>
            <w:r w:rsidRPr="00D8063B">
              <w:rPr>
                <w:lang w:val="en-GB"/>
              </w:rPr>
              <w:t>The net administrative expenses represent the sum of the direct business and the accepted reinsurance business reduced by the amount ceded to reinsurance undertakings.</w:t>
            </w:r>
          </w:p>
        </w:tc>
      </w:tr>
      <w:tr w:rsidR="005C1C1D" w:rsidRPr="00D8063B" w14:paraId="57C6364F" w14:textId="77777777" w:rsidTr="00DA6BCB">
        <w:tc>
          <w:tcPr>
            <w:tcW w:w="1393" w:type="dxa"/>
            <w:tcBorders>
              <w:top w:val="single" w:sz="2" w:space="0" w:color="auto"/>
              <w:left w:val="single" w:sz="2" w:space="0" w:color="auto"/>
              <w:bottom w:val="single" w:sz="2" w:space="0" w:color="auto"/>
              <w:right w:val="single" w:sz="2" w:space="0" w:color="auto"/>
            </w:tcBorders>
          </w:tcPr>
          <w:p w14:paraId="0FBC3F36" w14:textId="77777777" w:rsidR="005C1C1D" w:rsidRPr="00D8063B" w:rsidRDefault="005C1C1D" w:rsidP="00DA6BCB">
            <w:pPr>
              <w:pStyle w:val="NormalLeft"/>
              <w:rPr>
                <w:lang w:val="en-GB"/>
              </w:rPr>
            </w:pPr>
            <w:r w:rsidRPr="00D8063B">
              <w:rPr>
                <w:lang w:val="en-GB"/>
              </w:rPr>
              <w:t>C0010 to C0160/R0710</w:t>
            </w:r>
          </w:p>
        </w:tc>
        <w:tc>
          <w:tcPr>
            <w:tcW w:w="2136" w:type="dxa"/>
            <w:tcBorders>
              <w:top w:val="single" w:sz="2" w:space="0" w:color="auto"/>
              <w:left w:val="single" w:sz="2" w:space="0" w:color="auto"/>
              <w:bottom w:val="single" w:sz="2" w:space="0" w:color="auto"/>
              <w:right w:val="single" w:sz="2" w:space="0" w:color="auto"/>
            </w:tcBorders>
          </w:tcPr>
          <w:p w14:paraId="43D1A9BF" w14:textId="77777777" w:rsidR="005C1C1D" w:rsidRPr="00D8063B" w:rsidRDefault="005C1C1D" w:rsidP="00DA6BCB">
            <w:pPr>
              <w:pStyle w:val="NormalLeft"/>
              <w:rPr>
                <w:lang w:val="en-GB"/>
              </w:rPr>
            </w:pPr>
            <w:r w:rsidRPr="00D8063B">
              <w:rPr>
                <w:lang w:val="en-GB"/>
              </w:rPr>
              <w:t>Investment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5D69E7E4" w14:textId="2F5379B3" w:rsidR="005C1C1D" w:rsidRPr="00D8063B" w:rsidRDefault="005C1C1D" w:rsidP="00DA6BCB">
            <w:pPr>
              <w:pStyle w:val="NormalLeft"/>
              <w:rPr>
                <w:lang w:val="en-GB"/>
              </w:rPr>
            </w:pPr>
            <w:r w:rsidRPr="00D8063B">
              <w:rPr>
                <w:lang w:val="en-GB"/>
              </w:rPr>
              <w:t xml:space="preserve">Investment management expenses are usually not allocated on a </w:t>
            </w:r>
            <w:del w:id="1309" w:author="Author">
              <w:r w:rsidRPr="00D8063B" w:rsidDel="00BC256E">
                <w:rPr>
                  <w:lang w:val="en-GB"/>
                </w:rPr>
                <w:delText>policy by policy</w:delText>
              </w:r>
            </w:del>
            <w:ins w:id="1310"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2F1F80F" w14:textId="77777777" w:rsidR="005C1C1D" w:rsidRPr="00D8063B" w:rsidRDefault="005C1C1D" w:rsidP="00DA6BCB">
            <w:pPr>
              <w:pStyle w:val="NormalLeft"/>
              <w:rPr>
                <w:lang w:val="en-GB"/>
              </w:rPr>
            </w:pPr>
            <w:r w:rsidRPr="00D8063B">
              <w:rPr>
                <w:lang w:val="en-GB"/>
              </w:rPr>
              <w:t>The amount relates to the gross direct business.</w:t>
            </w:r>
          </w:p>
        </w:tc>
      </w:tr>
      <w:tr w:rsidR="005C1C1D" w:rsidRPr="00D8063B" w14:paraId="6919713E" w14:textId="77777777" w:rsidTr="00DA6BCB">
        <w:tc>
          <w:tcPr>
            <w:tcW w:w="1393" w:type="dxa"/>
            <w:tcBorders>
              <w:top w:val="single" w:sz="2" w:space="0" w:color="auto"/>
              <w:left w:val="single" w:sz="2" w:space="0" w:color="auto"/>
              <w:bottom w:val="single" w:sz="2" w:space="0" w:color="auto"/>
              <w:right w:val="single" w:sz="2" w:space="0" w:color="auto"/>
            </w:tcBorders>
          </w:tcPr>
          <w:p w14:paraId="6A1E4CE3" w14:textId="77777777" w:rsidR="005C1C1D" w:rsidRPr="00D8063B" w:rsidRDefault="005C1C1D" w:rsidP="00DA6BCB">
            <w:pPr>
              <w:pStyle w:val="NormalLeft"/>
              <w:rPr>
                <w:lang w:val="en-GB"/>
              </w:rPr>
            </w:pPr>
            <w:r w:rsidRPr="00D8063B">
              <w:rPr>
                <w:lang w:val="en-GB"/>
              </w:rPr>
              <w:t>C0010 to C0120/R0720</w:t>
            </w:r>
          </w:p>
        </w:tc>
        <w:tc>
          <w:tcPr>
            <w:tcW w:w="2136" w:type="dxa"/>
            <w:tcBorders>
              <w:top w:val="single" w:sz="2" w:space="0" w:color="auto"/>
              <w:left w:val="single" w:sz="2" w:space="0" w:color="auto"/>
              <w:bottom w:val="single" w:sz="2" w:space="0" w:color="auto"/>
              <w:right w:val="single" w:sz="2" w:space="0" w:color="auto"/>
            </w:tcBorders>
          </w:tcPr>
          <w:p w14:paraId="277898A7" w14:textId="77777777" w:rsidR="005C1C1D" w:rsidRPr="00D8063B" w:rsidRDefault="005C1C1D" w:rsidP="00DA6BCB">
            <w:pPr>
              <w:pStyle w:val="NormalLeft"/>
              <w:rPr>
                <w:lang w:val="en-GB"/>
              </w:rPr>
            </w:pPr>
            <w:r w:rsidRPr="00D8063B">
              <w:rPr>
                <w:lang w:val="en-GB"/>
              </w:rPr>
              <w:t>Investment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884FFA1" w14:textId="699D2EBC" w:rsidR="005C1C1D" w:rsidRPr="00D8063B" w:rsidRDefault="005C1C1D" w:rsidP="00DA6BCB">
            <w:pPr>
              <w:pStyle w:val="NormalLeft"/>
              <w:rPr>
                <w:lang w:val="en-GB"/>
              </w:rPr>
            </w:pPr>
            <w:r w:rsidRPr="00D8063B">
              <w:rPr>
                <w:lang w:val="en-GB"/>
              </w:rPr>
              <w:t xml:space="preserve">Investment management expenses are usually not allocated on a </w:t>
            </w:r>
            <w:del w:id="1311" w:author="Author">
              <w:r w:rsidRPr="00D8063B" w:rsidDel="00BC256E">
                <w:rPr>
                  <w:lang w:val="en-GB"/>
                </w:rPr>
                <w:delText>policy by policy</w:delText>
              </w:r>
            </w:del>
            <w:ins w:id="1312"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14FAFD7" w14:textId="77777777" w:rsidR="005C1C1D" w:rsidRPr="00D8063B" w:rsidRDefault="005C1C1D" w:rsidP="00DA6BCB">
            <w:pPr>
              <w:pStyle w:val="NormalLeft"/>
              <w:rPr>
                <w:lang w:val="en-GB"/>
              </w:rPr>
            </w:pPr>
            <w:r w:rsidRPr="00D8063B">
              <w:rPr>
                <w:lang w:val="en-GB"/>
              </w:rPr>
              <w:t>The amount relates to the gross proportional reinsurance accepted.</w:t>
            </w:r>
          </w:p>
        </w:tc>
      </w:tr>
      <w:tr w:rsidR="005C1C1D" w:rsidRPr="00D8063B" w14:paraId="62B2FA9F" w14:textId="77777777" w:rsidTr="00DA6BCB">
        <w:tc>
          <w:tcPr>
            <w:tcW w:w="1393" w:type="dxa"/>
            <w:tcBorders>
              <w:top w:val="single" w:sz="2" w:space="0" w:color="auto"/>
              <w:left w:val="single" w:sz="2" w:space="0" w:color="auto"/>
              <w:bottom w:val="single" w:sz="2" w:space="0" w:color="auto"/>
              <w:right w:val="single" w:sz="2" w:space="0" w:color="auto"/>
            </w:tcBorders>
          </w:tcPr>
          <w:p w14:paraId="101A42D3" w14:textId="77777777" w:rsidR="005C1C1D" w:rsidRPr="00D8063B" w:rsidRDefault="005C1C1D" w:rsidP="00DA6BCB">
            <w:pPr>
              <w:pStyle w:val="NormalLeft"/>
              <w:rPr>
                <w:lang w:val="en-GB"/>
              </w:rPr>
            </w:pPr>
            <w:r w:rsidRPr="00D8063B">
              <w:rPr>
                <w:lang w:val="en-GB"/>
              </w:rPr>
              <w:lastRenderedPageBreak/>
              <w:t>C0130 to C0160/R0730</w:t>
            </w:r>
          </w:p>
        </w:tc>
        <w:tc>
          <w:tcPr>
            <w:tcW w:w="2136" w:type="dxa"/>
            <w:tcBorders>
              <w:top w:val="single" w:sz="2" w:space="0" w:color="auto"/>
              <w:left w:val="single" w:sz="2" w:space="0" w:color="auto"/>
              <w:bottom w:val="single" w:sz="2" w:space="0" w:color="auto"/>
              <w:right w:val="single" w:sz="2" w:space="0" w:color="auto"/>
            </w:tcBorders>
          </w:tcPr>
          <w:p w14:paraId="5A825BC9" w14:textId="77777777" w:rsidR="005C1C1D" w:rsidRPr="00D8063B" w:rsidRDefault="005C1C1D" w:rsidP="00DA6BCB">
            <w:pPr>
              <w:pStyle w:val="NormalLeft"/>
              <w:rPr>
                <w:lang w:val="en-GB"/>
              </w:rPr>
            </w:pPr>
            <w:r w:rsidRPr="00D8063B">
              <w:rPr>
                <w:lang w:val="en-GB"/>
              </w:rPr>
              <w:t>Investment management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60824A1" w14:textId="5D9D69F3" w:rsidR="005C1C1D" w:rsidRPr="00D8063B" w:rsidRDefault="005C1C1D" w:rsidP="00DA6BCB">
            <w:pPr>
              <w:pStyle w:val="NormalLeft"/>
              <w:rPr>
                <w:lang w:val="en-GB"/>
              </w:rPr>
            </w:pPr>
            <w:r w:rsidRPr="00D8063B">
              <w:rPr>
                <w:lang w:val="en-GB"/>
              </w:rPr>
              <w:t xml:space="preserve">Investment management expenses are usually not allocated on a </w:t>
            </w:r>
            <w:del w:id="1313" w:author="Author">
              <w:r w:rsidRPr="00D8063B" w:rsidDel="00BC256E">
                <w:rPr>
                  <w:lang w:val="en-GB"/>
                </w:rPr>
                <w:delText>policy by policy</w:delText>
              </w:r>
            </w:del>
            <w:ins w:id="1314"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17222F0" w14:textId="77777777" w:rsidR="005C1C1D" w:rsidRPr="00D8063B" w:rsidRDefault="005C1C1D" w:rsidP="00DA6BCB">
            <w:pPr>
              <w:pStyle w:val="NormalLeft"/>
              <w:rPr>
                <w:lang w:val="en-GB"/>
              </w:rPr>
            </w:pPr>
            <w:r w:rsidRPr="00D8063B">
              <w:rPr>
                <w:lang w:val="en-GB"/>
              </w:rPr>
              <w:t>The amount relates to the gross non proportional reinsurance accepted.</w:t>
            </w:r>
          </w:p>
        </w:tc>
      </w:tr>
      <w:tr w:rsidR="005C1C1D" w:rsidRPr="00D8063B" w14:paraId="3A8E0827" w14:textId="77777777" w:rsidTr="00DA6BCB">
        <w:tc>
          <w:tcPr>
            <w:tcW w:w="1393" w:type="dxa"/>
            <w:tcBorders>
              <w:top w:val="single" w:sz="2" w:space="0" w:color="auto"/>
              <w:left w:val="single" w:sz="2" w:space="0" w:color="auto"/>
              <w:bottom w:val="single" w:sz="2" w:space="0" w:color="auto"/>
              <w:right w:val="single" w:sz="2" w:space="0" w:color="auto"/>
            </w:tcBorders>
          </w:tcPr>
          <w:p w14:paraId="074590C3" w14:textId="77777777" w:rsidR="005C1C1D" w:rsidRPr="00D8063B" w:rsidRDefault="005C1C1D" w:rsidP="00DA6BCB">
            <w:pPr>
              <w:pStyle w:val="NormalLeft"/>
              <w:rPr>
                <w:lang w:val="en-GB"/>
              </w:rPr>
            </w:pPr>
            <w:r w:rsidRPr="00D8063B">
              <w:rPr>
                <w:lang w:val="en-GB"/>
              </w:rPr>
              <w:t>C0010 to C0160/R0740</w:t>
            </w:r>
          </w:p>
        </w:tc>
        <w:tc>
          <w:tcPr>
            <w:tcW w:w="2136" w:type="dxa"/>
            <w:tcBorders>
              <w:top w:val="single" w:sz="2" w:space="0" w:color="auto"/>
              <w:left w:val="single" w:sz="2" w:space="0" w:color="auto"/>
              <w:bottom w:val="single" w:sz="2" w:space="0" w:color="auto"/>
              <w:right w:val="single" w:sz="2" w:space="0" w:color="auto"/>
            </w:tcBorders>
          </w:tcPr>
          <w:p w14:paraId="12CF4B01" w14:textId="77777777" w:rsidR="005C1C1D" w:rsidRPr="00D8063B" w:rsidRDefault="005C1C1D" w:rsidP="00DA6BCB">
            <w:pPr>
              <w:pStyle w:val="NormalLeft"/>
              <w:rPr>
                <w:lang w:val="en-GB"/>
              </w:rPr>
            </w:pPr>
            <w:r w:rsidRPr="00D8063B">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357D27C0" w14:textId="5AB56F5D" w:rsidR="005C1C1D" w:rsidRPr="00D8063B" w:rsidRDefault="005C1C1D" w:rsidP="00DA6BCB">
            <w:pPr>
              <w:pStyle w:val="NormalLeft"/>
              <w:rPr>
                <w:lang w:val="en-GB"/>
              </w:rPr>
            </w:pPr>
            <w:r w:rsidRPr="00D8063B">
              <w:rPr>
                <w:lang w:val="en-GB"/>
              </w:rPr>
              <w:t xml:space="preserve">Investment management expenses are usually not allocated on a </w:t>
            </w:r>
            <w:del w:id="1315" w:author="Author">
              <w:r w:rsidRPr="00D8063B" w:rsidDel="00BC256E">
                <w:rPr>
                  <w:lang w:val="en-GB"/>
                </w:rPr>
                <w:delText>policy by policy</w:delText>
              </w:r>
            </w:del>
            <w:ins w:id="1316"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D6AC80B" w14:textId="77777777" w:rsidR="005C1C1D" w:rsidRPr="00D8063B" w:rsidRDefault="005C1C1D" w:rsidP="00DA6BCB">
            <w:pPr>
              <w:pStyle w:val="NormalLeft"/>
              <w:rPr>
                <w:lang w:val="en-GB"/>
              </w:rPr>
            </w:pPr>
            <w:r w:rsidRPr="00D8063B">
              <w:rPr>
                <w:lang w:val="en-GB"/>
              </w:rPr>
              <w:t>The amount relates to the reinsurers' share.</w:t>
            </w:r>
          </w:p>
          <w:p w14:paraId="248918ED"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09530C8E" w14:textId="77777777" w:rsidTr="00DA6BCB">
        <w:tc>
          <w:tcPr>
            <w:tcW w:w="1393" w:type="dxa"/>
            <w:tcBorders>
              <w:top w:val="single" w:sz="2" w:space="0" w:color="auto"/>
              <w:left w:val="single" w:sz="2" w:space="0" w:color="auto"/>
              <w:bottom w:val="single" w:sz="2" w:space="0" w:color="auto"/>
              <w:right w:val="single" w:sz="2" w:space="0" w:color="auto"/>
            </w:tcBorders>
          </w:tcPr>
          <w:p w14:paraId="75DB81A7" w14:textId="77777777" w:rsidR="005C1C1D" w:rsidRPr="00D8063B" w:rsidRDefault="005C1C1D" w:rsidP="00DA6BCB">
            <w:pPr>
              <w:pStyle w:val="NormalLeft"/>
              <w:rPr>
                <w:lang w:val="en-GB"/>
              </w:rPr>
            </w:pPr>
            <w:r w:rsidRPr="00D8063B">
              <w:rPr>
                <w:lang w:val="en-GB"/>
              </w:rPr>
              <w:t>C0010 to C0160/R0800</w:t>
            </w:r>
          </w:p>
        </w:tc>
        <w:tc>
          <w:tcPr>
            <w:tcW w:w="2136" w:type="dxa"/>
            <w:tcBorders>
              <w:top w:val="single" w:sz="2" w:space="0" w:color="auto"/>
              <w:left w:val="single" w:sz="2" w:space="0" w:color="auto"/>
              <w:bottom w:val="single" w:sz="2" w:space="0" w:color="auto"/>
              <w:right w:val="single" w:sz="2" w:space="0" w:color="auto"/>
            </w:tcBorders>
          </w:tcPr>
          <w:p w14:paraId="0109DA6F" w14:textId="77777777" w:rsidR="005C1C1D" w:rsidRPr="00D8063B" w:rsidRDefault="005C1C1D" w:rsidP="00DA6BCB">
            <w:pPr>
              <w:pStyle w:val="NormalLeft"/>
              <w:rPr>
                <w:lang w:val="en-GB"/>
              </w:rPr>
            </w:pPr>
            <w:r w:rsidRPr="00D8063B">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720D840D" w14:textId="692B82A8" w:rsidR="005C1C1D" w:rsidRPr="00D8063B" w:rsidRDefault="005C1C1D" w:rsidP="00DA6BCB">
            <w:pPr>
              <w:pStyle w:val="NormalLeft"/>
              <w:rPr>
                <w:lang w:val="en-GB"/>
              </w:rPr>
            </w:pPr>
            <w:r w:rsidRPr="00D8063B">
              <w:rPr>
                <w:lang w:val="en-GB"/>
              </w:rPr>
              <w:t xml:space="preserve">Investment management expenses are usually not allocated on a </w:t>
            </w:r>
            <w:del w:id="1317" w:author="Author">
              <w:r w:rsidRPr="00D8063B" w:rsidDel="00BC256E">
                <w:rPr>
                  <w:lang w:val="en-GB"/>
                </w:rPr>
                <w:delText>policy by policy</w:delText>
              </w:r>
            </w:del>
            <w:ins w:id="1318"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B8FDB9E" w14:textId="77777777" w:rsidR="005C1C1D" w:rsidRPr="00D8063B" w:rsidRDefault="005C1C1D" w:rsidP="00DA6BCB">
            <w:pPr>
              <w:pStyle w:val="NormalLeft"/>
              <w:rPr>
                <w:lang w:val="en-GB"/>
              </w:rPr>
            </w:pPr>
            <w:r w:rsidRPr="00D8063B">
              <w:rPr>
                <w:lang w:val="en-GB"/>
              </w:rPr>
              <w:t>The amount relates to the net investment management expenses.</w:t>
            </w:r>
          </w:p>
          <w:p w14:paraId="28E8E2D7" w14:textId="77777777" w:rsidR="005C1C1D" w:rsidRPr="00D8063B" w:rsidRDefault="005C1C1D" w:rsidP="00DA6BCB">
            <w:pPr>
              <w:pStyle w:val="NormalLeft"/>
              <w:rPr>
                <w:lang w:val="en-GB"/>
              </w:rPr>
            </w:pPr>
            <w:r w:rsidRPr="00D8063B">
              <w:rPr>
                <w:lang w:val="en-GB"/>
              </w:rPr>
              <w:t>The net investment management expenses represent the sum of the direct business and the accepted reinsurance business reduced by the amount ceded to reinsurance undertakings.</w:t>
            </w:r>
          </w:p>
        </w:tc>
      </w:tr>
      <w:tr w:rsidR="005C1C1D" w:rsidRPr="00D8063B" w14:paraId="626A7229" w14:textId="77777777" w:rsidTr="00DA6BCB">
        <w:tc>
          <w:tcPr>
            <w:tcW w:w="1393" w:type="dxa"/>
            <w:tcBorders>
              <w:top w:val="single" w:sz="2" w:space="0" w:color="auto"/>
              <w:left w:val="single" w:sz="2" w:space="0" w:color="auto"/>
              <w:bottom w:val="single" w:sz="2" w:space="0" w:color="auto"/>
              <w:right w:val="single" w:sz="2" w:space="0" w:color="auto"/>
            </w:tcBorders>
          </w:tcPr>
          <w:p w14:paraId="52154AC6" w14:textId="77777777" w:rsidR="005C1C1D" w:rsidRPr="00D8063B" w:rsidRDefault="005C1C1D" w:rsidP="00DA6BCB">
            <w:pPr>
              <w:pStyle w:val="NormalLeft"/>
              <w:rPr>
                <w:lang w:val="en-GB"/>
              </w:rPr>
            </w:pPr>
            <w:r w:rsidRPr="00D8063B">
              <w:rPr>
                <w:lang w:val="en-GB"/>
              </w:rPr>
              <w:lastRenderedPageBreak/>
              <w:t>C0010 to C0120/R0810</w:t>
            </w:r>
          </w:p>
        </w:tc>
        <w:tc>
          <w:tcPr>
            <w:tcW w:w="2136" w:type="dxa"/>
            <w:tcBorders>
              <w:top w:val="single" w:sz="2" w:space="0" w:color="auto"/>
              <w:left w:val="single" w:sz="2" w:space="0" w:color="auto"/>
              <w:bottom w:val="single" w:sz="2" w:space="0" w:color="auto"/>
              <w:right w:val="single" w:sz="2" w:space="0" w:color="auto"/>
            </w:tcBorders>
          </w:tcPr>
          <w:p w14:paraId="15E267B2" w14:textId="77777777" w:rsidR="005C1C1D" w:rsidRPr="00D8063B" w:rsidRDefault="005C1C1D" w:rsidP="00DA6BCB">
            <w:pPr>
              <w:pStyle w:val="NormalLeft"/>
              <w:rPr>
                <w:lang w:val="en-GB"/>
              </w:rPr>
            </w:pPr>
            <w:r w:rsidRPr="00D8063B">
              <w:rPr>
                <w:lang w:val="en-GB"/>
              </w:rPr>
              <w:t>Claims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29B0E25F"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1E90DAA" w14:textId="77777777" w:rsidR="005C1C1D" w:rsidRPr="00D8063B" w:rsidRDefault="005C1C1D" w:rsidP="00DA6BCB">
            <w:pPr>
              <w:pStyle w:val="NormalLeft"/>
              <w:rPr>
                <w:lang w:val="en-GB"/>
              </w:rPr>
            </w:pPr>
            <w:r w:rsidRPr="00D8063B">
              <w:rPr>
                <w:lang w:val="en-GB"/>
              </w:rPr>
              <w:t>The amount relates to the gross direct business.</w:t>
            </w:r>
          </w:p>
          <w:p w14:paraId="64BDDA3E"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5A66BCE8" w14:textId="77777777" w:rsidTr="00DA6BCB">
        <w:tc>
          <w:tcPr>
            <w:tcW w:w="1393" w:type="dxa"/>
            <w:tcBorders>
              <w:top w:val="single" w:sz="2" w:space="0" w:color="auto"/>
              <w:left w:val="single" w:sz="2" w:space="0" w:color="auto"/>
              <w:bottom w:val="single" w:sz="2" w:space="0" w:color="auto"/>
              <w:right w:val="single" w:sz="2" w:space="0" w:color="auto"/>
            </w:tcBorders>
          </w:tcPr>
          <w:p w14:paraId="28AA867B" w14:textId="77777777" w:rsidR="005C1C1D" w:rsidRPr="00D8063B" w:rsidRDefault="005C1C1D" w:rsidP="00DA6BCB">
            <w:pPr>
              <w:pStyle w:val="NormalLeft"/>
              <w:rPr>
                <w:lang w:val="en-GB"/>
              </w:rPr>
            </w:pPr>
            <w:r w:rsidRPr="00D8063B">
              <w:rPr>
                <w:lang w:val="en-GB"/>
              </w:rPr>
              <w:t>C0010 to C0120/R0820</w:t>
            </w:r>
          </w:p>
        </w:tc>
        <w:tc>
          <w:tcPr>
            <w:tcW w:w="2136" w:type="dxa"/>
            <w:tcBorders>
              <w:top w:val="single" w:sz="2" w:space="0" w:color="auto"/>
              <w:left w:val="single" w:sz="2" w:space="0" w:color="auto"/>
              <w:bottom w:val="single" w:sz="2" w:space="0" w:color="auto"/>
              <w:right w:val="single" w:sz="2" w:space="0" w:color="auto"/>
            </w:tcBorders>
          </w:tcPr>
          <w:p w14:paraId="30F5F2A1" w14:textId="77777777" w:rsidR="005C1C1D" w:rsidRPr="00D8063B" w:rsidRDefault="005C1C1D" w:rsidP="00DA6BCB">
            <w:pPr>
              <w:pStyle w:val="NormalLeft"/>
              <w:rPr>
                <w:lang w:val="en-GB"/>
              </w:rPr>
            </w:pPr>
            <w:r w:rsidRPr="00D8063B">
              <w:rPr>
                <w:lang w:val="en-GB"/>
              </w:rPr>
              <w:t>Claims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669CB13"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3A087C6" w14:textId="77777777" w:rsidR="005C1C1D" w:rsidRPr="00D8063B" w:rsidRDefault="005C1C1D" w:rsidP="00DA6BCB">
            <w:pPr>
              <w:pStyle w:val="NormalLeft"/>
              <w:rPr>
                <w:lang w:val="en-GB"/>
              </w:rPr>
            </w:pPr>
            <w:r w:rsidRPr="00D8063B">
              <w:rPr>
                <w:lang w:val="en-GB"/>
              </w:rPr>
              <w:t>The amount relates to the gross proportional reinsurance accepted.</w:t>
            </w:r>
          </w:p>
          <w:p w14:paraId="408571AC"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1DA8857B" w14:textId="77777777" w:rsidTr="00DA6BCB">
        <w:tc>
          <w:tcPr>
            <w:tcW w:w="1393" w:type="dxa"/>
            <w:tcBorders>
              <w:top w:val="single" w:sz="2" w:space="0" w:color="auto"/>
              <w:left w:val="single" w:sz="2" w:space="0" w:color="auto"/>
              <w:bottom w:val="single" w:sz="2" w:space="0" w:color="auto"/>
              <w:right w:val="single" w:sz="2" w:space="0" w:color="auto"/>
            </w:tcBorders>
          </w:tcPr>
          <w:p w14:paraId="3269FFED" w14:textId="77777777" w:rsidR="005C1C1D" w:rsidRPr="00D8063B" w:rsidRDefault="005C1C1D" w:rsidP="00DA6BCB">
            <w:pPr>
              <w:pStyle w:val="NormalLeft"/>
              <w:rPr>
                <w:lang w:val="en-GB"/>
              </w:rPr>
            </w:pPr>
            <w:r w:rsidRPr="00D8063B">
              <w:rPr>
                <w:lang w:val="en-GB"/>
              </w:rPr>
              <w:t>C0130 to C0160/R0830</w:t>
            </w:r>
          </w:p>
        </w:tc>
        <w:tc>
          <w:tcPr>
            <w:tcW w:w="2136" w:type="dxa"/>
            <w:tcBorders>
              <w:top w:val="single" w:sz="2" w:space="0" w:color="auto"/>
              <w:left w:val="single" w:sz="2" w:space="0" w:color="auto"/>
              <w:bottom w:val="single" w:sz="2" w:space="0" w:color="auto"/>
              <w:right w:val="single" w:sz="2" w:space="0" w:color="auto"/>
            </w:tcBorders>
          </w:tcPr>
          <w:p w14:paraId="278BF34D" w14:textId="77777777" w:rsidR="005C1C1D" w:rsidRPr="00D8063B" w:rsidRDefault="005C1C1D" w:rsidP="00DA6BCB">
            <w:pPr>
              <w:pStyle w:val="NormalLeft"/>
              <w:rPr>
                <w:lang w:val="en-GB"/>
              </w:rPr>
            </w:pPr>
            <w:r w:rsidRPr="00D8063B">
              <w:rPr>
                <w:lang w:val="en-GB"/>
              </w:rPr>
              <w:t>Claims management expenses — Gross — Non–proportional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F01A066"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3C733136" w14:textId="77777777" w:rsidR="005C1C1D" w:rsidRPr="00D8063B" w:rsidRDefault="005C1C1D" w:rsidP="00DA6BCB">
            <w:pPr>
              <w:pStyle w:val="NormalLeft"/>
              <w:rPr>
                <w:lang w:val="en-GB"/>
              </w:rPr>
            </w:pPr>
            <w:r w:rsidRPr="00D8063B">
              <w:rPr>
                <w:lang w:val="en-GB"/>
              </w:rPr>
              <w:t>The amount relates to the gross non proportional reinsurance accepted.</w:t>
            </w:r>
          </w:p>
          <w:p w14:paraId="2A33BB63"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1C14764C" w14:textId="77777777" w:rsidTr="00DA6BCB">
        <w:tc>
          <w:tcPr>
            <w:tcW w:w="1393" w:type="dxa"/>
            <w:tcBorders>
              <w:top w:val="single" w:sz="2" w:space="0" w:color="auto"/>
              <w:left w:val="single" w:sz="2" w:space="0" w:color="auto"/>
              <w:bottom w:val="single" w:sz="2" w:space="0" w:color="auto"/>
              <w:right w:val="single" w:sz="2" w:space="0" w:color="auto"/>
            </w:tcBorders>
          </w:tcPr>
          <w:p w14:paraId="65158238" w14:textId="77777777" w:rsidR="005C1C1D" w:rsidRPr="00D8063B" w:rsidRDefault="005C1C1D" w:rsidP="00DA6BCB">
            <w:pPr>
              <w:pStyle w:val="NormalLeft"/>
              <w:rPr>
                <w:lang w:val="en-GB"/>
              </w:rPr>
            </w:pPr>
            <w:r w:rsidRPr="00D8063B">
              <w:rPr>
                <w:lang w:val="en-GB"/>
              </w:rPr>
              <w:t>C0010 to C0160/R0840</w:t>
            </w:r>
          </w:p>
        </w:tc>
        <w:tc>
          <w:tcPr>
            <w:tcW w:w="2136" w:type="dxa"/>
            <w:tcBorders>
              <w:top w:val="single" w:sz="2" w:space="0" w:color="auto"/>
              <w:left w:val="single" w:sz="2" w:space="0" w:color="auto"/>
              <w:bottom w:val="single" w:sz="2" w:space="0" w:color="auto"/>
              <w:right w:val="single" w:sz="2" w:space="0" w:color="auto"/>
            </w:tcBorders>
          </w:tcPr>
          <w:p w14:paraId="05318393" w14:textId="77777777" w:rsidR="005C1C1D" w:rsidRPr="00D8063B" w:rsidRDefault="005C1C1D" w:rsidP="00DA6BCB">
            <w:pPr>
              <w:pStyle w:val="NormalLeft"/>
              <w:rPr>
                <w:lang w:val="en-GB"/>
              </w:rPr>
            </w:pPr>
            <w:r w:rsidRPr="00D8063B">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57916116"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F467C27" w14:textId="77777777" w:rsidR="005C1C1D" w:rsidRPr="00D8063B" w:rsidRDefault="005C1C1D" w:rsidP="00DA6BCB">
            <w:pPr>
              <w:pStyle w:val="NormalLeft"/>
              <w:rPr>
                <w:lang w:val="en-GB"/>
              </w:rPr>
            </w:pPr>
            <w:r w:rsidRPr="00D8063B">
              <w:rPr>
                <w:lang w:val="en-GB"/>
              </w:rPr>
              <w:lastRenderedPageBreak/>
              <w:t>The amount relates to the reinsurers' share.</w:t>
            </w:r>
          </w:p>
          <w:p w14:paraId="4E15EB57" w14:textId="77777777" w:rsidR="005C1C1D" w:rsidRPr="00D8063B" w:rsidRDefault="005C1C1D" w:rsidP="00DA6BCB">
            <w:pPr>
              <w:pStyle w:val="NormalLeft"/>
              <w:rPr>
                <w:lang w:val="en-GB"/>
              </w:rPr>
            </w:pPr>
            <w:r w:rsidRPr="00D8063B">
              <w:rPr>
                <w:lang w:val="en-GB"/>
              </w:rPr>
              <w:t>This shall include the movement in provisions in claims management expenses.</w:t>
            </w:r>
          </w:p>
          <w:p w14:paraId="39F23628"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4246075E" w14:textId="77777777" w:rsidTr="00DA6BCB">
        <w:tc>
          <w:tcPr>
            <w:tcW w:w="1393" w:type="dxa"/>
            <w:tcBorders>
              <w:top w:val="single" w:sz="2" w:space="0" w:color="auto"/>
              <w:left w:val="single" w:sz="2" w:space="0" w:color="auto"/>
              <w:bottom w:val="single" w:sz="2" w:space="0" w:color="auto"/>
              <w:right w:val="single" w:sz="2" w:space="0" w:color="auto"/>
            </w:tcBorders>
          </w:tcPr>
          <w:p w14:paraId="580B0C50" w14:textId="77777777" w:rsidR="005C1C1D" w:rsidRPr="00D8063B" w:rsidRDefault="005C1C1D" w:rsidP="00DA6BCB">
            <w:pPr>
              <w:pStyle w:val="NormalLeft"/>
              <w:rPr>
                <w:lang w:val="en-GB"/>
              </w:rPr>
            </w:pPr>
            <w:r w:rsidRPr="00D8063B">
              <w:rPr>
                <w:lang w:val="en-GB"/>
              </w:rPr>
              <w:lastRenderedPageBreak/>
              <w:t>C0010 to C0160/R0900</w:t>
            </w:r>
          </w:p>
        </w:tc>
        <w:tc>
          <w:tcPr>
            <w:tcW w:w="2136" w:type="dxa"/>
            <w:tcBorders>
              <w:top w:val="single" w:sz="2" w:space="0" w:color="auto"/>
              <w:left w:val="single" w:sz="2" w:space="0" w:color="auto"/>
              <w:bottom w:val="single" w:sz="2" w:space="0" w:color="auto"/>
              <w:right w:val="single" w:sz="2" w:space="0" w:color="auto"/>
            </w:tcBorders>
          </w:tcPr>
          <w:p w14:paraId="3AE43693" w14:textId="77777777" w:rsidR="005C1C1D" w:rsidRPr="00D8063B" w:rsidRDefault="005C1C1D" w:rsidP="00DA6BCB">
            <w:pPr>
              <w:pStyle w:val="NormalLeft"/>
              <w:rPr>
                <w:lang w:val="en-GB"/>
              </w:rPr>
            </w:pPr>
            <w:r w:rsidRPr="00D8063B">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600E7340"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56853E4" w14:textId="77777777" w:rsidR="005C1C1D" w:rsidRPr="00D8063B" w:rsidRDefault="005C1C1D" w:rsidP="00DA6BCB">
            <w:pPr>
              <w:pStyle w:val="NormalLeft"/>
              <w:rPr>
                <w:lang w:val="en-GB"/>
              </w:rPr>
            </w:pPr>
            <w:r w:rsidRPr="00D8063B">
              <w:rPr>
                <w:lang w:val="en-GB"/>
              </w:rPr>
              <w:t>The net claims management expenses represent the sum of the direct business and the accepted reinsurance business reduced by the amount ceded to reinsurance undertakings.</w:t>
            </w:r>
          </w:p>
          <w:p w14:paraId="2E670C0C"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17037AC4" w14:textId="77777777" w:rsidTr="00DA6BCB">
        <w:tc>
          <w:tcPr>
            <w:tcW w:w="1393" w:type="dxa"/>
            <w:tcBorders>
              <w:top w:val="single" w:sz="2" w:space="0" w:color="auto"/>
              <w:left w:val="single" w:sz="2" w:space="0" w:color="auto"/>
              <w:bottom w:val="single" w:sz="2" w:space="0" w:color="auto"/>
              <w:right w:val="single" w:sz="2" w:space="0" w:color="auto"/>
            </w:tcBorders>
          </w:tcPr>
          <w:p w14:paraId="13958747" w14:textId="77777777" w:rsidR="005C1C1D" w:rsidRPr="00D8063B" w:rsidRDefault="005C1C1D" w:rsidP="00DA6BCB">
            <w:pPr>
              <w:pStyle w:val="NormalLeft"/>
              <w:rPr>
                <w:lang w:val="en-GB"/>
              </w:rPr>
            </w:pPr>
            <w:r w:rsidRPr="00D8063B">
              <w:rPr>
                <w:lang w:val="en-GB"/>
              </w:rPr>
              <w:t>C0010 to C0120/R0910</w:t>
            </w:r>
          </w:p>
        </w:tc>
        <w:tc>
          <w:tcPr>
            <w:tcW w:w="2136" w:type="dxa"/>
            <w:tcBorders>
              <w:top w:val="single" w:sz="2" w:space="0" w:color="auto"/>
              <w:left w:val="single" w:sz="2" w:space="0" w:color="auto"/>
              <w:bottom w:val="single" w:sz="2" w:space="0" w:color="auto"/>
              <w:right w:val="single" w:sz="2" w:space="0" w:color="auto"/>
            </w:tcBorders>
          </w:tcPr>
          <w:p w14:paraId="6A73785F" w14:textId="77777777" w:rsidR="005C1C1D" w:rsidRPr="00D8063B" w:rsidRDefault="005C1C1D" w:rsidP="00DA6BCB">
            <w:pPr>
              <w:pStyle w:val="NormalLeft"/>
              <w:rPr>
                <w:lang w:val="en-GB"/>
              </w:rPr>
            </w:pPr>
            <w:r w:rsidRPr="00D8063B">
              <w:rPr>
                <w:lang w:val="en-GB"/>
              </w:rPr>
              <w:t>Acquisition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6ADDBC96"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798ABCB" w14:textId="77777777" w:rsidR="005C1C1D" w:rsidRPr="00D8063B" w:rsidRDefault="005C1C1D" w:rsidP="00DA6BCB">
            <w:pPr>
              <w:pStyle w:val="NormalLeft"/>
              <w:rPr>
                <w:lang w:val="en-GB"/>
              </w:rPr>
            </w:pPr>
            <w:r w:rsidRPr="00D8063B">
              <w:rPr>
                <w:lang w:val="en-GB"/>
              </w:rPr>
              <w:t>The amount relates to the gross direct business.</w:t>
            </w:r>
          </w:p>
        </w:tc>
      </w:tr>
      <w:tr w:rsidR="005C1C1D" w:rsidRPr="00D8063B" w14:paraId="41D60212" w14:textId="77777777" w:rsidTr="00DA6BCB">
        <w:tc>
          <w:tcPr>
            <w:tcW w:w="1393" w:type="dxa"/>
            <w:tcBorders>
              <w:top w:val="single" w:sz="2" w:space="0" w:color="auto"/>
              <w:left w:val="single" w:sz="2" w:space="0" w:color="auto"/>
              <w:bottom w:val="single" w:sz="2" w:space="0" w:color="auto"/>
              <w:right w:val="single" w:sz="2" w:space="0" w:color="auto"/>
            </w:tcBorders>
          </w:tcPr>
          <w:p w14:paraId="7B8979E1" w14:textId="77777777" w:rsidR="005C1C1D" w:rsidRPr="00D8063B" w:rsidRDefault="005C1C1D" w:rsidP="00DA6BCB">
            <w:pPr>
              <w:pStyle w:val="NormalLeft"/>
              <w:rPr>
                <w:lang w:val="en-GB"/>
              </w:rPr>
            </w:pPr>
            <w:r w:rsidRPr="00D8063B">
              <w:rPr>
                <w:lang w:val="en-GB"/>
              </w:rPr>
              <w:t>C0010 to C0120/R0920</w:t>
            </w:r>
          </w:p>
        </w:tc>
        <w:tc>
          <w:tcPr>
            <w:tcW w:w="2136" w:type="dxa"/>
            <w:tcBorders>
              <w:top w:val="single" w:sz="2" w:space="0" w:color="auto"/>
              <w:left w:val="single" w:sz="2" w:space="0" w:color="auto"/>
              <w:bottom w:val="single" w:sz="2" w:space="0" w:color="auto"/>
              <w:right w:val="single" w:sz="2" w:space="0" w:color="auto"/>
            </w:tcBorders>
          </w:tcPr>
          <w:p w14:paraId="6415B448" w14:textId="77777777" w:rsidR="005C1C1D" w:rsidRPr="00D8063B" w:rsidRDefault="005C1C1D" w:rsidP="00DA6BCB">
            <w:pPr>
              <w:pStyle w:val="NormalLeft"/>
              <w:rPr>
                <w:lang w:val="en-GB"/>
              </w:rPr>
            </w:pPr>
            <w:r w:rsidRPr="00D8063B">
              <w:rPr>
                <w:lang w:val="en-GB"/>
              </w:rPr>
              <w:t>Acquisition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FB21EA0"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F4DAC40" w14:textId="77777777" w:rsidR="005C1C1D" w:rsidRPr="00D8063B" w:rsidRDefault="005C1C1D" w:rsidP="00DA6BCB">
            <w:pPr>
              <w:pStyle w:val="NormalLeft"/>
              <w:rPr>
                <w:lang w:val="en-GB"/>
              </w:rPr>
            </w:pPr>
            <w:r w:rsidRPr="00D8063B">
              <w:rPr>
                <w:lang w:val="en-GB"/>
              </w:rPr>
              <w:t>The amount relates to the gross proportional reinsurance accepted.</w:t>
            </w:r>
          </w:p>
        </w:tc>
      </w:tr>
      <w:tr w:rsidR="005C1C1D" w:rsidRPr="00D8063B" w14:paraId="1700851B" w14:textId="77777777" w:rsidTr="00DA6BCB">
        <w:tc>
          <w:tcPr>
            <w:tcW w:w="1393" w:type="dxa"/>
            <w:tcBorders>
              <w:top w:val="single" w:sz="2" w:space="0" w:color="auto"/>
              <w:left w:val="single" w:sz="2" w:space="0" w:color="auto"/>
              <w:bottom w:val="single" w:sz="2" w:space="0" w:color="auto"/>
              <w:right w:val="single" w:sz="2" w:space="0" w:color="auto"/>
            </w:tcBorders>
          </w:tcPr>
          <w:p w14:paraId="4A1A38D1" w14:textId="77777777" w:rsidR="005C1C1D" w:rsidRPr="00D8063B" w:rsidRDefault="005C1C1D" w:rsidP="00DA6BCB">
            <w:pPr>
              <w:pStyle w:val="NormalLeft"/>
              <w:rPr>
                <w:lang w:val="en-GB"/>
              </w:rPr>
            </w:pPr>
            <w:r w:rsidRPr="00D8063B">
              <w:rPr>
                <w:lang w:val="en-GB"/>
              </w:rPr>
              <w:lastRenderedPageBreak/>
              <w:t>C0130 to C0160/R0930</w:t>
            </w:r>
          </w:p>
        </w:tc>
        <w:tc>
          <w:tcPr>
            <w:tcW w:w="2136" w:type="dxa"/>
            <w:tcBorders>
              <w:top w:val="single" w:sz="2" w:space="0" w:color="auto"/>
              <w:left w:val="single" w:sz="2" w:space="0" w:color="auto"/>
              <w:bottom w:val="single" w:sz="2" w:space="0" w:color="auto"/>
              <w:right w:val="single" w:sz="2" w:space="0" w:color="auto"/>
            </w:tcBorders>
          </w:tcPr>
          <w:p w14:paraId="6B028051" w14:textId="77777777" w:rsidR="005C1C1D" w:rsidRPr="00D8063B" w:rsidRDefault="005C1C1D" w:rsidP="00DA6BCB">
            <w:pPr>
              <w:pStyle w:val="NormalLeft"/>
              <w:rPr>
                <w:lang w:val="en-GB"/>
              </w:rPr>
            </w:pPr>
            <w:r w:rsidRPr="00D8063B">
              <w:rPr>
                <w:lang w:val="en-GB"/>
              </w:rPr>
              <w:t>Acquisition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A018DD3"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08AAAECC" w14:textId="77777777" w:rsidR="005C1C1D" w:rsidRPr="00D8063B" w:rsidRDefault="005C1C1D" w:rsidP="00DA6BCB">
            <w:pPr>
              <w:pStyle w:val="NormalLeft"/>
              <w:rPr>
                <w:lang w:val="en-GB"/>
              </w:rPr>
            </w:pPr>
            <w:r w:rsidRPr="00D8063B">
              <w:rPr>
                <w:lang w:val="en-GB"/>
              </w:rPr>
              <w:t>The amount relates to the non–proportional reinsurance accepted.</w:t>
            </w:r>
          </w:p>
        </w:tc>
      </w:tr>
      <w:tr w:rsidR="005C1C1D" w:rsidRPr="00D8063B" w14:paraId="1B824D83" w14:textId="77777777" w:rsidTr="00DA6BCB">
        <w:tc>
          <w:tcPr>
            <w:tcW w:w="1393" w:type="dxa"/>
            <w:tcBorders>
              <w:top w:val="single" w:sz="2" w:space="0" w:color="auto"/>
              <w:left w:val="single" w:sz="2" w:space="0" w:color="auto"/>
              <w:bottom w:val="single" w:sz="2" w:space="0" w:color="auto"/>
              <w:right w:val="single" w:sz="2" w:space="0" w:color="auto"/>
            </w:tcBorders>
          </w:tcPr>
          <w:p w14:paraId="09FF0ABE" w14:textId="77777777" w:rsidR="005C1C1D" w:rsidRPr="00D8063B" w:rsidRDefault="005C1C1D" w:rsidP="00DA6BCB">
            <w:pPr>
              <w:pStyle w:val="NormalLeft"/>
              <w:rPr>
                <w:lang w:val="en-GB"/>
              </w:rPr>
            </w:pPr>
            <w:r w:rsidRPr="00D8063B">
              <w:rPr>
                <w:lang w:val="en-GB"/>
              </w:rPr>
              <w:t>C0010 to C0160/R0940</w:t>
            </w:r>
          </w:p>
        </w:tc>
        <w:tc>
          <w:tcPr>
            <w:tcW w:w="2136" w:type="dxa"/>
            <w:tcBorders>
              <w:top w:val="single" w:sz="2" w:space="0" w:color="auto"/>
              <w:left w:val="single" w:sz="2" w:space="0" w:color="auto"/>
              <w:bottom w:val="single" w:sz="2" w:space="0" w:color="auto"/>
              <w:right w:val="single" w:sz="2" w:space="0" w:color="auto"/>
            </w:tcBorders>
          </w:tcPr>
          <w:p w14:paraId="184BDBC4" w14:textId="77777777" w:rsidR="005C1C1D" w:rsidRPr="00D8063B" w:rsidRDefault="005C1C1D" w:rsidP="00DA6BCB">
            <w:pPr>
              <w:pStyle w:val="NormalLeft"/>
              <w:rPr>
                <w:lang w:val="en-GB"/>
              </w:rPr>
            </w:pPr>
            <w:r w:rsidRPr="00D8063B">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313A9F48"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0FD6606" w14:textId="77777777" w:rsidR="005C1C1D" w:rsidRPr="00D8063B" w:rsidRDefault="005C1C1D" w:rsidP="00DA6BCB">
            <w:pPr>
              <w:pStyle w:val="NormalLeft"/>
              <w:rPr>
                <w:lang w:val="en-GB"/>
              </w:rPr>
            </w:pPr>
            <w:r w:rsidRPr="00D8063B">
              <w:rPr>
                <w:lang w:val="en-GB"/>
              </w:rPr>
              <w:t>The amount relates to the reinsurers' share.</w:t>
            </w:r>
          </w:p>
          <w:p w14:paraId="043FB7FE"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3D4E53BF" w14:textId="77777777" w:rsidTr="00DA6BCB">
        <w:tc>
          <w:tcPr>
            <w:tcW w:w="1393" w:type="dxa"/>
            <w:tcBorders>
              <w:top w:val="single" w:sz="2" w:space="0" w:color="auto"/>
              <w:left w:val="single" w:sz="2" w:space="0" w:color="auto"/>
              <w:bottom w:val="single" w:sz="2" w:space="0" w:color="auto"/>
              <w:right w:val="single" w:sz="2" w:space="0" w:color="auto"/>
            </w:tcBorders>
          </w:tcPr>
          <w:p w14:paraId="70E463F1" w14:textId="77777777" w:rsidR="005C1C1D" w:rsidRPr="00D8063B" w:rsidRDefault="005C1C1D" w:rsidP="00DA6BCB">
            <w:pPr>
              <w:pStyle w:val="NormalLeft"/>
              <w:rPr>
                <w:lang w:val="en-GB"/>
              </w:rPr>
            </w:pPr>
            <w:r w:rsidRPr="00D8063B">
              <w:rPr>
                <w:lang w:val="en-GB"/>
              </w:rPr>
              <w:t>C0010 to C0160/R1000</w:t>
            </w:r>
          </w:p>
        </w:tc>
        <w:tc>
          <w:tcPr>
            <w:tcW w:w="2136" w:type="dxa"/>
            <w:tcBorders>
              <w:top w:val="single" w:sz="2" w:space="0" w:color="auto"/>
              <w:left w:val="single" w:sz="2" w:space="0" w:color="auto"/>
              <w:bottom w:val="single" w:sz="2" w:space="0" w:color="auto"/>
              <w:right w:val="single" w:sz="2" w:space="0" w:color="auto"/>
            </w:tcBorders>
          </w:tcPr>
          <w:p w14:paraId="04DB0E17" w14:textId="77777777" w:rsidR="005C1C1D" w:rsidRPr="00D8063B" w:rsidRDefault="005C1C1D" w:rsidP="00DA6BCB">
            <w:pPr>
              <w:pStyle w:val="NormalLeft"/>
              <w:rPr>
                <w:lang w:val="en-GB"/>
              </w:rPr>
            </w:pPr>
            <w:r w:rsidRPr="00D8063B">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4EB444E1"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undertakings, the definition shall be applied mutatis mutandis.</w:t>
            </w:r>
          </w:p>
          <w:p w14:paraId="05D7A7D5" w14:textId="1DD4C200" w:rsidR="005C1C1D" w:rsidRPr="00D8063B" w:rsidRDefault="005C1C1D" w:rsidP="00DA6BCB">
            <w:pPr>
              <w:pStyle w:val="NormalLeft"/>
              <w:rPr>
                <w:lang w:val="en-GB"/>
              </w:rPr>
            </w:pPr>
            <w:r w:rsidRPr="00D8063B">
              <w:rPr>
                <w:lang w:val="en-GB"/>
              </w:rPr>
              <w:t>The net acquisition expenses represent the sum of the direct business and the accepted reinsurance business reduced by the amount ceded to reinsurance undertakings.</w:t>
            </w:r>
          </w:p>
        </w:tc>
      </w:tr>
      <w:tr w:rsidR="005C1C1D" w:rsidRPr="00D8063B" w14:paraId="4160CD8E" w14:textId="77777777" w:rsidTr="00DA6BCB">
        <w:tc>
          <w:tcPr>
            <w:tcW w:w="1393" w:type="dxa"/>
            <w:tcBorders>
              <w:top w:val="single" w:sz="2" w:space="0" w:color="auto"/>
              <w:left w:val="single" w:sz="2" w:space="0" w:color="auto"/>
              <w:bottom w:val="single" w:sz="2" w:space="0" w:color="auto"/>
              <w:right w:val="single" w:sz="2" w:space="0" w:color="auto"/>
            </w:tcBorders>
          </w:tcPr>
          <w:p w14:paraId="00EF972A" w14:textId="77777777" w:rsidR="005C1C1D" w:rsidRPr="00D8063B" w:rsidRDefault="005C1C1D" w:rsidP="00DA6BCB">
            <w:pPr>
              <w:pStyle w:val="NormalLeft"/>
              <w:rPr>
                <w:lang w:val="en-GB"/>
              </w:rPr>
            </w:pPr>
            <w:r w:rsidRPr="00D8063B">
              <w:rPr>
                <w:lang w:val="en-GB"/>
              </w:rPr>
              <w:t>C0010 to C0120/R1010</w:t>
            </w:r>
          </w:p>
        </w:tc>
        <w:tc>
          <w:tcPr>
            <w:tcW w:w="2136" w:type="dxa"/>
            <w:tcBorders>
              <w:top w:val="single" w:sz="2" w:space="0" w:color="auto"/>
              <w:left w:val="single" w:sz="2" w:space="0" w:color="auto"/>
              <w:bottom w:val="single" w:sz="2" w:space="0" w:color="auto"/>
              <w:right w:val="single" w:sz="2" w:space="0" w:color="auto"/>
            </w:tcBorders>
          </w:tcPr>
          <w:p w14:paraId="0286D265" w14:textId="77777777" w:rsidR="005C1C1D" w:rsidRPr="00D8063B" w:rsidRDefault="005C1C1D" w:rsidP="00DA6BCB">
            <w:pPr>
              <w:pStyle w:val="NormalLeft"/>
              <w:rPr>
                <w:lang w:val="en-GB"/>
              </w:rPr>
            </w:pPr>
            <w:r w:rsidRPr="00D8063B">
              <w:rPr>
                <w:lang w:val="en-GB"/>
              </w:rPr>
              <w:t>Overhead expenses — Gross direct business</w:t>
            </w:r>
          </w:p>
        </w:tc>
        <w:tc>
          <w:tcPr>
            <w:tcW w:w="5757" w:type="dxa"/>
            <w:tcBorders>
              <w:top w:val="single" w:sz="2" w:space="0" w:color="auto"/>
              <w:left w:val="single" w:sz="2" w:space="0" w:color="auto"/>
              <w:bottom w:val="single" w:sz="2" w:space="0" w:color="auto"/>
              <w:right w:val="single" w:sz="2" w:space="0" w:color="auto"/>
            </w:tcBorders>
          </w:tcPr>
          <w:p w14:paraId="09421FA6" w14:textId="77777777" w:rsidR="005C1C1D" w:rsidRPr="00D8063B" w:rsidRDefault="005C1C1D" w:rsidP="00DA6BCB">
            <w:pPr>
              <w:pStyle w:val="NormalLeft"/>
              <w:rPr>
                <w:lang w:val="en-GB"/>
              </w:rPr>
            </w:pPr>
            <w:r w:rsidRPr="00D8063B">
              <w:rPr>
                <w:lang w:val="en-GB"/>
              </w:rPr>
              <w:t xml:space="preserve">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w:t>
            </w:r>
            <w:r w:rsidRPr="00D8063B">
              <w:rPr>
                <w:lang w:val="en-GB"/>
              </w:rPr>
              <w:lastRenderedPageBreak/>
              <w:t>to support insurance and reinsurance business (e.g. buying new IT system and developing new software).</w:t>
            </w:r>
          </w:p>
          <w:p w14:paraId="48C4CFB2" w14:textId="77777777" w:rsidR="005C1C1D" w:rsidRPr="00D8063B" w:rsidRDefault="005C1C1D" w:rsidP="00DA6BCB">
            <w:pPr>
              <w:pStyle w:val="NormalLeft"/>
              <w:rPr>
                <w:lang w:val="en-GB"/>
              </w:rPr>
            </w:pPr>
            <w:r w:rsidRPr="00D8063B">
              <w:rPr>
                <w:lang w:val="en-GB"/>
              </w:rPr>
              <w:t>The amount relates to the gross direct business.</w:t>
            </w:r>
          </w:p>
        </w:tc>
      </w:tr>
      <w:tr w:rsidR="005C1C1D" w:rsidRPr="00D8063B" w14:paraId="31E40459" w14:textId="77777777" w:rsidTr="00DA6BCB">
        <w:tc>
          <w:tcPr>
            <w:tcW w:w="1393" w:type="dxa"/>
            <w:tcBorders>
              <w:top w:val="single" w:sz="2" w:space="0" w:color="auto"/>
              <w:left w:val="single" w:sz="2" w:space="0" w:color="auto"/>
              <w:bottom w:val="single" w:sz="2" w:space="0" w:color="auto"/>
              <w:right w:val="single" w:sz="2" w:space="0" w:color="auto"/>
            </w:tcBorders>
          </w:tcPr>
          <w:p w14:paraId="39BAA4EA" w14:textId="77777777" w:rsidR="005C1C1D" w:rsidRPr="00D8063B" w:rsidRDefault="005C1C1D" w:rsidP="00DA6BCB">
            <w:pPr>
              <w:pStyle w:val="NormalLeft"/>
              <w:rPr>
                <w:lang w:val="en-GB"/>
              </w:rPr>
            </w:pPr>
            <w:r w:rsidRPr="00D8063B">
              <w:rPr>
                <w:lang w:val="en-GB"/>
              </w:rPr>
              <w:lastRenderedPageBreak/>
              <w:t>C0010 to C0120/R1020</w:t>
            </w:r>
          </w:p>
        </w:tc>
        <w:tc>
          <w:tcPr>
            <w:tcW w:w="2136" w:type="dxa"/>
            <w:tcBorders>
              <w:top w:val="single" w:sz="2" w:space="0" w:color="auto"/>
              <w:left w:val="single" w:sz="2" w:space="0" w:color="auto"/>
              <w:bottom w:val="single" w:sz="2" w:space="0" w:color="auto"/>
              <w:right w:val="single" w:sz="2" w:space="0" w:color="auto"/>
            </w:tcBorders>
          </w:tcPr>
          <w:p w14:paraId="4855872A" w14:textId="77777777" w:rsidR="005C1C1D" w:rsidRPr="00D8063B" w:rsidRDefault="005C1C1D" w:rsidP="00DA6BCB">
            <w:pPr>
              <w:pStyle w:val="NormalLeft"/>
              <w:rPr>
                <w:lang w:val="en-GB"/>
              </w:rPr>
            </w:pPr>
            <w:r w:rsidRPr="00D8063B">
              <w:rPr>
                <w:lang w:val="en-GB"/>
              </w:rPr>
              <w:t>Overhead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42F2E27"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10A441D" w14:textId="77777777" w:rsidR="005C1C1D" w:rsidRPr="00D8063B" w:rsidRDefault="005C1C1D" w:rsidP="00DA6BCB">
            <w:pPr>
              <w:pStyle w:val="NormalLeft"/>
              <w:rPr>
                <w:lang w:val="en-GB"/>
              </w:rPr>
            </w:pPr>
            <w:r w:rsidRPr="00D8063B">
              <w:rPr>
                <w:lang w:val="en-GB"/>
              </w:rPr>
              <w:t>The amount relates to the gross proportional reinsurance accepted.</w:t>
            </w:r>
          </w:p>
        </w:tc>
      </w:tr>
      <w:tr w:rsidR="005C1C1D" w:rsidRPr="00D8063B" w14:paraId="06301DD4" w14:textId="77777777" w:rsidTr="00DA6BCB">
        <w:tc>
          <w:tcPr>
            <w:tcW w:w="1393" w:type="dxa"/>
            <w:tcBorders>
              <w:top w:val="single" w:sz="2" w:space="0" w:color="auto"/>
              <w:left w:val="single" w:sz="2" w:space="0" w:color="auto"/>
              <w:bottom w:val="single" w:sz="2" w:space="0" w:color="auto"/>
              <w:right w:val="single" w:sz="2" w:space="0" w:color="auto"/>
            </w:tcBorders>
          </w:tcPr>
          <w:p w14:paraId="13878EE5" w14:textId="77777777" w:rsidR="005C1C1D" w:rsidRPr="00D8063B" w:rsidRDefault="005C1C1D" w:rsidP="00DA6BCB">
            <w:pPr>
              <w:pStyle w:val="NormalLeft"/>
              <w:rPr>
                <w:lang w:val="en-GB"/>
              </w:rPr>
            </w:pPr>
            <w:r w:rsidRPr="00D8063B">
              <w:rPr>
                <w:lang w:val="en-GB"/>
              </w:rPr>
              <w:t>C0130 to C0160/R1030</w:t>
            </w:r>
          </w:p>
        </w:tc>
        <w:tc>
          <w:tcPr>
            <w:tcW w:w="2136" w:type="dxa"/>
            <w:tcBorders>
              <w:top w:val="single" w:sz="2" w:space="0" w:color="auto"/>
              <w:left w:val="single" w:sz="2" w:space="0" w:color="auto"/>
              <w:bottom w:val="single" w:sz="2" w:space="0" w:color="auto"/>
              <w:right w:val="single" w:sz="2" w:space="0" w:color="auto"/>
            </w:tcBorders>
          </w:tcPr>
          <w:p w14:paraId="5281A262" w14:textId="77777777" w:rsidR="005C1C1D" w:rsidRPr="00D8063B" w:rsidRDefault="005C1C1D" w:rsidP="00DA6BCB">
            <w:pPr>
              <w:pStyle w:val="NormalLeft"/>
              <w:rPr>
                <w:lang w:val="en-GB"/>
              </w:rPr>
            </w:pPr>
            <w:r w:rsidRPr="00D8063B">
              <w:rPr>
                <w:lang w:val="en-GB"/>
              </w:rPr>
              <w:t>Overhead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3F7679"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7B0D6DF" w14:textId="77777777" w:rsidR="005C1C1D" w:rsidRPr="00D8063B" w:rsidRDefault="005C1C1D" w:rsidP="00DA6BCB">
            <w:pPr>
              <w:pStyle w:val="NormalLeft"/>
              <w:rPr>
                <w:lang w:val="en-GB"/>
              </w:rPr>
            </w:pPr>
            <w:r w:rsidRPr="00D8063B">
              <w:rPr>
                <w:lang w:val="en-GB"/>
              </w:rPr>
              <w:t>The amount relates to the gross — non proportional reinsurance accepted.</w:t>
            </w:r>
          </w:p>
        </w:tc>
      </w:tr>
      <w:tr w:rsidR="005C1C1D" w:rsidRPr="00D8063B" w14:paraId="1490F758" w14:textId="77777777" w:rsidTr="00DA6BCB">
        <w:tc>
          <w:tcPr>
            <w:tcW w:w="1393" w:type="dxa"/>
            <w:tcBorders>
              <w:top w:val="single" w:sz="2" w:space="0" w:color="auto"/>
              <w:left w:val="single" w:sz="2" w:space="0" w:color="auto"/>
              <w:bottom w:val="single" w:sz="2" w:space="0" w:color="auto"/>
              <w:right w:val="single" w:sz="2" w:space="0" w:color="auto"/>
            </w:tcBorders>
          </w:tcPr>
          <w:p w14:paraId="7EF5084E" w14:textId="77777777" w:rsidR="005C1C1D" w:rsidRPr="00D8063B" w:rsidRDefault="005C1C1D" w:rsidP="00DA6BCB">
            <w:pPr>
              <w:pStyle w:val="NormalLeft"/>
              <w:rPr>
                <w:lang w:val="en-GB"/>
              </w:rPr>
            </w:pPr>
            <w:r w:rsidRPr="00D8063B">
              <w:rPr>
                <w:lang w:val="en-GB"/>
              </w:rPr>
              <w:t>C0010 to C0160/R1040</w:t>
            </w:r>
          </w:p>
        </w:tc>
        <w:tc>
          <w:tcPr>
            <w:tcW w:w="2136" w:type="dxa"/>
            <w:tcBorders>
              <w:top w:val="single" w:sz="2" w:space="0" w:color="auto"/>
              <w:left w:val="single" w:sz="2" w:space="0" w:color="auto"/>
              <w:bottom w:val="single" w:sz="2" w:space="0" w:color="auto"/>
              <w:right w:val="single" w:sz="2" w:space="0" w:color="auto"/>
            </w:tcBorders>
          </w:tcPr>
          <w:p w14:paraId="194CA4AE" w14:textId="77777777" w:rsidR="005C1C1D" w:rsidRPr="00D8063B" w:rsidRDefault="005C1C1D" w:rsidP="00DA6BCB">
            <w:pPr>
              <w:pStyle w:val="NormalLeft"/>
              <w:rPr>
                <w:lang w:val="en-GB"/>
              </w:rPr>
            </w:pPr>
            <w:r w:rsidRPr="00D8063B">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2C5662EE"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091E1563" w14:textId="77777777" w:rsidR="005C1C1D" w:rsidRPr="00D8063B" w:rsidRDefault="005C1C1D" w:rsidP="00DA6BCB">
            <w:pPr>
              <w:pStyle w:val="NormalLeft"/>
              <w:rPr>
                <w:lang w:val="en-GB"/>
              </w:rPr>
            </w:pPr>
            <w:r w:rsidRPr="00D8063B">
              <w:rPr>
                <w:lang w:val="en-GB"/>
              </w:rPr>
              <w:t>The amount relates to the reinsurers' share.</w:t>
            </w:r>
          </w:p>
          <w:p w14:paraId="62273108"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7BF90ADF" w14:textId="77777777" w:rsidTr="00DA6BCB">
        <w:tc>
          <w:tcPr>
            <w:tcW w:w="1393" w:type="dxa"/>
            <w:tcBorders>
              <w:top w:val="single" w:sz="2" w:space="0" w:color="auto"/>
              <w:left w:val="single" w:sz="2" w:space="0" w:color="auto"/>
              <w:bottom w:val="single" w:sz="2" w:space="0" w:color="auto"/>
              <w:right w:val="single" w:sz="2" w:space="0" w:color="auto"/>
            </w:tcBorders>
          </w:tcPr>
          <w:p w14:paraId="186DB2FA" w14:textId="77777777" w:rsidR="005C1C1D" w:rsidRPr="00D8063B" w:rsidRDefault="005C1C1D" w:rsidP="00DA6BCB">
            <w:pPr>
              <w:pStyle w:val="NormalLeft"/>
              <w:rPr>
                <w:lang w:val="en-GB"/>
              </w:rPr>
            </w:pPr>
            <w:r w:rsidRPr="00D8063B">
              <w:rPr>
                <w:lang w:val="en-GB"/>
              </w:rPr>
              <w:t>C0010 to C0160/R1100</w:t>
            </w:r>
          </w:p>
        </w:tc>
        <w:tc>
          <w:tcPr>
            <w:tcW w:w="2136" w:type="dxa"/>
            <w:tcBorders>
              <w:top w:val="single" w:sz="2" w:space="0" w:color="auto"/>
              <w:left w:val="single" w:sz="2" w:space="0" w:color="auto"/>
              <w:bottom w:val="single" w:sz="2" w:space="0" w:color="auto"/>
              <w:right w:val="single" w:sz="2" w:space="0" w:color="auto"/>
            </w:tcBorders>
          </w:tcPr>
          <w:p w14:paraId="4377E9A7" w14:textId="77777777" w:rsidR="005C1C1D" w:rsidRPr="00D8063B" w:rsidRDefault="005C1C1D" w:rsidP="00DA6BCB">
            <w:pPr>
              <w:pStyle w:val="NormalLeft"/>
              <w:rPr>
                <w:lang w:val="en-GB"/>
              </w:rPr>
            </w:pPr>
            <w:r w:rsidRPr="00D8063B">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6A4B746C" w14:textId="77777777" w:rsidR="005C1C1D" w:rsidRPr="00D8063B" w:rsidRDefault="005C1C1D" w:rsidP="00DA6BCB">
            <w:pPr>
              <w:pStyle w:val="NormalLeft"/>
              <w:rPr>
                <w:lang w:val="en-GB"/>
              </w:rPr>
            </w:pPr>
            <w:r w:rsidRPr="00D8063B">
              <w:rPr>
                <w:lang w:val="en-GB"/>
              </w:rPr>
              <w:t xml:space="preserve">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w:t>
            </w:r>
            <w:r w:rsidRPr="00D8063B">
              <w:rPr>
                <w:lang w:val="en-GB"/>
              </w:rPr>
              <w:lastRenderedPageBreak/>
              <w:t>internal processes such as investment in system required to support insurance and reinsurance business (e.g. buying new IT system and developing new software).</w:t>
            </w:r>
          </w:p>
          <w:p w14:paraId="6BBE3B62" w14:textId="77777777" w:rsidR="005C1C1D" w:rsidRPr="00D8063B" w:rsidRDefault="005C1C1D" w:rsidP="00DA6BCB">
            <w:pPr>
              <w:pStyle w:val="NormalLeft"/>
              <w:rPr>
                <w:lang w:val="en-GB"/>
              </w:rPr>
            </w:pPr>
            <w:r w:rsidRPr="00D8063B">
              <w:rPr>
                <w:lang w:val="en-GB"/>
              </w:rPr>
              <w:t>The net overhead expenses represent the sum of the direct business and the accepted reinsurance business reduced by the amount ceded to reinsurance undertakings.</w:t>
            </w:r>
          </w:p>
        </w:tc>
      </w:tr>
      <w:tr w:rsidR="005C1C1D" w:rsidRPr="00D8063B" w14:paraId="314E48D2" w14:textId="77777777" w:rsidTr="00DA6BCB">
        <w:tc>
          <w:tcPr>
            <w:tcW w:w="1393" w:type="dxa"/>
            <w:tcBorders>
              <w:top w:val="single" w:sz="2" w:space="0" w:color="auto"/>
              <w:left w:val="single" w:sz="2" w:space="0" w:color="auto"/>
              <w:bottom w:val="single" w:sz="2" w:space="0" w:color="auto"/>
              <w:right w:val="single" w:sz="2" w:space="0" w:color="auto"/>
            </w:tcBorders>
          </w:tcPr>
          <w:p w14:paraId="1C22F8FC" w14:textId="77777777" w:rsidR="005C1C1D" w:rsidRPr="00D8063B" w:rsidRDefault="005C1C1D" w:rsidP="00DA6BCB">
            <w:pPr>
              <w:pStyle w:val="NormalLeft"/>
              <w:rPr>
                <w:lang w:val="en-GB"/>
              </w:rPr>
            </w:pPr>
            <w:r w:rsidRPr="00D8063B">
              <w:rPr>
                <w:lang w:val="en-GB"/>
              </w:rPr>
              <w:lastRenderedPageBreak/>
              <w:t>C0200/R0110–R1100</w:t>
            </w:r>
          </w:p>
        </w:tc>
        <w:tc>
          <w:tcPr>
            <w:tcW w:w="2136" w:type="dxa"/>
            <w:tcBorders>
              <w:top w:val="single" w:sz="2" w:space="0" w:color="auto"/>
              <w:left w:val="single" w:sz="2" w:space="0" w:color="auto"/>
              <w:bottom w:val="single" w:sz="2" w:space="0" w:color="auto"/>
              <w:right w:val="single" w:sz="2" w:space="0" w:color="auto"/>
            </w:tcBorders>
          </w:tcPr>
          <w:p w14:paraId="04B6ABA6" w14:textId="77777777" w:rsidR="005C1C1D" w:rsidRPr="00D8063B" w:rsidRDefault="005C1C1D" w:rsidP="00DA6BCB">
            <w:pPr>
              <w:pStyle w:val="NormalLeft"/>
              <w:rPr>
                <w:lang w:val="en-GB"/>
              </w:rPr>
            </w:pPr>
            <w:r w:rsidRPr="00D8063B">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6EE3B972" w14:textId="77777777" w:rsidR="005C1C1D" w:rsidRPr="00D8063B" w:rsidRDefault="005C1C1D" w:rsidP="00DA6BCB">
            <w:pPr>
              <w:pStyle w:val="NormalLeft"/>
              <w:rPr>
                <w:lang w:val="en-GB"/>
              </w:rPr>
            </w:pPr>
            <w:r w:rsidRPr="00D8063B">
              <w:rPr>
                <w:lang w:val="en-GB"/>
              </w:rPr>
              <w:t>Total for different items for all Lines of Business.</w:t>
            </w:r>
          </w:p>
        </w:tc>
      </w:tr>
      <w:tr w:rsidR="005C1C1D" w:rsidRPr="00D8063B" w14:paraId="1411A2E5" w14:textId="77777777" w:rsidTr="00DA6BCB">
        <w:tc>
          <w:tcPr>
            <w:tcW w:w="1393" w:type="dxa"/>
            <w:tcBorders>
              <w:top w:val="single" w:sz="2" w:space="0" w:color="auto"/>
              <w:left w:val="single" w:sz="2" w:space="0" w:color="auto"/>
              <w:bottom w:val="single" w:sz="2" w:space="0" w:color="auto"/>
              <w:right w:val="single" w:sz="2" w:space="0" w:color="auto"/>
            </w:tcBorders>
          </w:tcPr>
          <w:p w14:paraId="234C6440" w14:textId="339D4F08" w:rsidR="005C1C1D" w:rsidRPr="00D8063B" w:rsidRDefault="005C1C1D" w:rsidP="00DA6BCB">
            <w:pPr>
              <w:pStyle w:val="NormalLeft"/>
              <w:rPr>
                <w:lang w:val="en-GB"/>
              </w:rPr>
            </w:pPr>
            <w:r w:rsidRPr="00D8063B">
              <w:rPr>
                <w:lang w:val="en-GB"/>
              </w:rPr>
              <w:t>C0200/R12</w:t>
            </w:r>
            <w:ins w:id="1319" w:author="Author">
              <w:r w:rsidR="002A29F4">
                <w:rPr>
                  <w:lang w:val="en-GB"/>
                </w:rPr>
                <w:t>1</w:t>
              </w:r>
            </w:ins>
            <w:del w:id="1320" w:author="Author">
              <w:r w:rsidRPr="00D8063B" w:rsidDel="002A29F4">
                <w:rPr>
                  <w:lang w:val="en-GB"/>
                </w:rPr>
                <w:delText>0</w:delText>
              </w:r>
            </w:del>
            <w:r w:rsidRPr="00D8063B">
              <w:rPr>
                <w:lang w:val="en-GB"/>
              </w:rPr>
              <w:t>0</w:t>
            </w:r>
          </w:p>
        </w:tc>
        <w:tc>
          <w:tcPr>
            <w:tcW w:w="2136" w:type="dxa"/>
            <w:tcBorders>
              <w:top w:val="single" w:sz="2" w:space="0" w:color="auto"/>
              <w:left w:val="single" w:sz="2" w:space="0" w:color="auto"/>
              <w:bottom w:val="single" w:sz="2" w:space="0" w:color="auto"/>
              <w:right w:val="single" w:sz="2" w:space="0" w:color="auto"/>
            </w:tcBorders>
          </w:tcPr>
          <w:p w14:paraId="44AEBB6C" w14:textId="27C6D1A3" w:rsidR="005C1C1D" w:rsidRPr="00D8063B" w:rsidRDefault="005C1C1D" w:rsidP="00DA6BCB">
            <w:pPr>
              <w:pStyle w:val="NormalLeft"/>
              <w:rPr>
                <w:lang w:val="en-GB"/>
              </w:rPr>
            </w:pPr>
            <w:del w:id="1321" w:author="Author">
              <w:r w:rsidRPr="00D8063B" w:rsidDel="002853CA">
                <w:rPr>
                  <w:lang w:val="en-GB"/>
                </w:rPr>
                <w:delText>Other expenses</w:delText>
              </w:r>
            </w:del>
            <w:ins w:id="1322" w:author="Author">
              <w:r w:rsidR="002853CA" w:rsidRPr="00D8063B">
                <w:rPr>
                  <w:lang w:val="en-GB"/>
                </w:rPr>
                <w:t xml:space="preserve"> Balance - other technical expenses/ income</w:t>
              </w:r>
            </w:ins>
          </w:p>
        </w:tc>
        <w:tc>
          <w:tcPr>
            <w:tcW w:w="5757" w:type="dxa"/>
            <w:tcBorders>
              <w:top w:val="single" w:sz="2" w:space="0" w:color="auto"/>
              <w:left w:val="single" w:sz="2" w:space="0" w:color="auto"/>
              <w:bottom w:val="single" w:sz="2" w:space="0" w:color="auto"/>
              <w:right w:val="single" w:sz="2" w:space="0" w:color="auto"/>
            </w:tcBorders>
          </w:tcPr>
          <w:p w14:paraId="75EF346C" w14:textId="77777777" w:rsidR="00871F42" w:rsidRPr="00180831" w:rsidRDefault="005C1C1D" w:rsidP="00871F42">
            <w:pPr>
              <w:pStyle w:val="NormalLeft"/>
              <w:rPr>
                <w:ins w:id="1323" w:author="Author"/>
                <w:lang w:val="en-GB"/>
              </w:rPr>
            </w:pPr>
            <w:del w:id="1324" w:author="Author">
              <w:r w:rsidRPr="00D8063B" w:rsidDel="002853CA">
                <w:rPr>
                  <w:lang w:val="en-GB"/>
                </w:rPr>
                <w:delText xml:space="preserve">Other </w:delText>
              </w:r>
            </w:del>
            <w:ins w:id="1325" w:author="Author">
              <w:r w:rsidR="002853CA" w:rsidRPr="00D8063B">
                <w:rPr>
                  <w:lang w:val="en-GB"/>
                </w:rPr>
                <w:t xml:space="preserve">Net </w:t>
              </w:r>
            </w:ins>
            <w:r w:rsidRPr="00D8063B">
              <w:rPr>
                <w:lang w:val="en-GB"/>
              </w:rPr>
              <w:t>technical expenses</w:t>
            </w:r>
            <w:ins w:id="1326" w:author="Author">
              <w:r w:rsidR="002853CA" w:rsidRPr="00D8063B">
                <w:rPr>
                  <w:lang w:val="en-GB"/>
                </w:rPr>
                <w:t>/income</w:t>
              </w:r>
            </w:ins>
            <w:r w:rsidRPr="00D8063B">
              <w:rPr>
                <w:lang w:val="en-GB"/>
              </w:rPr>
              <w:t xml:space="preserve"> not covered by above mentioned expenses</w:t>
            </w:r>
            <w:ins w:id="1327" w:author="Author">
              <w:r w:rsidR="002853CA" w:rsidRPr="00D8063B">
                <w:rPr>
                  <w:lang w:val="en-GB"/>
                </w:rPr>
                <w:t>/income</w:t>
              </w:r>
            </w:ins>
            <w:r w:rsidRPr="00D8063B">
              <w:rPr>
                <w:lang w:val="en-GB"/>
              </w:rPr>
              <w:t xml:space="preserve"> </w:t>
            </w:r>
            <w:ins w:id="1328" w:author="Author">
              <w:r w:rsidR="00871F42" w:rsidRPr="00F87668">
                <w:rPr>
                  <w:lang w:val="en-GB"/>
                </w:rPr>
                <w:t xml:space="preserve">and reduced by the amount ceded to reinsurance undertakings. Other technical expenses/income </w:t>
              </w:r>
              <w:r w:rsidR="00871F42">
                <w:rPr>
                  <w:lang w:val="en-GB"/>
                </w:rPr>
                <w:t>shall</w:t>
              </w:r>
              <w:r w:rsidR="00871F42" w:rsidRPr="00F87668">
                <w:rPr>
                  <w:lang w:val="en-GB"/>
                </w:rPr>
                <w:t xml:space="preserve"> not </w:t>
              </w:r>
              <w:r w:rsidR="00871F42">
                <w:rPr>
                  <w:lang w:val="en-GB"/>
                </w:rPr>
                <w:t xml:space="preserve">be </w:t>
              </w:r>
              <w:r w:rsidR="00871F42" w:rsidRPr="00F87668">
                <w:rPr>
                  <w:lang w:val="en-GB"/>
                </w:rPr>
                <w:t>split by lines of business.</w:t>
              </w:r>
            </w:ins>
          </w:p>
          <w:p w14:paraId="7E5905B5" w14:textId="60421B4B" w:rsidR="005C1C1D" w:rsidRPr="00D8063B" w:rsidDel="00871F42" w:rsidRDefault="005C1C1D" w:rsidP="00DA6BCB">
            <w:pPr>
              <w:pStyle w:val="NormalLeft"/>
              <w:rPr>
                <w:del w:id="1329" w:author="Author"/>
                <w:lang w:val="en-GB"/>
              </w:rPr>
            </w:pPr>
            <w:del w:id="1330" w:author="Author">
              <w:r w:rsidRPr="00D8063B" w:rsidDel="00871F42">
                <w:rPr>
                  <w:lang w:val="en-GB"/>
                </w:rPr>
                <w:delText>and not split by lines of business.</w:delText>
              </w:r>
            </w:del>
          </w:p>
          <w:p w14:paraId="292C4B6D" w14:textId="77777777" w:rsidR="005C1C1D" w:rsidRDefault="005C1C1D" w:rsidP="00DA6BCB">
            <w:pPr>
              <w:pStyle w:val="NormalLeft"/>
              <w:rPr>
                <w:ins w:id="1331" w:author="Author"/>
                <w:lang w:val="en-GB"/>
              </w:rPr>
            </w:pPr>
            <w:r w:rsidRPr="00D8063B">
              <w:rPr>
                <w:lang w:val="en-GB"/>
              </w:rPr>
              <w:t>Shall not include</w:t>
            </w:r>
            <w:ins w:id="1332" w:author="Author">
              <w:r w:rsidR="00793881">
                <w:rPr>
                  <w:lang w:val="en-GB"/>
                </w:rPr>
                <w:t xml:space="preserve"> change in other technical provisions and</w:t>
              </w:r>
            </w:ins>
            <w:r w:rsidRPr="00D8063B">
              <w:rPr>
                <w:lang w:val="en-GB"/>
              </w:rPr>
              <w:t xml:space="preserve"> non–technical expenses</w:t>
            </w:r>
            <w:ins w:id="1333" w:author="Author">
              <w:r w:rsidR="002853CA" w:rsidRPr="00D8063B">
                <w:rPr>
                  <w:lang w:val="en-GB"/>
                </w:rPr>
                <w:t>/income</w:t>
              </w:r>
            </w:ins>
            <w:r w:rsidRPr="00D8063B">
              <w:rPr>
                <w:lang w:val="en-GB"/>
              </w:rPr>
              <w:t xml:space="preserve"> such as tax, interest expenses, losses on disposals, etc.</w:t>
            </w:r>
          </w:p>
          <w:p w14:paraId="383CEB0A" w14:textId="235652A4" w:rsidR="00871F42" w:rsidRPr="00D8063B" w:rsidRDefault="00871F42" w:rsidP="00DA6BCB">
            <w:pPr>
              <w:pStyle w:val="NormalLeft"/>
              <w:rPr>
                <w:lang w:val="en-GB"/>
              </w:rPr>
            </w:pPr>
            <w:ins w:id="1334" w:author="Author">
              <w:r>
                <w:rPr>
                  <w:lang w:val="en-GB"/>
                </w:rPr>
                <w:t xml:space="preserve">The amount of net technical expenses/income shall be reported negative if the </w:t>
              </w:r>
              <w:r w:rsidRPr="00D13035">
                <w:rPr>
                  <w:lang w:val="en-GB"/>
                </w:rPr>
                <w:t>amount of technical</w:t>
              </w:r>
              <w:r>
                <w:rPr>
                  <w:lang w:val="en-GB"/>
                </w:rPr>
                <w:t xml:space="preserve"> income is larger than the amount of technical expenses.</w:t>
              </w:r>
            </w:ins>
          </w:p>
        </w:tc>
      </w:tr>
      <w:tr w:rsidR="005C1C1D" w:rsidRPr="00D8063B" w14:paraId="52B24E36" w14:textId="77777777" w:rsidTr="00DA6BCB">
        <w:tc>
          <w:tcPr>
            <w:tcW w:w="1393" w:type="dxa"/>
            <w:tcBorders>
              <w:top w:val="single" w:sz="2" w:space="0" w:color="auto"/>
              <w:left w:val="single" w:sz="2" w:space="0" w:color="auto"/>
              <w:bottom w:val="single" w:sz="2" w:space="0" w:color="auto"/>
              <w:right w:val="single" w:sz="2" w:space="0" w:color="auto"/>
            </w:tcBorders>
          </w:tcPr>
          <w:p w14:paraId="03A2F0E1" w14:textId="77777777" w:rsidR="005C1C1D" w:rsidRPr="00D8063B" w:rsidRDefault="005C1C1D" w:rsidP="00DA6BCB">
            <w:pPr>
              <w:pStyle w:val="NormalLeft"/>
              <w:rPr>
                <w:lang w:val="en-GB"/>
              </w:rPr>
            </w:pPr>
            <w:r w:rsidRPr="00D8063B">
              <w:rPr>
                <w:lang w:val="en-GB"/>
              </w:rPr>
              <w:t>C0200/R1300</w:t>
            </w:r>
          </w:p>
        </w:tc>
        <w:tc>
          <w:tcPr>
            <w:tcW w:w="2136" w:type="dxa"/>
            <w:tcBorders>
              <w:top w:val="single" w:sz="2" w:space="0" w:color="auto"/>
              <w:left w:val="single" w:sz="2" w:space="0" w:color="auto"/>
              <w:bottom w:val="single" w:sz="2" w:space="0" w:color="auto"/>
              <w:right w:val="single" w:sz="2" w:space="0" w:color="auto"/>
            </w:tcBorders>
          </w:tcPr>
          <w:p w14:paraId="1CFF985F" w14:textId="77777777" w:rsidR="005C1C1D" w:rsidRPr="00D8063B" w:rsidRDefault="005C1C1D" w:rsidP="00DA6BCB">
            <w:pPr>
              <w:pStyle w:val="NormalLeft"/>
              <w:rPr>
                <w:lang w:val="en-GB"/>
              </w:rPr>
            </w:pPr>
            <w:r w:rsidRPr="00D8063B">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14852392" w14:textId="77777777" w:rsidR="005C1C1D" w:rsidRPr="00D8063B" w:rsidRDefault="005C1C1D" w:rsidP="00DA6BCB">
            <w:pPr>
              <w:pStyle w:val="NormalLeft"/>
              <w:rPr>
                <w:lang w:val="en-GB"/>
              </w:rPr>
            </w:pPr>
            <w:r w:rsidRPr="00D8063B">
              <w:rPr>
                <w:lang w:val="en-GB"/>
              </w:rPr>
              <w:t>Amount of all technical expenses</w:t>
            </w:r>
          </w:p>
        </w:tc>
      </w:tr>
      <w:tr w:rsidR="00A70DE5" w:rsidRPr="00D8063B" w14:paraId="61645ABF"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232F1C7B" w14:textId="411B3BC0" w:rsidR="00A70DE5" w:rsidRPr="00D8063B" w:rsidRDefault="00A70DE5" w:rsidP="007E4F25">
            <w:pPr>
              <w:pStyle w:val="NormalCentered"/>
              <w:jc w:val="left"/>
              <w:rPr>
                <w:lang w:val="en-GB"/>
              </w:rPr>
            </w:pPr>
            <w:r w:rsidRPr="00D8063B">
              <w:rPr>
                <w:i/>
                <w:lang w:val="en-GB"/>
              </w:rPr>
              <w:t>Life insurance and reinsurance obligations</w:t>
            </w:r>
          </w:p>
        </w:tc>
      </w:tr>
      <w:tr w:rsidR="005C1C1D" w:rsidRPr="00D8063B" w14:paraId="3C98553F" w14:textId="77777777" w:rsidTr="00DA6BCB">
        <w:tc>
          <w:tcPr>
            <w:tcW w:w="1393" w:type="dxa"/>
            <w:tcBorders>
              <w:top w:val="single" w:sz="2" w:space="0" w:color="auto"/>
              <w:left w:val="single" w:sz="2" w:space="0" w:color="auto"/>
              <w:bottom w:val="single" w:sz="2" w:space="0" w:color="auto"/>
              <w:right w:val="single" w:sz="2" w:space="0" w:color="auto"/>
            </w:tcBorders>
          </w:tcPr>
          <w:p w14:paraId="61FA36D6" w14:textId="77777777" w:rsidR="005C1C1D" w:rsidRPr="00D8063B" w:rsidRDefault="005C1C1D" w:rsidP="00DA6BCB">
            <w:pPr>
              <w:pStyle w:val="NormalLeft"/>
              <w:rPr>
                <w:lang w:val="en-GB"/>
              </w:rPr>
            </w:pPr>
            <w:r w:rsidRPr="00D8063B">
              <w:rPr>
                <w:lang w:val="en-GB"/>
              </w:rPr>
              <w:t>C0210 to C0280/R1410</w:t>
            </w:r>
          </w:p>
        </w:tc>
        <w:tc>
          <w:tcPr>
            <w:tcW w:w="2136" w:type="dxa"/>
            <w:tcBorders>
              <w:top w:val="single" w:sz="2" w:space="0" w:color="auto"/>
              <w:left w:val="single" w:sz="2" w:space="0" w:color="auto"/>
              <w:bottom w:val="single" w:sz="2" w:space="0" w:color="auto"/>
              <w:right w:val="single" w:sz="2" w:space="0" w:color="auto"/>
            </w:tcBorders>
          </w:tcPr>
          <w:p w14:paraId="5716ADB2" w14:textId="77777777" w:rsidR="005C1C1D" w:rsidRPr="00D8063B" w:rsidRDefault="005C1C1D" w:rsidP="00DA6BCB">
            <w:pPr>
              <w:pStyle w:val="NormalLeft"/>
              <w:rPr>
                <w:lang w:val="en-GB"/>
              </w:rPr>
            </w:pPr>
            <w:r w:rsidRPr="00D8063B">
              <w:rPr>
                <w:lang w:val="en-GB"/>
              </w:rPr>
              <w:t>Premiums written — Gross</w:t>
            </w:r>
          </w:p>
        </w:tc>
        <w:tc>
          <w:tcPr>
            <w:tcW w:w="5757" w:type="dxa"/>
            <w:tcBorders>
              <w:top w:val="single" w:sz="2" w:space="0" w:color="auto"/>
              <w:left w:val="single" w:sz="2" w:space="0" w:color="auto"/>
              <w:bottom w:val="single" w:sz="2" w:space="0" w:color="auto"/>
              <w:right w:val="single" w:sz="2" w:space="0" w:color="auto"/>
            </w:tcBorders>
          </w:tcPr>
          <w:p w14:paraId="1C126C78" w14:textId="4C2B6CFC" w:rsidR="005C1C1D" w:rsidRPr="00D8063B" w:rsidRDefault="005C1C1D" w:rsidP="00DA6BCB">
            <w:pPr>
              <w:pStyle w:val="NormalLeft"/>
              <w:rPr>
                <w:lang w:val="en-GB"/>
              </w:rPr>
            </w:pPr>
            <w:del w:id="1335" w:author="Author">
              <w:r w:rsidRPr="00D8063B" w:rsidDel="00871F42">
                <w:rPr>
                  <w:lang w:val="en-GB"/>
                </w:rPr>
                <w:delText>Definition of premiums written provided in application of directive 91/674/EEC where applicable: g</w:delText>
              </w:r>
            </w:del>
            <w:ins w:id="1336" w:author="Author">
              <w:r w:rsidR="00871F42">
                <w:rPr>
                  <w:lang w:val="en-GB"/>
                </w:rPr>
                <w:t>G</w:t>
              </w:r>
            </w:ins>
            <w:r w:rsidRPr="00D8063B">
              <w:rPr>
                <w:lang w:val="en-GB"/>
              </w:rPr>
              <w:t xml:space="preserve">ross premiums written shall comprise all amounts due during the </w:t>
            </w:r>
            <w:r w:rsidR="00DA6BCB" w:rsidRPr="00D8063B">
              <w:rPr>
                <w:lang w:val="en-GB"/>
              </w:rPr>
              <w:t>reporting period</w:t>
            </w:r>
            <w:r w:rsidRPr="00D8063B">
              <w:rPr>
                <w:lang w:val="en-GB"/>
              </w:rPr>
              <w:t xml:space="preserve"> in respect of insurance contracts, arising from gross business, regardless of the fact that such amounts may relate in whole or in part to a later </w:t>
            </w:r>
            <w:r w:rsidR="00DA6BCB" w:rsidRPr="00D8063B">
              <w:rPr>
                <w:lang w:val="en-GB"/>
              </w:rPr>
              <w:t>reporting period</w:t>
            </w:r>
            <w:r w:rsidRPr="00D8063B">
              <w:rPr>
                <w:lang w:val="en-GB"/>
              </w:rPr>
              <w:t>.</w:t>
            </w:r>
            <w:ins w:id="1337" w:author="Author">
              <w:r w:rsidR="00EE58A1" w:rsidRPr="00D8063B">
                <w:rPr>
                  <w:lang w:val="en-GB"/>
                </w:rPr>
                <w:t xml:space="preserve"> Amount of taxes or charges</w:t>
              </w:r>
              <w:r w:rsidR="00EE58A1">
                <w:rPr>
                  <w:lang w:val="en-GB"/>
                </w:rPr>
                <w:t xml:space="preserve"> levied with premiums</w:t>
              </w:r>
              <w:r w:rsidR="00EE58A1" w:rsidRPr="00D8063B" w:rsidDel="00C86AA0">
                <w:rPr>
                  <w:lang w:val="en-GB"/>
                </w:rPr>
                <w:t xml:space="preserve"> </w:t>
              </w:r>
              <w:del w:id="1338" w:author="Author">
                <w:r w:rsidR="00EE58A1" w:rsidRPr="00D8063B" w:rsidDel="006F68DC">
                  <w:rPr>
                    <w:lang w:val="en-GB"/>
                  </w:rPr>
                  <w:delText>should</w:delText>
                </w:r>
              </w:del>
              <w:r w:rsidR="006F68DC">
                <w:rPr>
                  <w:lang w:val="en-GB"/>
                </w:rPr>
                <w:t>shall</w:t>
              </w:r>
              <w:r w:rsidR="00EE58A1" w:rsidRPr="00D8063B">
                <w:rPr>
                  <w:lang w:val="en-GB"/>
                </w:rPr>
                <w:t xml:space="preserve"> be excluded from the written premiums.</w:t>
              </w:r>
            </w:ins>
          </w:p>
          <w:p w14:paraId="09D7F32A" w14:textId="77777777" w:rsidR="005C1C1D" w:rsidRPr="00D8063B" w:rsidRDefault="005C1C1D" w:rsidP="00DA6BCB">
            <w:pPr>
              <w:pStyle w:val="NormalLeft"/>
              <w:rPr>
                <w:lang w:val="en-GB"/>
              </w:rPr>
            </w:pPr>
            <w:r w:rsidRPr="00D8063B">
              <w:rPr>
                <w:lang w:val="en-GB"/>
              </w:rPr>
              <w:t>It includes both direct and reinsurance business.</w:t>
            </w:r>
          </w:p>
        </w:tc>
      </w:tr>
      <w:tr w:rsidR="005C1C1D" w:rsidRPr="00D8063B" w14:paraId="6E420690" w14:textId="77777777" w:rsidTr="00DA6BCB">
        <w:tc>
          <w:tcPr>
            <w:tcW w:w="1393" w:type="dxa"/>
            <w:tcBorders>
              <w:top w:val="single" w:sz="2" w:space="0" w:color="auto"/>
              <w:left w:val="single" w:sz="2" w:space="0" w:color="auto"/>
              <w:bottom w:val="single" w:sz="2" w:space="0" w:color="auto"/>
              <w:right w:val="single" w:sz="2" w:space="0" w:color="auto"/>
            </w:tcBorders>
          </w:tcPr>
          <w:p w14:paraId="3B0B1433" w14:textId="77777777" w:rsidR="005C1C1D" w:rsidRPr="00D8063B" w:rsidRDefault="005C1C1D" w:rsidP="00DA6BCB">
            <w:pPr>
              <w:pStyle w:val="NormalLeft"/>
              <w:rPr>
                <w:lang w:val="en-GB"/>
              </w:rPr>
            </w:pPr>
            <w:r w:rsidRPr="00D8063B">
              <w:rPr>
                <w:lang w:val="en-GB"/>
              </w:rPr>
              <w:t>C0210 to C0280/R1420</w:t>
            </w:r>
          </w:p>
        </w:tc>
        <w:tc>
          <w:tcPr>
            <w:tcW w:w="2136" w:type="dxa"/>
            <w:tcBorders>
              <w:top w:val="single" w:sz="2" w:space="0" w:color="auto"/>
              <w:left w:val="single" w:sz="2" w:space="0" w:color="auto"/>
              <w:bottom w:val="single" w:sz="2" w:space="0" w:color="auto"/>
              <w:right w:val="single" w:sz="2" w:space="0" w:color="auto"/>
            </w:tcBorders>
          </w:tcPr>
          <w:p w14:paraId="3312B8DA" w14:textId="77777777" w:rsidR="005C1C1D" w:rsidRPr="00D8063B" w:rsidRDefault="005C1C1D" w:rsidP="00DA6BCB">
            <w:pPr>
              <w:pStyle w:val="NormalLeft"/>
              <w:rPr>
                <w:lang w:val="en-GB"/>
              </w:rPr>
            </w:pPr>
            <w:r w:rsidRPr="00D8063B">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704A523E" w14:textId="730A80D4" w:rsidR="005C1C1D" w:rsidRPr="00D8063B" w:rsidRDefault="005C1C1D" w:rsidP="006F68DC">
            <w:pPr>
              <w:pStyle w:val="NormalLeft"/>
              <w:rPr>
                <w:lang w:val="en-GB"/>
              </w:rPr>
            </w:pPr>
            <w:del w:id="1339" w:author="Author">
              <w:r w:rsidRPr="00D8063B" w:rsidDel="00871F42">
                <w:rPr>
                  <w:lang w:val="en-GB"/>
                </w:rPr>
                <w:delText>Definition of premiums written provided in application of directive 91/674/EEC where applicable: g</w:delText>
              </w:r>
            </w:del>
            <w:ins w:id="1340" w:author="Author">
              <w:r w:rsidR="00871F42">
                <w:rPr>
                  <w:lang w:val="en-GB"/>
                </w:rPr>
                <w:t>G</w:t>
              </w:r>
            </w:ins>
            <w:r w:rsidRPr="00D8063B">
              <w:rPr>
                <w:lang w:val="en-GB"/>
              </w:rPr>
              <w:t xml:space="preserve">ross premiums written shall comprise all amounts ceded to reinsurers due during the </w:t>
            </w:r>
            <w:r w:rsidR="00DA6BCB" w:rsidRPr="00D8063B">
              <w:rPr>
                <w:lang w:val="en-GB"/>
              </w:rPr>
              <w:t>reporting period</w:t>
            </w:r>
            <w:r w:rsidRPr="00D8063B">
              <w:rPr>
                <w:lang w:val="en-GB"/>
              </w:rPr>
              <w:t xml:space="preserve"> in respect of insurance contracts regardless of the fact that such amounts may relate in whole or in part to a later </w:t>
            </w:r>
            <w:r w:rsidR="00DA6BCB" w:rsidRPr="00D8063B">
              <w:rPr>
                <w:lang w:val="en-GB"/>
              </w:rPr>
              <w:t>reporting period</w:t>
            </w:r>
            <w:r w:rsidRPr="00D8063B">
              <w:rPr>
                <w:lang w:val="en-GB"/>
              </w:rPr>
              <w:t>.</w:t>
            </w:r>
            <w:ins w:id="1341" w:author="Author">
              <w:r w:rsidR="00EE58A1" w:rsidRPr="00D8063B">
                <w:rPr>
                  <w:lang w:val="en-GB"/>
                </w:rPr>
                <w:t xml:space="preserve"> Amount of taxes or charges</w:t>
              </w:r>
              <w:r w:rsidR="00EE58A1">
                <w:rPr>
                  <w:lang w:val="en-GB"/>
                </w:rPr>
                <w:t xml:space="preserve"> levied with </w:t>
              </w:r>
              <w:r w:rsidR="00EE58A1">
                <w:rPr>
                  <w:lang w:val="en-GB"/>
                </w:rPr>
                <w:lastRenderedPageBreak/>
                <w:t>premiums</w:t>
              </w:r>
              <w:r w:rsidR="00EE58A1" w:rsidRPr="00D8063B" w:rsidDel="00C86AA0">
                <w:rPr>
                  <w:lang w:val="en-GB"/>
                </w:rPr>
                <w:t xml:space="preserve"> </w:t>
              </w:r>
              <w:del w:id="1342" w:author="Author">
                <w:r w:rsidR="00EE58A1" w:rsidRPr="00D8063B" w:rsidDel="006F68DC">
                  <w:rPr>
                    <w:lang w:val="en-GB"/>
                  </w:rPr>
                  <w:delText>should</w:delText>
                </w:r>
              </w:del>
              <w:r w:rsidR="006F68DC">
                <w:rPr>
                  <w:lang w:val="en-GB"/>
                </w:rPr>
                <w:t>shall</w:t>
              </w:r>
              <w:r w:rsidR="00EE58A1" w:rsidRPr="00D8063B">
                <w:rPr>
                  <w:lang w:val="en-GB"/>
                </w:rPr>
                <w:t xml:space="preserve"> be excluded from the written premiums.</w:t>
              </w:r>
            </w:ins>
          </w:p>
        </w:tc>
      </w:tr>
      <w:tr w:rsidR="005C1C1D" w:rsidRPr="00D8063B" w14:paraId="2F00F9FA" w14:textId="77777777" w:rsidTr="00DA6BCB">
        <w:tc>
          <w:tcPr>
            <w:tcW w:w="1393" w:type="dxa"/>
            <w:tcBorders>
              <w:top w:val="single" w:sz="2" w:space="0" w:color="auto"/>
              <w:left w:val="single" w:sz="2" w:space="0" w:color="auto"/>
              <w:bottom w:val="single" w:sz="2" w:space="0" w:color="auto"/>
              <w:right w:val="single" w:sz="2" w:space="0" w:color="auto"/>
            </w:tcBorders>
          </w:tcPr>
          <w:p w14:paraId="7602ADD5" w14:textId="77777777" w:rsidR="005C1C1D" w:rsidRPr="00D8063B" w:rsidRDefault="005C1C1D" w:rsidP="00DA6BCB">
            <w:pPr>
              <w:pStyle w:val="NormalLeft"/>
              <w:rPr>
                <w:lang w:val="en-GB"/>
              </w:rPr>
            </w:pPr>
            <w:r w:rsidRPr="00D8063B">
              <w:rPr>
                <w:lang w:val="en-GB"/>
              </w:rPr>
              <w:lastRenderedPageBreak/>
              <w:t>C0210 to C0280/R1500</w:t>
            </w:r>
          </w:p>
        </w:tc>
        <w:tc>
          <w:tcPr>
            <w:tcW w:w="2136" w:type="dxa"/>
            <w:tcBorders>
              <w:top w:val="single" w:sz="2" w:space="0" w:color="auto"/>
              <w:left w:val="single" w:sz="2" w:space="0" w:color="auto"/>
              <w:bottom w:val="single" w:sz="2" w:space="0" w:color="auto"/>
              <w:right w:val="single" w:sz="2" w:space="0" w:color="auto"/>
            </w:tcBorders>
          </w:tcPr>
          <w:p w14:paraId="5FD3B764" w14:textId="77777777" w:rsidR="005C1C1D" w:rsidRPr="00D8063B" w:rsidRDefault="005C1C1D" w:rsidP="00DA6BCB">
            <w:pPr>
              <w:pStyle w:val="NormalLeft"/>
              <w:rPr>
                <w:lang w:val="en-GB"/>
              </w:rPr>
            </w:pPr>
            <w:r w:rsidRPr="00D8063B">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582F70A3" w14:textId="5733E02C" w:rsidR="005C1C1D" w:rsidRPr="00D8063B" w:rsidRDefault="005C1C1D" w:rsidP="00871F42">
            <w:pPr>
              <w:pStyle w:val="NormalLeft"/>
              <w:rPr>
                <w:lang w:val="en-GB"/>
              </w:rPr>
            </w:pPr>
            <w:del w:id="1343" w:author="Author">
              <w:r w:rsidRPr="00D8063B" w:rsidDel="00871F42">
                <w:rPr>
                  <w:lang w:val="en-GB"/>
                </w:rPr>
                <w:delText>Definition of premiums written provided in application of directive 91/674/EEC where applicable: t</w:delText>
              </w:r>
            </w:del>
            <w:ins w:id="1344" w:author="Author">
              <w:r w:rsidR="00871F42">
                <w:rPr>
                  <w:lang w:val="en-GB"/>
                </w:rPr>
                <w:t>T</w:t>
              </w:r>
            </w:ins>
            <w:r w:rsidRPr="00D8063B">
              <w:rPr>
                <w:lang w:val="en-GB"/>
              </w:rPr>
              <w:t>he net premiums written represent the sum of the direct business and the accepted reinsurance business reduced by the amount ceded to reinsurance undertakings.</w:t>
            </w:r>
          </w:p>
        </w:tc>
      </w:tr>
      <w:tr w:rsidR="005C1C1D" w:rsidRPr="00D8063B" w14:paraId="1EC57285" w14:textId="77777777" w:rsidTr="00DA6BCB">
        <w:tc>
          <w:tcPr>
            <w:tcW w:w="1393" w:type="dxa"/>
            <w:tcBorders>
              <w:top w:val="single" w:sz="2" w:space="0" w:color="auto"/>
              <w:left w:val="single" w:sz="2" w:space="0" w:color="auto"/>
              <w:bottom w:val="single" w:sz="2" w:space="0" w:color="auto"/>
              <w:right w:val="single" w:sz="2" w:space="0" w:color="auto"/>
            </w:tcBorders>
          </w:tcPr>
          <w:p w14:paraId="5382C0B7" w14:textId="77777777" w:rsidR="005C1C1D" w:rsidRPr="00D8063B" w:rsidRDefault="005C1C1D" w:rsidP="00DA6BCB">
            <w:pPr>
              <w:pStyle w:val="NormalLeft"/>
              <w:rPr>
                <w:lang w:val="en-GB"/>
              </w:rPr>
            </w:pPr>
            <w:r w:rsidRPr="00D8063B">
              <w:rPr>
                <w:lang w:val="en-GB"/>
              </w:rPr>
              <w:t>C0210 to C0280/R1510</w:t>
            </w:r>
          </w:p>
        </w:tc>
        <w:tc>
          <w:tcPr>
            <w:tcW w:w="2136" w:type="dxa"/>
            <w:tcBorders>
              <w:top w:val="single" w:sz="2" w:space="0" w:color="auto"/>
              <w:left w:val="single" w:sz="2" w:space="0" w:color="auto"/>
              <w:bottom w:val="single" w:sz="2" w:space="0" w:color="auto"/>
              <w:right w:val="single" w:sz="2" w:space="0" w:color="auto"/>
            </w:tcBorders>
          </w:tcPr>
          <w:p w14:paraId="5A27FE9A" w14:textId="77777777" w:rsidR="005C1C1D" w:rsidRPr="00D8063B" w:rsidRDefault="005C1C1D" w:rsidP="00DA6BCB">
            <w:pPr>
              <w:pStyle w:val="NormalLeft"/>
              <w:rPr>
                <w:lang w:val="en-GB"/>
              </w:rPr>
            </w:pPr>
            <w:r w:rsidRPr="00D8063B">
              <w:rPr>
                <w:lang w:val="en-GB"/>
              </w:rPr>
              <w:t>Premiums earned — Gross</w:t>
            </w:r>
          </w:p>
        </w:tc>
        <w:tc>
          <w:tcPr>
            <w:tcW w:w="5757" w:type="dxa"/>
            <w:tcBorders>
              <w:top w:val="single" w:sz="2" w:space="0" w:color="auto"/>
              <w:left w:val="single" w:sz="2" w:space="0" w:color="auto"/>
              <w:bottom w:val="single" w:sz="2" w:space="0" w:color="auto"/>
              <w:right w:val="single" w:sz="2" w:space="0" w:color="auto"/>
            </w:tcBorders>
          </w:tcPr>
          <w:p w14:paraId="4B5F36C8" w14:textId="5828682F" w:rsidR="005C1C1D" w:rsidRPr="00D8063B" w:rsidRDefault="005C1C1D" w:rsidP="00871F42">
            <w:pPr>
              <w:pStyle w:val="NormalLeft"/>
              <w:rPr>
                <w:lang w:val="en-GB"/>
              </w:rPr>
            </w:pPr>
            <w:del w:id="1345" w:author="Author">
              <w:r w:rsidRPr="00D8063B" w:rsidDel="00871F42">
                <w:rPr>
                  <w:lang w:val="en-GB"/>
                </w:rPr>
                <w:delText>Definition of earned premiums provided in directive 91/674/EEC where applicable: it is t</w:delText>
              </w:r>
            </w:del>
            <w:ins w:id="1346" w:author="Author">
              <w:r w:rsidR="00871F42">
                <w:rPr>
                  <w:lang w:val="en-GB"/>
                </w:rPr>
                <w:t>T</w:t>
              </w:r>
            </w:ins>
            <w:r w:rsidRPr="00D8063B">
              <w:rPr>
                <w:lang w:val="en-GB"/>
              </w:rPr>
              <w:t>he sum of gross premiums written minus the change in the gross provision for unearned premiums related to direct insurance and reinsurance accepted business.</w:t>
            </w:r>
            <w:ins w:id="1347" w:author="Author">
              <w:r w:rsidR="00EE58A1" w:rsidRPr="00D8063B">
                <w:rPr>
                  <w:lang w:val="en-GB"/>
                </w:rPr>
                <w:t xml:space="preserve"> Amount of taxes or charges</w:t>
              </w:r>
              <w:r w:rsidR="00EE58A1">
                <w:rPr>
                  <w:lang w:val="en-GB"/>
                </w:rPr>
                <w:t xml:space="preserve"> levied with premiums</w:t>
              </w:r>
              <w:r w:rsidR="00EE58A1" w:rsidRPr="00D8063B" w:rsidDel="00C86AA0">
                <w:rPr>
                  <w:lang w:val="en-GB"/>
                </w:rPr>
                <w:t xml:space="preserve"> </w:t>
              </w:r>
              <w:r w:rsidR="00EE58A1" w:rsidRPr="00D8063B">
                <w:rPr>
                  <w:lang w:val="en-GB"/>
                </w:rPr>
                <w:t>should be excluded from the written premiums.</w:t>
              </w:r>
            </w:ins>
          </w:p>
        </w:tc>
      </w:tr>
      <w:tr w:rsidR="005C1C1D" w:rsidRPr="00D8063B" w14:paraId="1A1EF659" w14:textId="77777777" w:rsidTr="00DA6BCB">
        <w:tc>
          <w:tcPr>
            <w:tcW w:w="1393" w:type="dxa"/>
            <w:tcBorders>
              <w:top w:val="single" w:sz="2" w:space="0" w:color="auto"/>
              <w:left w:val="single" w:sz="2" w:space="0" w:color="auto"/>
              <w:bottom w:val="single" w:sz="2" w:space="0" w:color="auto"/>
              <w:right w:val="single" w:sz="2" w:space="0" w:color="auto"/>
            </w:tcBorders>
          </w:tcPr>
          <w:p w14:paraId="17C72652" w14:textId="77777777" w:rsidR="005C1C1D" w:rsidRPr="00D8063B" w:rsidRDefault="005C1C1D" w:rsidP="00DA6BCB">
            <w:pPr>
              <w:pStyle w:val="NormalLeft"/>
              <w:rPr>
                <w:lang w:val="en-GB"/>
              </w:rPr>
            </w:pPr>
            <w:r w:rsidRPr="00D8063B">
              <w:rPr>
                <w:lang w:val="en-GB"/>
              </w:rPr>
              <w:t>C0210 to C0280/R1520</w:t>
            </w:r>
          </w:p>
        </w:tc>
        <w:tc>
          <w:tcPr>
            <w:tcW w:w="2136" w:type="dxa"/>
            <w:tcBorders>
              <w:top w:val="single" w:sz="2" w:space="0" w:color="auto"/>
              <w:left w:val="single" w:sz="2" w:space="0" w:color="auto"/>
              <w:bottom w:val="single" w:sz="2" w:space="0" w:color="auto"/>
              <w:right w:val="single" w:sz="2" w:space="0" w:color="auto"/>
            </w:tcBorders>
          </w:tcPr>
          <w:p w14:paraId="4E15CEA3" w14:textId="77777777" w:rsidR="005C1C1D" w:rsidRPr="00D8063B" w:rsidRDefault="005C1C1D" w:rsidP="00DA6BCB">
            <w:pPr>
              <w:pStyle w:val="NormalLeft"/>
              <w:rPr>
                <w:lang w:val="en-GB"/>
              </w:rPr>
            </w:pPr>
            <w:r w:rsidRPr="00D8063B">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35A51B8E" w14:textId="6B95225D" w:rsidR="005C1C1D" w:rsidRPr="00D8063B" w:rsidRDefault="005C1C1D" w:rsidP="00871F42">
            <w:pPr>
              <w:pStyle w:val="NormalLeft"/>
              <w:rPr>
                <w:lang w:val="en-GB"/>
              </w:rPr>
            </w:pPr>
            <w:del w:id="1348" w:author="Author">
              <w:r w:rsidRPr="00D8063B" w:rsidDel="00871F42">
                <w:rPr>
                  <w:lang w:val="en-GB"/>
                </w:rPr>
                <w:delText>Definition of earned premiums provided in directive 91/674/EEC where applicable: it is t</w:delText>
              </w:r>
            </w:del>
            <w:ins w:id="1349" w:author="Author">
              <w:r w:rsidR="00871F42">
                <w:rPr>
                  <w:lang w:val="en-GB"/>
                </w:rPr>
                <w:t>T</w:t>
              </w:r>
            </w:ins>
            <w:r w:rsidRPr="00D8063B">
              <w:rPr>
                <w:lang w:val="en-GB"/>
              </w:rPr>
              <w:t>he reinsurer's share in gross premiums written minus the change in the reinsurer's share in provision for unearned premiums.</w:t>
            </w:r>
            <w:ins w:id="1350" w:author="Author">
              <w:r w:rsidR="00EE58A1" w:rsidRPr="00D8063B">
                <w:rPr>
                  <w:lang w:val="en-GB"/>
                </w:rPr>
                <w:t xml:space="preserve"> Amount of taxes or charges</w:t>
              </w:r>
              <w:r w:rsidR="00EE58A1">
                <w:rPr>
                  <w:lang w:val="en-GB"/>
                </w:rPr>
                <w:t xml:space="preserve"> levied with premiums</w:t>
              </w:r>
              <w:r w:rsidR="00EE58A1" w:rsidRPr="00D8063B" w:rsidDel="00C86AA0">
                <w:rPr>
                  <w:lang w:val="en-GB"/>
                </w:rPr>
                <w:t xml:space="preserve"> </w:t>
              </w:r>
              <w:del w:id="1351" w:author="Author">
                <w:r w:rsidR="00EE58A1" w:rsidRPr="00D8063B" w:rsidDel="006F68DC">
                  <w:rPr>
                    <w:lang w:val="en-GB"/>
                  </w:rPr>
                  <w:delText>should</w:delText>
                </w:r>
              </w:del>
              <w:r w:rsidR="006F68DC">
                <w:rPr>
                  <w:lang w:val="en-GB"/>
                </w:rPr>
                <w:t>shall</w:t>
              </w:r>
              <w:r w:rsidR="00EE58A1" w:rsidRPr="00D8063B">
                <w:rPr>
                  <w:lang w:val="en-GB"/>
                </w:rPr>
                <w:t xml:space="preserve"> be excluded from the written premiums.</w:t>
              </w:r>
            </w:ins>
          </w:p>
        </w:tc>
      </w:tr>
      <w:tr w:rsidR="005C1C1D" w:rsidRPr="00D8063B" w14:paraId="6E14E8D6" w14:textId="77777777" w:rsidTr="00DA6BCB">
        <w:tc>
          <w:tcPr>
            <w:tcW w:w="1393" w:type="dxa"/>
            <w:tcBorders>
              <w:top w:val="single" w:sz="2" w:space="0" w:color="auto"/>
              <w:left w:val="single" w:sz="2" w:space="0" w:color="auto"/>
              <w:bottom w:val="single" w:sz="2" w:space="0" w:color="auto"/>
              <w:right w:val="single" w:sz="2" w:space="0" w:color="auto"/>
            </w:tcBorders>
          </w:tcPr>
          <w:p w14:paraId="30DD6D0E" w14:textId="77777777" w:rsidR="005C1C1D" w:rsidRPr="00D8063B" w:rsidRDefault="005C1C1D" w:rsidP="00DA6BCB">
            <w:pPr>
              <w:pStyle w:val="NormalLeft"/>
              <w:rPr>
                <w:lang w:val="en-GB"/>
              </w:rPr>
            </w:pPr>
            <w:r w:rsidRPr="00D8063B">
              <w:rPr>
                <w:lang w:val="en-GB"/>
              </w:rPr>
              <w:t>C0210 to C0280/R1600</w:t>
            </w:r>
          </w:p>
        </w:tc>
        <w:tc>
          <w:tcPr>
            <w:tcW w:w="2136" w:type="dxa"/>
            <w:tcBorders>
              <w:top w:val="single" w:sz="2" w:space="0" w:color="auto"/>
              <w:left w:val="single" w:sz="2" w:space="0" w:color="auto"/>
              <w:bottom w:val="single" w:sz="2" w:space="0" w:color="auto"/>
              <w:right w:val="single" w:sz="2" w:space="0" w:color="auto"/>
            </w:tcBorders>
          </w:tcPr>
          <w:p w14:paraId="39AD78D2" w14:textId="77777777" w:rsidR="005C1C1D" w:rsidRPr="00D8063B" w:rsidRDefault="005C1C1D" w:rsidP="00DA6BCB">
            <w:pPr>
              <w:pStyle w:val="NormalLeft"/>
              <w:rPr>
                <w:lang w:val="en-GB"/>
              </w:rPr>
            </w:pPr>
            <w:r w:rsidRPr="00D8063B">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4F00D5BF" w14:textId="36F82FA8" w:rsidR="005C1C1D" w:rsidRPr="00D8063B" w:rsidRDefault="005C1C1D" w:rsidP="00871F42">
            <w:pPr>
              <w:pStyle w:val="NormalLeft"/>
              <w:rPr>
                <w:lang w:val="en-GB"/>
              </w:rPr>
            </w:pPr>
            <w:del w:id="1352" w:author="Author">
              <w:r w:rsidRPr="00D8063B" w:rsidDel="00871F42">
                <w:rPr>
                  <w:lang w:val="en-GB"/>
                </w:rPr>
                <w:delText>Definition of earned premiums provided in directive 91/674/EEC where applicable: it is t</w:delText>
              </w:r>
            </w:del>
            <w:ins w:id="1353" w:author="Author">
              <w:r w:rsidR="00871F42">
                <w:rPr>
                  <w:lang w:val="en-GB"/>
                </w:rPr>
                <w:t>T</w:t>
              </w:r>
            </w:ins>
            <w:r w:rsidRPr="00D8063B">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5C1C1D" w:rsidRPr="00D8063B" w14:paraId="4D89DBA8" w14:textId="77777777" w:rsidTr="00DA6BCB">
        <w:tc>
          <w:tcPr>
            <w:tcW w:w="1393" w:type="dxa"/>
            <w:tcBorders>
              <w:top w:val="single" w:sz="2" w:space="0" w:color="auto"/>
              <w:left w:val="single" w:sz="2" w:space="0" w:color="auto"/>
              <w:bottom w:val="single" w:sz="2" w:space="0" w:color="auto"/>
              <w:right w:val="single" w:sz="2" w:space="0" w:color="auto"/>
            </w:tcBorders>
          </w:tcPr>
          <w:p w14:paraId="33353B86" w14:textId="77777777" w:rsidR="005C1C1D" w:rsidRPr="00D8063B" w:rsidRDefault="005C1C1D" w:rsidP="00DA6BCB">
            <w:pPr>
              <w:pStyle w:val="NormalLeft"/>
              <w:rPr>
                <w:lang w:val="en-GB"/>
              </w:rPr>
            </w:pPr>
            <w:r w:rsidRPr="00D8063B">
              <w:rPr>
                <w:lang w:val="en-GB"/>
              </w:rPr>
              <w:t>C0210 to C0280/R1610</w:t>
            </w:r>
          </w:p>
        </w:tc>
        <w:tc>
          <w:tcPr>
            <w:tcW w:w="2136" w:type="dxa"/>
            <w:tcBorders>
              <w:top w:val="single" w:sz="2" w:space="0" w:color="auto"/>
              <w:left w:val="single" w:sz="2" w:space="0" w:color="auto"/>
              <w:bottom w:val="single" w:sz="2" w:space="0" w:color="auto"/>
              <w:right w:val="single" w:sz="2" w:space="0" w:color="auto"/>
            </w:tcBorders>
          </w:tcPr>
          <w:p w14:paraId="1C395F2B" w14:textId="77777777" w:rsidR="005C1C1D" w:rsidRPr="00D8063B" w:rsidRDefault="005C1C1D" w:rsidP="00DA6BCB">
            <w:pPr>
              <w:pStyle w:val="NormalLeft"/>
              <w:rPr>
                <w:lang w:val="en-GB"/>
              </w:rPr>
            </w:pPr>
            <w:r w:rsidRPr="00D8063B">
              <w:rPr>
                <w:lang w:val="en-GB"/>
              </w:rPr>
              <w:t>Claims incurred — Gross</w:t>
            </w:r>
          </w:p>
        </w:tc>
        <w:tc>
          <w:tcPr>
            <w:tcW w:w="5757" w:type="dxa"/>
            <w:tcBorders>
              <w:top w:val="single" w:sz="2" w:space="0" w:color="auto"/>
              <w:left w:val="single" w:sz="2" w:space="0" w:color="auto"/>
              <w:bottom w:val="single" w:sz="2" w:space="0" w:color="auto"/>
              <w:right w:val="single" w:sz="2" w:space="0" w:color="auto"/>
            </w:tcBorders>
          </w:tcPr>
          <w:p w14:paraId="6004C624" w14:textId="5D7B66D5" w:rsidR="005C1C1D" w:rsidRPr="00D8063B" w:rsidRDefault="005C1C1D" w:rsidP="00DA6BCB">
            <w:pPr>
              <w:pStyle w:val="NormalLeft"/>
              <w:rPr>
                <w:lang w:val="en-GB"/>
              </w:rPr>
            </w:pPr>
            <w:r w:rsidRPr="00D8063B">
              <w:rPr>
                <w:lang w:val="en-GB"/>
              </w:rPr>
              <w:t xml:space="preserve">Claims incurred in the reporting period as defined in directive 91/674/EEC: the claims incurred means the sum of the claims paid and the change in the provision for claims during the </w:t>
            </w:r>
            <w:r w:rsidR="00260EA7" w:rsidRPr="00D8063B">
              <w:rPr>
                <w:lang w:val="en-GB"/>
              </w:rPr>
              <w:t>reporting period</w:t>
            </w:r>
            <w:ins w:id="1354" w:author="Author">
              <w:r w:rsidR="00871F42">
                <w:rPr>
                  <w:lang w:val="en-GB"/>
                </w:rPr>
                <w:t xml:space="preserve"> (according to the local GAAP or IFRS used)</w:t>
              </w:r>
            </w:ins>
            <w:r w:rsidRPr="00D8063B">
              <w:rPr>
                <w:lang w:val="en-GB"/>
              </w:rPr>
              <w:t>, related to insurance contracts arising from the direct and reinsurance business.</w:t>
            </w:r>
          </w:p>
          <w:p w14:paraId="323244E5"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4B3F8C9F" w14:textId="77777777" w:rsidTr="00DA6BCB">
        <w:tc>
          <w:tcPr>
            <w:tcW w:w="1393" w:type="dxa"/>
            <w:tcBorders>
              <w:top w:val="single" w:sz="2" w:space="0" w:color="auto"/>
              <w:left w:val="single" w:sz="2" w:space="0" w:color="auto"/>
              <w:bottom w:val="single" w:sz="2" w:space="0" w:color="auto"/>
              <w:right w:val="single" w:sz="2" w:space="0" w:color="auto"/>
            </w:tcBorders>
          </w:tcPr>
          <w:p w14:paraId="3CBCAD66" w14:textId="77777777" w:rsidR="005C1C1D" w:rsidRPr="00D8063B" w:rsidRDefault="005C1C1D" w:rsidP="00DA6BCB">
            <w:pPr>
              <w:pStyle w:val="NormalLeft"/>
              <w:rPr>
                <w:lang w:val="en-GB"/>
              </w:rPr>
            </w:pPr>
            <w:r w:rsidRPr="00D8063B">
              <w:rPr>
                <w:lang w:val="en-GB"/>
              </w:rPr>
              <w:t>C0210 to C0280/R1620</w:t>
            </w:r>
          </w:p>
        </w:tc>
        <w:tc>
          <w:tcPr>
            <w:tcW w:w="2136" w:type="dxa"/>
            <w:tcBorders>
              <w:top w:val="single" w:sz="2" w:space="0" w:color="auto"/>
              <w:left w:val="single" w:sz="2" w:space="0" w:color="auto"/>
              <w:bottom w:val="single" w:sz="2" w:space="0" w:color="auto"/>
              <w:right w:val="single" w:sz="2" w:space="0" w:color="auto"/>
            </w:tcBorders>
          </w:tcPr>
          <w:p w14:paraId="2D54F514" w14:textId="77777777" w:rsidR="005C1C1D" w:rsidRPr="00D8063B" w:rsidRDefault="005C1C1D" w:rsidP="00DA6BCB">
            <w:pPr>
              <w:pStyle w:val="NormalLeft"/>
              <w:rPr>
                <w:lang w:val="en-GB"/>
              </w:rPr>
            </w:pPr>
            <w:r w:rsidRPr="00D8063B">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2F4ABDA2" w14:textId="455D9FE8" w:rsidR="005C1C1D" w:rsidRPr="00D8063B" w:rsidRDefault="005C1C1D" w:rsidP="00DA6BCB">
            <w:pPr>
              <w:pStyle w:val="NormalLeft"/>
              <w:rPr>
                <w:lang w:val="en-GB"/>
              </w:rPr>
            </w:pPr>
            <w:r w:rsidRPr="00D8063B">
              <w:rPr>
                <w:lang w:val="en-GB"/>
              </w:rPr>
              <w:t xml:space="preserve">Claims incurred in the reporting period as defined in </w:t>
            </w:r>
            <w:ins w:id="1355" w:author="Author">
              <w:r w:rsidR="00871F42">
                <w:rPr>
                  <w:lang w:val="en-GB"/>
                </w:rPr>
                <w:t>D</w:t>
              </w:r>
            </w:ins>
            <w:del w:id="1356" w:author="Author">
              <w:r w:rsidRPr="00D8063B" w:rsidDel="00871F42">
                <w:rPr>
                  <w:lang w:val="en-GB"/>
                </w:rPr>
                <w:delText>d</w:delText>
              </w:r>
            </w:del>
            <w:r w:rsidRPr="00D8063B">
              <w:rPr>
                <w:lang w:val="en-GB"/>
              </w:rPr>
              <w:t xml:space="preserve">irective 91/674/EEC: it is the reinsurer's share in the sum of the claims paid and the change in the provision for claims during the </w:t>
            </w:r>
            <w:r w:rsidR="00260EA7" w:rsidRPr="00D8063B">
              <w:rPr>
                <w:lang w:val="en-GB"/>
              </w:rPr>
              <w:t>reporting period</w:t>
            </w:r>
            <w:r w:rsidRPr="00D8063B">
              <w:rPr>
                <w:lang w:val="en-GB"/>
              </w:rPr>
              <w:t>.</w:t>
            </w:r>
          </w:p>
          <w:p w14:paraId="6159C09F"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499DB7D7" w14:textId="77777777" w:rsidTr="00DA6BCB">
        <w:tc>
          <w:tcPr>
            <w:tcW w:w="1393" w:type="dxa"/>
            <w:tcBorders>
              <w:top w:val="single" w:sz="2" w:space="0" w:color="auto"/>
              <w:left w:val="single" w:sz="2" w:space="0" w:color="auto"/>
              <w:bottom w:val="single" w:sz="2" w:space="0" w:color="auto"/>
              <w:right w:val="single" w:sz="2" w:space="0" w:color="auto"/>
            </w:tcBorders>
          </w:tcPr>
          <w:p w14:paraId="60028913" w14:textId="77777777" w:rsidR="005C1C1D" w:rsidRPr="00D8063B" w:rsidRDefault="005C1C1D" w:rsidP="00DA6BCB">
            <w:pPr>
              <w:pStyle w:val="NormalLeft"/>
              <w:rPr>
                <w:lang w:val="en-GB"/>
              </w:rPr>
            </w:pPr>
            <w:r w:rsidRPr="00D8063B">
              <w:rPr>
                <w:lang w:val="en-GB"/>
              </w:rPr>
              <w:lastRenderedPageBreak/>
              <w:t>C0210 to C0280/R1700</w:t>
            </w:r>
          </w:p>
        </w:tc>
        <w:tc>
          <w:tcPr>
            <w:tcW w:w="2136" w:type="dxa"/>
            <w:tcBorders>
              <w:top w:val="single" w:sz="2" w:space="0" w:color="auto"/>
              <w:left w:val="single" w:sz="2" w:space="0" w:color="auto"/>
              <w:bottom w:val="single" w:sz="2" w:space="0" w:color="auto"/>
              <w:right w:val="single" w:sz="2" w:space="0" w:color="auto"/>
            </w:tcBorders>
          </w:tcPr>
          <w:p w14:paraId="5C518B85" w14:textId="77777777" w:rsidR="005C1C1D" w:rsidRPr="00D8063B" w:rsidRDefault="005C1C1D" w:rsidP="00DA6BCB">
            <w:pPr>
              <w:pStyle w:val="NormalLeft"/>
              <w:rPr>
                <w:lang w:val="en-GB"/>
              </w:rPr>
            </w:pPr>
            <w:r w:rsidRPr="00D8063B">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F62638E" w14:textId="66581A3B" w:rsidR="005C1C1D" w:rsidRPr="00D8063B" w:rsidRDefault="005C1C1D" w:rsidP="00DA6BCB">
            <w:pPr>
              <w:pStyle w:val="NormalLeft"/>
              <w:rPr>
                <w:lang w:val="en-GB"/>
              </w:rPr>
            </w:pPr>
            <w:r w:rsidRPr="00D8063B">
              <w:rPr>
                <w:lang w:val="en-GB"/>
              </w:rPr>
              <w:t xml:space="preserve">Claims incurred in the reporting period as defined in </w:t>
            </w:r>
            <w:ins w:id="1357" w:author="Author">
              <w:r w:rsidR="00871F42">
                <w:rPr>
                  <w:lang w:val="en-GB"/>
                </w:rPr>
                <w:t>D</w:t>
              </w:r>
            </w:ins>
            <w:del w:id="1358" w:author="Author">
              <w:r w:rsidRPr="00D8063B" w:rsidDel="00871F42">
                <w:rPr>
                  <w:lang w:val="en-GB"/>
                </w:rPr>
                <w:delText>d</w:delText>
              </w:r>
            </w:del>
            <w:r w:rsidRPr="00D8063B">
              <w:rPr>
                <w:lang w:val="en-GB"/>
              </w:rPr>
              <w:t xml:space="preserve">irective 91/674/EEC: the claims incurred means the sum of the claims paid and the change in the provision for claims during the </w:t>
            </w:r>
            <w:r w:rsidR="00260EA7" w:rsidRPr="00D8063B">
              <w:rPr>
                <w:lang w:val="en-GB"/>
              </w:rPr>
              <w:t>reporting period</w:t>
            </w:r>
            <w:ins w:id="1359" w:author="Author">
              <w:r w:rsidR="00871F42">
                <w:rPr>
                  <w:lang w:val="en-GB"/>
                </w:rPr>
                <w:t xml:space="preserve"> (according to the local GAAP or IFRS used)</w:t>
              </w:r>
            </w:ins>
            <w:r w:rsidRPr="00D8063B">
              <w:rPr>
                <w:lang w:val="en-GB"/>
              </w:rPr>
              <w:t>, related to the sum of the direct business and the accepted reinsurance business reduced by the amount ceded to reinsurance undertakings.</w:t>
            </w:r>
          </w:p>
          <w:p w14:paraId="3C920A30"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7D2D3D7C" w14:textId="77777777" w:rsidTr="00DA6BCB">
        <w:tc>
          <w:tcPr>
            <w:tcW w:w="1393" w:type="dxa"/>
            <w:tcBorders>
              <w:top w:val="single" w:sz="2" w:space="0" w:color="auto"/>
              <w:left w:val="single" w:sz="2" w:space="0" w:color="auto"/>
              <w:bottom w:val="single" w:sz="2" w:space="0" w:color="auto"/>
              <w:right w:val="single" w:sz="2" w:space="0" w:color="auto"/>
            </w:tcBorders>
          </w:tcPr>
          <w:p w14:paraId="42A29C3B" w14:textId="7316CFDF" w:rsidR="005C1C1D" w:rsidRPr="00D8063B" w:rsidRDefault="005C1C1D" w:rsidP="00DA6BCB">
            <w:pPr>
              <w:pStyle w:val="NormalLeft"/>
              <w:rPr>
                <w:lang w:val="en-GB"/>
              </w:rPr>
            </w:pPr>
            <w:del w:id="1360" w:author="Author">
              <w:r w:rsidRPr="00D8063B" w:rsidDel="008B40D5">
                <w:rPr>
                  <w:lang w:val="en-GB"/>
                </w:rPr>
                <w:delText>C0210 to C0280/R1710</w:delText>
              </w:r>
            </w:del>
          </w:p>
        </w:tc>
        <w:tc>
          <w:tcPr>
            <w:tcW w:w="2136" w:type="dxa"/>
            <w:tcBorders>
              <w:top w:val="single" w:sz="2" w:space="0" w:color="auto"/>
              <w:left w:val="single" w:sz="2" w:space="0" w:color="auto"/>
              <w:bottom w:val="single" w:sz="2" w:space="0" w:color="auto"/>
              <w:right w:val="single" w:sz="2" w:space="0" w:color="auto"/>
            </w:tcBorders>
          </w:tcPr>
          <w:p w14:paraId="73505733" w14:textId="772F77E0" w:rsidR="005C1C1D" w:rsidRPr="00D8063B" w:rsidRDefault="005C1C1D" w:rsidP="00DA6BCB">
            <w:pPr>
              <w:pStyle w:val="NormalLeft"/>
              <w:rPr>
                <w:lang w:val="en-GB"/>
              </w:rPr>
            </w:pPr>
            <w:del w:id="1361" w:author="Author">
              <w:r w:rsidRPr="00D8063B" w:rsidDel="008B40D5">
                <w:rPr>
                  <w:lang w:val="en-GB"/>
                </w:rPr>
                <w:delText>Changes in other technical provisions — Gross</w:delText>
              </w:r>
            </w:del>
          </w:p>
        </w:tc>
        <w:tc>
          <w:tcPr>
            <w:tcW w:w="5757" w:type="dxa"/>
            <w:tcBorders>
              <w:top w:val="single" w:sz="2" w:space="0" w:color="auto"/>
              <w:left w:val="single" w:sz="2" w:space="0" w:color="auto"/>
              <w:bottom w:val="single" w:sz="2" w:space="0" w:color="auto"/>
              <w:right w:val="single" w:sz="2" w:space="0" w:color="auto"/>
            </w:tcBorders>
          </w:tcPr>
          <w:p w14:paraId="6C2E4293" w14:textId="30786B9F" w:rsidR="005C1C1D" w:rsidRPr="00D8063B" w:rsidDel="008B40D5" w:rsidRDefault="005C1C1D" w:rsidP="00DA6BCB">
            <w:pPr>
              <w:pStyle w:val="NormalLeft"/>
              <w:rPr>
                <w:del w:id="1362" w:author="Author"/>
                <w:lang w:val="en-GB"/>
              </w:rPr>
            </w:pPr>
            <w:del w:id="1363" w:author="Author">
              <w:r w:rsidRPr="00D8063B" w:rsidDel="008B40D5">
                <w:rPr>
                  <w:lang w:val="en-GB"/>
                </w:rPr>
                <w:delText>Definition of changes in other technical provisions provided in directive 91/674/EEC where applicable: it is the changes in other technical provisions relating to insurance contracts arising from the gross direct and reinsurance business.</w:delText>
              </w:r>
            </w:del>
          </w:p>
          <w:p w14:paraId="45BCF5C4" w14:textId="386AE066" w:rsidR="005C1C1D" w:rsidRPr="00D8063B" w:rsidRDefault="005C1C1D" w:rsidP="00260EA7">
            <w:pPr>
              <w:pStyle w:val="NormalLeft"/>
              <w:rPr>
                <w:lang w:val="en-GB"/>
              </w:rPr>
            </w:pPr>
            <w:del w:id="1364"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8B40D5">
                <w:rPr>
                  <w:lang w:val="en-GB"/>
                </w:rPr>
                <w:delText xml:space="preserve"> </w:delText>
              </w:r>
            </w:del>
          </w:p>
        </w:tc>
      </w:tr>
      <w:tr w:rsidR="005C1C1D" w:rsidRPr="00D8063B" w14:paraId="37B4CAE3" w14:textId="77777777" w:rsidTr="00DA6BCB">
        <w:tc>
          <w:tcPr>
            <w:tcW w:w="1393" w:type="dxa"/>
            <w:tcBorders>
              <w:top w:val="single" w:sz="2" w:space="0" w:color="auto"/>
              <w:left w:val="single" w:sz="2" w:space="0" w:color="auto"/>
              <w:bottom w:val="single" w:sz="2" w:space="0" w:color="auto"/>
              <w:right w:val="single" w:sz="2" w:space="0" w:color="auto"/>
            </w:tcBorders>
          </w:tcPr>
          <w:p w14:paraId="4B9CC3B8" w14:textId="3A8E59A8" w:rsidR="005C1C1D" w:rsidRPr="00D8063B" w:rsidRDefault="005C1C1D" w:rsidP="00DA6BCB">
            <w:pPr>
              <w:pStyle w:val="NormalLeft"/>
              <w:rPr>
                <w:lang w:val="en-GB"/>
              </w:rPr>
            </w:pPr>
            <w:del w:id="1365" w:author="Author">
              <w:r w:rsidRPr="00D8063B" w:rsidDel="008B40D5">
                <w:rPr>
                  <w:lang w:val="en-GB"/>
                </w:rPr>
                <w:delText>C0210 to C0280/R1720</w:delText>
              </w:r>
            </w:del>
          </w:p>
        </w:tc>
        <w:tc>
          <w:tcPr>
            <w:tcW w:w="2136" w:type="dxa"/>
            <w:tcBorders>
              <w:top w:val="single" w:sz="2" w:space="0" w:color="auto"/>
              <w:left w:val="single" w:sz="2" w:space="0" w:color="auto"/>
              <w:bottom w:val="single" w:sz="2" w:space="0" w:color="auto"/>
              <w:right w:val="single" w:sz="2" w:space="0" w:color="auto"/>
            </w:tcBorders>
          </w:tcPr>
          <w:p w14:paraId="580D457B" w14:textId="2233DC12" w:rsidR="005C1C1D" w:rsidRPr="00D8063B" w:rsidRDefault="005C1C1D" w:rsidP="00DA6BCB">
            <w:pPr>
              <w:pStyle w:val="NormalLeft"/>
              <w:rPr>
                <w:lang w:val="en-GB"/>
              </w:rPr>
            </w:pPr>
            <w:del w:id="1366" w:author="Author">
              <w:r w:rsidRPr="00D8063B" w:rsidDel="008B40D5">
                <w:rPr>
                  <w:lang w:val="en-GB"/>
                </w:rPr>
                <w:delText>Change in other technical provisions — Reinsurers' share</w:delText>
              </w:r>
            </w:del>
          </w:p>
        </w:tc>
        <w:tc>
          <w:tcPr>
            <w:tcW w:w="5757" w:type="dxa"/>
            <w:tcBorders>
              <w:top w:val="single" w:sz="2" w:space="0" w:color="auto"/>
              <w:left w:val="single" w:sz="2" w:space="0" w:color="auto"/>
              <w:bottom w:val="single" w:sz="2" w:space="0" w:color="auto"/>
              <w:right w:val="single" w:sz="2" w:space="0" w:color="auto"/>
            </w:tcBorders>
          </w:tcPr>
          <w:p w14:paraId="102F5F25" w14:textId="4D3195D2" w:rsidR="005C1C1D" w:rsidRPr="00D8063B" w:rsidDel="008B40D5" w:rsidRDefault="005C1C1D" w:rsidP="00DA6BCB">
            <w:pPr>
              <w:pStyle w:val="NormalLeft"/>
              <w:rPr>
                <w:del w:id="1367" w:author="Author"/>
                <w:lang w:val="en-GB"/>
              </w:rPr>
            </w:pPr>
            <w:del w:id="1368" w:author="Author">
              <w:r w:rsidRPr="00D8063B" w:rsidDel="008B40D5">
                <w:rPr>
                  <w:lang w:val="en-GB"/>
                </w:rPr>
                <w:delText>Definition of changes in other technical provisions provided in directive 91/674/EEC where applicable: it is the reinsurers' share in changes in other technical provisions.</w:delText>
              </w:r>
            </w:del>
          </w:p>
          <w:p w14:paraId="0461D1A8" w14:textId="13F89DDC" w:rsidR="005C1C1D" w:rsidRPr="00D8063B" w:rsidRDefault="005C1C1D" w:rsidP="00260EA7">
            <w:pPr>
              <w:pStyle w:val="NormalLeft"/>
              <w:rPr>
                <w:lang w:val="en-GB"/>
              </w:rPr>
            </w:pPr>
            <w:del w:id="1369" w:author="Author">
              <w:r w:rsidRPr="00D8063B" w:rsidDel="008B40D5">
                <w:rPr>
                  <w:lang w:val="en-GB"/>
                </w:rPr>
                <w:delText>This item shall be reported as a positive amount if the variation is negative or as a negative amount if variation is positive. </w:delText>
              </w:r>
              <w:r w:rsidR="00260EA7" w:rsidRPr="00D8063B" w:rsidDel="008B40D5">
                <w:rPr>
                  <w:lang w:val="en-GB"/>
                </w:rPr>
                <w:delText xml:space="preserve"> </w:delText>
              </w:r>
            </w:del>
          </w:p>
        </w:tc>
      </w:tr>
      <w:tr w:rsidR="005C1C1D" w:rsidRPr="00D8063B" w14:paraId="010A88A3" w14:textId="77777777" w:rsidTr="00DA6BCB">
        <w:tc>
          <w:tcPr>
            <w:tcW w:w="1393" w:type="dxa"/>
            <w:tcBorders>
              <w:top w:val="single" w:sz="2" w:space="0" w:color="auto"/>
              <w:left w:val="single" w:sz="2" w:space="0" w:color="auto"/>
              <w:bottom w:val="single" w:sz="2" w:space="0" w:color="auto"/>
              <w:right w:val="single" w:sz="2" w:space="0" w:color="auto"/>
            </w:tcBorders>
          </w:tcPr>
          <w:p w14:paraId="2DD82A6D" w14:textId="15B21803" w:rsidR="005C1C1D" w:rsidRPr="00D8063B" w:rsidRDefault="005C1C1D" w:rsidP="00DA6BCB">
            <w:pPr>
              <w:pStyle w:val="NormalLeft"/>
              <w:rPr>
                <w:lang w:val="en-GB"/>
              </w:rPr>
            </w:pPr>
            <w:del w:id="1370" w:author="Author">
              <w:r w:rsidRPr="00D8063B" w:rsidDel="008B40D5">
                <w:rPr>
                  <w:lang w:val="en-GB"/>
                </w:rPr>
                <w:delText>C0210 to C0280/R1800</w:delText>
              </w:r>
            </w:del>
          </w:p>
        </w:tc>
        <w:tc>
          <w:tcPr>
            <w:tcW w:w="2136" w:type="dxa"/>
            <w:tcBorders>
              <w:top w:val="single" w:sz="2" w:space="0" w:color="auto"/>
              <w:left w:val="single" w:sz="2" w:space="0" w:color="auto"/>
              <w:bottom w:val="single" w:sz="2" w:space="0" w:color="auto"/>
              <w:right w:val="single" w:sz="2" w:space="0" w:color="auto"/>
            </w:tcBorders>
          </w:tcPr>
          <w:p w14:paraId="58E067C5" w14:textId="1B25D6E7" w:rsidR="005C1C1D" w:rsidRPr="00D8063B" w:rsidRDefault="005C1C1D" w:rsidP="00DA6BCB">
            <w:pPr>
              <w:pStyle w:val="NormalLeft"/>
              <w:rPr>
                <w:lang w:val="en-GB"/>
              </w:rPr>
            </w:pPr>
            <w:del w:id="1371" w:author="Author">
              <w:r w:rsidRPr="00D8063B" w:rsidDel="008B40D5">
                <w:rPr>
                  <w:lang w:val="en-GB"/>
                </w:rPr>
                <w:delText>Change in other technical provisions — Net</w:delText>
              </w:r>
            </w:del>
          </w:p>
        </w:tc>
        <w:tc>
          <w:tcPr>
            <w:tcW w:w="5757" w:type="dxa"/>
            <w:tcBorders>
              <w:top w:val="single" w:sz="2" w:space="0" w:color="auto"/>
              <w:left w:val="single" w:sz="2" w:space="0" w:color="auto"/>
              <w:bottom w:val="single" w:sz="2" w:space="0" w:color="auto"/>
              <w:right w:val="single" w:sz="2" w:space="0" w:color="auto"/>
            </w:tcBorders>
          </w:tcPr>
          <w:p w14:paraId="33F9D80B" w14:textId="172A16DD" w:rsidR="005C1C1D" w:rsidRPr="00D8063B" w:rsidDel="008B40D5" w:rsidRDefault="005C1C1D" w:rsidP="00DA6BCB">
            <w:pPr>
              <w:pStyle w:val="NormalLeft"/>
              <w:rPr>
                <w:del w:id="1372" w:author="Author"/>
                <w:lang w:val="en-GB"/>
              </w:rPr>
            </w:pPr>
            <w:del w:id="1373" w:author="Author">
              <w:r w:rsidRPr="00D8063B" w:rsidDel="008B40D5">
                <w:rPr>
                  <w:lang w:val="en-GB"/>
                </w:rPr>
                <w:delText>Definition of changes in other technical provisions provided in directive 91/674/EEC where applicable: the net changes in other technical provisions related to the sum of the direct business and the accepted reinsurance business reduced by the amount ceded to reinsurance undertakings.</w:delText>
              </w:r>
            </w:del>
          </w:p>
          <w:p w14:paraId="12E1F1EB" w14:textId="3641F376" w:rsidR="005C1C1D" w:rsidRPr="00D8063B" w:rsidRDefault="005C1C1D" w:rsidP="00260EA7">
            <w:pPr>
              <w:pStyle w:val="NormalLeft"/>
              <w:rPr>
                <w:lang w:val="en-GB"/>
              </w:rPr>
            </w:pPr>
            <w:del w:id="1374"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8B40D5">
                <w:rPr>
                  <w:lang w:val="en-GB"/>
                </w:rPr>
                <w:delText xml:space="preserve"> </w:delText>
              </w:r>
            </w:del>
          </w:p>
        </w:tc>
      </w:tr>
      <w:tr w:rsidR="005C1C1D" w:rsidRPr="00D8063B" w14:paraId="3E2E24A9" w14:textId="77777777" w:rsidTr="00DA6BCB">
        <w:tc>
          <w:tcPr>
            <w:tcW w:w="1393" w:type="dxa"/>
            <w:tcBorders>
              <w:top w:val="single" w:sz="2" w:space="0" w:color="auto"/>
              <w:left w:val="single" w:sz="2" w:space="0" w:color="auto"/>
              <w:bottom w:val="single" w:sz="2" w:space="0" w:color="auto"/>
              <w:right w:val="single" w:sz="2" w:space="0" w:color="auto"/>
            </w:tcBorders>
          </w:tcPr>
          <w:p w14:paraId="0C28748A" w14:textId="77777777" w:rsidR="005C1C1D" w:rsidRPr="00D8063B" w:rsidRDefault="005C1C1D" w:rsidP="00DA6BCB">
            <w:pPr>
              <w:pStyle w:val="NormalLeft"/>
              <w:rPr>
                <w:lang w:val="en-GB"/>
              </w:rPr>
            </w:pPr>
            <w:r w:rsidRPr="00D8063B">
              <w:rPr>
                <w:lang w:val="en-GB"/>
              </w:rPr>
              <w:t>C0210 to C0280/R1900</w:t>
            </w:r>
          </w:p>
        </w:tc>
        <w:tc>
          <w:tcPr>
            <w:tcW w:w="2136" w:type="dxa"/>
            <w:tcBorders>
              <w:top w:val="single" w:sz="2" w:space="0" w:color="auto"/>
              <w:left w:val="single" w:sz="2" w:space="0" w:color="auto"/>
              <w:bottom w:val="single" w:sz="2" w:space="0" w:color="auto"/>
              <w:right w:val="single" w:sz="2" w:space="0" w:color="auto"/>
            </w:tcBorders>
          </w:tcPr>
          <w:p w14:paraId="070B82C4" w14:textId="77777777" w:rsidR="005C1C1D" w:rsidRPr="00D8063B" w:rsidRDefault="005C1C1D" w:rsidP="00DA6BCB">
            <w:pPr>
              <w:pStyle w:val="NormalLeft"/>
              <w:rPr>
                <w:lang w:val="en-GB"/>
              </w:rPr>
            </w:pPr>
            <w:r w:rsidRPr="00D8063B">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5FA453C2" w14:textId="77777777" w:rsidR="005C1C1D" w:rsidRPr="00D8063B" w:rsidRDefault="005C1C1D" w:rsidP="00DA6BCB">
            <w:pPr>
              <w:pStyle w:val="NormalLeft"/>
              <w:rPr>
                <w:lang w:val="en-GB"/>
              </w:rPr>
            </w:pPr>
            <w:r w:rsidRPr="00D8063B">
              <w:rPr>
                <w:lang w:val="en-GB"/>
              </w:rPr>
              <w:t>All technical expenses incurred by the group during the reporting period, on accrual basis.</w:t>
            </w:r>
          </w:p>
        </w:tc>
      </w:tr>
      <w:tr w:rsidR="005C1C1D" w:rsidRPr="00D8063B" w14:paraId="720B3F84" w14:textId="77777777" w:rsidTr="00DA6BCB">
        <w:tc>
          <w:tcPr>
            <w:tcW w:w="1393" w:type="dxa"/>
            <w:tcBorders>
              <w:top w:val="single" w:sz="2" w:space="0" w:color="auto"/>
              <w:left w:val="single" w:sz="2" w:space="0" w:color="auto"/>
              <w:bottom w:val="single" w:sz="2" w:space="0" w:color="auto"/>
              <w:right w:val="single" w:sz="2" w:space="0" w:color="auto"/>
            </w:tcBorders>
          </w:tcPr>
          <w:p w14:paraId="0B414E33" w14:textId="77777777" w:rsidR="005C1C1D" w:rsidRPr="00D8063B" w:rsidRDefault="005C1C1D" w:rsidP="00DA6BCB">
            <w:pPr>
              <w:pStyle w:val="NormalLeft"/>
              <w:rPr>
                <w:lang w:val="en-GB"/>
              </w:rPr>
            </w:pPr>
            <w:r w:rsidRPr="00D8063B">
              <w:rPr>
                <w:lang w:val="en-GB"/>
              </w:rPr>
              <w:lastRenderedPageBreak/>
              <w:t>C0210 to C0280/R1910</w:t>
            </w:r>
          </w:p>
        </w:tc>
        <w:tc>
          <w:tcPr>
            <w:tcW w:w="2136" w:type="dxa"/>
            <w:tcBorders>
              <w:top w:val="single" w:sz="2" w:space="0" w:color="auto"/>
              <w:left w:val="single" w:sz="2" w:space="0" w:color="auto"/>
              <w:bottom w:val="single" w:sz="2" w:space="0" w:color="auto"/>
              <w:right w:val="single" w:sz="2" w:space="0" w:color="auto"/>
            </w:tcBorders>
          </w:tcPr>
          <w:p w14:paraId="6361B618" w14:textId="77777777" w:rsidR="005C1C1D" w:rsidRPr="00D8063B" w:rsidRDefault="005C1C1D" w:rsidP="00DA6BCB">
            <w:pPr>
              <w:pStyle w:val="NormalLeft"/>
              <w:rPr>
                <w:lang w:val="en-GB"/>
              </w:rPr>
            </w:pPr>
            <w:r w:rsidRPr="00D8063B">
              <w:rPr>
                <w:lang w:val="en-GB"/>
              </w:rPr>
              <w:t>Administrative expenses — Gross</w:t>
            </w:r>
          </w:p>
        </w:tc>
        <w:tc>
          <w:tcPr>
            <w:tcW w:w="5757" w:type="dxa"/>
            <w:tcBorders>
              <w:top w:val="single" w:sz="2" w:space="0" w:color="auto"/>
              <w:left w:val="single" w:sz="2" w:space="0" w:color="auto"/>
              <w:bottom w:val="single" w:sz="2" w:space="0" w:color="auto"/>
              <w:right w:val="single" w:sz="2" w:space="0" w:color="auto"/>
            </w:tcBorders>
          </w:tcPr>
          <w:p w14:paraId="3693A012" w14:textId="06003297" w:rsidR="005C1C1D" w:rsidRPr="00D8063B" w:rsidRDefault="005C1C1D" w:rsidP="00DA6BCB">
            <w:pPr>
              <w:pStyle w:val="NormalLeft"/>
              <w:rPr>
                <w:lang w:val="en-GB"/>
              </w:rPr>
            </w:pPr>
            <w:r w:rsidRPr="00D8063B">
              <w:rPr>
                <w:lang w:val="en-GB"/>
              </w:rPr>
              <w:t xml:space="preserve">Administrative expenses incurred by the group during the </w:t>
            </w:r>
            <w:r w:rsidR="00260EA7" w:rsidRPr="00D8063B">
              <w:rPr>
                <w:lang w:val="en-GB"/>
              </w:rPr>
              <w:t>reporting period</w:t>
            </w:r>
            <w:r w:rsidRPr="00D8063B">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587094D9" w14:textId="77777777" w:rsidR="005C1C1D" w:rsidRPr="00D8063B" w:rsidRDefault="005C1C1D" w:rsidP="00DA6BCB">
            <w:pPr>
              <w:pStyle w:val="NormalLeft"/>
              <w:rPr>
                <w:lang w:val="en-GB"/>
              </w:rPr>
            </w:pPr>
            <w:r w:rsidRPr="00D8063B">
              <w:rPr>
                <w:lang w:val="en-GB"/>
              </w:rPr>
              <w:t>The amount relates to the gross direct and reinsurance business.</w:t>
            </w:r>
          </w:p>
        </w:tc>
      </w:tr>
      <w:tr w:rsidR="005C1C1D" w:rsidRPr="00D8063B" w14:paraId="0F46FDE1" w14:textId="77777777" w:rsidTr="00DA6BCB">
        <w:tc>
          <w:tcPr>
            <w:tcW w:w="1393" w:type="dxa"/>
            <w:tcBorders>
              <w:top w:val="single" w:sz="2" w:space="0" w:color="auto"/>
              <w:left w:val="single" w:sz="2" w:space="0" w:color="auto"/>
              <w:bottom w:val="single" w:sz="2" w:space="0" w:color="auto"/>
              <w:right w:val="single" w:sz="2" w:space="0" w:color="auto"/>
            </w:tcBorders>
          </w:tcPr>
          <w:p w14:paraId="3490A05E" w14:textId="77777777" w:rsidR="005C1C1D" w:rsidRPr="00D8063B" w:rsidRDefault="005C1C1D" w:rsidP="00DA6BCB">
            <w:pPr>
              <w:pStyle w:val="NormalLeft"/>
              <w:rPr>
                <w:lang w:val="en-GB"/>
              </w:rPr>
            </w:pPr>
            <w:r w:rsidRPr="00D8063B">
              <w:rPr>
                <w:lang w:val="en-GB"/>
              </w:rPr>
              <w:t>C0210 to C0280/R1920</w:t>
            </w:r>
          </w:p>
        </w:tc>
        <w:tc>
          <w:tcPr>
            <w:tcW w:w="2136" w:type="dxa"/>
            <w:tcBorders>
              <w:top w:val="single" w:sz="2" w:space="0" w:color="auto"/>
              <w:left w:val="single" w:sz="2" w:space="0" w:color="auto"/>
              <w:bottom w:val="single" w:sz="2" w:space="0" w:color="auto"/>
              <w:right w:val="single" w:sz="2" w:space="0" w:color="auto"/>
            </w:tcBorders>
          </w:tcPr>
          <w:p w14:paraId="2B6501E7" w14:textId="77777777" w:rsidR="005C1C1D" w:rsidRPr="00D8063B" w:rsidRDefault="005C1C1D" w:rsidP="00DA6BCB">
            <w:pPr>
              <w:pStyle w:val="NormalLeft"/>
              <w:rPr>
                <w:lang w:val="en-GB"/>
              </w:rPr>
            </w:pPr>
            <w:r w:rsidRPr="00D8063B">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5D06C6E5"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8092012" w14:textId="77777777" w:rsidR="005C1C1D" w:rsidRPr="00D8063B" w:rsidRDefault="005C1C1D" w:rsidP="00DA6BCB">
            <w:pPr>
              <w:pStyle w:val="NormalLeft"/>
              <w:rPr>
                <w:lang w:val="en-GB"/>
              </w:rPr>
            </w:pPr>
            <w:r w:rsidRPr="00D8063B">
              <w:rPr>
                <w:lang w:val="en-GB"/>
              </w:rPr>
              <w:t>The amount relates to the reinsurer's share.</w:t>
            </w:r>
          </w:p>
          <w:p w14:paraId="41204D6C"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26C98353" w14:textId="77777777" w:rsidTr="00DA6BCB">
        <w:tc>
          <w:tcPr>
            <w:tcW w:w="1393" w:type="dxa"/>
            <w:tcBorders>
              <w:top w:val="single" w:sz="2" w:space="0" w:color="auto"/>
              <w:left w:val="single" w:sz="2" w:space="0" w:color="auto"/>
              <w:bottom w:val="single" w:sz="2" w:space="0" w:color="auto"/>
              <w:right w:val="single" w:sz="2" w:space="0" w:color="auto"/>
            </w:tcBorders>
          </w:tcPr>
          <w:p w14:paraId="31866BD1" w14:textId="77777777" w:rsidR="005C1C1D" w:rsidRPr="00D8063B" w:rsidRDefault="005C1C1D" w:rsidP="00DA6BCB">
            <w:pPr>
              <w:pStyle w:val="NormalLeft"/>
              <w:rPr>
                <w:lang w:val="en-GB"/>
              </w:rPr>
            </w:pPr>
            <w:r w:rsidRPr="00D8063B">
              <w:rPr>
                <w:lang w:val="en-GB"/>
              </w:rPr>
              <w:t>C0210 to C0280/R2000</w:t>
            </w:r>
          </w:p>
        </w:tc>
        <w:tc>
          <w:tcPr>
            <w:tcW w:w="2136" w:type="dxa"/>
            <w:tcBorders>
              <w:top w:val="single" w:sz="2" w:space="0" w:color="auto"/>
              <w:left w:val="single" w:sz="2" w:space="0" w:color="auto"/>
              <w:bottom w:val="single" w:sz="2" w:space="0" w:color="auto"/>
              <w:right w:val="single" w:sz="2" w:space="0" w:color="auto"/>
            </w:tcBorders>
          </w:tcPr>
          <w:p w14:paraId="0CE30AEB" w14:textId="77777777" w:rsidR="005C1C1D" w:rsidRPr="00D8063B" w:rsidRDefault="005C1C1D" w:rsidP="00DA6BCB">
            <w:pPr>
              <w:pStyle w:val="NormalLeft"/>
              <w:rPr>
                <w:lang w:val="en-GB"/>
              </w:rPr>
            </w:pPr>
            <w:r w:rsidRPr="00D8063B">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7D26929D"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BD3888C" w14:textId="77777777" w:rsidR="005C1C1D" w:rsidRPr="00D8063B" w:rsidRDefault="005C1C1D" w:rsidP="00DA6BCB">
            <w:pPr>
              <w:pStyle w:val="NormalLeft"/>
              <w:rPr>
                <w:lang w:val="en-GB"/>
              </w:rPr>
            </w:pPr>
            <w:r w:rsidRPr="00D8063B">
              <w:rPr>
                <w:lang w:val="en-GB"/>
              </w:rPr>
              <w:t>The amount relates to the net administrative expenses.</w:t>
            </w:r>
          </w:p>
          <w:p w14:paraId="0D2A31EA" w14:textId="77777777" w:rsidR="005C1C1D" w:rsidRPr="00D8063B" w:rsidRDefault="005C1C1D" w:rsidP="00DA6BCB">
            <w:pPr>
              <w:pStyle w:val="NormalLeft"/>
              <w:rPr>
                <w:lang w:val="en-GB"/>
              </w:rPr>
            </w:pPr>
            <w:r w:rsidRPr="00D8063B">
              <w:rPr>
                <w:lang w:val="en-GB"/>
              </w:rPr>
              <w:lastRenderedPageBreak/>
              <w:t>The net administrative expenses represent the sum of the direct business and the accepted reinsurance business reduced by the amount ceded to reinsurance undertakings.</w:t>
            </w:r>
          </w:p>
        </w:tc>
      </w:tr>
      <w:tr w:rsidR="005C1C1D" w:rsidRPr="00D8063B" w14:paraId="37974F7C" w14:textId="77777777" w:rsidTr="00DA6BCB">
        <w:tc>
          <w:tcPr>
            <w:tcW w:w="1393" w:type="dxa"/>
            <w:tcBorders>
              <w:top w:val="single" w:sz="2" w:space="0" w:color="auto"/>
              <w:left w:val="single" w:sz="2" w:space="0" w:color="auto"/>
              <w:bottom w:val="single" w:sz="2" w:space="0" w:color="auto"/>
              <w:right w:val="single" w:sz="2" w:space="0" w:color="auto"/>
            </w:tcBorders>
          </w:tcPr>
          <w:p w14:paraId="1BBFCC2A" w14:textId="77777777" w:rsidR="005C1C1D" w:rsidRPr="00D8063B" w:rsidRDefault="005C1C1D" w:rsidP="00DA6BCB">
            <w:pPr>
              <w:pStyle w:val="NormalLeft"/>
              <w:rPr>
                <w:lang w:val="en-GB"/>
              </w:rPr>
            </w:pPr>
            <w:r w:rsidRPr="00D8063B">
              <w:rPr>
                <w:lang w:val="en-GB"/>
              </w:rPr>
              <w:lastRenderedPageBreak/>
              <w:t>C0210 to C0280/R2010</w:t>
            </w:r>
          </w:p>
        </w:tc>
        <w:tc>
          <w:tcPr>
            <w:tcW w:w="2136" w:type="dxa"/>
            <w:tcBorders>
              <w:top w:val="single" w:sz="2" w:space="0" w:color="auto"/>
              <w:left w:val="single" w:sz="2" w:space="0" w:color="auto"/>
              <w:bottom w:val="single" w:sz="2" w:space="0" w:color="auto"/>
              <w:right w:val="single" w:sz="2" w:space="0" w:color="auto"/>
            </w:tcBorders>
          </w:tcPr>
          <w:p w14:paraId="280825E6" w14:textId="77777777" w:rsidR="005C1C1D" w:rsidRPr="00D8063B" w:rsidRDefault="005C1C1D" w:rsidP="00DA6BCB">
            <w:pPr>
              <w:pStyle w:val="NormalLeft"/>
              <w:rPr>
                <w:lang w:val="en-GB"/>
              </w:rPr>
            </w:pPr>
            <w:r w:rsidRPr="00D8063B">
              <w:rPr>
                <w:lang w:val="en-GB"/>
              </w:rPr>
              <w:t>Investment management expenses — Gross</w:t>
            </w:r>
          </w:p>
        </w:tc>
        <w:tc>
          <w:tcPr>
            <w:tcW w:w="5757" w:type="dxa"/>
            <w:tcBorders>
              <w:top w:val="single" w:sz="2" w:space="0" w:color="auto"/>
              <w:left w:val="single" w:sz="2" w:space="0" w:color="auto"/>
              <w:bottom w:val="single" w:sz="2" w:space="0" w:color="auto"/>
              <w:right w:val="single" w:sz="2" w:space="0" w:color="auto"/>
            </w:tcBorders>
          </w:tcPr>
          <w:p w14:paraId="5BA2BCB3" w14:textId="52DC396F" w:rsidR="005C1C1D" w:rsidRPr="00D8063B" w:rsidRDefault="005C1C1D" w:rsidP="00DA6BCB">
            <w:pPr>
              <w:pStyle w:val="NormalLeft"/>
              <w:rPr>
                <w:lang w:val="en-GB"/>
              </w:rPr>
            </w:pPr>
            <w:r w:rsidRPr="00D8063B">
              <w:rPr>
                <w:lang w:val="en-GB"/>
              </w:rPr>
              <w:t xml:space="preserve">Investment management expenses are usually not allocated on a </w:t>
            </w:r>
            <w:del w:id="1375" w:author="Author">
              <w:r w:rsidRPr="00D8063B" w:rsidDel="00BC256E">
                <w:rPr>
                  <w:lang w:val="en-GB"/>
                </w:rPr>
                <w:delText>policy by policy</w:delText>
              </w:r>
            </w:del>
            <w:ins w:id="1376"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D2DF832" w14:textId="77777777" w:rsidR="005C1C1D" w:rsidRPr="00D8063B" w:rsidRDefault="005C1C1D" w:rsidP="00DA6BCB">
            <w:pPr>
              <w:pStyle w:val="NormalLeft"/>
              <w:rPr>
                <w:lang w:val="en-GB"/>
              </w:rPr>
            </w:pPr>
            <w:r w:rsidRPr="00D8063B">
              <w:rPr>
                <w:lang w:val="en-GB"/>
              </w:rPr>
              <w:t>The amount relates to the gross direct and reinsurance business.</w:t>
            </w:r>
          </w:p>
        </w:tc>
      </w:tr>
      <w:tr w:rsidR="005C1C1D" w:rsidRPr="00D8063B" w14:paraId="5481E48E" w14:textId="77777777" w:rsidTr="00DA6BCB">
        <w:tc>
          <w:tcPr>
            <w:tcW w:w="1393" w:type="dxa"/>
            <w:tcBorders>
              <w:top w:val="single" w:sz="2" w:space="0" w:color="auto"/>
              <w:left w:val="single" w:sz="2" w:space="0" w:color="auto"/>
              <w:bottom w:val="single" w:sz="2" w:space="0" w:color="auto"/>
              <w:right w:val="single" w:sz="2" w:space="0" w:color="auto"/>
            </w:tcBorders>
          </w:tcPr>
          <w:p w14:paraId="42D1202A" w14:textId="77777777" w:rsidR="005C1C1D" w:rsidRPr="00D8063B" w:rsidRDefault="005C1C1D" w:rsidP="00DA6BCB">
            <w:pPr>
              <w:pStyle w:val="NormalLeft"/>
              <w:rPr>
                <w:lang w:val="en-GB"/>
              </w:rPr>
            </w:pPr>
            <w:r w:rsidRPr="00D8063B">
              <w:rPr>
                <w:lang w:val="en-GB"/>
              </w:rPr>
              <w:t>C0210 to C0280/R2020</w:t>
            </w:r>
          </w:p>
        </w:tc>
        <w:tc>
          <w:tcPr>
            <w:tcW w:w="2136" w:type="dxa"/>
            <w:tcBorders>
              <w:top w:val="single" w:sz="2" w:space="0" w:color="auto"/>
              <w:left w:val="single" w:sz="2" w:space="0" w:color="auto"/>
              <w:bottom w:val="single" w:sz="2" w:space="0" w:color="auto"/>
              <w:right w:val="single" w:sz="2" w:space="0" w:color="auto"/>
            </w:tcBorders>
          </w:tcPr>
          <w:p w14:paraId="6BCBB61C" w14:textId="77777777" w:rsidR="005C1C1D" w:rsidRPr="00D8063B" w:rsidRDefault="005C1C1D" w:rsidP="00DA6BCB">
            <w:pPr>
              <w:pStyle w:val="NormalLeft"/>
              <w:rPr>
                <w:lang w:val="en-GB"/>
              </w:rPr>
            </w:pPr>
            <w:r w:rsidRPr="00D8063B">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1163BA0" w14:textId="01ECA166" w:rsidR="005C1C1D" w:rsidRPr="00D8063B" w:rsidRDefault="005C1C1D" w:rsidP="00DA6BCB">
            <w:pPr>
              <w:pStyle w:val="NormalLeft"/>
              <w:rPr>
                <w:lang w:val="en-GB"/>
              </w:rPr>
            </w:pPr>
            <w:r w:rsidRPr="00D8063B">
              <w:rPr>
                <w:lang w:val="en-GB"/>
              </w:rPr>
              <w:t xml:space="preserve">Investment management expenses are usually not allocated on a </w:t>
            </w:r>
            <w:del w:id="1377" w:author="Author">
              <w:r w:rsidRPr="00D8063B" w:rsidDel="00BC256E">
                <w:rPr>
                  <w:lang w:val="en-GB"/>
                </w:rPr>
                <w:delText>policy by policy</w:delText>
              </w:r>
            </w:del>
            <w:ins w:id="1378"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CFA0885" w14:textId="77777777" w:rsidR="005C1C1D" w:rsidRPr="00D8063B" w:rsidRDefault="005C1C1D" w:rsidP="00DA6BCB">
            <w:pPr>
              <w:pStyle w:val="NormalLeft"/>
              <w:rPr>
                <w:lang w:val="en-GB"/>
              </w:rPr>
            </w:pPr>
            <w:r w:rsidRPr="00D8063B">
              <w:rPr>
                <w:lang w:val="en-GB"/>
              </w:rPr>
              <w:t>The amount relates to the reinsurers' share.</w:t>
            </w:r>
          </w:p>
          <w:p w14:paraId="2F25B447"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0528F718" w14:textId="77777777" w:rsidTr="00DA6BCB">
        <w:tc>
          <w:tcPr>
            <w:tcW w:w="1393" w:type="dxa"/>
            <w:tcBorders>
              <w:top w:val="single" w:sz="2" w:space="0" w:color="auto"/>
              <w:left w:val="single" w:sz="2" w:space="0" w:color="auto"/>
              <w:bottom w:val="single" w:sz="2" w:space="0" w:color="auto"/>
              <w:right w:val="single" w:sz="2" w:space="0" w:color="auto"/>
            </w:tcBorders>
          </w:tcPr>
          <w:p w14:paraId="1629F07C" w14:textId="77777777" w:rsidR="005C1C1D" w:rsidRPr="00D8063B" w:rsidRDefault="005C1C1D" w:rsidP="00DA6BCB">
            <w:pPr>
              <w:pStyle w:val="NormalLeft"/>
              <w:rPr>
                <w:lang w:val="en-GB"/>
              </w:rPr>
            </w:pPr>
            <w:r w:rsidRPr="00D8063B">
              <w:rPr>
                <w:lang w:val="en-GB"/>
              </w:rPr>
              <w:t>C0210 to C0280/R2100</w:t>
            </w:r>
          </w:p>
        </w:tc>
        <w:tc>
          <w:tcPr>
            <w:tcW w:w="2136" w:type="dxa"/>
            <w:tcBorders>
              <w:top w:val="single" w:sz="2" w:space="0" w:color="auto"/>
              <w:left w:val="single" w:sz="2" w:space="0" w:color="auto"/>
              <w:bottom w:val="single" w:sz="2" w:space="0" w:color="auto"/>
              <w:right w:val="single" w:sz="2" w:space="0" w:color="auto"/>
            </w:tcBorders>
          </w:tcPr>
          <w:p w14:paraId="61FB70CE" w14:textId="77777777" w:rsidR="005C1C1D" w:rsidRPr="00D8063B" w:rsidRDefault="005C1C1D" w:rsidP="00DA6BCB">
            <w:pPr>
              <w:pStyle w:val="NormalLeft"/>
              <w:rPr>
                <w:lang w:val="en-GB"/>
              </w:rPr>
            </w:pPr>
            <w:r w:rsidRPr="00D8063B">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06236BAD" w14:textId="6FC5AECE" w:rsidR="005C1C1D" w:rsidRPr="00D8063B" w:rsidRDefault="005C1C1D" w:rsidP="00DA6BCB">
            <w:pPr>
              <w:pStyle w:val="NormalLeft"/>
              <w:rPr>
                <w:lang w:val="en-GB"/>
              </w:rPr>
            </w:pPr>
            <w:r w:rsidRPr="00D8063B">
              <w:rPr>
                <w:lang w:val="en-GB"/>
              </w:rPr>
              <w:t xml:space="preserve">Investment management expenses are usually not allocated on a </w:t>
            </w:r>
            <w:del w:id="1379" w:author="Author">
              <w:r w:rsidRPr="00D8063B" w:rsidDel="00BC256E">
                <w:rPr>
                  <w:lang w:val="en-GB"/>
                </w:rPr>
                <w:delText>policy by policy</w:delText>
              </w:r>
            </w:del>
            <w:ins w:id="1380"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7E68159" w14:textId="77777777" w:rsidR="005C1C1D" w:rsidRPr="00D8063B" w:rsidRDefault="005C1C1D" w:rsidP="00DA6BCB">
            <w:pPr>
              <w:pStyle w:val="NormalLeft"/>
              <w:rPr>
                <w:lang w:val="en-GB"/>
              </w:rPr>
            </w:pPr>
            <w:r w:rsidRPr="00D8063B">
              <w:rPr>
                <w:lang w:val="en-GB"/>
              </w:rPr>
              <w:t>The amount relates to the net investment management expenses.</w:t>
            </w:r>
          </w:p>
          <w:p w14:paraId="00FD0156" w14:textId="77777777" w:rsidR="005C1C1D" w:rsidRPr="00D8063B" w:rsidRDefault="005C1C1D" w:rsidP="00DA6BCB">
            <w:pPr>
              <w:pStyle w:val="NormalLeft"/>
              <w:rPr>
                <w:lang w:val="en-GB"/>
              </w:rPr>
            </w:pPr>
            <w:r w:rsidRPr="00D8063B">
              <w:rPr>
                <w:lang w:val="en-GB"/>
              </w:rPr>
              <w:t xml:space="preserve">The net investment management expenses represent the sum of the direct business and the accepted reinsurance </w:t>
            </w:r>
            <w:r w:rsidRPr="00D8063B">
              <w:rPr>
                <w:lang w:val="en-GB"/>
              </w:rPr>
              <w:lastRenderedPageBreak/>
              <w:t>business reduced by the amount ceded to reinsurance undertakings.</w:t>
            </w:r>
          </w:p>
        </w:tc>
      </w:tr>
      <w:tr w:rsidR="005C1C1D" w:rsidRPr="00D8063B" w14:paraId="20E39155" w14:textId="77777777" w:rsidTr="00DA6BCB">
        <w:tc>
          <w:tcPr>
            <w:tcW w:w="1393" w:type="dxa"/>
            <w:tcBorders>
              <w:top w:val="single" w:sz="2" w:space="0" w:color="auto"/>
              <w:left w:val="single" w:sz="2" w:space="0" w:color="auto"/>
              <w:bottom w:val="single" w:sz="2" w:space="0" w:color="auto"/>
              <w:right w:val="single" w:sz="2" w:space="0" w:color="auto"/>
            </w:tcBorders>
          </w:tcPr>
          <w:p w14:paraId="0F9C05B3" w14:textId="77777777" w:rsidR="005C1C1D" w:rsidRPr="00D8063B" w:rsidRDefault="005C1C1D" w:rsidP="00DA6BCB">
            <w:pPr>
              <w:pStyle w:val="NormalLeft"/>
              <w:rPr>
                <w:lang w:val="en-GB"/>
              </w:rPr>
            </w:pPr>
            <w:r w:rsidRPr="00D8063B">
              <w:rPr>
                <w:lang w:val="en-GB"/>
              </w:rPr>
              <w:lastRenderedPageBreak/>
              <w:t>C0210 to C0280/R2110</w:t>
            </w:r>
          </w:p>
        </w:tc>
        <w:tc>
          <w:tcPr>
            <w:tcW w:w="2136" w:type="dxa"/>
            <w:tcBorders>
              <w:top w:val="single" w:sz="2" w:space="0" w:color="auto"/>
              <w:left w:val="single" w:sz="2" w:space="0" w:color="auto"/>
              <w:bottom w:val="single" w:sz="2" w:space="0" w:color="auto"/>
              <w:right w:val="single" w:sz="2" w:space="0" w:color="auto"/>
            </w:tcBorders>
          </w:tcPr>
          <w:p w14:paraId="6F9368EB" w14:textId="77777777" w:rsidR="005C1C1D" w:rsidRPr="00D8063B" w:rsidRDefault="005C1C1D" w:rsidP="00DA6BCB">
            <w:pPr>
              <w:pStyle w:val="NormalLeft"/>
              <w:rPr>
                <w:lang w:val="en-GB"/>
              </w:rPr>
            </w:pPr>
            <w:r w:rsidRPr="00D8063B">
              <w:rPr>
                <w:lang w:val="en-GB"/>
              </w:rPr>
              <w:t>Claims management expenses — Gross</w:t>
            </w:r>
          </w:p>
        </w:tc>
        <w:tc>
          <w:tcPr>
            <w:tcW w:w="5757" w:type="dxa"/>
            <w:tcBorders>
              <w:top w:val="single" w:sz="2" w:space="0" w:color="auto"/>
              <w:left w:val="single" w:sz="2" w:space="0" w:color="auto"/>
              <w:bottom w:val="single" w:sz="2" w:space="0" w:color="auto"/>
              <w:right w:val="single" w:sz="2" w:space="0" w:color="auto"/>
            </w:tcBorders>
          </w:tcPr>
          <w:p w14:paraId="052CE57C"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66C7122" w14:textId="77777777" w:rsidR="005C1C1D" w:rsidRPr="00D8063B" w:rsidRDefault="005C1C1D" w:rsidP="00DA6BCB">
            <w:pPr>
              <w:pStyle w:val="NormalLeft"/>
              <w:rPr>
                <w:lang w:val="en-GB"/>
              </w:rPr>
            </w:pPr>
            <w:r w:rsidRPr="00D8063B">
              <w:rPr>
                <w:lang w:val="en-GB"/>
              </w:rPr>
              <w:t>The amount relates to the gross direct and reinsurance business.</w:t>
            </w:r>
          </w:p>
          <w:p w14:paraId="293CE9D6"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61946442" w14:textId="77777777" w:rsidTr="00DA6BCB">
        <w:tc>
          <w:tcPr>
            <w:tcW w:w="1393" w:type="dxa"/>
            <w:tcBorders>
              <w:top w:val="single" w:sz="2" w:space="0" w:color="auto"/>
              <w:left w:val="single" w:sz="2" w:space="0" w:color="auto"/>
              <w:bottom w:val="single" w:sz="2" w:space="0" w:color="auto"/>
              <w:right w:val="single" w:sz="2" w:space="0" w:color="auto"/>
            </w:tcBorders>
          </w:tcPr>
          <w:p w14:paraId="554B3482" w14:textId="77777777" w:rsidR="005C1C1D" w:rsidRPr="00D8063B" w:rsidRDefault="005C1C1D" w:rsidP="00DA6BCB">
            <w:pPr>
              <w:pStyle w:val="NormalLeft"/>
              <w:rPr>
                <w:lang w:val="en-GB"/>
              </w:rPr>
            </w:pPr>
            <w:r w:rsidRPr="00D8063B">
              <w:rPr>
                <w:lang w:val="en-GB"/>
              </w:rPr>
              <w:t>C0210 to C0280/R2120</w:t>
            </w:r>
          </w:p>
        </w:tc>
        <w:tc>
          <w:tcPr>
            <w:tcW w:w="2136" w:type="dxa"/>
            <w:tcBorders>
              <w:top w:val="single" w:sz="2" w:space="0" w:color="auto"/>
              <w:left w:val="single" w:sz="2" w:space="0" w:color="auto"/>
              <w:bottom w:val="single" w:sz="2" w:space="0" w:color="auto"/>
              <w:right w:val="single" w:sz="2" w:space="0" w:color="auto"/>
            </w:tcBorders>
          </w:tcPr>
          <w:p w14:paraId="412A35C5" w14:textId="77777777" w:rsidR="005C1C1D" w:rsidRPr="00D8063B" w:rsidRDefault="005C1C1D" w:rsidP="00DA6BCB">
            <w:pPr>
              <w:pStyle w:val="NormalLeft"/>
              <w:rPr>
                <w:lang w:val="en-GB"/>
              </w:rPr>
            </w:pPr>
            <w:r w:rsidRPr="00D8063B">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B5D988B"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0B1B509" w14:textId="77777777" w:rsidR="005C1C1D" w:rsidRPr="00D8063B" w:rsidRDefault="005C1C1D" w:rsidP="00DA6BCB">
            <w:pPr>
              <w:pStyle w:val="NormalLeft"/>
              <w:rPr>
                <w:lang w:val="en-GB"/>
              </w:rPr>
            </w:pPr>
            <w:r w:rsidRPr="00D8063B">
              <w:rPr>
                <w:lang w:val="en-GB"/>
              </w:rPr>
              <w:t>The amount relates to the reinsurers' share.</w:t>
            </w:r>
          </w:p>
          <w:p w14:paraId="5C7AD802" w14:textId="77777777" w:rsidR="005C1C1D" w:rsidRPr="00D8063B" w:rsidRDefault="005C1C1D" w:rsidP="00DA6BCB">
            <w:pPr>
              <w:pStyle w:val="NormalLeft"/>
              <w:rPr>
                <w:lang w:val="en-GB"/>
              </w:rPr>
            </w:pPr>
          </w:p>
          <w:p w14:paraId="6FBDB857" w14:textId="77777777" w:rsidR="005C1C1D" w:rsidRPr="00D8063B" w:rsidRDefault="005C1C1D" w:rsidP="00DA6BCB">
            <w:pPr>
              <w:pStyle w:val="NormalLeft"/>
              <w:rPr>
                <w:lang w:val="en-GB"/>
              </w:rPr>
            </w:pPr>
            <w:r w:rsidRPr="00D8063B">
              <w:rPr>
                <w:lang w:val="en-GB"/>
              </w:rPr>
              <w:t>This shall include the movement in provisions in claims management expenses.</w:t>
            </w:r>
          </w:p>
          <w:p w14:paraId="5C55C5DC"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14800040" w14:textId="77777777" w:rsidTr="00DA6BCB">
        <w:tc>
          <w:tcPr>
            <w:tcW w:w="1393" w:type="dxa"/>
            <w:tcBorders>
              <w:top w:val="single" w:sz="2" w:space="0" w:color="auto"/>
              <w:left w:val="single" w:sz="2" w:space="0" w:color="auto"/>
              <w:bottom w:val="single" w:sz="2" w:space="0" w:color="auto"/>
              <w:right w:val="single" w:sz="2" w:space="0" w:color="auto"/>
            </w:tcBorders>
          </w:tcPr>
          <w:p w14:paraId="14D721EE" w14:textId="77777777" w:rsidR="005C1C1D" w:rsidRPr="00D8063B" w:rsidRDefault="005C1C1D" w:rsidP="00DA6BCB">
            <w:pPr>
              <w:pStyle w:val="NormalLeft"/>
              <w:rPr>
                <w:lang w:val="en-GB"/>
              </w:rPr>
            </w:pPr>
            <w:r w:rsidRPr="00D8063B">
              <w:rPr>
                <w:lang w:val="en-GB"/>
              </w:rPr>
              <w:t>C0210 to C0280/R2200</w:t>
            </w:r>
          </w:p>
        </w:tc>
        <w:tc>
          <w:tcPr>
            <w:tcW w:w="2136" w:type="dxa"/>
            <w:tcBorders>
              <w:top w:val="single" w:sz="2" w:space="0" w:color="auto"/>
              <w:left w:val="single" w:sz="2" w:space="0" w:color="auto"/>
              <w:bottom w:val="single" w:sz="2" w:space="0" w:color="auto"/>
              <w:right w:val="single" w:sz="2" w:space="0" w:color="auto"/>
            </w:tcBorders>
          </w:tcPr>
          <w:p w14:paraId="1C3D54CC" w14:textId="77777777" w:rsidR="005C1C1D" w:rsidRPr="00D8063B" w:rsidRDefault="005C1C1D" w:rsidP="00DA6BCB">
            <w:pPr>
              <w:pStyle w:val="NormalLeft"/>
              <w:rPr>
                <w:lang w:val="en-GB"/>
              </w:rPr>
            </w:pPr>
            <w:r w:rsidRPr="00D8063B">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77EAC576"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4A63848" w14:textId="77777777" w:rsidR="005C1C1D" w:rsidRPr="00D8063B" w:rsidRDefault="005C1C1D" w:rsidP="00DA6BCB">
            <w:pPr>
              <w:pStyle w:val="NormalLeft"/>
              <w:rPr>
                <w:lang w:val="en-GB"/>
              </w:rPr>
            </w:pPr>
            <w:r w:rsidRPr="00D8063B">
              <w:rPr>
                <w:lang w:val="en-GB"/>
              </w:rPr>
              <w:t>The net claims management expenses represent the sum of the direct business and the accepted reinsurance business reduced by the amount ceded to reinsurance undertakings.</w:t>
            </w:r>
          </w:p>
          <w:p w14:paraId="77C9D1BC"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7E512BC5" w14:textId="77777777" w:rsidTr="00DA6BCB">
        <w:tc>
          <w:tcPr>
            <w:tcW w:w="1393" w:type="dxa"/>
            <w:tcBorders>
              <w:top w:val="single" w:sz="2" w:space="0" w:color="auto"/>
              <w:left w:val="single" w:sz="2" w:space="0" w:color="auto"/>
              <w:bottom w:val="single" w:sz="2" w:space="0" w:color="auto"/>
              <w:right w:val="single" w:sz="2" w:space="0" w:color="auto"/>
            </w:tcBorders>
          </w:tcPr>
          <w:p w14:paraId="0D9660E8" w14:textId="77777777" w:rsidR="005C1C1D" w:rsidRPr="00D8063B" w:rsidRDefault="005C1C1D" w:rsidP="00DA6BCB">
            <w:pPr>
              <w:pStyle w:val="NormalLeft"/>
              <w:rPr>
                <w:lang w:val="en-GB"/>
              </w:rPr>
            </w:pPr>
            <w:r w:rsidRPr="00D8063B">
              <w:rPr>
                <w:lang w:val="en-GB"/>
              </w:rPr>
              <w:lastRenderedPageBreak/>
              <w:t>C0210 to C0280/R2210</w:t>
            </w:r>
          </w:p>
        </w:tc>
        <w:tc>
          <w:tcPr>
            <w:tcW w:w="2136" w:type="dxa"/>
            <w:tcBorders>
              <w:top w:val="single" w:sz="2" w:space="0" w:color="auto"/>
              <w:left w:val="single" w:sz="2" w:space="0" w:color="auto"/>
              <w:bottom w:val="single" w:sz="2" w:space="0" w:color="auto"/>
              <w:right w:val="single" w:sz="2" w:space="0" w:color="auto"/>
            </w:tcBorders>
          </w:tcPr>
          <w:p w14:paraId="5D106CF6" w14:textId="77777777" w:rsidR="005C1C1D" w:rsidRPr="00D8063B" w:rsidRDefault="005C1C1D" w:rsidP="00DA6BCB">
            <w:pPr>
              <w:pStyle w:val="NormalLeft"/>
              <w:rPr>
                <w:lang w:val="en-GB"/>
              </w:rPr>
            </w:pPr>
            <w:r w:rsidRPr="00D8063B">
              <w:rPr>
                <w:lang w:val="en-GB"/>
              </w:rPr>
              <w:t>Acquisition expenses — Gross</w:t>
            </w:r>
          </w:p>
        </w:tc>
        <w:tc>
          <w:tcPr>
            <w:tcW w:w="5757" w:type="dxa"/>
            <w:tcBorders>
              <w:top w:val="single" w:sz="2" w:space="0" w:color="auto"/>
              <w:left w:val="single" w:sz="2" w:space="0" w:color="auto"/>
              <w:bottom w:val="single" w:sz="2" w:space="0" w:color="auto"/>
              <w:right w:val="single" w:sz="2" w:space="0" w:color="auto"/>
            </w:tcBorders>
          </w:tcPr>
          <w:p w14:paraId="5A30FA8C" w14:textId="77777777" w:rsidR="005C1C1D" w:rsidRPr="00D8063B" w:rsidRDefault="005C1C1D" w:rsidP="00DA6BCB">
            <w:pPr>
              <w:pStyle w:val="NormalLeft"/>
              <w:rPr>
                <w:lang w:val="en-GB"/>
              </w:rPr>
            </w:pPr>
            <w:r w:rsidRPr="00D8063B">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408BD41" w14:textId="77777777" w:rsidR="005C1C1D" w:rsidRPr="00D8063B" w:rsidRDefault="005C1C1D" w:rsidP="00DA6BCB">
            <w:pPr>
              <w:pStyle w:val="NormalLeft"/>
              <w:rPr>
                <w:lang w:val="en-GB"/>
              </w:rPr>
            </w:pPr>
            <w:r w:rsidRPr="00D8063B">
              <w:rPr>
                <w:lang w:val="en-GB"/>
              </w:rPr>
              <w:t>The amount relates to the gross direct and reinsurance business.</w:t>
            </w:r>
          </w:p>
        </w:tc>
      </w:tr>
      <w:tr w:rsidR="005C1C1D" w:rsidRPr="00D8063B" w14:paraId="29D3EB77" w14:textId="77777777" w:rsidTr="00DA6BCB">
        <w:tc>
          <w:tcPr>
            <w:tcW w:w="1393" w:type="dxa"/>
            <w:tcBorders>
              <w:top w:val="single" w:sz="2" w:space="0" w:color="auto"/>
              <w:left w:val="single" w:sz="2" w:space="0" w:color="auto"/>
              <w:bottom w:val="single" w:sz="2" w:space="0" w:color="auto"/>
              <w:right w:val="single" w:sz="2" w:space="0" w:color="auto"/>
            </w:tcBorders>
          </w:tcPr>
          <w:p w14:paraId="0B091783" w14:textId="77777777" w:rsidR="005C1C1D" w:rsidRPr="00D8063B" w:rsidRDefault="005C1C1D" w:rsidP="00DA6BCB">
            <w:pPr>
              <w:pStyle w:val="NormalLeft"/>
              <w:rPr>
                <w:lang w:val="en-GB"/>
              </w:rPr>
            </w:pPr>
            <w:r w:rsidRPr="00D8063B">
              <w:rPr>
                <w:lang w:val="en-GB"/>
              </w:rPr>
              <w:t>C0210 to C0280/R2220</w:t>
            </w:r>
          </w:p>
        </w:tc>
        <w:tc>
          <w:tcPr>
            <w:tcW w:w="2136" w:type="dxa"/>
            <w:tcBorders>
              <w:top w:val="single" w:sz="2" w:space="0" w:color="auto"/>
              <w:left w:val="single" w:sz="2" w:space="0" w:color="auto"/>
              <w:bottom w:val="single" w:sz="2" w:space="0" w:color="auto"/>
              <w:right w:val="single" w:sz="2" w:space="0" w:color="auto"/>
            </w:tcBorders>
          </w:tcPr>
          <w:p w14:paraId="76D7A247" w14:textId="77777777" w:rsidR="005C1C1D" w:rsidRPr="00D8063B" w:rsidRDefault="005C1C1D" w:rsidP="00DA6BCB">
            <w:pPr>
              <w:pStyle w:val="NormalLeft"/>
              <w:rPr>
                <w:lang w:val="en-GB"/>
              </w:rPr>
            </w:pPr>
            <w:r w:rsidRPr="00D8063B">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497965A5" w14:textId="77777777" w:rsidR="005C1C1D" w:rsidRPr="00D8063B" w:rsidRDefault="005C1C1D" w:rsidP="00DA6BCB">
            <w:pPr>
              <w:pStyle w:val="NormalLeft"/>
              <w:rPr>
                <w:lang w:val="en-GB"/>
              </w:rPr>
            </w:pPr>
            <w:r w:rsidRPr="00D8063B">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13D3B7D" w14:textId="77777777" w:rsidR="005C1C1D" w:rsidRPr="00D8063B" w:rsidRDefault="005C1C1D" w:rsidP="00DA6BCB">
            <w:pPr>
              <w:pStyle w:val="NormalLeft"/>
              <w:rPr>
                <w:lang w:val="en-GB"/>
              </w:rPr>
            </w:pPr>
            <w:r w:rsidRPr="00D8063B">
              <w:rPr>
                <w:lang w:val="en-GB"/>
              </w:rPr>
              <w:t>The amount relates to the reinsurers' share.</w:t>
            </w:r>
          </w:p>
          <w:p w14:paraId="35200E5E"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7C98C758" w14:textId="77777777" w:rsidTr="00DA6BCB">
        <w:tc>
          <w:tcPr>
            <w:tcW w:w="1393" w:type="dxa"/>
            <w:tcBorders>
              <w:top w:val="single" w:sz="2" w:space="0" w:color="auto"/>
              <w:left w:val="single" w:sz="2" w:space="0" w:color="auto"/>
              <w:bottom w:val="single" w:sz="2" w:space="0" w:color="auto"/>
              <w:right w:val="single" w:sz="2" w:space="0" w:color="auto"/>
            </w:tcBorders>
          </w:tcPr>
          <w:p w14:paraId="41FCFA5D" w14:textId="77777777" w:rsidR="005C1C1D" w:rsidRPr="00D8063B" w:rsidRDefault="005C1C1D" w:rsidP="00DA6BCB">
            <w:pPr>
              <w:pStyle w:val="NormalLeft"/>
              <w:rPr>
                <w:lang w:val="en-GB"/>
              </w:rPr>
            </w:pPr>
            <w:r w:rsidRPr="00D8063B">
              <w:rPr>
                <w:lang w:val="en-GB"/>
              </w:rPr>
              <w:t>C0210 to C0280/R2300</w:t>
            </w:r>
          </w:p>
        </w:tc>
        <w:tc>
          <w:tcPr>
            <w:tcW w:w="2136" w:type="dxa"/>
            <w:tcBorders>
              <w:top w:val="single" w:sz="2" w:space="0" w:color="auto"/>
              <w:left w:val="single" w:sz="2" w:space="0" w:color="auto"/>
              <w:bottom w:val="single" w:sz="2" w:space="0" w:color="auto"/>
              <w:right w:val="single" w:sz="2" w:space="0" w:color="auto"/>
            </w:tcBorders>
          </w:tcPr>
          <w:p w14:paraId="211D9C3A" w14:textId="77777777" w:rsidR="005C1C1D" w:rsidRPr="00D8063B" w:rsidRDefault="005C1C1D" w:rsidP="00DA6BCB">
            <w:pPr>
              <w:pStyle w:val="NormalLeft"/>
              <w:rPr>
                <w:lang w:val="en-GB"/>
              </w:rPr>
            </w:pPr>
            <w:r w:rsidRPr="00D8063B">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07FF19C4" w14:textId="12B10494" w:rsidR="005C1C1D" w:rsidRPr="00D8063B" w:rsidRDefault="005C1C1D" w:rsidP="00DA6BCB">
            <w:pPr>
              <w:pStyle w:val="NormalLeft"/>
              <w:rPr>
                <w:lang w:val="en-GB"/>
              </w:rPr>
            </w:pPr>
            <w:r w:rsidRPr="00D8063B">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w:t>
            </w:r>
            <w:del w:id="1381" w:author="Author">
              <w:r w:rsidRPr="00D8063B" w:rsidDel="007F79F3">
                <w:rPr>
                  <w:lang w:val="en-GB"/>
                </w:rPr>
                <w:delText xml:space="preserve"> </w:delText>
              </w:r>
            </w:del>
            <w:r w:rsidRPr="00D8063B">
              <w:rPr>
                <w:lang w:val="en-GB"/>
              </w:rPr>
              <w:t>.</w:t>
            </w:r>
            <w:ins w:id="1382" w:author="Author">
              <w:r w:rsidR="007F79F3" w:rsidRPr="00D8063B">
                <w:rPr>
                  <w:lang w:val="en-GB"/>
                </w:rPr>
                <w:t xml:space="preserve"> </w:t>
              </w:r>
            </w:ins>
            <w:r w:rsidRPr="00D8063B">
              <w:rPr>
                <w:lang w:val="en-GB"/>
              </w:rPr>
              <w:t>For reinsurance undertaking definition shall be applied mutatis mutandis.</w:t>
            </w:r>
          </w:p>
          <w:p w14:paraId="608C2C9F" w14:textId="77777777" w:rsidR="005C1C1D" w:rsidRPr="00D8063B" w:rsidRDefault="005C1C1D" w:rsidP="00DA6BCB">
            <w:pPr>
              <w:pStyle w:val="NormalLeft"/>
              <w:rPr>
                <w:lang w:val="en-GB"/>
              </w:rPr>
            </w:pPr>
            <w:r w:rsidRPr="00D8063B">
              <w:rPr>
                <w:lang w:val="en-GB"/>
              </w:rPr>
              <w:t>The net acquisition expenses represent the sum of the direct business and the accepted reinsurance business reduced by the amount ceded to reinsurance undertakings.</w:t>
            </w:r>
          </w:p>
        </w:tc>
      </w:tr>
      <w:tr w:rsidR="005C1C1D" w:rsidRPr="00D8063B" w14:paraId="7DD1E25F" w14:textId="77777777" w:rsidTr="00DA6BCB">
        <w:tc>
          <w:tcPr>
            <w:tcW w:w="1393" w:type="dxa"/>
            <w:tcBorders>
              <w:top w:val="single" w:sz="2" w:space="0" w:color="auto"/>
              <w:left w:val="single" w:sz="2" w:space="0" w:color="auto"/>
              <w:bottom w:val="single" w:sz="2" w:space="0" w:color="auto"/>
              <w:right w:val="single" w:sz="2" w:space="0" w:color="auto"/>
            </w:tcBorders>
          </w:tcPr>
          <w:p w14:paraId="0C247747" w14:textId="77777777" w:rsidR="005C1C1D" w:rsidRPr="00D8063B" w:rsidRDefault="005C1C1D" w:rsidP="00DA6BCB">
            <w:pPr>
              <w:pStyle w:val="NormalLeft"/>
              <w:rPr>
                <w:lang w:val="en-GB"/>
              </w:rPr>
            </w:pPr>
            <w:r w:rsidRPr="00D8063B">
              <w:rPr>
                <w:lang w:val="en-GB"/>
              </w:rPr>
              <w:t>C0210 to C0280/R2310</w:t>
            </w:r>
          </w:p>
        </w:tc>
        <w:tc>
          <w:tcPr>
            <w:tcW w:w="2136" w:type="dxa"/>
            <w:tcBorders>
              <w:top w:val="single" w:sz="2" w:space="0" w:color="auto"/>
              <w:left w:val="single" w:sz="2" w:space="0" w:color="auto"/>
              <w:bottom w:val="single" w:sz="2" w:space="0" w:color="auto"/>
              <w:right w:val="single" w:sz="2" w:space="0" w:color="auto"/>
            </w:tcBorders>
          </w:tcPr>
          <w:p w14:paraId="6E009F74" w14:textId="77777777" w:rsidR="005C1C1D" w:rsidRPr="00D8063B" w:rsidRDefault="005C1C1D" w:rsidP="00DA6BCB">
            <w:pPr>
              <w:pStyle w:val="NormalLeft"/>
              <w:rPr>
                <w:lang w:val="en-GB"/>
              </w:rPr>
            </w:pPr>
            <w:r w:rsidRPr="00D8063B">
              <w:rPr>
                <w:lang w:val="en-GB"/>
              </w:rPr>
              <w:t>Overhead expenses — Gross</w:t>
            </w:r>
          </w:p>
        </w:tc>
        <w:tc>
          <w:tcPr>
            <w:tcW w:w="5757" w:type="dxa"/>
            <w:tcBorders>
              <w:top w:val="single" w:sz="2" w:space="0" w:color="auto"/>
              <w:left w:val="single" w:sz="2" w:space="0" w:color="auto"/>
              <w:bottom w:val="single" w:sz="2" w:space="0" w:color="auto"/>
              <w:right w:val="single" w:sz="2" w:space="0" w:color="auto"/>
            </w:tcBorders>
          </w:tcPr>
          <w:p w14:paraId="28F21BFB"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B2822F4" w14:textId="77777777" w:rsidR="005C1C1D" w:rsidRPr="00D8063B" w:rsidRDefault="005C1C1D" w:rsidP="00DA6BCB">
            <w:pPr>
              <w:pStyle w:val="NormalLeft"/>
              <w:rPr>
                <w:lang w:val="en-GB"/>
              </w:rPr>
            </w:pPr>
            <w:r w:rsidRPr="00D8063B">
              <w:rPr>
                <w:lang w:val="en-GB"/>
              </w:rPr>
              <w:lastRenderedPageBreak/>
              <w:t>The amount relates to the gross direct and reinsurance business.</w:t>
            </w:r>
          </w:p>
        </w:tc>
      </w:tr>
      <w:tr w:rsidR="005C1C1D" w:rsidRPr="00D8063B" w14:paraId="6CEB5345" w14:textId="77777777" w:rsidTr="00DA6BCB">
        <w:tc>
          <w:tcPr>
            <w:tcW w:w="1393" w:type="dxa"/>
            <w:tcBorders>
              <w:top w:val="single" w:sz="2" w:space="0" w:color="auto"/>
              <w:left w:val="single" w:sz="2" w:space="0" w:color="auto"/>
              <w:bottom w:val="single" w:sz="2" w:space="0" w:color="auto"/>
              <w:right w:val="single" w:sz="2" w:space="0" w:color="auto"/>
            </w:tcBorders>
          </w:tcPr>
          <w:p w14:paraId="77E660E7" w14:textId="77777777" w:rsidR="005C1C1D" w:rsidRPr="00D8063B" w:rsidRDefault="005C1C1D" w:rsidP="00DA6BCB">
            <w:pPr>
              <w:pStyle w:val="NormalLeft"/>
              <w:rPr>
                <w:lang w:val="en-GB"/>
              </w:rPr>
            </w:pPr>
            <w:r w:rsidRPr="00D8063B">
              <w:rPr>
                <w:lang w:val="en-GB"/>
              </w:rPr>
              <w:lastRenderedPageBreak/>
              <w:t>C0210 to C0280/R2320</w:t>
            </w:r>
          </w:p>
        </w:tc>
        <w:tc>
          <w:tcPr>
            <w:tcW w:w="2136" w:type="dxa"/>
            <w:tcBorders>
              <w:top w:val="single" w:sz="2" w:space="0" w:color="auto"/>
              <w:left w:val="single" w:sz="2" w:space="0" w:color="auto"/>
              <w:bottom w:val="single" w:sz="2" w:space="0" w:color="auto"/>
              <w:right w:val="single" w:sz="2" w:space="0" w:color="auto"/>
            </w:tcBorders>
          </w:tcPr>
          <w:p w14:paraId="5C206AA3" w14:textId="77777777" w:rsidR="005C1C1D" w:rsidRPr="00D8063B" w:rsidRDefault="005C1C1D" w:rsidP="00DA6BCB">
            <w:pPr>
              <w:pStyle w:val="NormalLeft"/>
              <w:rPr>
                <w:lang w:val="en-GB"/>
              </w:rPr>
            </w:pPr>
            <w:r w:rsidRPr="00D8063B">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62A7DEA2"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D14CA83" w14:textId="77777777" w:rsidR="005C1C1D" w:rsidRPr="00D8063B" w:rsidRDefault="005C1C1D" w:rsidP="00DA6BCB">
            <w:pPr>
              <w:pStyle w:val="NormalLeft"/>
              <w:rPr>
                <w:lang w:val="en-GB"/>
              </w:rPr>
            </w:pPr>
            <w:r w:rsidRPr="00D8063B">
              <w:rPr>
                <w:lang w:val="en-GB"/>
              </w:rPr>
              <w:t>The amount relates to the reinsurers' share.</w:t>
            </w:r>
          </w:p>
          <w:p w14:paraId="01A9DF62"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0AC91B70" w14:textId="77777777" w:rsidTr="00DA6BCB">
        <w:tc>
          <w:tcPr>
            <w:tcW w:w="1393" w:type="dxa"/>
            <w:tcBorders>
              <w:top w:val="single" w:sz="2" w:space="0" w:color="auto"/>
              <w:left w:val="single" w:sz="2" w:space="0" w:color="auto"/>
              <w:bottom w:val="single" w:sz="2" w:space="0" w:color="auto"/>
              <w:right w:val="single" w:sz="2" w:space="0" w:color="auto"/>
            </w:tcBorders>
          </w:tcPr>
          <w:p w14:paraId="1AE65F67" w14:textId="77777777" w:rsidR="005C1C1D" w:rsidRPr="00D8063B" w:rsidRDefault="005C1C1D" w:rsidP="00DA6BCB">
            <w:pPr>
              <w:pStyle w:val="NormalLeft"/>
              <w:rPr>
                <w:lang w:val="en-GB"/>
              </w:rPr>
            </w:pPr>
            <w:r w:rsidRPr="00D8063B">
              <w:rPr>
                <w:lang w:val="en-GB"/>
              </w:rPr>
              <w:t>C0210 to C0280/R2400</w:t>
            </w:r>
          </w:p>
        </w:tc>
        <w:tc>
          <w:tcPr>
            <w:tcW w:w="2136" w:type="dxa"/>
            <w:tcBorders>
              <w:top w:val="single" w:sz="2" w:space="0" w:color="auto"/>
              <w:left w:val="single" w:sz="2" w:space="0" w:color="auto"/>
              <w:bottom w:val="single" w:sz="2" w:space="0" w:color="auto"/>
              <w:right w:val="single" w:sz="2" w:space="0" w:color="auto"/>
            </w:tcBorders>
          </w:tcPr>
          <w:p w14:paraId="12E6AFA3" w14:textId="77777777" w:rsidR="005C1C1D" w:rsidRPr="00D8063B" w:rsidRDefault="005C1C1D" w:rsidP="00DA6BCB">
            <w:pPr>
              <w:pStyle w:val="NormalLeft"/>
              <w:rPr>
                <w:lang w:val="en-GB"/>
              </w:rPr>
            </w:pPr>
            <w:r w:rsidRPr="00D8063B">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36ECC30D"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403A476" w14:textId="77777777" w:rsidR="005C1C1D" w:rsidRPr="00D8063B" w:rsidRDefault="005C1C1D" w:rsidP="00DA6BCB">
            <w:pPr>
              <w:pStyle w:val="NormalLeft"/>
              <w:rPr>
                <w:lang w:val="en-GB"/>
              </w:rPr>
            </w:pPr>
            <w:r w:rsidRPr="00D8063B">
              <w:rPr>
                <w:lang w:val="en-GB"/>
              </w:rPr>
              <w:t>The net overhead expenses represent the sum of the direct business and the accepted reinsurance business reduced by the amount ceded to reinsurance undertakings.</w:t>
            </w:r>
          </w:p>
        </w:tc>
      </w:tr>
      <w:tr w:rsidR="005C1C1D" w:rsidRPr="00D8063B" w14:paraId="51834432" w14:textId="77777777" w:rsidTr="00DA6BCB">
        <w:tc>
          <w:tcPr>
            <w:tcW w:w="1393" w:type="dxa"/>
            <w:tcBorders>
              <w:top w:val="single" w:sz="2" w:space="0" w:color="auto"/>
              <w:left w:val="single" w:sz="2" w:space="0" w:color="auto"/>
              <w:bottom w:val="single" w:sz="2" w:space="0" w:color="auto"/>
              <w:right w:val="single" w:sz="2" w:space="0" w:color="auto"/>
            </w:tcBorders>
          </w:tcPr>
          <w:p w14:paraId="602E3F9F" w14:textId="77777777" w:rsidR="005C1C1D" w:rsidRPr="00D8063B" w:rsidRDefault="005C1C1D" w:rsidP="00DA6BCB">
            <w:pPr>
              <w:pStyle w:val="NormalLeft"/>
              <w:rPr>
                <w:lang w:val="en-GB"/>
              </w:rPr>
            </w:pPr>
            <w:r w:rsidRPr="00D8063B">
              <w:rPr>
                <w:lang w:val="en-GB"/>
              </w:rPr>
              <w:t>C0300/R1410–R2400</w:t>
            </w:r>
          </w:p>
        </w:tc>
        <w:tc>
          <w:tcPr>
            <w:tcW w:w="2136" w:type="dxa"/>
            <w:tcBorders>
              <w:top w:val="single" w:sz="2" w:space="0" w:color="auto"/>
              <w:left w:val="single" w:sz="2" w:space="0" w:color="auto"/>
              <w:bottom w:val="single" w:sz="2" w:space="0" w:color="auto"/>
              <w:right w:val="single" w:sz="2" w:space="0" w:color="auto"/>
            </w:tcBorders>
          </w:tcPr>
          <w:p w14:paraId="694BAFD8" w14:textId="77777777" w:rsidR="005C1C1D" w:rsidRPr="00D8063B" w:rsidRDefault="005C1C1D" w:rsidP="00DA6BCB">
            <w:pPr>
              <w:pStyle w:val="NormalLeft"/>
              <w:rPr>
                <w:lang w:val="en-GB"/>
              </w:rPr>
            </w:pPr>
            <w:r w:rsidRPr="00D8063B">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17A5DFB1" w14:textId="77777777" w:rsidR="005C1C1D" w:rsidRPr="00D8063B" w:rsidRDefault="005C1C1D" w:rsidP="00DA6BCB">
            <w:pPr>
              <w:pStyle w:val="NormalLeft"/>
              <w:rPr>
                <w:lang w:val="en-GB"/>
              </w:rPr>
            </w:pPr>
            <w:r w:rsidRPr="00D8063B">
              <w:rPr>
                <w:lang w:val="en-GB"/>
              </w:rPr>
              <w:t>Total for different items for all life lines of business.</w:t>
            </w:r>
          </w:p>
        </w:tc>
      </w:tr>
      <w:tr w:rsidR="005C1C1D" w:rsidRPr="00D8063B" w14:paraId="0A4B3CFA" w14:textId="77777777" w:rsidTr="00DA6BCB">
        <w:tc>
          <w:tcPr>
            <w:tcW w:w="1393" w:type="dxa"/>
            <w:tcBorders>
              <w:top w:val="single" w:sz="2" w:space="0" w:color="auto"/>
              <w:left w:val="single" w:sz="2" w:space="0" w:color="auto"/>
              <w:bottom w:val="single" w:sz="2" w:space="0" w:color="auto"/>
              <w:right w:val="single" w:sz="2" w:space="0" w:color="auto"/>
            </w:tcBorders>
          </w:tcPr>
          <w:p w14:paraId="33DC032A" w14:textId="4C1E70FD" w:rsidR="005C1C1D" w:rsidRPr="00D8063B" w:rsidRDefault="005C1C1D" w:rsidP="00DA6BCB">
            <w:pPr>
              <w:pStyle w:val="NormalLeft"/>
              <w:rPr>
                <w:lang w:val="en-GB"/>
              </w:rPr>
            </w:pPr>
            <w:r w:rsidRPr="00D8063B">
              <w:rPr>
                <w:lang w:val="en-GB"/>
              </w:rPr>
              <w:t>C0300/R25</w:t>
            </w:r>
            <w:ins w:id="1383" w:author="Author">
              <w:r w:rsidR="00D31F25">
                <w:rPr>
                  <w:lang w:val="en-GB"/>
                </w:rPr>
                <w:t>1</w:t>
              </w:r>
            </w:ins>
            <w:del w:id="1384" w:author="Author">
              <w:r w:rsidRPr="00D8063B" w:rsidDel="00D31F25">
                <w:rPr>
                  <w:lang w:val="en-GB"/>
                </w:rPr>
                <w:delText>0</w:delText>
              </w:r>
            </w:del>
            <w:r w:rsidRPr="00D8063B">
              <w:rPr>
                <w:lang w:val="en-GB"/>
              </w:rPr>
              <w:t>0</w:t>
            </w:r>
          </w:p>
        </w:tc>
        <w:tc>
          <w:tcPr>
            <w:tcW w:w="2136" w:type="dxa"/>
            <w:tcBorders>
              <w:top w:val="single" w:sz="2" w:space="0" w:color="auto"/>
              <w:left w:val="single" w:sz="2" w:space="0" w:color="auto"/>
              <w:bottom w:val="single" w:sz="2" w:space="0" w:color="auto"/>
              <w:right w:val="single" w:sz="2" w:space="0" w:color="auto"/>
            </w:tcBorders>
          </w:tcPr>
          <w:p w14:paraId="1A72234C" w14:textId="6C671491" w:rsidR="005C1C1D" w:rsidRPr="00D8063B" w:rsidRDefault="005C1C1D" w:rsidP="00DA6BCB">
            <w:pPr>
              <w:pStyle w:val="NormalLeft"/>
              <w:rPr>
                <w:lang w:val="en-GB"/>
              </w:rPr>
            </w:pPr>
            <w:del w:id="1385" w:author="Author">
              <w:r w:rsidRPr="00D8063B" w:rsidDel="008B40D5">
                <w:rPr>
                  <w:lang w:val="en-GB"/>
                </w:rPr>
                <w:delText>Other expenses</w:delText>
              </w:r>
            </w:del>
            <w:ins w:id="1386" w:author="Author">
              <w:r w:rsidR="008B40D5" w:rsidRPr="00D8063B">
                <w:rPr>
                  <w:lang w:val="en-GB"/>
                </w:rPr>
                <w:t>Balance – other technical expenses/income</w:t>
              </w:r>
            </w:ins>
          </w:p>
        </w:tc>
        <w:tc>
          <w:tcPr>
            <w:tcW w:w="5757" w:type="dxa"/>
            <w:tcBorders>
              <w:top w:val="single" w:sz="2" w:space="0" w:color="auto"/>
              <w:left w:val="single" w:sz="2" w:space="0" w:color="auto"/>
              <w:bottom w:val="single" w:sz="2" w:space="0" w:color="auto"/>
              <w:right w:val="single" w:sz="2" w:space="0" w:color="auto"/>
            </w:tcBorders>
          </w:tcPr>
          <w:p w14:paraId="27C0E790" w14:textId="5027DCE1" w:rsidR="005C1C1D" w:rsidRPr="00D8063B" w:rsidDel="00871F42" w:rsidRDefault="005C1C1D" w:rsidP="00871F42">
            <w:pPr>
              <w:pStyle w:val="NormalLeft"/>
              <w:rPr>
                <w:del w:id="1387" w:author="Author"/>
                <w:lang w:val="en-GB"/>
              </w:rPr>
            </w:pPr>
            <w:del w:id="1388" w:author="Author">
              <w:r w:rsidRPr="00D8063B" w:rsidDel="008B40D5">
                <w:rPr>
                  <w:lang w:val="en-GB"/>
                </w:rPr>
                <w:delText xml:space="preserve">Other </w:delText>
              </w:r>
            </w:del>
            <w:ins w:id="1389" w:author="Author">
              <w:r w:rsidR="008B40D5" w:rsidRPr="00D8063B">
                <w:rPr>
                  <w:lang w:val="en-GB"/>
                </w:rPr>
                <w:t xml:space="preserve">Net </w:t>
              </w:r>
            </w:ins>
            <w:r w:rsidRPr="00D8063B">
              <w:rPr>
                <w:lang w:val="en-GB"/>
              </w:rPr>
              <w:t>technical expenses</w:t>
            </w:r>
            <w:ins w:id="1390" w:author="Author">
              <w:r w:rsidR="007F55C0" w:rsidRPr="00D8063B">
                <w:rPr>
                  <w:lang w:val="en-GB"/>
                </w:rPr>
                <w:t>/</w:t>
              </w:r>
              <w:r w:rsidR="008B40D5" w:rsidRPr="00D8063B">
                <w:rPr>
                  <w:lang w:val="en-GB"/>
                </w:rPr>
                <w:t>income</w:t>
              </w:r>
            </w:ins>
            <w:r w:rsidRPr="00D8063B">
              <w:rPr>
                <w:lang w:val="en-GB"/>
              </w:rPr>
              <w:t xml:space="preserve"> not covered by above mentioned expenses</w:t>
            </w:r>
            <w:ins w:id="1391" w:author="Author">
              <w:r w:rsidR="00871F42">
                <w:rPr>
                  <w:lang w:val="en-GB"/>
                </w:rPr>
                <w:t xml:space="preserve">/income and reduced by the amount ceded to reinsurance undertakings. Other technical expenses/income shall </w:t>
              </w:r>
              <w:r w:rsidR="00871F42" w:rsidRPr="00180831">
                <w:rPr>
                  <w:lang w:val="en-GB"/>
                </w:rPr>
                <w:t xml:space="preserve">not </w:t>
              </w:r>
              <w:r w:rsidR="00871F42">
                <w:rPr>
                  <w:lang w:val="en-GB"/>
                </w:rPr>
                <w:t xml:space="preserve">be </w:t>
              </w:r>
              <w:r w:rsidR="00871F42" w:rsidRPr="00180831">
                <w:rPr>
                  <w:lang w:val="en-GB"/>
                </w:rPr>
                <w:t>split by lines of business.</w:t>
              </w:r>
              <w:r w:rsidR="00871F42" w:rsidRPr="00D8063B" w:rsidDel="00871F42">
                <w:rPr>
                  <w:lang w:val="en-GB"/>
                </w:rPr>
                <w:t xml:space="preserve"> </w:t>
              </w:r>
            </w:ins>
            <w:del w:id="1392" w:author="Author">
              <w:r w:rsidRPr="00D8063B" w:rsidDel="00871F42">
                <w:rPr>
                  <w:lang w:val="en-GB"/>
                </w:rPr>
                <w:delText xml:space="preserve"> and not split by lines of business.</w:delText>
              </w:r>
            </w:del>
          </w:p>
          <w:p w14:paraId="6163DF65" w14:textId="77777777" w:rsidR="005C1C1D" w:rsidRDefault="005C1C1D" w:rsidP="00DA6BCB">
            <w:pPr>
              <w:pStyle w:val="NormalLeft"/>
              <w:rPr>
                <w:ins w:id="1393" w:author="Author"/>
                <w:lang w:val="en-GB"/>
              </w:rPr>
            </w:pPr>
            <w:r w:rsidRPr="00D8063B">
              <w:rPr>
                <w:lang w:val="en-GB"/>
              </w:rPr>
              <w:t>Shall not include</w:t>
            </w:r>
            <w:ins w:id="1394" w:author="Author">
              <w:r w:rsidR="0070558C">
                <w:rPr>
                  <w:lang w:val="en-GB"/>
                </w:rPr>
                <w:t xml:space="preserve"> change in other technical provisions and</w:t>
              </w:r>
            </w:ins>
            <w:r w:rsidRPr="00D8063B">
              <w:rPr>
                <w:lang w:val="en-GB"/>
              </w:rPr>
              <w:t xml:space="preserve"> non–technical expenses</w:t>
            </w:r>
            <w:ins w:id="1395" w:author="Author">
              <w:r w:rsidR="008B40D5" w:rsidRPr="00D8063B">
                <w:rPr>
                  <w:lang w:val="en-GB"/>
                </w:rPr>
                <w:t>/income</w:t>
              </w:r>
            </w:ins>
            <w:r w:rsidRPr="00D8063B">
              <w:rPr>
                <w:lang w:val="en-GB"/>
              </w:rPr>
              <w:t xml:space="preserve"> such as tax, interest expenses, losses on disposals, etc.</w:t>
            </w:r>
          </w:p>
          <w:p w14:paraId="2E8047B2" w14:textId="4F7E0380" w:rsidR="00871F42" w:rsidRPr="00D8063B" w:rsidRDefault="00871F42" w:rsidP="00DA6BCB">
            <w:pPr>
              <w:pStyle w:val="NormalLeft"/>
              <w:rPr>
                <w:lang w:val="en-GB"/>
              </w:rPr>
            </w:pPr>
            <w:ins w:id="1396" w:author="Author">
              <w:r>
                <w:rPr>
                  <w:lang w:val="en-GB"/>
                </w:rPr>
                <w:t xml:space="preserve">The amount of net technical expenses/income shall be reported negative if the amount of </w:t>
              </w:r>
              <w:r w:rsidRPr="002164C1">
                <w:rPr>
                  <w:lang w:val="en-GB"/>
                </w:rPr>
                <w:t>technical</w:t>
              </w:r>
              <w:r>
                <w:rPr>
                  <w:lang w:val="en-GB"/>
                </w:rPr>
                <w:t xml:space="preserve"> income is larger than the amount of technical expenses.</w:t>
              </w:r>
            </w:ins>
          </w:p>
        </w:tc>
      </w:tr>
      <w:tr w:rsidR="005C1C1D" w:rsidRPr="00D8063B" w14:paraId="46163CE9" w14:textId="77777777" w:rsidTr="00DA6BCB">
        <w:tc>
          <w:tcPr>
            <w:tcW w:w="1393" w:type="dxa"/>
            <w:tcBorders>
              <w:top w:val="single" w:sz="2" w:space="0" w:color="auto"/>
              <w:left w:val="single" w:sz="2" w:space="0" w:color="auto"/>
              <w:bottom w:val="single" w:sz="2" w:space="0" w:color="auto"/>
              <w:right w:val="single" w:sz="2" w:space="0" w:color="auto"/>
            </w:tcBorders>
          </w:tcPr>
          <w:p w14:paraId="036EF6F9" w14:textId="77777777" w:rsidR="005C1C1D" w:rsidRPr="00D8063B" w:rsidRDefault="005C1C1D" w:rsidP="00DA6BCB">
            <w:pPr>
              <w:pStyle w:val="NormalLeft"/>
              <w:rPr>
                <w:lang w:val="en-GB"/>
              </w:rPr>
            </w:pPr>
            <w:r w:rsidRPr="00D8063B">
              <w:rPr>
                <w:lang w:val="en-GB"/>
              </w:rPr>
              <w:t>C0300/R2600</w:t>
            </w:r>
          </w:p>
        </w:tc>
        <w:tc>
          <w:tcPr>
            <w:tcW w:w="2136" w:type="dxa"/>
            <w:tcBorders>
              <w:top w:val="single" w:sz="2" w:space="0" w:color="auto"/>
              <w:left w:val="single" w:sz="2" w:space="0" w:color="auto"/>
              <w:bottom w:val="single" w:sz="2" w:space="0" w:color="auto"/>
              <w:right w:val="single" w:sz="2" w:space="0" w:color="auto"/>
            </w:tcBorders>
          </w:tcPr>
          <w:p w14:paraId="5305721E" w14:textId="77777777" w:rsidR="005C1C1D" w:rsidRPr="00D8063B" w:rsidRDefault="005C1C1D" w:rsidP="00DA6BCB">
            <w:pPr>
              <w:pStyle w:val="NormalLeft"/>
              <w:rPr>
                <w:lang w:val="en-GB"/>
              </w:rPr>
            </w:pPr>
            <w:r w:rsidRPr="00D8063B">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12F7C391" w14:textId="77777777" w:rsidR="005C1C1D" w:rsidRPr="00D8063B" w:rsidRDefault="005C1C1D" w:rsidP="00DA6BCB">
            <w:pPr>
              <w:pStyle w:val="NormalLeft"/>
              <w:rPr>
                <w:lang w:val="en-GB"/>
              </w:rPr>
            </w:pPr>
            <w:r w:rsidRPr="00D8063B">
              <w:rPr>
                <w:lang w:val="en-GB"/>
              </w:rPr>
              <w:t>Amount of all technical expenses.</w:t>
            </w:r>
          </w:p>
        </w:tc>
      </w:tr>
      <w:tr w:rsidR="005C1C1D" w:rsidRPr="00D8063B" w14:paraId="6653DE67" w14:textId="77777777" w:rsidTr="00DA6BCB">
        <w:tc>
          <w:tcPr>
            <w:tcW w:w="1393" w:type="dxa"/>
            <w:tcBorders>
              <w:top w:val="single" w:sz="2" w:space="0" w:color="auto"/>
              <w:left w:val="single" w:sz="2" w:space="0" w:color="auto"/>
              <w:bottom w:val="single" w:sz="2" w:space="0" w:color="auto"/>
              <w:right w:val="single" w:sz="2" w:space="0" w:color="auto"/>
            </w:tcBorders>
          </w:tcPr>
          <w:p w14:paraId="5E2B8910" w14:textId="77777777" w:rsidR="005C1C1D" w:rsidRPr="00D8063B" w:rsidRDefault="005C1C1D" w:rsidP="00DA6BCB">
            <w:pPr>
              <w:pStyle w:val="NormalLeft"/>
              <w:rPr>
                <w:lang w:val="en-GB"/>
              </w:rPr>
            </w:pPr>
            <w:r w:rsidRPr="00D8063B">
              <w:rPr>
                <w:lang w:val="en-GB"/>
              </w:rPr>
              <w:lastRenderedPageBreak/>
              <w:t>C0210 to C0280/R2700</w:t>
            </w:r>
          </w:p>
        </w:tc>
        <w:tc>
          <w:tcPr>
            <w:tcW w:w="2136" w:type="dxa"/>
            <w:tcBorders>
              <w:top w:val="single" w:sz="2" w:space="0" w:color="auto"/>
              <w:left w:val="single" w:sz="2" w:space="0" w:color="auto"/>
              <w:bottom w:val="single" w:sz="2" w:space="0" w:color="auto"/>
              <w:right w:val="single" w:sz="2" w:space="0" w:color="auto"/>
            </w:tcBorders>
          </w:tcPr>
          <w:p w14:paraId="47362386" w14:textId="77777777" w:rsidR="005C1C1D" w:rsidRPr="00D8063B" w:rsidRDefault="005C1C1D" w:rsidP="00DA6BCB">
            <w:pPr>
              <w:pStyle w:val="NormalLeft"/>
              <w:rPr>
                <w:lang w:val="en-GB"/>
              </w:rPr>
            </w:pPr>
            <w:r w:rsidRPr="00D8063B">
              <w:rPr>
                <w:lang w:val="en-GB"/>
              </w:rPr>
              <w:t>Total amount of surrenders</w:t>
            </w:r>
          </w:p>
        </w:tc>
        <w:tc>
          <w:tcPr>
            <w:tcW w:w="5757" w:type="dxa"/>
            <w:tcBorders>
              <w:top w:val="single" w:sz="2" w:space="0" w:color="auto"/>
              <w:left w:val="single" w:sz="2" w:space="0" w:color="auto"/>
              <w:bottom w:val="single" w:sz="2" w:space="0" w:color="auto"/>
              <w:right w:val="single" w:sz="2" w:space="0" w:color="auto"/>
            </w:tcBorders>
          </w:tcPr>
          <w:p w14:paraId="02FD9710" w14:textId="77777777" w:rsidR="005C1C1D" w:rsidRPr="00D8063B" w:rsidRDefault="005C1C1D" w:rsidP="00DA6BCB">
            <w:pPr>
              <w:pStyle w:val="NormalLeft"/>
              <w:rPr>
                <w:lang w:val="en-GB"/>
              </w:rPr>
            </w:pPr>
            <w:r w:rsidRPr="00D8063B">
              <w:rPr>
                <w:lang w:val="en-GB"/>
              </w:rPr>
              <w:t>This amount represents the total amount of surrenders occurred during the year.</w:t>
            </w:r>
          </w:p>
          <w:p w14:paraId="5598E9F2" w14:textId="77777777" w:rsidR="005C1C1D" w:rsidRPr="00D8063B" w:rsidRDefault="005C1C1D" w:rsidP="00DA6BCB">
            <w:pPr>
              <w:pStyle w:val="NormalLeft"/>
              <w:rPr>
                <w:lang w:val="en-GB"/>
              </w:rPr>
            </w:pPr>
            <w:r w:rsidRPr="00D8063B">
              <w:rPr>
                <w:lang w:val="en-GB"/>
              </w:rPr>
              <w:t>This amount is also reported under claims incurred (item R1610).</w:t>
            </w:r>
          </w:p>
        </w:tc>
      </w:tr>
    </w:tbl>
    <w:p w14:paraId="0E510D5D" w14:textId="77777777" w:rsidR="005C1C1D" w:rsidRPr="00D8063B" w:rsidRDefault="005C1C1D" w:rsidP="005C1C1D">
      <w:pPr>
        <w:pStyle w:val="ManualHeading2"/>
        <w:numPr>
          <w:ilvl w:val="0"/>
          <w:numId w:val="0"/>
        </w:numPr>
        <w:ind w:left="851" w:hanging="851"/>
        <w:rPr>
          <w:lang w:val="en-GB"/>
        </w:rPr>
      </w:pPr>
      <w:r w:rsidRPr="00D8063B">
        <w:rPr>
          <w:i/>
          <w:lang w:val="en-GB"/>
        </w:rPr>
        <w:t>S.05.02 — Premiums, claims and expenses by country</w:t>
      </w:r>
    </w:p>
    <w:p w14:paraId="567A689F" w14:textId="77777777" w:rsidR="005C1C1D" w:rsidRPr="00D8063B" w:rsidRDefault="005C1C1D" w:rsidP="005C1C1D">
      <w:pPr>
        <w:rPr>
          <w:lang w:val="en-GB"/>
        </w:rPr>
      </w:pPr>
      <w:r w:rsidRPr="00D8063B">
        <w:rPr>
          <w:i/>
          <w:lang w:val="en-GB"/>
        </w:rPr>
        <w:t>General comments:</w:t>
      </w:r>
    </w:p>
    <w:p w14:paraId="310C92AD" w14:textId="1DFA4755" w:rsidR="005C1C1D" w:rsidRPr="00D8063B" w:rsidRDefault="005C1C1D" w:rsidP="005C1C1D">
      <w:pPr>
        <w:rPr>
          <w:lang w:val="en-GB"/>
        </w:rPr>
      </w:pPr>
      <w:r w:rsidRPr="00D8063B">
        <w:rPr>
          <w:lang w:val="en-GB"/>
        </w:rPr>
        <w:t>This section relates to annual submission of information for groups. The template is not due when the thresholds for reporting by country described below are not applicable, i.e. the home country represents 90 % or more of the total gross written premiums. </w:t>
      </w:r>
      <w:r w:rsidR="00260EA7" w:rsidRPr="00D8063B">
        <w:rPr>
          <w:lang w:val="en-GB"/>
        </w:rPr>
        <w:t xml:space="preserve"> </w:t>
      </w:r>
    </w:p>
    <w:p w14:paraId="6B471967" w14:textId="61B9D525" w:rsidR="005C1C1D" w:rsidRPr="00D8063B" w:rsidRDefault="005C1C1D" w:rsidP="00260EA7">
      <w:pPr>
        <w:rPr>
          <w:lang w:val="en-GB"/>
        </w:rPr>
      </w:pPr>
      <w:r w:rsidRPr="00D8063B">
        <w:rPr>
          <w:lang w:val="en-GB"/>
        </w:rPr>
        <w:t>This template shall be reported from an accounting perspective, i.e.: Local GAAP or IFRS (if accepted as local GAAP. Groups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 </w:t>
      </w:r>
      <w:r w:rsidR="00260EA7" w:rsidRPr="00D8063B">
        <w:rPr>
          <w:lang w:val="en-GB"/>
        </w:rPr>
        <w:t xml:space="preserve"> </w:t>
      </w:r>
    </w:p>
    <w:p w14:paraId="21A67B42" w14:textId="77777777" w:rsidR="005C1C1D" w:rsidRPr="00D8063B" w:rsidRDefault="005C1C1D" w:rsidP="005C1C1D">
      <w:pPr>
        <w:rPr>
          <w:lang w:val="en-GB"/>
        </w:rPr>
      </w:pPr>
      <w:r w:rsidRPr="00D8063B">
        <w:rPr>
          <w:lang w:val="en-GB"/>
        </w:rPr>
        <w:t>This template covers only insurance and reinsurance business within the scope of the consolidated accounting perspective.</w:t>
      </w:r>
    </w:p>
    <w:p w14:paraId="0AD349C1" w14:textId="77777777" w:rsidR="005C1C1D" w:rsidRPr="00D8063B" w:rsidRDefault="005C1C1D" w:rsidP="005C1C1D">
      <w:pPr>
        <w:rPr>
          <w:lang w:val="en-GB"/>
        </w:rPr>
      </w:pPr>
      <w:r w:rsidRPr="00D8063B">
        <w:rPr>
          <w:lang w:val="en-GB"/>
        </w:rPr>
        <w:t>The following criteria for the classification by country shall be used:</w:t>
      </w:r>
    </w:p>
    <w:p w14:paraId="66C11C1F" w14:textId="77777777" w:rsidR="005C1C1D" w:rsidRPr="00D8063B" w:rsidRDefault="005C1C1D" w:rsidP="005C1C1D">
      <w:pPr>
        <w:pStyle w:val="Tiret0"/>
        <w:numPr>
          <w:ilvl w:val="0"/>
          <w:numId w:val="14"/>
        </w:numPr>
        <w:ind w:left="851" w:hanging="851"/>
        <w:rPr>
          <w:lang w:val="en-GB"/>
        </w:rPr>
      </w:pPr>
      <w:r w:rsidRPr="00D8063B">
        <w:rPr>
          <w:lang w:val="en-GB"/>
        </w:rPr>
        <w:t>The information, provided by country, shall be completed for the five countries with the biggest amount of gross written premiums in addition to the home country or until reaching 90 % of the total gross written premiums;</w:t>
      </w:r>
    </w:p>
    <w:p w14:paraId="1960B525" w14:textId="77777777" w:rsidR="005C1C1D" w:rsidRPr="00D8063B" w:rsidRDefault="005C1C1D" w:rsidP="005C1C1D">
      <w:pPr>
        <w:pStyle w:val="Tiret0"/>
        <w:numPr>
          <w:ilvl w:val="0"/>
          <w:numId w:val="14"/>
        </w:numPr>
        <w:ind w:left="851" w:hanging="851"/>
        <w:rPr>
          <w:lang w:val="en-GB"/>
        </w:rPr>
      </w:pPr>
      <w:r w:rsidRPr="00D8063B">
        <w:rPr>
          <w:lang w:val="en-GB"/>
        </w:rPr>
        <w:t>For the direct insurance business for the lines of business ‘Medical expense’, ‘Income protection’, ‘Workers' compensation’, ‘Fire and other damage to property’ and ‘Credit and suretyship’ information shall be reported by country where the risk is situated as defined in Article 13 (13) of Directive 2009/138/EC;</w:t>
      </w:r>
    </w:p>
    <w:p w14:paraId="2E1204CA" w14:textId="77777777" w:rsidR="005C1C1D" w:rsidRPr="00D8063B" w:rsidRDefault="005C1C1D" w:rsidP="005C1C1D">
      <w:pPr>
        <w:pStyle w:val="Tiret0"/>
        <w:numPr>
          <w:ilvl w:val="0"/>
          <w:numId w:val="14"/>
        </w:numPr>
        <w:ind w:left="851" w:hanging="851"/>
        <w:rPr>
          <w:lang w:val="en-GB"/>
        </w:rPr>
      </w:pPr>
      <w:r w:rsidRPr="00D8063B">
        <w:rPr>
          <w:lang w:val="en-GB"/>
        </w:rPr>
        <w:t>For direct insurance business for all other lines of business, information shall be reported by country where the contract was entered into;</w:t>
      </w:r>
    </w:p>
    <w:p w14:paraId="044E83A4" w14:textId="77777777" w:rsidR="005C1C1D" w:rsidRPr="00D8063B" w:rsidRDefault="005C1C1D" w:rsidP="005C1C1D">
      <w:pPr>
        <w:pStyle w:val="Tiret0"/>
        <w:numPr>
          <w:ilvl w:val="0"/>
          <w:numId w:val="14"/>
        </w:numPr>
        <w:ind w:left="851" w:hanging="851"/>
        <w:rPr>
          <w:lang w:val="en-GB"/>
        </w:rPr>
      </w:pPr>
      <w:r w:rsidRPr="00D8063B">
        <w:rPr>
          <w:lang w:val="en-GB"/>
        </w:rPr>
        <w:t>For proportional and non–proportional reinsurance information shall be reported by country of localisation of the ceding undertaking.</w:t>
      </w:r>
    </w:p>
    <w:p w14:paraId="531CDE47" w14:textId="77777777" w:rsidR="005C1C1D" w:rsidRPr="00D8063B" w:rsidRDefault="005C1C1D" w:rsidP="005C1C1D">
      <w:pPr>
        <w:rPr>
          <w:lang w:val="en-GB"/>
        </w:rPr>
      </w:pPr>
      <w:r w:rsidRPr="00D8063B">
        <w:rPr>
          <w:lang w:val="en-GB"/>
        </w:rPr>
        <w:t>For the purposes of this template ‘country where the contract was entered into’ means:</w:t>
      </w:r>
    </w:p>
    <w:p w14:paraId="1588305F" w14:textId="77777777" w:rsidR="005C1C1D" w:rsidRPr="00D8063B" w:rsidRDefault="005C1C1D" w:rsidP="005C1C1D">
      <w:pPr>
        <w:pStyle w:val="Point0"/>
        <w:rPr>
          <w:lang w:val="en-GB"/>
        </w:rPr>
      </w:pPr>
      <w:r w:rsidRPr="00D8063B">
        <w:rPr>
          <w:lang w:val="en-GB"/>
        </w:rPr>
        <w:tab/>
        <w:t>s)</w:t>
      </w:r>
      <w:r w:rsidRPr="00D8063B">
        <w:rPr>
          <w:lang w:val="en-GB"/>
        </w:rPr>
        <w:tab/>
        <w:t>The country where the insurance undertaking is established (home country) when the contract was not sold through a branch or freedom to provide services;</w:t>
      </w:r>
    </w:p>
    <w:p w14:paraId="24B4798A" w14:textId="77777777" w:rsidR="005C1C1D" w:rsidRPr="00D8063B" w:rsidRDefault="005C1C1D" w:rsidP="005C1C1D">
      <w:pPr>
        <w:pStyle w:val="Point0"/>
        <w:rPr>
          <w:lang w:val="en-GB"/>
        </w:rPr>
      </w:pPr>
      <w:r w:rsidRPr="00D8063B">
        <w:rPr>
          <w:lang w:val="en-GB"/>
        </w:rPr>
        <w:tab/>
        <w:t>t)</w:t>
      </w:r>
      <w:r w:rsidRPr="00D8063B">
        <w:rPr>
          <w:lang w:val="en-GB"/>
        </w:rPr>
        <w:tab/>
        <w:t>The country where the branch is located (host country) when the contract was sold through a branch;</w:t>
      </w:r>
    </w:p>
    <w:p w14:paraId="3AA7727C" w14:textId="77777777" w:rsidR="005C1C1D" w:rsidRPr="00D8063B" w:rsidRDefault="005C1C1D" w:rsidP="005C1C1D">
      <w:pPr>
        <w:pStyle w:val="Point0"/>
        <w:rPr>
          <w:lang w:val="en-GB"/>
        </w:rPr>
      </w:pPr>
      <w:r w:rsidRPr="00D8063B">
        <w:rPr>
          <w:lang w:val="en-GB"/>
        </w:rPr>
        <w:tab/>
        <w:t>u)</w:t>
      </w:r>
      <w:r w:rsidRPr="00D8063B">
        <w:rPr>
          <w:lang w:val="en-GB"/>
        </w:rPr>
        <w:tab/>
        <w:t>The country where the freedom to provide services was notified (host country) when the contract was sold through freedom to provide services.</w:t>
      </w:r>
    </w:p>
    <w:p w14:paraId="44DFC03C" w14:textId="77777777" w:rsidR="005C1C1D" w:rsidRPr="00D8063B" w:rsidRDefault="005C1C1D" w:rsidP="005C1C1D">
      <w:pPr>
        <w:pStyle w:val="Point0"/>
        <w:rPr>
          <w:lang w:val="en-GB"/>
        </w:rPr>
      </w:pPr>
      <w:r w:rsidRPr="00D8063B">
        <w:rPr>
          <w:lang w:val="en-GB"/>
        </w:rPr>
        <w:tab/>
        <w:t>v)</w:t>
      </w:r>
      <w:r w:rsidRPr="00D8063B">
        <w:rPr>
          <w:lang w:val="en-GB"/>
        </w:rPr>
        <w:tab/>
        <w:t>If an intermediary is used or in any other situation, it is a), b) or c) depending on who sold the contract.</w:t>
      </w:r>
    </w:p>
    <w:tbl>
      <w:tblPr>
        <w:tblW w:w="0" w:type="auto"/>
        <w:tblLayout w:type="fixed"/>
        <w:tblLook w:val="0000" w:firstRow="0" w:lastRow="0" w:firstColumn="0" w:lastColumn="0" w:noHBand="0" w:noVBand="0"/>
      </w:tblPr>
      <w:tblGrid>
        <w:gridCol w:w="1857"/>
        <w:gridCol w:w="1857"/>
        <w:gridCol w:w="5572"/>
      </w:tblGrid>
      <w:tr w:rsidR="005C1C1D" w:rsidRPr="00D8063B" w14:paraId="3C82EC9F" w14:textId="77777777" w:rsidTr="00DA6BCB">
        <w:tc>
          <w:tcPr>
            <w:tcW w:w="1857" w:type="dxa"/>
            <w:tcBorders>
              <w:top w:val="single" w:sz="2" w:space="0" w:color="auto"/>
              <w:left w:val="single" w:sz="2" w:space="0" w:color="auto"/>
              <w:bottom w:val="single" w:sz="2" w:space="0" w:color="auto"/>
              <w:right w:val="single" w:sz="2" w:space="0" w:color="auto"/>
            </w:tcBorders>
          </w:tcPr>
          <w:p w14:paraId="56DE98AF" w14:textId="77777777" w:rsidR="005C1C1D" w:rsidRPr="00D8063B" w:rsidRDefault="005C1C1D" w:rsidP="00DA6BCB">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34945814" w14:textId="77777777" w:rsidR="005C1C1D" w:rsidRPr="00D8063B" w:rsidRDefault="005C1C1D" w:rsidP="00DA6BCB">
            <w:pPr>
              <w:pStyle w:val="NormalCentered"/>
              <w:rPr>
                <w:lang w:val="en-GB"/>
              </w:rPr>
            </w:pPr>
            <w:r w:rsidRPr="00D8063B">
              <w:rPr>
                <w:i/>
                <w:iCs/>
                <w:lang w:val="en-GB"/>
              </w:rPr>
              <w:t>ITEM</w:t>
            </w:r>
          </w:p>
        </w:tc>
        <w:tc>
          <w:tcPr>
            <w:tcW w:w="5572" w:type="dxa"/>
            <w:tcBorders>
              <w:top w:val="single" w:sz="2" w:space="0" w:color="auto"/>
              <w:left w:val="single" w:sz="2" w:space="0" w:color="auto"/>
              <w:bottom w:val="single" w:sz="2" w:space="0" w:color="auto"/>
              <w:right w:val="single" w:sz="2" w:space="0" w:color="auto"/>
            </w:tcBorders>
          </w:tcPr>
          <w:p w14:paraId="3A03BD53" w14:textId="77777777" w:rsidR="005C1C1D" w:rsidRPr="00D8063B" w:rsidRDefault="005C1C1D" w:rsidP="00DA6BCB">
            <w:pPr>
              <w:pStyle w:val="NormalCentered"/>
              <w:rPr>
                <w:lang w:val="en-GB"/>
              </w:rPr>
            </w:pPr>
            <w:r w:rsidRPr="00D8063B">
              <w:rPr>
                <w:i/>
                <w:iCs/>
                <w:lang w:val="en-GB"/>
              </w:rPr>
              <w:t>INSTRUCTIONS</w:t>
            </w:r>
          </w:p>
        </w:tc>
      </w:tr>
      <w:tr w:rsidR="005C1C1D" w:rsidRPr="00D8063B" w14:paraId="32595FB4" w14:textId="77777777" w:rsidTr="00DA6BCB">
        <w:tc>
          <w:tcPr>
            <w:tcW w:w="1857" w:type="dxa"/>
            <w:tcBorders>
              <w:top w:val="single" w:sz="2" w:space="0" w:color="auto"/>
              <w:left w:val="single" w:sz="2" w:space="0" w:color="auto"/>
              <w:bottom w:val="single" w:sz="2" w:space="0" w:color="auto"/>
              <w:right w:val="single" w:sz="2" w:space="0" w:color="auto"/>
            </w:tcBorders>
          </w:tcPr>
          <w:p w14:paraId="05BC76F1" w14:textId="77777777" w:rsidR="005C1C1D" w:rsidRPr="00D8063B" w:rsidRDefault="005C1C1D" w:rsidP="00DA6BCB">
            <w:pPr>
              <w:pStyle w:val="NormalCentered"/>
              <w:rPr>
                <w:lang w:val="en-GB"/>
              </w:rPr>
            </w:pPr>
            <w:r w:rsidRPr="00D8063B">
              <w:rPr>
                <w:i/>
                <w:iCs/>
                <w:lang w:val="en-GB"/>
              </w:rPr>
              <w:lastRenderedPageBreak/>
              <w:t>Non–life insurance and reinsurance obligations</w:t>
            </w:r>
          </w:p>
        </w:tc>
        <w:tc>
          <w:tcPr>
            <w:tcW w:w="1857" w:type="dxa"/>
            <w:tcBorders>
              <w:top w:val="single" w:sz="2" w:space="0" w:color="auto"/>
              <w:left w:val="single" w:sz="2" w:space="0" w:color="auto"/>
              <w:bottom w:val="single" w:sz="2" w:space="0" w:color="auto"/>
              <w:right w:val="single" w:sz="2" w:space="0" w:color="auto"/>
            </w:tcBorders>
          </w:tcPr>
          <w:p w14:paraId="2A2BB399" w14:textId="77777777" w:rsidR="005C1C1D" w:rsidRPr="00D8063B" w:rsidRDefault="005C1C1D" w:rsidP="00DA6BCB">
            <w:pPr>
              <w:pStyle w:val="NormalCentered"/>
              <w:rPr>
                <w:lang w:val="en-GB"/>
              </w:rPr>
            </w:pPr>
          </w:p>
        </w:tc>
        <w:tc>
          <w:tcPr>
            <w:tcW w:w="5572" w:type="dxa"/>
            <w:tcBorders>
              <w:top w:val="single" w:sz="2" w:space="0" w:color="auto"/>
              <w:left w:val="single" w:sz="2" w:space="0" w:color="auto"/>
              <w:bottom w:val="single" w:sz="2" w:space="0" w:color="auto"/>
              <w:right w:val="single" w:sz="2" w:space="0" w:color="auto"/>
            </w:tcBorders>
          </w:tcPr>
          <w:p w14:paraId="6995C953" w14:textId="77777777" w:rsidR="005C1C1D" w:rsidRPr="00D8063B" w:rsidRDefault="005C1C1D" w:rsidP="00DA6BCB">
            <w:pPr>
              <w:pStyle w:val="NormalCentered"/>
              <w:rPr>
                <w:lang w:val="en-GB"/>
              </w:rPr>
            </w:pPr>
          </w:p>
        </w:tc>
      </w:tr>
      <w:tr w:rsidR="005C1C1D" w:rsidRPr="00D8063B" w14:paraId="1EE1995A" w14:textId="77777777" w:rsidTr="00DA6BCB">
        <w:tc>
          <w:tcPr>
            <w:tcW w:w="1857" w:type="dxa"/>
            <w:tcBorders>
              <w:top w:val="single" w:sz="2" w:space="0" w:color="auto"/>
              <w:left w:val="single" w:sz="2" w:space="0" w:color="auto"/>
              <w:bottom w:val="single" w:sz="2" w:space="0" w:color="auto"/>
              <w:right w:val="single" w:sz="2" w:space="0" w:color="auto"/>
            </w:tcBorders>
          </w:tcPr>
          <w:p w14:paraId="29B93B1B" w14:textId="77777777" w:rsidR="005C1C1D" w:rsidRPr="00D8063B" w:rsidRDefault="005C1C1D" w:rsidP="00DA6BCB">
            <w:pPr>
              <w:pStyle w:val="NormalLeft"/>
              <w:rPr>
                <w:lang w:val="en-GB"/>
              </w:rPr>
            </w:pPr>
            <w:r w:rsidRPr="00D8063B">
              <w:rPr>
                <w:lang w:val="en-GB"/>
              </w:rPr>
              <w:t>C0020 to C0060/R0010</w:t>
            </w:r>
          </w:p>
        </w:tc>
        <w:tc>
          <w:tcPr>
            <w:tcW w:w="1857" w:type="dxa"/>
            <w:tcBorders>
              <w:top w:val="single" w:sz="2" w:space="0" w:color="auto"/>
              <w:left w:val="single" w:sz="2" w:space="0" w:color="auto"/>
              <w:bottom w:val="single" w:sz="2" w:space="0" w:color="auto"/>
              <w:right w:val="single" w:sz="2" w:space="0" w:color="auto"/>
            </w:tcBorders>
          </w:tcPr>
          <w:p w14:paraId="421D55EC" w14:textId="77777777" w:rsidR="005C1C1D" w:rsidRPr="00D8063B" w:rsidRDefault="005C1C1D" w:rsidP="00DA6BCB">
            <w:pPr>
              <w:pStyle w:val="NormalLeft"/>
              <w:rPr>
                <w:lang w:val="en-GB"/>
              </w:rPr>
            </w:pPr>
            <w:r w:rsidRPr="00D8063B">
              <w:rPr>
                <w:lang w:val="en-GB"/>
              </w:rPr>
              <w:t>Top 5 countries (by amount of gross premiums written) — non–life obligations</w:t>
            </w:r>
          </w:p>
        </w:tc>
        <w:tc>
          <w:tcPr>
            <w:tcW w:w="5572" w:type="dxa"/>
            <w:tcBorders>
              <w:top w:val="single" w:sz="2" w:space="0" w:color="auto"/>
              <w:left w:val="single" w:sz="2" w:space="0" w:color="auto"/>
              <w:bottom w:val="single" w:sz="2" w:space="0" w:color="auto"/>
              <w:right w:val="single" w:sz="2" w:space="0" w:color="auto"/>
            </w:tcBorders>
          </w:tcPr>
          <w:p w14:paraId="7A7613C6" w14:textId="77777777" w:rsidR="005C1C1D" w:rsidRPr="00D8063B" w:rsidRDefault="005C1C1D" w:rsidP="00DA6BCB">
            <w:pPr>
              <w:pStyle w:val="NormalLeft"/>
              <w:rPr>
                <w:lang w:val="en-GB"/>
              </w:rPr>
            </w:pPr>
            <w:r w:rsidRPr="00D8063B">
              <w:rPr>
                <w:lang w:val="en-GB"/>
              </w:rPr>
              <w:t>Identify the ISO 3166–1 alpha–2 code of the countries being reported for the non–life obligations.</w:t>
            </w:r>
          </w:p>
        </w:tc>
      </w:tr>
      <w:tr w:rsidR="005C1C1D" w:rsidRPr="00D8063B" w14:paraId="6AAE8F7C" w14:textId="77777777" w:rsidTr="00DA6BCB">
        <w:tc>
          <w:tcPr>
            <w:tcW w:w="1857" w:type="dxa"/>
            <w:tcBorders>
              <w:top w:val="single" w:sz="2" w:space="0" w:color="auto"/>
              <w:left w:val="single" w:sz="2" w:space="0" w:color="auto"/>
              <w:bottom w:val="single" w:sz="2" w:space="0" w:color="auto"/>
              <w:right w:val="single" w:sz="2" w:space="0" w:color="auto"/>
            </w:tcBorders>
          </w:tcPr>
          <w:p w14:paraId="4FC4E670" w14:textId="77777777" w:rsidR="005C1C1D" w:rsidRPr="00D8063B" w:rsidRDefault="005C1C1D" w:rsidP="00DA6BCB">
            <w:pPr>
              <w:pStyle w:val="NormalLeft"/>
              <w:rPr>
                <w:lang w:val="en-GB"/>
              </w:rPr>
            </w:pPr>
            <w:r w:rsidRPr="00D8063B">
              <w:rPr>
                <w:lang w:val="en-GB"/>
              </w:rPr>
              <w:t>C0080 to C0140/R0110</w:t>
            </w:r>
          </w:p>
        </w:tc>
        <w:tc>
          <w:tcPr>
            <w:tcW w:w="1857" w:type="dxa"/>
            <w:tcBorders>
              <w:top w:val="single" w:sz="2" w:space="0" w:color="auto"/>
              <w:left w:val="single" w:sz="2" w:space="0" w:color="auto"/>
              <w:bottom w:val="single" w:sz="2" w:space="0" w:color="auto"/>
              <w:right w:val="single" w:sz="2" w:space="0" w:color="auto"/>
            </w:tcBorders>
          </w:tcPr>
          <w:p w14:paraId="4FC9413C" w14:textId="77777777" w:rsidR="005C1C1D" w:rsidRPr="00D8063B" w:rsidRDefault="005C1C1D" w:rsidP="00DA6BCB">
            <w:pPr>
              <w:pStyle w:val="NormalLeft"/>
              <w:rPr>
                <w:lang w:val="en-GB"/>
              </w:rPr>
            </w:pPr>
            <w:r w:rsidRPr="00D8063B">
              <w:rPr>
                <w:lang w:val="en-GB"/>
              </w:rPr>
              <w:t>Premiums written — Gross — Direct Business</w:t>
            </w:r>
          </w:p>
        </w:tc>
        <w:tc>
          <w:tcPr>
            <w:tcW w:w="5572" w:type="dxa"/>
            <w:tcBorders>
              <w:top w:val="single" w:sz="2" w:space="0" w:color="auto"/>
              <w:left w:val="single" w:sz="2" w:space="0" w:color="auto"/>
              <w:bottom w:val="single" w:sz="2" w:space="0" w:color="auto"/>
              <w:right w:val="single" w:sz="2" w:space="0" w:color="auto"/>
            </w:tcBorders>
          </w:tcPr>
          <w:p w14:paraId="76D87FDF" w14:textId="784EEB8E"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due during the </w:t>
            </w:r>
            <w:r w:rsidR="00260EA7" w:rsidRPr="00D8063B">
              <w:rPr>
                <w:lang w:val="en-GB"/>
              </w:rPr>
              <w:t>reporting period</w:t>
            </w:r>
            <w:r w:rsidRPr="00D8063B">
              <w:rPr>
                <w:lang w:val="en-GB"/>
              </w:rPr>
              <w:t xml:space="preserve"> in respect of insurance contracts, arising from direct business,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6F1CD7F2" w14:textId="77777777" w:rsidTr="00DA6BCB">
        <w:tc>
          <w:tcPr>
            <w:tcW w:w="1857" w:type="dxa"/>
            <w:tcBorders>
              <w:top w:val="single" w:sz="2" w:space="0" w:color="auto"/>
              <w:left w:val="single" w:sz="2" w:space="0" w:color="auto"/>
              <w:bottom w:val="single" w:sz="2" w:space="0" w:color="auto"/>
              <w:right w:val="single" w:sz="2" w:space="0" w:color="auto"/>
            </w:tcBorders>
          </w:tcPr>
          <w:p w14:paraId="45C38374" w14:textId="77777777" w:rsidR="005C1C1D" w:rsidRPr="00D8063B" w:rsidRDefault="005C1C1D" w:rsidP="00DA6BCB">
            <w:pPr>
              <w:pStyle w:val="NormalLeft"/>
              <w:rPr>
                <w:lang w:val="en-GB"/>
              </w:rPr>
            </w:pPr>
            <w:r w:rsidRPr="00D8063B">
              <w:rPr>
                <w:lang w:val="en-GB"/>
              </w:rPr>
              <w:t>C0080 to C0140/R0120</w:t>
            </w:r>
          </w:p>
        </w:tc>
        <w:tc>
          <w:tcPr>
            <w:tcW w:w="1857" w:type="dxa"/>
            <w:tcBorders>
              <w:top w:val="single" w:sz="2" w:space="0" w:color="auto"/>
              <w:left w:val="single" w:sz="2" w:space="0" w:color="auto"/>
              <w:bottom w:val="single" w:sz="2" w:space="0" w:color="auto"/>
              <w:right w:val="single" w:sz="2" w:space="0" w:color="auto"/>
            </w:tcBorders>
          </w:tcPr>
          <w:p w14:paraId="7896D932" w14:textId="77777777" w:rsidR="005C1C1D" w:rsidRPr="00D8063B" w:rsidRDefault="005C1C1D" w:rsidP="00DA6BCB">
            <w:pPr>
              <w:pStyle w:val="NormalLeft"/>
              <w:rPr>
                <w:lang w:val="en-GB"/>
              </w:rPr>
            </w:pPr>
            <w:r w:rsidRPr="00D8063B">
              <w:rPr>
                <w:lang w:val="en-GB"/>
              </w:rPr>
              <w:t>Premiums written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4E174E1F" w14:textId="5B78BFAE" w:rsidR="005C1C1D" w:rsidRPr="00D8063B" w:rsidRDefault="005C1C1D" w:rsidP="00260EA7">
            <w:pPr>
              <w:pStyle w:val="NormalLeft"/>
              <w:rPr>
                <w:lang w:val="en-GB"/>
              </w:rPr>
            </w:pPr>
            <w:r w:rsidRPr="00D8063B">
              <w:rPr>
                <w:lang w:val="en-GB"/>
              </w:rPr>
              <w:t>Definition of premiums written provided in application of directive 91/674/EEC where applicable: gross premiums written shall comprise all amounts due during the</w:t>
            </w:r>
            <w:r w:rsidR="00260EA7" w:rsidRPr="00D8063B">
              <w:rPr>
                <w:lang w:val="en-GB"/>
              </w:rPr>
              <w:t> reporting period</w:t>
            </w:r>
            <w:r w:rsidRPr="00D8063B">
              <w:rPr>
                <w:lang w:val="en-GB"/>
              </w:rPr>
              <w:t xml:space="preserve"> in respect of insurance contracts, arising from proportional reinsurance accepted business,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0CBBB6F3" w14:textId="77777777" w:rsidTr="00DA6BCB">
        <w:tc>
          <w:tcPr>
            <w:tcW w:w="1857" w:type="dxa"/>
            <w:tcBorders>
              <w:top w:val="single" w:sz="2" w:space="0" w:color="auto"/>
              <w:left w:val="single" w:sz="2" w:space="0" w:color="auto"/>
              <w:bottom w:val="single" w:sz="2" w:space="0" w:color="auto"/>
              <w:right w:val="single" w:sz="2" w:space="0" w:color="auto"/>
            </w:tcBorders>
          </w:tcPr>
          <w:p w14:paraId="40955334" w14:textId="77777777" w:rsidR="005C1C1D" w:rsidRPr="00D8063B" w:rsidRDefault="005C1C1D" w:rsidP="00DA6BCB">
            <w:pPr>
              <w:pStyle w:val="NormalLeft"/>
              <w:rPr>
                <w:lang w:val="en-GB"/>
              </w:rPr>
            </w:pPr>
            <w:r w:rsidRPr="00D8063B">
              <w:rPr>
                <w:lang w:val="en-GB"/>
              </w:rPr>
              <w:t>C0080 to C0140/R0130</w:t>
            </w:r>
          </w:p>
        </w:tc>
        <w:tc>
          <w:tcPr>
            <w:tcW w:w="1857" w:type="dxa"/>
            <w:tcBorders>
              <w:top w:val="single" w:sz="2" w:space="0" w:color="auto"/>
              <w:left w:val="single" w:sz="2" w:space="0" w:color="auto"/>
              <w:bottom w:val="single" w:sz="2" w:space="0" w:color="auto"/>
              <w:right w:val="single" w:sz="2" w:space="0" w:color="auto"/>
            </w:tcBorders>
          </w:tcPr>
          <w:p w14:paraId="3BA5C822" w14:textId="77777777" w:rsidR="005C1C1D" w:rsidRPr="00D8063B" w:rsidRDefault="005C1C1D" w:rsidP="00DA6BCB">
            <w:pPr>
              <w:pStyle w:val="NormalLeft"/>
              <w:rPr>
                <w:lang w:val="en-GB"/>
              </w:rPr>
            </w:pPr>
            <w:r w:rsidRPr="00D8063B">
              <w:rPr>
                <w:lang w:val="en-GB"/>
              </w:rPr>
              <w:t>Premiums written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1FB9CD0" w14:textId="21CCE186"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due during the reporting period in respect of insurance contracts, arising from non–proportional reinsurance accepted business,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7CCED617" w14:textId="77777777" w:rsidTr="00DA6BCB">
        <w:tc>
          <w:tcPr>
            <w:tcW w:w="1857" w:type="dxa"/>
            <w:tcBorders>
              <w:top w:val="single" w:sz="2" w:space="0" w:color="auto"/>
              <w:left w:val="single" w:sz="2" w:space="0" w:color="auto"/>
              <w:bottom w:val="single" w:sz="2" w:space="0" w:color="auto"/>
              <w:right w:val="single" w:sz="2" w:space="0" w:color="auto"/>
            </w:tcBorders>
          </w:tcPr>
          <w:p w14:paraId="18664486" w14:textId="77777777" w:rsidR="005C1C1D" w:rsidRPr="00D8063B" w:rsidRDefault="005C1C1D" w:rsidP="00DA6BCB">
            <w:pPr>
              <w:pStyle w:val="NormalLeft"/>
              <w:rPr>
                <w:lang w:val="en-GB"/>
              </w:rPr>
            </w:pPr>
            <w:r w:rsidRPr="00D8063B">
              <w:rPr>
                <w:lang w:val="en-GB"/>
              </w:rPr>
              <w:t>C0080 to C0140/R0140</w:t>
            </w:r>
          </w:p>
        </w:tc>
        <w:tc>
          <w:tcPr>
            <w:tcW w:w="1857" w:type="dxa"/>
            <w:tcBorders>
              <w:top w:val="single" w:sz="2" w:space="0" w:color="auto"/>
              <w:left w:val="single" w:sz="2" w:space="0" w:color="auto"/>
              <w:bottom w:val="single" w:sz="2" w:space="0" w:color="auto"/>
              <w:right w:val="single" w:sz="2" w:space="0" w:color="auto"/>
            </w:tcBorders>
          </w:tcPr>
          <w:p w14:paraId="265F7DA8" w14:textId="77777777" w:rsidR="005C1C1D" w:rsidRPr="00D8063B" w:rsidRDefault="005C1C1D" w:rsidP="00DA6BCB">
            <w:pPr>
              <w:pStyle w:val="NormalLeft"/>
              <w:rPr>
                <w:lang w:val="en-GB"/>
              </w:rPr>
            </w:pPr>
            <w:r w:rsidRPr="00D8063B">
              <w:rPr>
                <w:lang w:val="en-GB"/>
              </w:rP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864599E" w14:textId="49FE9F9F"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ceded to reinsurers during the reporting period in respect of insurance contracts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7E6DAB3D" w14:textId="77777777" w:rsidTr="00DA6BCB">
        <w:tc>
          <w:tcPr>
            <w:tcW w:w="1857" w:type="dxa"/>
            <w:tcBorders>
              <w:top w:val="single" w:sz="2" w:space="0" w:color="auto"/>
              <w:left w:val="single" w:sz="2" w:space="0" w:color="auto"/>
              <w:bottom w:val="single" w:sz="2" w:space="0" w:color="auto"/>
              <w:right w:val="single" w:sz="2" w:space="0" w:color="auto"/>
            </w:tcBorders>
          </w:tcPr>
          <w:p w14:paraId="25F82C70" w14:textId="77777777" w:rsidR="005C1C1D" w:rsidRPr="00D8063B" w:rsidRDefault="005C1C1D" w:rsidP="00DA6BCB">
            <w:pPr>
              <w:pStyle w:val="NormalLeft"/>
              <w:rPr>
                <w:lang w:val="en-GB"/>
              </w:rPr>
            </w:pPr>
            <w:r w:rsidRPr="00D8063B">
              <w:rPr>
                <w:lang w:val="en-GB"/>
              </w:rPr>
              <w:t>C0080 to C0140/R0200</w:t>
            </w:r>
          </w:p>
        </w:tc>
        <w:tc>
          <w:tcPr>
            <w:tcW w:w="1857" w:type="dxa"/>
            <w:tcBorders>
              <w:top w:val="single" w:sz="2" w:space="0" w:color="auto"/>
              <w:left w:val="single" w:sz="2" w:space="0" w:color="auto"/>
              <w:bottom w:val="single" w:sz="2" w:space="0" w:color="auto"/>
              <w:right w:val="single" w:sz="2" w:space="0" w:color="auto"/>
            </w:tcBorders>
          </w:tcPr>
          <w:p w14:paraId="3CCD96BC" w14:textId="0CDE5A42" w:rsidR="005C1C1D" w:rsidRPr="00D8063B" w:rsidRDefault="005C1C1D" w:rsidP="00DA6BCB">
            <w:pPr>
              <w:pStyle w:val="NormalLeft"/>
              <w:rPr>
                <w:lang w:val="en-GB"/>
              </w:rPr>
            </w:pPr>
            <w:r w:rsidRPr="00D8063B">
              <w:rPr>
                <w:lang w:val="en-GB"/>
              </w:rPr>
              <w:t xml:space="preserve">Premiums written — </w:t>
            </w:r>
            <w:ins w:id="1397" w:author="Author">
              <w:r w:rsidR="001B0510">
                <w:rPr>
                  <w:lang w:val="en-GB"/>
                </w:rPr>
                <w:t>N</w:t>
              </w:r>
            </w:ins>
            <w:del w:id="1398" w:author="Author">
              <w:r w:rsidRPr="00D8063B" w:rsidDel="001B0510">
                <w:rPr>
                  <w:lang w:val="en-GB"/>
                </w:rPr>
                <w:delText>n</w:delText>
              </w:r>
            </w:del>
            <w:r w:rsidRPr="00D8063B">
              <w:rPr>
                <w:lang w:val="en-GB"/>
              </w:rPr>
              <w:t>et</w:t>
            </w:r>
          </w:p>
        </w:tc>
        <w:tc>
          <w:tcPr>
            <w:tcW w:w="5572" w:type="dxa"/>
            <w:tcBorders>
              <w:top w:val="single" w:sz="2" w:space="0" w:color="auto"/>
              <w:left w:val="single" w:sz="2" w:space="0" w:color="auto"/>
              <w:bottom w:val="single" w:sz="2" w:space="0" w:color="auto"/>
              <w:right w:val="single" w:sz="2" w:space="0" w:color="auto"/>
            </w:tcBorders>
          </w:tcPr>
          <w:p w14:paraId="361C802A" w14:textId="77777777" w:rsidR="005C1C1D" w:rsidRPr="00D8063B" w:rsidRDefault="005C1C1D" w:rsidP="00DA6BCB">
            <w:pPr>
              <w:pStyle w:val="NormalLeft"/>
              <w:rPr>
                <w:lang w:val="en-GB"/>
              </w:rPr>
            </w:pPr>
            <w:r w:rsidRPr="00D8063B">
              <w:rPr>
                <w:lang w:val="en-GB"/>
              </w:rPr>
              <w:t>Definition of premiums written provided in application of directive 91/674/EEC where applicable: the net premiums written represent the sum of the direct business and the accepted reinsurance business reduced by the amount ceded to reinsurance undertakings.</w:t>
            </w:r>
          </w:p>
        </w:tc>
      </w:tr>
      <w:tr w:rsidR="005C1C1D" w:rsidRPr="00D8063B" w14:paraId="1C6A235E" w14:textId="77777777" w:rsidTr="00DA6BCB">
        <w:tc>
          <w:tcPr>
            <w:tcW w:w="1857" w:type="dxa"/>
            <w:tcBorders>
              <w:top w:val="single" w:sz="2" w:space="0" w:color="auto"/>
              <w:left w:val="single" w:sz="2" w:space="0" w:color="auto"/>
              <w:bottom w:val="single" w:sz="2" w:space="0" w:color="auto"/>
              <w:right w:val="single" w:sz="2" w:space="0" w:color="auto"/>
            </w:tcBorders>
          </w:tcPr>
          <w:p w14:paraId="504F3726" w14:textId="77777777" w:rsidR="005C1C1D" w:rsidRPr="00D8063B" w:rsidRDefault="005C1C1D" w:rsidP="00DA6BCB">
            <w:pPr>
              <w:pStyle w:val="NormalLeft"/>
              <w:rPr>
                <w:lang w:val="en-GB"/>
              </w:rPr>
            </w:pPr>
            <w:r w:rsidRPr="00D8063B">
              <w:rPr>
                <w:lang w:val="en-GB"/>
              </w:rPr>
              <w:lastRenderedPageBreak/>
              <w:t>C0080 to C0140/R0210</w:t>
            </w:r>
          </w:p>
        </w:tc>
        <w:tc>
          <w:tcPr>
            <w:tcW w:w="1857" w:type="dxa"/>
            <w:tcBorders>
              <w:top w:val="single" w:sz="2" w:space="0" w:color="auto"/>
              <w:left w:val="single" w:sz="2" w:space="0" w:color="auto"/>
              <w:bottom w:val="single" w:sz="2" w:space="0" w:color="auto"/>
              <w:right w:val="single" w:sz="2" w:space="0" w:color="auto"/>
            </w:tcBorders>
          </w:tcPr>
          <w:p w14:paraId="0A038D8A" w14:textId="77777777" w:rsidR="005C1C1D" w:rsidRPr="00D8063B" w:rsidRDefault="005C1C1D" w:rsidP="00DA6BCB">
            <w:pPr>
              <w:pStyle w:val="NormalLeft"/>
              <w:rPr>
                <w:lang w:val="en-GB"/>
              </w:rPr>
            </w:pPr>
            <w:r w:rsidRPr="00D8063B">
              <w:rPr>
                <w:lang w:val="en-GB"/>
              </w:rPr>
              <w:t>Premiums earned — Gross — Direct business</w:t>
            </w:r>
          </w:p>
        </w:tc>
        <w:tc>
          <w:tcPr>
            <w:tcW w:w="5572" w:type="dxa"/>
            <w:tcBorders>
              <w:top w:val="single" w:sz="2" w:space="0" w:color="auto"/>
              <w:left w:val="single" w:sz="2" w:space="0" w:color="auto"/>
              <w:bottom w:val="single" w:sz="2" w:space="0" w:color="auto"/>
              <w:right w:val="single" w:sz="2" w:space="0" w:color="auto"/>
            </w:tcBorders>
          </w:tcPr>
          <w:p w14:paraId="4559ADB7"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insurance direct business.</w:t>
            </w:r>
          </w:p>
        </w:tc>
      </w:tr>
      <w:tr w:rsidR="005C1C1D" w:rsidRPr="00D8063B" w14:paraId="2EBF4C92" w14:textId="77777777" w:rsidTr="00DA6BCB">
        <w:tc>
          <w:tcPr>
            <w:tcW w:w="1857" w:type="dxa"/>
            <w:tcBorders>
              <w:top w:val="single" w:sz="2" w:space="0" w:color="auto"/>
              <w:left w:val="single" w:sz="2" w:space="0" w:color="auto"/>
              <w:bottom w:val="single" w:sz="2" w:space="0" w:color="auto"/>
              <w:right w:val="single" w:sz="2" w:space="0" w:color="auto"/>
            </w:tcBorders>
          </w:tcPr>
          <w:p w14:paraId="2EDB977B" w14:textId="77777777" w:rsidR="005C1C1D" w:rsidRPr="00D8063B" w:rsidRDefault="005C1C1D" w:rsidP="00DA6BCB">
            <w:pPr>
              <w:pStyle w:val="NormalLeft"/>
              <w:rPr>
                <w:lang w:val="en-GB"/>
              </w:rPr>
            </w:pPr>
            <w:r w:rsidRPr="00D8063B">
              <w:rPr>
                <w:lang w:val="en-GB"/>
              </w:rPr>
              <w:t>C0080 to C0140/R0220</w:t>
            </w:r>
          </w:p>
        </w:tc>
        <w:tc>
          <w:tcPr>
            <w:tcW w:w="1857" w:type="dxa"/>
            <w:tcBorders>
              <w:top w:val="single" w:sz="2" w:space="0" w:color="auto"/>
              <w:left w:val="single" w:sz="2" w:space="0" w:color="auto"/>
              <w:bottom w:val="single" w:sz="2" w:space="0" w:color="auto"/>
              <w:right w:val="single" w:sz="2" w:space="0" w:color="auto"/>
            </w:tcBorders>
          </w:tcPr>
          <w:p w14:paraId="394F045A" w14:textId="77777777" w:rsidR="005C1C1D" w:rsidRPr="00D8063B" w:rsidRDefault="005C1C1D" w:rsidP="00DA6BCB">
            <w:pPr>
              <w:pStyle w:val="NormalLeft"/>
              <w:rPr>
                <w:lang w:val="en-GB"/>
              </w:rPr>
            </w:pPr>
            <w:r w:rsidRPr="00D8063B">
              <w:rPr>
                <w:lang w:val="en-GB"/>
              </w:rPr>
              <w:t>Premiums earned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2766D327"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proportional reinsurance accepted business.</w:t>
            </w:r>
          </w:p>
        </w:tc>
      </w:tr>
      <w:tr w:rsidR="005C1C1D" w:rsidRPr="00D8063B" w14:paraId="4C52FFF3" w14:textId="77777777" w:rsidTr="00DA6BCB">
        <w:tc>
          <w:tcPr>
            <w:tcW w:w="1857" w:type="dxa"/>
            <w:tcBorders>
              <w:top w:val="single" w:sz="2" w:space="0" w:color="auto"/>
              <w:left w:val="single" w:sz="2" w:space="0" w:color="auto"/>
              <w:bottom w:val="single" w:sz="2" w:space="0" w:color="auto"/>
              <w:right w:val="single" w:sz="2" w:space="0" w:color="auto"/>
            </w:tcBorders>
          </w:tcPr>
          <w:p w14:paraId="7BE948DD" w14:textId="77777777" w:rsidR="005C1C1D" w:rsidRPr="00D8063B" w:rsidRDefault="005C1C1D" w:rsidP="00DA6BCB">
            <w:pPr>
              <w:pStyle w:val="NormalLeft"/>
              <w:rPr>
                <w:lang w:val="en-GB"/>
              </w:rPr>
            </w:pPr>
            <w:r w:rsidRPr="00D8063B">
              <w:rPr>
                <w:lang w:val="en-GB"/>
              </w:rPr>
              <w:t>C0080 to C0140/R0230</w:t>
            </w:r>
          </w:p>
        </w:tc>
        <w:tc>
          <w:tcPr>
            <w:tcW w:w="1857" w:type="dxa"/>
            <w:tcBorders>
              <w:top w:val="single" w:sz="2" w:space="0" w:color="auto"/>
              <w:left w:val="single" w:sz="2" w:space="0" w:color="auto"/>
              <w:bottom w:val="single" w:sz="2" w:space="0" w:color="auto"/>
              <w:right w:val="single" w:sz="2" w:space="0" w:color="auto"/>
            </w:tcBorders>
          </w:tcPr>
          <w:p w14:paraId="3F9D3F98" w14:textId="77777777" w:rsidR="005C1C1D" w:rsidRPr="00D8063B" w:rsidRDefault="005C1C1D" w:rsidP="00DA6BCB">
            <w:pPr>
              <w:pStyle w:val="NormalLeft"/>
              <w:rPr>
                <w:lang w:val="en-GB"/>
              </w:rPr>
            </w:pPr>
            <w:r w:rsidRPr="00D8063B">
              <w:rPr>
                <w:lang w:val="en-GB"/>
              </w:rPr>
              <w:t>Premiums earned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0E9D870F"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non–proportional reinsurance accepted business.</w:t>
            </w:r>
          </w:p>
        </w:tc>
      </w:tr>
      <w:tr w:rsidR="005C1C1D" w:rsidRPr="00D8063B" w14:paraId="7356AF25" w14:textId="77777777" w:rsidTr="00DA6BCB">
        <w:tc>
          <w:tcPr>
            <w:tcW w:w="1857" w:type="dxa"/>
            <w:tcBorders>
              <w:top w:val="single" w:sz="2" w:space="0" w:color="auto"/>
              <w:left w:val="single" w:sz="2" w:space="0" w:color="auto"/>
              <w:bottom w:val="single" w:sz="2" w:space="0" w:color="auto"/>
              <w:right w:val="single" w:sz="2" w:space="0" w:color="auto"/>
            </w:tcBorders>
          </w:tcPr>
          <w:p w14:paraId="2731DB48" w14:textId="77777777" w:rsidR="005C1C1D" w:rsidRPr="00D8063B" w:rsidRDefault="005C1C1D" w:rsidP="00DA6BCB">
            <w:pPr>
              <w:pStyle w:val="NormalLeft"/>
              <w:rPr>
                <w:lang w:val="en-GB"/>
              </w:rPr>
            </w:pPr>
            <w:r w:rsidRPr="00D8063B">
              <w:rPr>
                <w:lang w:val="en-GB"/>
              </w:rPr>
              <w:t>C0080 to C0140/R0240</w:t>
            </w:r>
          </w:p>
        </w:tc>
        <w:tc>
          <w:tcPr>
            <w:tcW w:w="1857" w:type="dxa"/>
            <w:tcBorders>
              <w:top w:val="single" w:sz="2" w:space="0" w:color="auto"/>
              <w:left w:val="single" w:sz="2" w:space="0" w:color="auto"/>
              <w:bottom w:val="single" w:sz="2" w:space="0" w:color="auto"/>
              <w:right w:val="single" w:sz="2" w:space="0" w:color="auto"/>
            </w:tcBorders>
          </w:tcPr>
          <w:p w14:paraId="3EB61001" w14:textId="362B6C0A" w:rsidR="005C1C1D" w:rsidRPr="00D8063B" w:rsidRDefault="005C1C1D" w:rsidP="00DA6BCB">
            <w:pPr>
              <w:pStyle w:val="NormalLeft"/>
              <w:rPr>
                <w:lang w:val="en-GB"/>
              </w:rPr>
            </w:pPr>
            <w:r w:rsidRPr="00D8063B">
              <w:rPr>
                <w:lang w:val="en-GB"/>
              </w:rPr>
              <w:t xml:space="preserve">Premiums earned — </w:t>
            </w:r>
            <w:ins w:id="1399" w:author="Author">
              <w:r w:rsidR="001B0510">
                <w:rPr>
                  <w:lang w:val="en-GB"/>
                </w:rPr>
                <w:t>R</w:t>
              </w:r>
            </w:ins>
            <w:del w:id="1400" w:author="Author">
              <w:r w:rsidRPr="00D8063B" w:rsidDel="001B0510">
                <w:rPr>
                  <w:lang w:val="en-GB"/>
                </w:rPr>
                <w:delText>r</w:delText>
              </w:r>
            </w:del>
            <w:r w:rsidRPr="00D8063B">
              <w:rPr>
                <w:lang w:val="en-GB"/>
              </w:rPr>
              <w:t>einsurers' share</w:t>
            </w:r>
          </w:p>
        </w:tc>
        <w:tc>
          <w:tcPr>
            <w:tcW w:w="5572" w:type="dxa"/>
            <w:tcBorders>
              <w:top w:val="single" w:sz="2" w:space="0" w:color="auto"/>
              <w:left w:val="single" w:sz="2" w:space="0" w:color="auto"/>
              <w:bottom w:val="single" w:sz="2" w:space="0" w:color="auto"/>
              <w:right w:val="single" w:sz="2" w:space="0" w:color="auto"/>
            </w:tcBorders>
          </w:tcPr>
          <w:p w14:paraId="6990CEB4"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reinsurer's share in gross premiums written minus the change in the reinsurer's share in provision for unearned premiums.</w:t>
            </w:r>
          </w:p>
        </w:tc>
      </w:tr>
      <w:tr w:rsidR="005C1C1D" w:rsidRPr="00D8063B" w14:paraId="6EF414E8" w14:textId="77777777" w:rsidTr="00DA6BCB">
        <w:tc>
          <w:tcPr>
            <w:tcW w:w="1857" w:type="dxa"/>
            <w:tcBorders>
              <w:top w:val="single" w:sz="2" w:space="0" w:color="auto"/>
              <w:left w:val="single" w:sz="2" w:space="0" w:color="auto"/>
              <w:bottom w:val="single" w:sz="2" w:space="0" w:color="auto"/>
              <w:right w:val="single" w:sz="2" w:space="0" w:color="auto"/>
            </w:tcBorders>
          </w:tcPr>
          <w:p w14:paraId="5F8A23E3" w14:textId="77777777" w:rsidR="005C1C1D" w:rsidRPr="00D8063B" w:rsidRDefault="005C1C1D" w:rsidP="00DA6BCB">
            <w:pPr>
              <w:pStyle w:val="NormalLeft"/>
              <w:rPr>
                <w:lang w:val="en-GB"/>
              </w:rPr>
            </w:pPr>
            <w:r w:rsidRPr="00D8063B">
              <w:rPr>
                <w:lang w:val="en-GB"/>
              </w:rPr>
              <w:t>C0080 to C0140/R0300</w:t>
            </w:r>
          </w:p>
        </w:tc>
        <w:tc>
          <w:tcPr>
            <w:tcW w:w="1857" w:type="dxa"/>
            <w:tcBorders>
              <w:top w:val="single" w:sz="2" w:space="0" w:color="auto"/>
              <w:left w:val="single" w:sz="2" w:space="0" w:color="auto"/>
              <w:bottom w:val="single" w:sz="2" w:space="0" w:color="auto"/>
              <w:right w:val="single" w:sz="2" w:space="0" w:color="auto"/>
            </w:tcBorders>
          </w:tcPr>
          <w:p w14:paraId="518FA8A2" w14:textId="77777777" w:rsidR="005C1C1D" w:rsidRPr="00D8063B" w:rsidRDefault="005C1C1D" w:rsidP="00DA6BCB">
            <w:pPr>
              <w:pStyle w:val="NormalLeft"/>
              <w:rPr>
                <w:lang w:val="en-GB"/>
              </w:rPr>
            </w:pPr>
            <w:r w:rsidRPr="00D8063B">
              <w:rPr>
                <w:lang w:val="en-GB"/>
              </w:rPr>
              <w:t>Premiums earned — Net</w:t>
            </w:r>
          </w:p>
        </w:tc>
        <w:tc>
          <w:tcPr>
            <w:tcW w:w="5572" w:type="dxa"/>
            <w:tcBorders>
              <w:top w:val="single" w:sz="2" w:space="0" w:color="auto"/>
              <w:left w:val="single" w:sz="2" w:space="0" w:color="auto"/>
              <w:bottom w:val="single" w:sz="2" w:space="0" w:color="auto"/>
              <w:right w:val="single" w:sz="2" w:space="0" w:color="auto"/>
            </w:tcBorders>
          </w:tcPr>
          <w:p w14:paraId="0F4541A5"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tc>
      </w:tr>
      <w:tr w:rsidR="005C1C1D" w:rsidRPr="00D8063B" w14:paraId="2B2F655F" w14:textId="77777777" w:rsidTr="00DA6BCB">
        <w:tc>
          <w:tcPr>
            <w:tcW w:w="1857" w:type="dxa"/>
            <w:tcBorders>
              <w:top w:val="single" w:sz="2" w:space="0" w:color="auto"/>
              <w:left w:val="single" w:sz="2" w:space="0" w:color="auto"/>
              <w:bottom w:val="single" w:sz="2" w:space="0" w:color="auto"/>
              <w:right w:val="single" w:sz="2" w:space="0" w:color="auto"/>
            </w:tcBorders>
          </w:tcPr>
          <w:p w14:paraId="24D2EA70" w14:textId="77777777" w:rsidR="005C1C1D" w:rsidRPr="00D8063B" w:rsidRDefault="005C1C1D" w:rsidP="00DA6BCB">
            <w:pPr>
              <w:pStyle w:val="NormalLeft"/>
              <w:rPr>
                <w:lang w:val="en-GB"/>
              </w:rPr>
            </w:pPr>
            <w:r w:rsidRPr="00D8063B">
              <w:rPr>
                <w:lang w:val="en-GB"/>
              </w:rPr>
              <w:t>C0080 to C0140/R0310</w:t>
            </w:r>
          </w:p>
        </w:tc>
        <w:tc>
          <w:tcPr>
            <w:tcW w:w="1857" w:type="dxa"/>
            <w:tcBorders>
              <w:top w:val="single" w:sz="2" w:space="0" w:color="auto"/>
              <w:left w:val="single" w:sz="2" w:space="0" w:color="auto"/>
              <w:bottom w:val="single" w:sz="2" w:space="0" w:color="auto"/>
              <w:right w:val="single" w:sz="2" w:space="0" w:color="auto"/>
            </w:tcBorders>
          </w:tcPr>
          <w:p w14:paraId="4A78A2BA" w14:textId="77777777" w:rsidR="005C1C1D" w:rsidRPr="00D8063B" w:rsidRDefault="005C1C1D" w:rsidP="00DA6BCB">
            <w:pPr>
              <w:pStyle w:val="NormalLeft"/>
              <w:rPr>
                <w:lang w:val="en-GB"/>
              </w:rPr>
            </w:pPr>
            <w:r w:rsidRPr="00D8063B">
              <w:rPr>
                <w:lang w:val="en-GB"/>
              </w:rPr>
              <w:t>Claims incurred Gross — Direct business</w:t>
            </w:r>
          </w:p>
        </w:tc>
        <w:tc>
          <w:tcPr>
            <w:tcW w:w="5572" w:type="dxa"/>
            <w:tcBorders>
              <w:top w:val="single" w:sz="2" w:space="0" w:color="auto"/>
              <w:left w:val="single" w:sz="2" w:space="0" w:color="auto"/>
              <w:bottom w:val="single" w:sz="2" w:space="0" w:color="auto"/>
              <w:right w:val="single" w:sz="2" w:space="0" w:color="auto"/>
            </w:tcBorders>
          </w:tcPr>
          <w:p w14:paraId="1107A3D2" w14:textId="0128B499"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direct business.</w:t>
            </w:r>
          </w:p>
          <w:p w14:paraId="6D24787E"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51F59A2E" w14:textId="77777777" w:rsidTr="00DA6BCB">
        <w:tc>
          <w:tcPr>
            <w:tcW w:w="1857" w:type="dxa"/>
            <w:tcBorders>
              <w:top w:val="single" w:sz="2" w:space="0" w:color="auto"/>
              <w:left w:val="single" w:sz="2" w:space="0" w:color="auto"/>
              <w:bottom w:val="single" w:sz="2" w:space="0" w:color="auto"/>
              <w:right w:val="single" w:sz="2" w:space="0" w:color="auto"/>
            </w:tcBorders>
          </w:tcPr>
          <w:p w14:paraId="5450C10E" w14:textId="77777777" w:rsidR="005C1C1D" w:rsidRPr="00D8063B" w:rsidRDefault="005C1C1D" w:rsidP="00DA6BCB">
            <w:pPr>
              <w:pStyle w:val="NormalLeft"/>
              <w:rPr>
                <w:lang w:val="en-GB"/>
              </w:rPr>
            </w:pPr>
            <w:r w:rsidRPr="00D8063B">
              <w:rPr>
                <w:lang w:val="en-GB"/>
              </w:rPr>
              <w:t>C0080 to C0140/R0320</w:t>
            </w:r>
          </w:p>
        </w:tc>
        <w:tc>
          <w:tcPr>
            <w:tcW w:w="1857" w:type="dxa"/>
            <w:tcBorders>
              <w:top w:val="single" w:sz="2" w:space="0" w:color="auto"/>
              <w:left w:val="single" w:sz="2" w:space="0" w:color="auto"/>
              <w:bottom w:val="single" w:sz="2" w:space="0" w:color="auto"/>
              <w:right w:val="single" w:sz="2" w:space="0" w:color="auto"/>
            </w:tcBorders>
          </w:tcPr>
          <w:p w14:paraId="390B243B" w14:textId="77777777" w:rsidR="005C1C1D" w:rsidRPr="00D8063B" w:rsidRDefault="005C1C1D" w:rsidP="00DA6BCB">
            <w:pPr>
              <w:pStyle w:val="NormalLeft"/>
              <w:rPr>
                <w:lang w:val="en-GB"/>
              </w:rPr>
            </w:pPr>
            <w:r w:rsidRPr="00D8063B">
              <w:rPr>
                <w:lang w:val="en-GB"/>
              </w:rPr>
              <w:t>Claims incurred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7B79C5B8" w14:textId="11A9ABF1"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w:t>
            </w:r>
            <w:r w:rsidR="00260EA7" w:rsidRPr="00D8063B">
              <w:rPr>
                <w:lang w:val="en-GB"/>
              </w:rPr>
              <w:t>d</w:t>
            </w:r>
            <w:r w:rsidRPr="00D8063B">
              <w:rPr>
                <w:lang w:val="en-GB"/>
              </w:rPr>
              <w:t xml:space="preserve"> related to insurance contracts arising from proportional reinsurance accepted.</w:t>
            </w:r>
          </w:p>
          <w:p w14:paraId="09A31F54" w14:textId="77777777" w:rsidR="005C1C1D" w:rsidRPr="00D8063B" w:rsidRDefault="005C1C1D" w:rsidP="00DA6BCB">
            <w:pPr>
              <w:pStyle w:val="NormalLeft"/>
              <w:rPr>
                <w:lang w:val="en-GB"/>
              </w:rPr>
            </w:pPr>
            <w:r w:rsidRPr="00D8063B">
              <w:rPr>
                <w:lang w:val="en-GB"/>
              </w:rPr>
              <w:lastRenderedPageBreak/>
              <w:t>This shall exclude claims management expenses and the movement in provisions in claims management expenses.</w:t>
            </w:r>
          </w:p>
        </w:tc>
      </w:tr>
      <w:tr w:rsidR="005C1C1D" w:rsidRPr="00D8063B" w14:paraId="2A2C03B0" w14:textId="77777777" w:rsidTr="00DA6BCB">
        <w:tc>
          <w:tcPr>
            <w:tcW w:w="1857" w:type="dxa"/>
            <w:tcBorders>
              <w:top w:val="single" w:sz="2" w:space="0" w:color="auto"/>
              <w:left w:val="single" w:sz="2" w:space="0" w:color="auto"/>
              <w:bottom w:val="single" w:sz="2" w:space="0" w:color="auto"/>
              <w:right w:val="single" w:sz="2" w:space="0" w:color="auto"/>
            </w:tcBorders>
          </w:tcPr>
          <w:p w14:paraId="5628A72F" w14:textId="77777777" w:rsidR="005C1C1D" w:rsidRPr="00D8063B" w:rsidRDefault="005C1C1D" w:rsidP="00DA6BCB">
            <w:pPr>
              <w:pStyle w:val="NormalLeft"/>
              <w:rPr>
                <w:lang w:val="en-GB"/>
              </w:rPr>
            </w:pPr>
            <w:r w:rsidRPr="00D8063B">
              <w:rPr>
                <w:lang w:val="en-GB"/>
              </w:rPr>
              <w:lastRenderedPageBreak/>
              <w:t>C0080 to C0140/R0330</w:t>
            </w:r>
          </w:p>
        </w:tc>
        <w:tc>
          <w:tcPr>
            <w:tcW w:w="1857" w:type="dxa"/>
            <w:tcBorders>
              <w:top w:val="single" w:sz="2" w:space="0" w:color="auto"/>
              <w:left w:val="single" w:sz="2" w:space="0" w:color="auto"/>
              <w:bottom w:val="single" w:sz="2" w:space="0" w:color="auto"/>
              <w:right w:val="single" w:sz="2" w:space="0" w:color="auto"/>
            </w:tcBorders>
          </w:tcPr>
          <w:p w14:paraId="70A2930F" w14:textId="77777777" w:rsidR="005C1C1D" w:rsidRPr="00D8063B" w:rsidRDefault="005C1C1D" w:rsidP="00DA6BCB">
            <w:pPr>
              <w:pStyle w:val="NormalLeft"/>
              <w:rPr>
                <w:lang w:val="en-GB"/>
              </w:rPr>
            </w:pPr>
            <w:r w:rsidRPr="00D8063B">
              <w:rPr>
                <w:lang w:val="en-GB"/>
              </w:rPr>
              <w:t>Claims incurred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27F09040" w14:textId="63E542F6"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non–proportional reinsurance accepted.</w:t>
            </w:r>
          </w:p>
          <w:p w14:paraId="52DAAD02"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4B4C6A19" w14:textId="77777777" w:rsidTr="00DA6BCB">
        <w:tc>
          <w:tcPr>
            <w:tcW w:w="1857" w:type="dxa"/>
            <w:tcBorders>
              <w:top w:val="single" w:sz="2" w:space="0" w:color="auto"/>
              <w:left w:val="single" w:sz="2" w:space="0" w:color="auto"/>
              <w:bottom w:val="single" w:sz="2" w:space="0" w:color="auto"/>
              <w:right w:val="single" w:sz="2" w:space="0" w:color="auto"/>
            </w:tcBorders>
          </w:tcPr>
          <w:p w14:paraId="7596483B" w14:textId="77777777" w:rsidR="005C1C1D" w:rsidRPr="00D8063B" w:rsidRDefault="005C1C1D" w:rsidP="00DA6BCB">
            <w:pPr>
              <w:pStyle w:val="NormalLeft"/>
              <w:rPr>
                <w:lang w:val="en-GB"/>
              </w:rPr>
            </w:pPr>
            <w:r w:rsidRPr="00D8063B">
              <w:rPr>
                <w:lang w:val="en-GB"/>
              </w:rPr>
              <w:t>C0080 to C0140/R0340</w:t>
            </w:r>
          </w:p>
        </w:tc>
        <w:tc>
          <w:tcPr>
            <w:tcW w:w="1857" w:type="dxa"/>
            <w:tcBorders>
              <w:top w:val="single" w:sz="2" w:space="0" w:color="auto"/>
              <w:left w:val="single" w:sz="2" w:space="0" w:color="auto"/>
              <w:bottom w:val="single" w:sz="2" w:space="0" w:color="auto"/>
              <w:right w:val="single" w:sz="2" w:space="0" w:color="auto"/>
            </w:tcBorders>
          </w:tcPr>
          <w:p w14:paraId="215E02B6" w14:textId="77777777" w:rsidR="005C1C1D" w:rsidRPr="00D8063B" w:rsidRDefault="005C1C1D" w:rsidP="00DA6BCB">
            <w:pPr>
              <w:pStyle w:val="NormalLeft"/>
              <w:rPr>
                <w:lang w:val="en-GB"/>
              </w:rPr>
            </w:pPr>
            <w:r w:rsidRPr="00D8063B">
              <w:rPr>
                <w:lang w:val="en-GB"/>
              </w:rP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2E9ABC96" w14:textId="6D03C735" w:rsidR="005C1C1D" w:rsidRPr="00D8063B" w:rsidRDefault="005C1C1D" w:rsidP="00DA6BCB">
            <w:pPr>
              <w:pStyle w:val="NormalLeft"/>
              <w:rPr>
                <w:lang w:val="en-GB"/>
              </w:rPr>
            </w:pPr>
            <w:r w:rsidRPr="00D8063B">
              <w:rPr>
                <w:lang w:val="en-GB"/>
              </w:rPr>
              <w:t>Claims incurred in the reporting period as defined in directive 91/674/EEC where applicable: it is the reinsurer's share in sum of the claims paid and the change in the provision for claims during the reporting period.</w:t>
            </w:r>
          </w:p>
          <w:p w14:paraId="01419060"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3601CEAC" w14:textId="77777777" w:rsidTr="00DA6BCB">
        <w:tc>
          <w:tcPr>
            <w:tcW w:w="1857" w:type="dxa"/>
            <w:tcBorders>
              <w:top w:val="single" w:sz="2" w:space="0" w:color="auto"/>
              <w:left w:val="single" w:sz="2" w:space="0" w:color="auto"/>
              <w:bottom w:val="single" w:sz="2" w:space="0" w:color="auto"/>
              <w:right w:val="single" w:sz="2" w:space="0" w:color="auto"/>
            </w:tcBorders>
          </w:tcPr>
          <w:p w14:paraId="4D8F15E7" w14:textId="77777777" w:rsidR="005C1C1D" w:rsidRPr="00D8063B" w:rsidRDefault="005C1C1D" w:rsidP="00DA6BCB">
            <w:pPr>
              <w:pStyle w:val="NormalLeft"/>
              <w:rPr>
                <w:lang w:val="en-GB"/>
              </w:rPr>
            </w:pPr>
            <w:r w:rsidRPr="00D8063B">
              <w:rPr>
                <w:lang w:val="en-GB"/>
              </w:rPr>
              <w:t>C0080 to C0140/R0400</w:t>
            </w:r>
          </w:p>
        </w:tc>
        <w:tc>
          <w:tcPr>
            <w:tcW w:w="1857" w:type="dxa"/>
            <w:tcBorders>
              <w:top w:val="single" w:sz="2" w:space="0" w:color="auto"/>
              <w:left w:val="single" w:sz="2" w:space="0" w:color="auto"/>
              <w:bottom w:val="single" w:sz="2" w:space="0" w:color="auto"/>
              <w:right w:val="single" w:sz="2" w:space="0" w:color="auto"/>
            </w:tcBorders>
          </w:tcPr>
          <w:p w14:paraId="0548158A" w14:textId="77777777" w:rsidR="005C1C1D" w:rsidRPr="00D8063B" w:rsidRDefault="005C1C1D" w:rsidP="00DA6BCB">
            <w:pPr>
              <w:pStyle w:val="NormalLeft"/>
              <w:rPr>
                <w:lang w:val="en-GB"/>
              </w:rPr>
            </w:pPr>
            <w:r w:rsidRPr="00D8063B">
              <w:rPr>
                <w:lang w:val="en-GB"/>
              </w:rPr>
              <w:t>Claims incurred — Net</w:t>
            </w:r>
          </w:p>
        </w:tc>
        <w:tc>
          <w:tcPr>
            <w:tcW w:w="5572" w:type="dxa"/>
            <w:tcBorders>
              <w:top w:val="single" w:sz="2" w:space="0" w:color="auto"/>
              <w:left w:val="single" w:sz="2" w:space="0" w:color="auto"/>
              <w:bottom w:val="single" w:sz="2" w:space="0" w:color="auto"/>
              <w:right w:val="single" w:sz="2" w:space="0" w:color="auto"/>
            </w:tcBorders>
          </w:tcPr>
          <w:p w14:paraId="396F01B6" w14:textId="210CA73F"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period related to the sum of the direct business and the accepted reinsurance business reduced by the amount ceded to reinsurance undertakings.</w:t>
            </w:r>
          </w:p>
          <w:p w14:paraId="72A16DE5"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1DBE44A6" w14:textId="77777777" w:rsidTr="00DA6BCB">
        <w:tc>
          <w:tcPr>
            <w:tcW w:w="1857" w:type="dxa"/>
            <w:tcBorders>
              <w:top w:val="single" w:sz="2" w:space="0" w:color="auto"/>
              <w:left w:val="single" w:sz="2" w:space="0" w:color="auto"/>
              <w:bottom w:val="single" w:sz="2" w:space="0" w:color="auto"/>
              <w:right w:val="single" w:sz="2" w:space="0" w:color="auto"/>
            </w:tcBorders>
          </w:tcPr>
          <w:p w14:paraId="7E626649" w14:textId="22944209" w:rsidR="005C1C1D" w:rsidRPr="00D8063B" w:rsidRDefault="005C1C1D" w:rsidP="00DA6BCB">
            <w:pPr>
              <w:pStyle w:val="NormalLeft"/>
              <w:rPr>
                <w:lang w:val="en-GB"/>
              </w:rPr>
            </w:pPr>
            <w:del w:id="1401" w:author="Author">
              <w:r w:rsidRPr="00D8063B" w:rsidDel="00A30D12">
                <w:rPr>
                  <w:lang w:val="en-GB"/>
                </w:rPr>
                <w:delText>C0080 to C0140/R0410</w:delText>
              </w:r>
            </w:del>
          </w:p>
        </w:tc>
        <w:tc>
          <w:tcPr>
            <w:tcW w:w="1857" w:type="dxa"/>
            <w:tcBorders>
              <w:top w:val="single" w:sz="2" w:space="0" w:color="auto"/>
              <w:left w:val="single" w:sz="2" w:space="0" w:color="auto"/>
              <w:bottom w:val="single" w:sz="2" w:space="0" w:color="auto"/>
              <w:right w:val="single" w:sz="2" w:space="0" w:color="auto"/>
            </w:tcBorders>
          </w:tcPr>
          <w:p w14:paraId="1FFAFB81" w14:textId="36BD989B" w:rsidR="005C1C1D" w:rsidRPr="00D8063B" w:rsidRDefault="005C1C1D" w:rsidP="00DA6BCB">
            <w:pPr>
              <w:pStyle w:val="NormalLeft"/>
              <w:rPr>
                <w:lang w:val="en-GB"/>
              </w:rPr>
            </w:pPr>
            <w:del w:id="1402" w:author="Author">
              <w:r w:rsidRPr="00D8063B" w:rsidDel="00A30D12">
                <w:rPr>
                  <w:lang w:val="en-GB"/>
                </w:rPr>
                <w:delText>Changes in other technical provisions — Gross — Direct business</w:delText>
              </w:r>
            </w:del>
          </w:p>
        </w:tc>
        <w:tc>
          <w:tcPr>
            <w:tcW w:w="5572" w:type="dxa"/>
            <w:tcBorders>
              <w:top w:val="single" w:sz="2" w:space="0" w:color="auto"/>
              <w:left w:val="single" w:sz="2" w:space="0" w:color="auto"/>
              <w:bottom w:val="single" w:sz="2" w:space="0" w:color="auto"/>
              <w:right w:val="single" w:sz="2" w:space="0" w:color="auto"/>
            </w:tcBorders>
          </w:tcPr>
          <w:p w14:paraId="7A8F3670" w14:textId="6E30EF66" w:rsidR="005C1C1D" w:rsidRPr="00D8063B" w:rsidDel="00A30D12" w:rsidRDefault="005C1C1D" w:rsidP="00DA6BCB">
            <w:pPr>
              <w:pStyle w:val="NormalLeft"/>
              <w:rPr>
                <w:del w:id="1403" w:author="Author"/>
                <w:lang w:val="en-GB"/>
              </w:rPr>
            </w:pPr>
            <w:del w:id="1404" w:author="Author">
              <w:r w:rsidRPr="00D8063B" w:rsidDel="00A30D12">
                <w:rPr>
                  <w:lang w:val="en-GB"/>
                </w:rPr>
                <w:delText>Changes in other technical provisions as defined in directive 91/674/EEC where applicable: it is the changes in other technical provisions for the gross direct business.</w:delText>
              </w:r>
            </w:del>
          </w:p>
          <w:p w14:paraId="632857D4" w14:textId="38D74D4F" w:rsidR="005C1C1D" w:rsidRPr="00D8063B" w:rsidRDefault="005C1C1D" w:rsidP="00260EA7">
            <w:pPr>
              <w:pStyle w:val="NormalLeft"/>
              <w:rPr>
                <w:lang w:val="en-GB"/>
              </w:rPr>
            </w:pPr>
            <w:del w:id="1405" w:author="Author">
              <w:r w:rsidRPr="00D8063B" w:rsidDel="00A30D12">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A30D12">
                <w:rPr>
                  <w:lang w:val="en-GB"/>
                </w:rPr>
                <w:delText xml:space="preserve"> </w:delText>
              </w:r>
            </w:del>
          </w:p>
        </w:tc>
      </w:tr>
      <w:tr w:rsidR="005C1C1D" w:rsidRPr="00D8063B" w14:paraId="4053FB47" w14:textId="77777777" w:rsidTr="00DA6BCB">
        <w:tc>
          <w:tcPr>
            <w:tcW w:w="1857" w:type="dxa"/>
            <w:tcBorders>
              <w:top w:val="single" w:sz="2" w:space="0" w:color="auto"/>
              <w:left w:val="single" w:sz="2" w:space="0" w:color="auto"/>
              <w:bottom w:val="single" w:sz="2" w:space="0" w:color="auto"/>
              <w:right w:val="single" w:sz="2" w:space="0" w:color="auto"/>
            </w:tcBorders>
          </w:tcPr>
          <w:p w14:paraId="275C459C" w14:textId="24528700" w:rsidR="005C1C1D" w:rsidRPr="00D8063B" w:rsidRDefault="005C1C1D" w:rsidP="00DA6BCB">
            <w:pPr>
              <w:pStyle w:val="NormalLeft"/>
              <w:rPr>
                <w:lang w:val="en-GB"/>
              </w:rPr>
            </w:pPr>
            <w:del w:id="1406" w:author="Author">
              <w:r w:rsidRPr="00D8063B" w:rsidDel="006835A6">
                <w:rPr>
                  <w:lang w:val="en-GB"/>
                </w:rPr>
                <w:delText>C0080 to C0140/R0420</w:delText>
              </w:r>
            </w:del>
          </w:p>
        </w:tc>
        <w:tc>
          <w:tcPr>
            <w:tcW w:w="1857" w:type="dxa"/>
            <w:tcBorders>
              <w:top w:val="single" w:sz="2" w:space="0" w:color="auto"/>
              <w:left w:val="single" w:sz="2" w:space="0" w:color="auto"/>
              <w:bottom w:val="single" w:sz="2" w:space="0" w:color="auto"/>
              <w:right w:val="single" w:sz="2" w:space="0" w:color="auto"/>
            </w:tcBorders>
          </w:tcPr>
          <w:p w14:paraId="19E73915" w14:textId="5D97D1A5" w:rsidR="005C1C1D" w:rsidRPr="00D8063B" w:rsidRDefault="005C1C1D" w:rsidP="00DA6BCB">
            <w:pPr>
              <w:pStyle w:val="NormalLeft"/>
              <w:rPr>
                <w:lang w:val="en-GB"/>
              </w:rPr>
            </w:pPr>
            <w:del w:id="1407" w:author="Author">
              <w:r w:rsidRPr="00D8063B" w:rsidDel="006835A6">
                <w:rPr>
                  <w:lang w:val="en-GB"/>
                </w:rPr>
                <w:delText xml:space="preserve">Changes in other technical provisions — Gross — Proportional </w:delText>
              </w:r>
              <w:r w:rsidRPr="00D8063B" w:rsidDel="006835A6">
                <w:rPr>
                  <w:lang w:val="en-GB"/>
                </w:rPr>
                <w:lastRenderedPageBreak/>
                <w:delText>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56859213" w14:textId="27B85ED2" w:rsidR="005C1C1D" w:rsidRPr="00D8063B" w:rsidDel="006835A6" w:rsidRDefault="005C1C1D" w:rsidP="00DA6BCB">
            <w:pPr>
              <w:pStyle w:val="NormalLeft"/>
              <w:rPr>
                <w:del w:id="1408" w:author="Author"/>
                <w:lang w:val="en-GB"/>
              </w:rPr>
            </w:pPr>
            <w:del w:id="1409" w:author="Author">
              <w:r w:rsidRPr="00D8063B" w:rsidDel="006835A6">
                <w:rPr>
                  <w:lang w:val="en-GB"/>
                </w:rPr>
                <w:lastRenderedPageBreak/>
                <w:delText>Changes in other technical provisions as defined in directive 91/674/EEC where applicable: it is the changes in other technical provisions for the gross proportional reinsurance accepted.</w:delText>
              </w:r>
            </w:del>
          </w:p>
          <w:p w14:paraId="5D41CCA0" w14:textId="1C6EB163" w:rsidR="005C1C1D" w:rsidRPr="00D8063B" w:rsidRDefault="005C1C1D" w:rsidP="00260EA7">
            <w:pPr>
              <w:pStyle w:val="NormalLeft"/>
              <w:rPr>
                <w:lang w:val="en-GB"/>
              </w:rPr>
            </w:pPr>
            <w:del w:id="1410" w:author="Author">
              <w:r w:rsidRPr="00D8063B" w:rsidDel="006835A6">
                <w:rPr>
                  <w:lang w:val="en-GB"/>
                </w:rPr>
                <w:lastRenderedPageBreak/>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147DF7B3" w14:textId="77777777" w:rsidTr="00DA6BCB">
        <w:tc>
          <w:tcPr>
            <w:tcW w:w="1857" w:type="dxa"/>
            <w:tcBorders>
              <w:top w:val="single" w:sz="2" w:space="0" w:color="auto"/>
              <w:left w:val="single" w:sz="2" w:space="0" w:color="auto"/>
              <w:bottom w:val="single" w:sz="2" w:space="0" w:color="auto"/>
              <w:right w:val="single" w:sz="2" w:space="0" w:color="auto"/>
            </w:tcBorders>
          </w:tcPr>
          <w:p w14:paraId="70DBB4DF" w14:textId="3AC131D3" w:rsidR="005C1C1D" w:rsidRPr="00D8063B" w:rsidRDefault="005C1C1D" w:rsidP="00DA6BCB">
            <w:pPr>
              <w:pStyle w:val="NormalLeft"/>
              <w:rPr>
                <w:lang w:val="en-GB"/>
              </w:rPr>
            </w:pPr>
            <w:del w:id="1411" w:author="Author">
              <w:r w:rsidRPr="00D8063B" w:rsidDel="006835A6">
                <w:rPr>
                  <w:lang w:val="en-GB"/>
                </w:rPr>
                <w:lastRenderedPageBreak/>
                <w:delText>C0080 to C0140/R0430</w:delText>
              </w:r>
            </w:del>
          </w:p>
        </w:tc>
        <w:tc>
          <w:tcPr>
            <w:tcW w:w="1857" w:type="dxa"/>
            <w:tcBorders>
              <w:top w:val="single" w:sz="2" w:space="0" w:color="auto"/>
              <w:left w:val="single" w:sz="2" w:space="0" w:color="auto"/>
              <w:bottom w:val="single" w:sz="2" w:space="0" w:color="auto"/>
              <w:right w:val="single" w:sz="2" w:space="0" w:color="auto"/>
            </w:tcBorders>
          </w:tcPr>
          <w:p w14:paraId="37B6C64C" w14:textId="4AF882DD" w:rsidR="005C1C1D" w:rsidRPr="00D8063B" w:rsidRDefault="005C1C1D" w:rsidP="00DA6BCB">
            <w:pPr>
              <w:pStyle w:val="NormalLeft"/>
              <w:rPr>
                <w:lang w:val="en-GB"/>
              </w:rPr>
            </w:pPr>
            <w:del w:id="1412" w:author="Author">
              <w:r w:rsidRPr="00D8063B" w:rsidDel="006835A6">
                <w:rPr>
                  <w:lang w:val="en-GB"/>
                </w:rPr>
                <w:delText>Changes in other technical provisions — Gross — Non–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79E2320A" w14:textId="16FC0057" w:rsidR="005C1C1D" w:rsidRPr="00D8063B" w:rsidDel="006835A6" w:rsidRDefault="005C1C1D" w:rsidP="00DA6BCB">
            <w:pPr>
              <w:pStyle w:val="NormalLeft"/>
              <w:rPr>
                <w:del w:id="1413" w:author="Author"/>
                <w:lang w:val="en-GB"/>
              </w:rPr>
            </w:pPr>
            <w:del w:id="1414" w:author="Author">
              <w:r w:rsidRPr="00D8063B" w:rsidDel="006835A6">
                <w:rPr>
                  <w:lang w:val="en-GB"/>
                </w:rPr>
                <w:delText>Changes in other technical provisions as defined in directive 91/674/EEC where applicable: it is the changes in other technical provisions for the gross non– proportional reinsurance accepted.</w:delText>
              </w:r>
            </w:del>
          </w:p>
          <w:p w14:paraId="75A6A111" w14:textId="7398E0E4" w:rsidR="005C1C1D" w:rsidRPr="00D8063B" w:rsidRDefault="005C1C1D" w:rsidP="00260EA7">
            <w:pPr>
              <w:pStyle w:val="NormalLeft"/>
              <w:rPr>
                <w:lang w:val="en-GB"/>
              </w:rPr>
            </w:pPr>
            <w:del w:id="1415" w:author="Author">
              <w:r w:rsidRPr="00D8063B" w:rsidDel="006835A6">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2E370941" w14:textId="77777777" w:rsidTr="00DA6BCB">
        <w:tc>
          <w:tcPr>
            <w:tcW w:w="1857" w:type="dxa"/>
            <w:tcBorders>
              <w:top w:val="single" w:sz="2" w:space="0" w:color="auto"/>
              <w:left w:val="single" w:sz="2" w:space="0" w:color="auto"/>
              <w:bottom w:val="single" w:sz="2" w:space="0" w:color="auto"/>
              <w:right w:val="single" w:sz="2" w:space="0" w:color="auto"/>
            </w:tcBorders>
          </w:tcPr>
          <w:p w14:paraId="3F943E82" w14:textId="4F82B35B" w:rsidR="005C1C1D" w:rsidRPr="00D8063B" w:rsidRDefault="005C1C1D" w:rsidP="00DA6BCB">
            <w:pPr>
              <w:pStyle w:val="NormalLeft"/>
              <w:rPr>
                <w:lang w:val="en-GB"/>
              </w:rPr>
            </w:pPr>
            <w:del w:id="1416" w:author="Author">
              <w:r w:rsidRPr="00D8063B" w:rsidDel="006835A6">
                <w:rPr>
                  <w:lang w:val="en-GB"/>
                </w:rPr>
                <w:delText>C0080 to C0140/R0440</w:delText>
              </w:r>
            </w:del>
          </w:p>
        </w:tc>
        <w:tc>
          <w:tcPr>
            <w:tcW w:w="1857" w:type="dxa"/>
            <w:tcBorders>
              <w:top w:val="single" w:sz="2" w:space="0" w:color="auto"/>
              <w:left w:val="single" w:sz="2" w:space="0" w:color="auto"/>
              <w:bottom w:val="single" w:sz="2" w:space="0" w:color="auto"/>
              <w:right w:val="single" w:sz="2" w:space="0" w:color="auto"/>
            </w:tcBorders>
          </w:tcPr>
          <w:p w14:paraId="352EC8B6" w14:textId="4E027656" w:rsidR="005C1C1D" w:rsidRPr="00D8063B" w:rsidRDefault="005C1C1D" w:rsidP="00DA6BCB">
            <w:pPr>
              <w:pStyle w:val="NormalLeft"/>
              <w:rPr>
                <w:lang w:val="en-GB"/>
              </w:rPr>
            </w:pPr>
            <w:del w:id="1417" w:author="Author">
              <w:r w:rsidRPr="00D8063B" w:rsidDel="006835A6">
                <w:rPr>
                  <w:lang w:val="en-GB"/>
                </w:rPr>
                <w:delText>Changes in other technical provisions — Reinsurers' share</w:delText>
              </w:r>
            </w:del>
          </w:p>
        </w:tc>
        <w:tc>
          <w:tcPr>
            <w:tcW w:w="5572" w:type="dxa"/>
            <w:tcBorders>
              <w:top w:val="single" w:sz="2" w:space="0" w:color="auto"/>
              <w:left w:val="single" w:sz="2" w:space="0" w:color="auto"/>
              <w:bottom w:val="single" w:sz="2" w:space="0" w:color="auto"/>
              <w:right w:val="single" w:sz="2" w:space="0" w:color="auto"/>
            </w:tcBorders>
          </w:tcPr>
          <w:p w14:paraId="5ED6AC88" w14:textId="2E4AF56A" w:rsidR="005C1C1D" w:rsidRPr="00D8063B" w:rsidDel="006835A6" w:rsidRDefault="005C1C1D" w:rsidP="00DA6BCB">
            <w:pPr>
              <w:pStyle w:val="NormalLeft"/>
              <w:rPr>
                <w:del w:id="1418" w:author="Author"/>
                <w:lang w:val="en-GB"/>
              </w:rPr>
            </w:pPr>
            <w:del w:id="1419" w:author="Author">
              <w:r w:rsidRPr="00D8063B" w:rsidDel="006835A6">
                <w:rPr>
                  <w:lang w:val="en-GB"/>
                </w:rPr>
                <w:delText>Changes in other technical provisions as defined in directive 91/674/EEC where applicable: it is the changes in other technical provisions related to the amounts ceded to reinsurers.</w:delText>
              </w:r>
            </w:del>
          </w:p>
          <w:p w14:paraId="6CA5C302" w14:textId="7FB7ECC0" w:rsidR="005C1C1D" w:rsidRPr="00D8063B" w:rsidRDefault="005C1C1D" w:rsidP="00260EA7">
            <w:pPr>
              <w:pStyle w:val="NormalLeft"/>
              <w:rPr>
                <w:lang w:val="en-GB"/>
              </w:rPr>
            </w:pPr>
            <w:del w:id="1420" w:author="Author">
              <w:r w:rsidRPr="00D8063B" w:rsidDel="006835A6">
                <w:rPr>
                  <w:lang w:val="en-GB"/>
                </w:rPr>
                <w:delText>This item shall be reported as a positive amount if the variation is negative or as a negative amount if variation is positive. </w:delText>
              </w:r>
              <w:r w:rsidR="00260EA7" w:rsidRPr="00D8063B" w:rsidDel="006835A6">
                <w:rPr>
                  <w:lang w:val="en-GB"/>
                </w:rPr>
                <w:delText xml:space="preserve"> </w:delText>
              </w:r>
            </w:del>
          </w:p>
        </w:tc>
      </w:tr>
      <w:tr w:rsidR="005C1C1D" w:rsidRPr="00D8063B" w14:paraId="56FDACF6" w14:textId="77777777" w:rsidTr="00DA6BCB">
        <w:tc>
          <w:tcPr>
            <w:tcW w:w="1857" w:type="dxa"/>
            <w:tcBorders>
              <w:top w:val="single" w:sz="2" w:space="0" w:color="auto"/>
              <w:left w:val="single" w:sz="2" w:space="0" w:color="auto"/>
              <w:bottom w:val="single" w:sz="2" w:space="0" w:color="auto"/>
              <w:right w:val="single" w:sz="2" w:space="0" w:color="auto"/>
            </w:tcBorders>
          </w:tcPr>
          <w:p w14:paraId="106AE140" w14:textId="6CE7DB20" w:rsidR="005C1C1D" w:rsidRPr="00D8063B" w:rsidRDefault="005C1C1D" w:rsidP="00DA6BCB">
            <w:pPr>
              <w:pStyle w:val="NormalLeft"/>
              <w:rPr>
                <w:lang w:val="en-GB"/>
              </w:rPr>
            </w:pPr>
            <w:del w:id="1421" w:author="Author">
              <w:r w:rsidRPr="00D8063B" w:rsidDel="006835A6">
                <w:rPr>
                  <w:lang w:val="en-GB"/>
                </w:rPr>
                <w:delText>C0080 to C0140/R0500</w:delText>
              </w:r>
            </w:del>
          </w:p>
        </w:tc>
        <w:tc>
          <w:tcPr>
            <w:tcW w:w="1857" w:type="dxa"/>
            <w:tcBorders>
              <w:top w:val="single" w:sz="2" w:space="0" w:color="auto"/>
              <w:left w:val="single" w:sz="2" w:space="0" w:color="auto"/>
              <w:bottom w:val="single" w:sz="2" w:space="0" w:color="auto"/>
              <w:right w:val="single" w:sz="2" w:space="0" w:color="auto"/>
            </w:tcBorders>
          </w:tcPr>
          <w:p w14:paraId="6F501788" w14:textId="14D93C38" w:rsidR="005C1C1D" w:rsidRPr="00D8063B" w:rsidRDefault="005C1C1D" w:rsidP="00DA6BCB">
            <w:pPr>
              <w:pStyle w:val="NormalLeft"/>
              <w:rPr>
                <w:lang w:val="en-GB"/>
              </w:rPr>
            </w:pPr>
            <w:del w:id="1422" w:author="Author">
              <w:r w:rsidRPr="00D8063B" w:rsidDel="006835A6">
                <w:rPr>
                  <w:lang w:val="en-GB"/>
                </w:rPr>
                <w:delText>Changes in other technical provisions — Net</w:delText>
              </w:r>
            </w:del>
          </w:p>
        </w:tc>
        <w:tc>
          <w:tcPr>
            <w:tcW w:w="5572" w:type="dxa"/>
            <w:tcBorders>
              <w:top w:val="single" w:sz="2" w:space="0" w:color="auto"/>
              <w:left w:val="single" w:sz="2" w:space="0" w:color="auto"/>
              <w:bottom w:val="single" w:sz="2" w:space="0" w:color="auto"/>
              <w:right w:val="single" w:sz="2" w:space="0" w:color="auto"/>
            </w:tcBorders>
          </w:tcPr>
          <w:p w14:paraId="6EA3C0F4" w14:textId="67C72CB4" w:rsidR="005C1C1D" w:rsidRPr="00D8063B" w:rsidDel="006835A6" w:rsidRDefault="005C1C1D" w:rsidP="00DA6BCB">
            <w:pPr>
              <w:pStyle w:val="NormalLeft"/>
              <w:rPr>
                <w:del w:id="1423" w:author="Author"/>
                <w:lang w:val="en-GB"/>
              </w:rPr>
            </w:pPr>
            <w:del w:id="1424" w:author="Author">
              <w:r w:rsidRPr="00D8063B" w:rsidDel="006835A6">
                <w:rPr>
                  <w:lang w:val="en-GB"/>
                </w:rPr>
                <w:delText>Changes in other technical provisions as defined in directive 91/674/EEC where applicable: the net amount of changes in other technical provisions represent the sum of the direct business and the accepted reinsurance business reduced by the amount ceded to reinsurance undertakings.</w:delText>
              </w:r>
            </w:del>
          </w:p>
          <w:p w14:paraId="1B2E36EC" w14:textId="21C16F58" w:rsidR="005C1C1D" w:rsidRPr="00D8063B" w:rsidRDefault="005C1C1D" w:rsidP="00260EA7">
            <w:pPr>
              <w:pStyle w:val="NormalLeft"/>
              <w:rPr>
                <w:lang w:val="en-GB"/>
              </w:rPr>
            </w:pPr>
            <w:del w:id="1425" w:author="Author">
              <w:r w:rsidRPr="00D8063B" w:rsidDel="006835A6">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01D5D6B8" w14:textId="77777777" w:rsidTr="00DA6BCB">
        <w:tc>
          <w:tcPr>
            <w:tcW w:w="1857" w:type="dxa"/>
            <w:tcBorders>
              <w:top w:val="single" w:sz="2" w:space="0" w:color="auto"/>
              <w:left w:val="single" w:sz="2" w:space="0" w:color="auto"/>
              <w:bottom w:val="single" w:sz="2" w:space="0" w:color="auto"/>
              <w:right w:val="single" w:sz="2" w:space="0" w:color="auto"/>
            </w:tcBorders>
          </w:tcPr>
          <w:p w14:paraId="5CE1402B" w14:textId="77777777" w:rsidR="005C1C1D" w:rsidRPr="00D8063B" w:rsidRDefault="005C1C1D" w:rsidP="00DA6BCB">
            <w:pPr>
              <w:pStyle w:val="NormalLeft"/>
              <w:rPr>
                <w:lang w:val="en-GB"/>
              </w:rPr>
            </w:pPr>
            <w:r w:rsidRPr="00D8063B">
              <w:rPr>
                <w:lang w:val="en-GB"/>
              </w:rPr>
              <w:t>C0080 to C0140/R0550</w:t>
            </w:r>
          </w:p>
        </w:tc>
        <w:tc>
          <w:tcPr>
            <w:tcW w:w="1857" w:type="dxa"/>
            <w:tcBorders>
              <w:top w:val="single" w:sz="2" w:space="0" w:color="auto"/>
              <w:left w:val="single" w:sz="2" w:space="0" w:color="auto"/>
              <w:bottom w:val="single" w:sz="2" w:space="0" w:color="auto"/>
              <w:right w:val="single" w:sz="2" w:space="0" w:color="auto"/>
            </w:tcBorders>
          </w:tcPr>
          <w:p w14:paraId="4867938D" w14:textId="77777777" w:rsidR="005C1C1D" w:rsidRPr="00D8063B" w:rsidRDefault="005C1C1D" w:rsidP="00DA6BCB">
            <w:pPr>
              <w:pStyle w:val="NormalLeft"/>
              <w:rPr>
                <w:lang w:val="en-GB"/>
              </w:rPr>
            </w:pPr>
            <w:r w:rsidRPr="00D8063B">
              <w:rPr>
                <w:lang w:val="en-GB"/>
              </w:rPr>
              <w:t>Expenses incurred</w:t>
            </w:r>
          </w:p>
        </w:tc>
        <w:tc>
          <w:tcPr>
            <w:tcW w:w="5572" w:type="dxa"/>
            <w:tcBorders>
              <w:top w:val="single" w:sz="2" w:space="0" w:color="auto"/>
              <w:left w:val="single" w:sz="2" w:space="0" w:color="auto"/>
              <w:bottom w:val="single" w:sz="2" w:space="0" w:color="auto"/>
              <w:right w:val="single" w:sz="2" w:space="0" w:color="auto"/>
            </w:tcBorders>
          </w:tcPr>
          <w:p w14:paraId="48947192" w14:textId="77777777" w:rsidR="005C1C1D" w:rsidRPr="00D8063B" w:rsidRDefault="005C1C1D" w:rsidP="00DA6BCB">
            <w:pPr>
              <w:pStyle w:val="NormalLeft"/>
              <w:rPr>
                <w:lang w:val="en-GB"/>
              </w:rPr>
            </w:pPr>
            <w:r w:rsidRPr="00D8063B">
              <w:rPr>
                <w:lang w:val="en-GB"/>
              </w:rPr>
              <w:t>All technical expenses incurred by the group during the reporting period, on accrual basis.</w:t>
            </w:r>
          </w:p>
        </w:tc>
      </w:tr>
      <w:tr w:rsidR="005C1C1D" w:rsidRPr="00D8063B" w14:paraId="3ABEF6E6" w14:textId="77777777" w:rsidTr="00DA6BCB">
        <w:tc>
          <w:tcPr>
            <w:tcW w:w="1857" w:type="dxa"/>
            <w:tcBorders>
              <w:top w:val="single" w:sz="2" w:space="0" w:color="auto"/>
              <w:left w:val="single" w:sz="2" w:space="0" w:color="auto"/>
              <w:bottom w:val="single" w:sz="2" w:space="0" w:color="auto"/>
              <w:right w:val="single" w:sz="2" w:space="0" w:color="auto"/>
            </w:tcBorders>
          </w:tcPr>
          <w:p w14:paraId="039AFACF" w14:textId="55C65042" w:rsidR="005C1C1D" w:rsidRPr="00D8063B" w:rsidRDefault="005C1C1D" w:rsidP="00DA6BCB">
            <w:pPr>
              <w:pStyle w:val="NormalLeft"/>
              <w:rPr>
                <w:lang w:val="en-GB"/>
              </w:rPr>
            </w:pPr>
            <w:r w:rsidRPr="00D8063B">
              <w:rPr>
                <w:lang w:val="en-GB"/>
              </w:rPr>
              <w:t>C0140/R12</w:t>
            </w:r>
            <w:ins w:id="1426" w:author="Author">
              <w:r w:rsidR="002A29F4">
                <w:rPr>
                  <w:lang w:val="en-GB"/>
                </w:rPr>
                <w:t>1</w:t>
              </w:r>
            </w:ins>
            <w:del w:id="1427" w:author="Author">
              <w:r w:rsidRPr="00D8063B" w:rsidDel="002A29F4">
                <w:rPr>
                  <w:lang w:val="en-GB"/>
                </w:rPr>
                <w:delText>0</w:delText>
              </w:r>
            </w:del>
            <w:r w:rsidRPr="00D8063B">
              <w:rPr>
                <w:lang w:val="en-GB"/>
              </w:rPr>
              <w:t>0</w:t>
            </w:r>
          </w:p>
        </w:tc>
        <w:tc>
          <w:tcPr>
            <w:tcW w:w="1857" w:type="dxa"/>
            <w:tcBorders>
              <w:top w:val="single" w:sz="2" w:space="0" w:color="auto"/>
              <w:left w:val="single" w:sz="2" w:space="0" w:color="auto"/>
              <w:bottom w:val="single" w:sz="2" w:space="0" w:color="auto"/>
              <w:right w:val="single" w:sz="2" w:space="0" w:color="auto"/>
            </w:tcBorders>
          </w:tcPr>
          <w:p w14:paraId="6B947FE3" w14:textId="2F283671" w:rsidR="005C1C1D" w:rsidRPr="00D8063B" w:rsidRDefault="004552C0" w:rsidP="00DA6BCB">
            <w:pPr>
              <w:pStyle w:val="NormalLeft"/>
              <w:rPr>
                <w:lang w:val="en-GB"/>
              </w:rPr>
            </w:pPr>
            <w:ins w:id="1428" w:author="Author">
              <w:r w:rsidRPr="00D8063B">
                <w:rPr>
                  <w:lang w:val="en-GB"/>
                </w:rPr>
                <w:t>Balance - other technical expenses/ income</w:t>
              </w:r>
            </w:ins>
            <w:del w:id="1429" w:author="Author">
              <w:r w:rsidR="005C1C1D" w:rsidRPr="00D8063B" w:rsidDel="004552C0">
                <w:rPr>
                  <w:lang w:val="en-GB"/>
                </w:rPr>
                <w:delText>Other expenses</w:delText>
              </w:r>
            </w:del>
          </w:p>
        </w:tc>
        <w:tc>
          <w:tcPr>
            <w:tcW w:w="5572" w:type="dxa"/>
            <w:tcBorders>
              <w:top w:val="single" w:sz="2" w:space="0" w:color="auto"/>
              <w:left w:val="single" w:sz="2" w:space="0" w:color="auto"/>
              <w:bottom w:val="single" w:sz="2" w:space="0" w:color="auto"/>
              <w:right w:val="single" w:sz="2" w:space="0" w:color="auto"/>
            </w:tcBorders>
          </w:tcPr>
          <w:p w14:paraId="3AFB0A23" w14:textId="77777777" w:rsidR="005C1C1D" w:rsidRPr="00D8063B" w:rsidRDefault="005C1C1D" w:rsidP="00DA6BCB">
            <w:pPr>
              <w:pStyle w:val="NormalLeft"/>
              <w:rPr>
                <w:lang w:val="en-GB"/>
              </w:rPr>
            </w:pPr>
            <w:r w:rsidRPr="00D8063B">
              <w:rPr>
                <w:lang w:val="en-GB"/>
              </w:rPr>
              <w:t>Other technical expenses not covered by above mentioned expenses and not split by lines of business.</w:t>
            </w:r>
          </w:p>
          <w:p w14:paraId="4BC0B3CF" w14:textId="77777777" w:rsidR="005C1C1D" w:rsidRPr="00D8063B" w:rsidRDefault="005C1C1D" w:rsidP="00DA6BCB">
            <w:pPr>
              <w:pStyle w:val="NormalLeft"/>
              <w:rPr>
                <w:lang w:val="en-GB"/>
              </w:rPr>
            </w:pPr>
            <w:r w:rsidRPr="00D8063B">
              <w:rPr>
                <w:lang w:val="en-GB"/>
              </w:rPr>
              <w:t>Shall not include non–technical expenses such as tax, interest expenses, losses on disposals, etc.</w:t>
            </w:r>
          </w:p>
        </w:tc>
      </w:tr>
      <w:tr w:rsidR="005C1C1D" w:rsidRPr="00D8063B" w14:paraId="6E596CE2" w14:textId="77777777" w:rsidTr="00DA6BCB">
        <w:tc>
          <w:tcPr>
            <w:tcW w:w="1857" w:type="dxa"/>
            <w:tcBorders>
              <w:top w:val="single" w:sz="2" w:space="0" w:color="auto"/>
              <w:left w:val="single" w:sz="2" w:space="0" w:color="auto"/>
              <w:bottom w:val="single" w:sz="2" w:space="0" w:color="auto"/>
              <w:right w:val="single" w:sz="2" w:space="0" w:color="auto"/>
            </w:tcBorders>
          </w:tcPr>
          <w:p w14:paraId="4B12A235" w14:textId="77777777" w:rsidR="005C1C1D" w:rsidRPr="00D8063B" w:rsidRDefault="005C1C1D" w:rsidP="00DA6BCB">
            <w:pPr>
              <w:pStyle w:val="NormalLeft"/>
              <w:rPr>
                <w:lang w:val="en-GB"/>
              </w:rPr>
            </w:pPr>
            <w:r w:rsidRPr="00D8063B">
              <w:rPr>
                <w:lang w:val="en-GB"/>
              </w:rPr>
              <w:t>C0140/R1300</w:t>
            </w:r>
          </w:p>
        </w:tc>
        <w:tc>
          <w:tcPr>
            <w:tcW w:w="1857" w:type="dxa"/>
            <w:tcBorders>
              <w:top w:val="single" w:sz="2" w:space="0" w:color="auto"/>
              <w:left w:val="single" w:sz="2" w:space="0" w:color="auto"/>
              <w:bottom w:val="single" w:sz="2" w:space="0" w:color="auto"/>
              <w:right w:val="single" w:sz="2" w:space="0" w:color="auto"/>
            </w:tcBorders>
          </w:tcPr>
          <w:p w14:paraId="24E59E20" w14:textId="537A9B37" w:rsidR="005C1C1D" w:rsidRPr="00D8063B" w:rsidRDefault="005C1C1D" w:rsidP="00DA6BCB">
            <w:pPr>
              <w:pStyle w:val="NormalLeft"/>
              <w:rPr>
                <w:lang w:val="en-GB"/>
              </w:rPr>
            </w:pPr>
            <w:r w:rsidRPr="00D8063B">
              <w:rPr>
                <w:lang w:val="en-GB"/>
              </w:rPr>
              <w:t xml:space="preserve">Total </w:t>
            </w:r>
            <w:ins w:id="1430" w:author="Author">
              <w:r w:rsidR="001B0510">
                <w:rPr>
                  <w:lang w:val="en-GB"/>
                </w:rPr>
                <w:t xml:space="preserve">technical </w:t>
              </w:r>
            </w:ins>
            <w:r w:rsidRPr="00D8063B">
              <w:rPr>
                <w:lang w:val="en-GB"/>
              </w:rPr>
              <w:t>expenses</w:t>
            </w:r>
          </w:p>
        </w:tc>
        <w:tc>
          <w:tcPr>
            <w:tcW w:w="5572" w:type="dxa"/>
            <w:tcBorders>
              <w:top w:val="single" w:sz="2" w:space="0" w:color="auto"/>
              <w:left w:val="single" w:sz="2" w:space="0" w:color="auto"/>
              <w:bottom w:val="single" w:sz="2" w:space="0" w:color="auto"/>
              <w:right w:val="single" w:sz="2" w:space="0" w:color="auto"/>
            </w:tcBorders>
          </w:tcPr>
          <w:p w14:paraId="17F0076C" w14:textId="77777777" w:rsidR="005C1C1D" w:rsidRPr="00D8063B" w:rsidRDefault="005C1C1D" w:rsidP="00DA6BCB">
            <w:pPr>
              <w:pStyle w:val="NormalLeft"/>
              <w:rPr>
                <w:lang w:val="en-GB"/>
              </w:rPr>
            </w:pPr>
            <w:r w:rsidRPr="00D8063B">
              <w:rPr>
                <w:lang w:val="en-GB"/>
              </w:rPr>
              <w:t>Amount of all technical expenses corresponding to countries covered by this template.</w:t>
            </w:r>
          </w:p>
        </w:tc>
      </w:tr>
      <w:tr w:rsidR="005C1C1D" w:rsidRPr="00D8063B" w14:paraId="799B22FC" w14:textId="77777777" w:rsidTr="00DA6BCB">
        <w:tc>
          <w:tcPr>
            <w:tcW w:w="1857" w:type="dxa"/>
            <w:tcBorders>
              <w:top w:val="single" w:sz="2" w:space="0" w:color="auto"/>
              <w:left w:val="single" w:sz="2" w:space="0" w:color="auto"/>
              <w:bottom w:val="single" w:sz="2" w:space="0" w:color="auto"/>
              <w:right w:val="single" w:sz="2" w:space="0" w:color="auto"/>
            </w:tcBorders>
          </w:tcPr>
          <w:p w14:paraId="77B31235" w14:textId="77777777" w:rsidR="005C1C1D" w:rsidRPr="00D8063B" w:rsidRDefault="005C1C1D" w:rsidP="00DA6BCB">
            <w:pPr>
              <w:pStyle w:val="NormalCentered"/>
              <w:rPr>
                <w:lang w:val="en-GB"/>
              </w:rPr>
            </w:pPr>
            <w:r w:rsidRPr="00D8063B">
              <w:rPr>
                <w:i/>
                <w:iCs/>
                <w:lang w:val="en-GB"/>
              </w:rPr>
              <w:lastRenderedPageBreak/>
              <w:t>Life insurance obligations</w:t>
            </w:r>
          </w:p>
        </w:tc>
        <w:tc>
          <w:tcPr>
            <w:tcW w:w="1857" w:type="dxa"/>
            <w:tcBorders>
              <w:top w:val="single" w:sz="2" w:space="0" w:color="auto"/>
              <w:left w:val="single" w:sz="2" w:space="0" w:color="auto"/>
              <w:bottom w:val="single" w:sz="2" w:space="0" w:color="auto"/>
              <w:right w:val="single" w:sz="2" w:space="0" w:color="auto"/>
            </w:tcBorders>
          </w:tcPr>
          <w:p w14:paraId="2BCE820D" w14:textId="77777777" w:rsidR="005C1C1D" w:rsidRPr="00D8063B" w:rsidRDefault="005C1C1D" w:rsidP="00DA6BCB">
            <w:pPr>
              <w:pStyle w:val="NormalCentered"/>
              <w:rPr>
                <w:lang w:val="en-GB"/>
              </w:rPr>
            </w:pPr>
          </w:p>
        </w:tc>
        <w:tc>
          <w:tcPr>
            <w:tcW w:w="5572" w:type="dxa"/>
            <w:tcBorders>
              <w:top w:val="single" w:sz="2" w:space="0" w:color="auto"/>
              <w:left w:val="single" w:sz="2" w:space="0" w:color="auto"/>
              <w:bottom w:val="single" w:sz="2" w:space="0" w:color="auto"/>
              <w:right w:val="single" w:sz="2" w:space="0" w:color="auto"/>
            </w:tcBorders>
          </w:tcPr>
          <w:p w14:paraId="2C5FFDDF" w14:textId="77777777" w:rsidR="005C1C1D" w:rsidRPr="00D8063B" w:rsidRDefault="005C1C1D" w:rsidP="00DA6BCB">
            <w:pPr>
              <w:pStyle w:val="NormalCentered"/>
              <w:rPr>
                <w:lang w:val="en-GB"/>
              </w:rPr>
            </w:pPr>
          </w:p>
        </w:tc>
      </w:tr>
      <w:tr w:rsidR="005C1C1D" w:rsidRPr="00D8063B" w14:paraId="1CE3E110" w14:textId="77777777" w:rsidTr="00DA6BCB">
        <w:tc>
          <w:tcPr>
            <w:tcW w:w="1857" w:type="dxa"/>
            <w:tcBorders>
              <w:top w:val="single" w:sz="2" w:space="0" w:color="auto"/>
              <w:left w:val="single" w:sz="2" w:space="0" w:color="auto"/>
              <w:bottom w:val="single" w:sz="2" w:space="0" w:color="auto"/>
              <w:right w:val="single" w:sz="2" w:space="0" w:color="auto"/>
            </w:tcBorders>
          </w:tcPr>
          <w:p w14:paraId="4F9A089E" w14:textId="77777777" w:rsidR="005C1C1D" w:rsidRPr="00D8063B" w:rsidRDefault="005C1C1D" w:rsidP="00DA6BCB">
            <w:pPr>
              <w:pStyle w:val="NormalLeft"/>
              <w:rPr>
                <w:lang w:val="en-GB"/>
              </w:rPr>
            </w:pPr>
            <w:r w:rsidRPr="00D8063B">
              <w:rPr>
                <w:lang w:val="en-GB"/>
              </w:rPr>
              <w:t>C0160 to C0200/R1400</w:t>
            </w:r>
          </w:p>
        </w:tc>
        <w:tc>
          <w:tcPr>
            <w:tcW w:w="1857" w:type="dxa"/>
            <w:tcBorders>
              <w:top w:val="single" w:sz="2" w:space="0" w:color="auto"/>
              <w:left w:val="single" w:sz="2" w:space="0" w:color="auto"/>
              <w:bottom w:val="single" w:sz="2" w:space="0" w:color="auto"/>
              <w:right w:val="single" w:sz="2" w:space="0" w:color="auto"/>
            </w:tcBorders>
          </w:tcPr>
          <w:p w14:paraId="634984F7" w14:textId="77777777" w:rsidR="005C1C1D" w:rsidRPr="00D8063B" w:rsidRDefault="005C1C1D" w:rsidP="00DA6BCB">
            <w:pPr>
              <w:pStyle w:val="NormalLeft"/>
              <w:rPr>
                <w:lang w:val="en-GB"/>
              </w:rPr>
            </w:pPr>
            <w:r w:rsidRPr="00D8063B">
              <w:rPr>
                <w:lang w:val="en-GB"/>
              </w:rPr>
              <w:t>Top 5 countries (by amount of gross premiums written) — life obligations</w:t>
            </w:r>
          </w:p>
        </w:tc>
        <w:tc>
          <w:tcPr>
            <w:tcW w:w="5572" w:type="dxa"/>
            <w:tcBorders>
              <w:top w:val="single" w:sz="2" w:space="0" w:color="auto"/>
              <w:left w:val="single" w:sz="2" w:space="0" w:color="auto"/>
              <w:bottom w:val="single" w:sz="2" w:space="0" w:color="auto"/>
              <w:right w:val="single" w:sz="2" w:space="0" w:color="auto"/>
            </w:tcBorders>
          </w:tcPr>
          <w:p w14:paraId="167EE355" w14:textId="77777777" w:rsidR="005C1C1D" w:rsidRPr="00D8063B" w:rsidRDefault="005C1C1D" w:rsidP="00DA6BCB">
            <w:pPr>
              <w:pStyle w:val="NormalLeft"/>
              <w:rPr>
                <w:lang w:val="en-GB"/>
              </w:rPr>
            </w:pPr>
            <w:r w:rsidRPr="00D8063B">
              <w:rPr>
                <w:lang w:val="en-GB"/>
              </w:rPr>
              <w:t>Identify the ISO 3166–1 alpha–2 code of the countries being reported for the life obligations.</w:t>
            </w:r>
          </w:p>
        </w:tc>
      </w:tr>
      <w:tr w:rsidR="005C1C1D" w:rsidRPr="00D8063B" w14:paraId="5C9601F0" w14:textId="77777777" w:rsidTr="00DA6BCB">
        <w:tc>
          <w:tcPr>
            <w:tcW w:w="1857" w:type="dxa"/>
            <w:tcBorders>
              <w:top w:val="single" w:sz="2" w:space="0" w:color="auto"/>
              <w:left w:val="single" w:sz="2" w:space="0" w:color="auto"/>
              <w:bottom w:val="single" w:sz="2" w:space="0" w:color="auto"/>
              <w:right w:val="single" w:sz="2" w:space="0" w:color="auto"/>
            </w:tcBorders>
          </w:tcPr>
          <w:p w14:paraId="6D3DEA97" w14:textId="77777777" w:rsidR="005C1C1D" w:rsidRPr="00D8063B" w:rsidRDefault="005C1C1D" w:rsidP="00DA6BCB">
            <w:pPr>
              <w:pStyle w:val="NormalLeft"/>
              <w:rPr>
                <w:lang w:val="en-GB"/>
              </w:rPr>
            </w:pPr>
            <w:r w:rsidRPr="00D8063B">
              <w:rPr>
                <w:lang w:val="en-GB"/>
              </w:rPr>
              <w:t>C0220 to C0280/R1410</w:t>
            </w:r>
          </w:p>
        </w:tc>
        <w:tc>
          <w:tcPr>
            <w:tcW w:w="1857" w:type="dxa"/>
            <w:tcBorders>
              <w:top w:val="single" w:sz="2" w:space="0" w:color="auto"/>
              <w:left w:val="single" w:sz="2" w:space="0" w:color="auto"/>
              <w:bottom w:val="single" w:sz="2" w:space="0" w:color="auto"/>
              <w:right w:val="single" w:sz="2" w:space="0" w:color="auto"/>
            </w:tcBorders>
          </w:tcPr>
          <w:p w14:paraId="7B5DA381" w14:textId="77777777" w:rsidR="005C1C1D" w:rsidRPr="00D8063B" w:rsidRDefault="005C1C1D" w:rsidP="00DA6BCB">
            <w:pPr>
              <w:pStyle w:val="NormalLeft"/>
              <w:rPr>
                <w:lang w:val="en-GB"/>
              </w:rPr>
            </w:pPr>
            <w:r w:rsidRPr="00D8063B">
              <w:rPr>
                <w:lang w:val="en-GB"/>
              </w:rPr>
              <w:t>Premiums written — Gross</w:t>
            </w:r>
          </w:p>
        </w:tc>
        <w:tc>
          <w:tcPr>
            <w:tcW w:w="5572" w:type="dxa"/>
            <w:tcBorders>
              <w:top w:val="single" w:sz="2" w:space="0" w:color="auto"/>
              <w:left w:val="single" w:sz="2" w:space="0" w:color="auto"/>
              <w:bottom w:val="single" w:sz="2" w:space="0" w:color="auto"/>
              <w:right w:val="single" w:sz="2" w:space="0" w:color="auto"/>
            </w:tcBorders>
          </w:tcPr>
          <w:p w14:paraId="5256876B" w14:textId="13760524"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due during the reporting period in respect of insurance contracts, arising from gross business,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28C2D6FE" w14:textId="77777777" w:rsidTr="00DA6BCB">
        <w:tc>
          <w:tcPr>
            <w:tcW w:w="1857" w:type="dxa"/>
            <w:tcBorders>
              <w:top w:val="single" w:sz="2" w:space="0" w:color="auto"/>
              <w:left w:val="single" w:sz="2" w:space="0" w:color="auto"/>
              <w:bottom w:val="single" w:sz="2" w:space="0" w:color="auto"/>
              <w:right w:val="single" w:sz="2" w:space="0" w:color="auto"/>
            </w:tcBorders>
          </w:tcPr>
          <w:p w14:paraId="01D54DE0" w14:textId="77777777" w:rsidR="005C1C1D" w:rsidRPr="00D8063B" w:rsidRDefault="005C1C1D" w:rsidP="00DA6BCB">
            <w:pPr>
              <w:pStyle w:val="NormalLeft"/>
              <w:rPr>
                <w:lang w:val="en-GB"/>
              </w:rPr>
            </w:pPr>
            <w:r w:rsidRPr="00D8063B">
              <w:rPr>
                <w:lang w:val="en-GB"/>
              </w:rPr>
              <w:t>C0220 to C0280/R1420</w:t>
            </w:r>
          </w:p>
        </w:tc>
        <w:tc>
          <w:tcPr>
            <w:tcW w:w="1857" w:type="dxa"/>
            <w:tcBorders>
              <w:top w:val="single" w:sz="2" w:space="0" w:color="auto"/>
              <w:left w:val="single" w:sz="2" w:space="0" w:color="auto"/>
              <w:bottom w:val="single" w:sz="2" w:space="0" w:color="auto"/>
              <w:right w:val="single" w:sz="2" w:space="0" w:color="auto"/>
            </w:tcBorders>
          </w:tcPr>
          <w:p w14:paraId="6F193D40" w14:textId="77777777" w:rsidR="005C1C1D" w:rsidRPr="00D8063B" w:rsidRDefault="005C1C1D" w:rsidP="00DA6BCB">
            <w:pPr>
              <w:pStyle w:val="NormalLeft"/>
              <w:rPr>
                <w:lang w:val="en-GB"/>
              </w:rPr>
            </w:pPr>
            <w:r w:rsidRPr="00D8063B">
              <w:rPr>
                <w:lang w:val="en-GB"/>
              </w:rP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64FA6E8" w14:textId="36703C47"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ceded to reinsurers due during the reporting period in respect of insurance contracts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02AA4EF4" w14:textId="77777777" w:rsidTr="00DA6BCB">
        <w:tc>
          <w:tcPr>
            <w:tcW w:w="1857" w:type="dxa"/>
            <w:tcBorders>
              <w:top w:val="single" w:sz="2" w:space="0" w:color="auto"/>
              <w:left w:val="single" w:sz="2" w:space="0" w:color="auto"/>
              <w:bottom w:val="single" w:sz="2" w:space="0" w:color="auto"/>
              <w:right w:val="single" w:sz="2" w:space="0" w:color="auto"/>
            </w:tcBorders>
          </w:tcPr>
          <w:p w14:paraId="55BE9767" w14:textId="77777777" w:rsidR="005C1C1D" w:rsidRPr="00D8063B" w:rsidRDefault="005C1C1D" w:rsidP="00DA6BCB">
            <w:pPr>
              <w:pStyle w:val="NormalLeft"/>
              <w:rPr>
                <w:lang w:val="en-GB"/>
              </w:rPr>
            </w:pPr>
            <w:r w:rsidRPr="00D8063B">
              <w:rPr>
                <w:lang w:val="en-GB"/>
              </w:rPr>
              <w:t>C0220 to C0280/R1500</w:t>
            </w:r>
          </w:p>
        </w:tc>
        <w:tc>
          <w:tcPr>
            <w:tcW w:w="1857" w:type="dxa"/>
            <w:tcBorders>
              <w:top w:val="single" w:sz="2" w:space="0" w:color="auto"/>
              <w:left w:val="single" w:sz="2" w:space="0" w:color="auto"/>
              <w:bottom w:val="single" w:sz="2" w:space="0" w:color="auto"/>
              <w:right w:val="single" w:sz="2" w:space="0" w:color="auto"/>
            </w:tcBorders>
          </w:tcPr>
          <w:p w14:paraId="0BC32F0D" w14:textId="7B17D643" w:rsidR="005C1C1D" w:rsidRPr="00D8063B" w:rsidRDefault="005C1C1D" w:rsidP="001B0510">
            <w:pPr>
              <w:pStyle w:val="NormalLeft"/>
              <w:rPr>
                <w:lang w:val="en-GB"/>
              </w:rPr>
            </w:pPr>
            <w:r w:rsidRPr="00D8063B">
              <w:rPr>
                <w:lang w:val="en-GB"/>
              </w:rPr>
              <w:t xml:space="preserve">Premiums written — </w:t>
            </w:r>
            <w:del w:id="1431" w:author="Author">
              <w:r w:rsidRPr="00D8063B" w:rsidDel="001B0510">
                <w:rPr>
                  <w:lang w:val="en-GB"/>
                </w:rPr>
                <w:delText>n</w:delText>
              </w:r>
            </w:del>
            <w:ins w:id="1432" w:author="Author">
              <w:r w:rsidR="001B0510">
                <w:rPr>
                  <w:lang w:val="en-GB"/>
                </w:rPr>
                <w:t>N</w:t>
              </w:r>
            </w:ins>
            <w:r w:rsidRPr="00D8063B">
              <w:rPr>
                <w:lang w:val="en-GB"/>
              </w:rPr>
              <w:t>et</w:t>
            </w:r>
          </w:p>
        </w:tc>
        <w:tc>
          <w:tcPr>
            <w:tcW w:w="5572" w:type="dxa"/>
            <w:tcBorders>
              <w:top w:val="single" w:sz="2" w:space="0" w:color="auto"/>
              <w:left w:val="single" w:sz="2" w:space="0" w:color="auto"/>
              <w:bottom w:val="single" w:sz="2" w:space="0" w:color="auto"/>
              <w:right w:val="single" w:sz="2" w:space="0" w:color="auto"/>
            </w:tcBorders>
          </w:tcPr>
          <w:p w14:paraId="59F0B706" w14:textId="77777777" w:rsidR="005C1C1D" w:rsidRPr="00D8063B" w:rsidRDefault="005C1C1D" w:rsidP="00DA6BCB">
            <w:pPr>
              <w:pStyle w:val="NormalLeft"/>
              <w:rPr>
                <w:lang w:val="en-GB"/>
              </w:rPr>
            </w:pPr>
            <w:r w:rsidRPr="00D8063B">
              <w:rPr>
                <w:lang w:val="en-GB"/>
              </w:rPr>
              <w:t>Definition of premiums written provided in application of directive 91/674/EEC where applicable: the net premiums written represent the sum of the direct business and the accepted reinsurance business reduced by the amount ceded to reinsurance undertakings.</w:t>
            </w:r>
          </w:p>
        </w:tc>
      </w:tr>
      <w:tr w:rsidR="005C1C1D" w:rsidRPr="00D8063B" w14:paraId="0CBFC13C" w14:textId="77777777" w:rsidTr="00DA6BCB">
        <w:tc>
          <w:tcPr>
            <w:tcW w:w="1857" w:type="dxa"/>
            <w:tcBorders>
              <w:top w:val="single" w:sz="2" w:space="0" w:color="auto"/>
              <w:left w:val="single" w:sz="2" w:space="0" w:color="auto"/>
              <w:bottom w:val="single" w:sz="2" w:space="0" w:color="auto"/>
              <w:right w:val="single" w:sz="2" w:space="0" w:color="auto"/>
            </w:tcBorders>
          </w:tcPr>
          <w:p w14:paraId="5AA39E16" w14:textId="77777777" w:rsidR="005C1C1D" w:rsidRPr="00D8063B" w:rsidRDefault="005C1C1D" w:rsidP="00DA6BCB">
            <w:pPr>
              <w:pStyle w:val="NormalLeft"/>
              <w:rPr>
                <w:lang w:val="en-GB"/>
              </w:rPr>
            </w:pPr>
            <w:r w:rsidRPr="00D8063B">
              <w:rPr>
                <w:lang w:val="en-GB"/>
              </w:rPr>
              <w:t>C0220 to C0280/R1510</w:t>
            </w:r>
          </w:p>
        </w:tc>
        <w:tc>
          <w:tcPr>
            <w:tcW w:w="1857" w:type="dxa"/>
            <w:tcBorders>
              <w:top w:val="single" w:sz="2" w:space="0" w:color="auto"/>
              <w:left w:val="single" w:sz="2" w:space="0" w:color="auto"/>
              <w:bottom w:val="single" w:sz="2" w:space="0" w:color="auto"/>
              <w:right w:val="single" w:sz="2" w:space="0" w:color="auto"/>
            </w:tcBorders>
          </w:tcPr>
          <w:p w14:paraId="51F49BB8" w14:textId="77777777" w:rsidR="005C1C1D" w:rsidRPr="00D8063B" w:rsidRDefault="005C1C1D" w:rsidP="00DA6BCB">
            <w:pPr>
              <w:pStyle w:val="NormalLeft"/>
              <w:rPr>
                <w:lang w:val="en-GB"/>
              </w:rPr>
            </w:pPr>
            <w:r w:rsidRPr="00D8063B">
              <w:rPr>
                <w:lang w:val="en-GB"/>
              </w:rPr>
              <w:t>Premiums earned — Gross</w:t>
            </w:r>
          </w:p>
        </w:tc>
        <w:tc>
          <w:tcPr>
            <w:tcW w:w="5572" w:type="dxa"/>
            <w:tcBorders>
              <w:top w:val="single" w:sz="2" w:space="0" w:color="auto"/>
              <w:left w:val="single" w:sz="2" w:space="0" w:color="auto"/>
              <w:bottom w:val="single" w:sz="2" w:space="0" w:color="auto"/>
              <w:right w:val="single" w:sz="2" w:space="0" w:color="auto"/>
            </w:tcBorders>
          </w:tcPr>
          <w:p w14:paraId="3006B7A3"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direct and reinsurance accepted gross business.</w:t>
            </w:r>
          </w:p>
        </w:tc>
      </w:tr>
      <w:tr w:rsidR="005C1C1D" w:rsidRPr="00D8063B" w14:paraId="7FCC1D11" w14:textId="77777777" w:rsidTr="00DA6BCB">
        <w:tc>
          <w:tcPr>
            <w:tcW w:w="1857" w:type="dxa"/>
            <w:tcBorders>
              <w:top w:val="single" w:sz="2" w:space="0" w:color="auto"/>
              <w:left w:val="single" w:sz="2" w:space="0" w:color="auto"/>
              <w:bottom w:val="single" w:sz="2" w:space="0" w:color="auto"/>
              <w:right w:val="single" w:sz="2" w:space="0" w:color="auto"/>
            </w:tcBorders>
          </w:tcPr>
          <w:p w14:paraId="3364C62E" w14:textId="77777777" w:rsidR="005C1C1D" w:rsidRPr="00D8063B" w:rsidRDefault="005C1C1D" w:rsidP="00DA6BCB">
            <w:pPr>
              <w:pStyle w:val="NormalLeft"/>
              <w:rPr>
                <w:lang w:val="en-GB"/>
              </w:rPr>
            </w:pPr>
            <w:r w:rsidRPr="00D8063B">
              <w:rPr>
                <w:lang w:val="en-GB"/>
              </w:rPr>
              <w:t>C0220 to C0280/R1520</w:t>
            </w:r>
          </w:p>
        </w:tc>
        <w:tc>
          <w:tcPr>
            <w:tcW w:w="1857" w:type="dxa"/>
            <w:tcBorders>
              <w:top w:val="single" w:sz="2" w:space="0" w:color="auto"/>
              <w:left w:val="single" w:sz="2" w:space="0" w:color="auto"/>
              <w:bottom w:val="single" w:sz="2" w:space="0" w:color="auto"/>
              <w:right w:val="single" w:sz="2" w:space="0" w:color="auto"/>
            </w:tcBorders>
          </w:tcPr>
          <w:p w14:paraId="3C13B312" w14:textId="798738B9" w:rsidR="005C1C1D" w:rsidRPr="00D8063B" w:rsidRDefault="005C1C1D" w:rsidP="00DA6BCB">
            <w:pPr>
              <w:pStyle w:val="NormalLeft"/>
              <w:rPr>
                <w:lang w:val="en-GB"/>
              </w:rPr>
            </w:pPr>
            <w:r w:rsidRPr="00D8063B">
              <w:rPr>
                <w:lang w:val="en-GB"/>
              </w:rPr>
              <w:t xml:space="preserve">Premiums earned — </w:t>
            </w:r>
            <w:ins w:id="1433" w:author="Author">
              <w:r w:rsidR="001B0510">
                <w:rPr>
                  <w:lang w:val="en-GB"/>
                </w:rPr>
                <w:t>R</w:t>
              </w:r>
            </w:ins>
            <w:del w:id="1434" w:author="Author">
              <w:r w:rsidRPr="00D8063B" w:rsidDel="001B0510">
                <w:rPr>
                  <w:lang w:val="en-GB"/>
                </w:rPr>
                <w:delText>r</w:delText>
              </w:r>
            </w:del>
            <w:r w:rsidRPr="00D8063B">
              <w:rPr>
                <w:lang w:val="en-GB"/>
              </w:rPr>
              <w:t>einsurers' share</w:t>
            </w:r>
          </w:p>
        </w:tc>
        <w:tc>
          <w:tcPr>
            <w:tcW w:w="5572" w:type="dxa"/>
            <w:tcBorders>
              <w:top w:val="single" w:sz="2" w:space="0" w:color="auto"/>
              <w:left w:val="single" w:sz="2" w:space="0" w:color="auto"/>
              <w:bottom w:val="single" w:sz="2" w:space="0" w:color="auto"/>
              <w:right w:val="single" w:sz="2" w:space="0" w:color="auto"/>
            </w:tcBorders>
          </w:tcPr>
          <w:p w14:paraId="5AC983A4"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reinsurer's share in gross premiums written minus the change in the reinsurer's share in provision for unearned premiums.</w:t>
            </w:r>
          </w:p>
        </w:tc>
      </w:tr>
      <w:tr w:rsidR="005C1C1D" w:rsidRPr="00D8063B" w14:paraId="49862958" w14:textId="77777777" w:rsidTr="00DA6BCB">
        <w:tc>
          <w:tcPr>
            <w:tcW w:w="1857" w:type="dxa"/>
            <w:tcBorders>
              <w:top w:val="single" w:sz="2" w:space="0" w:color="auto"/>
              <w:left w:val="single" w:sz="2" w:space="0" w:color="auto"/>
              <w:bottom w:val="single" w:sz="2" w:space="0" w:color="auto"/>
              <w:right w:val="single" w:sz="2" w:space="0" w:color="auto"/>
            </w:tcBorders>
          </w:tcPr>
          <w:p w14:paraId="548403FE" w14:textId="77777777" w:rsidR="005C1C1D" w:rsidRPr="00D8063B" w:rsidRDefault="005C1C1D" w:rsidP="00DA6BCB">
            <w:pPr>
              <w:pStyle w:val="NormalLeft"/>
              <w:rPr>
                <w:lang w:val="en-GB"/>
              </w:rPr>
            </w:pPr>
            <w:r w:rsidRPr="00D8063B">
              <w:rPr>
                <w:lang w:val="en-GB"/>
              </w:rPr>
              <w:t>C0220 to C0280/R1600</w:t>
            </w:r>
          </w:p>
        </w:tc>
        <w:tc>
          <w:tcPr>
            <w:tcW w:w="1857" w:type="dxa"/>
            <w:tcBorders>
              <w:top w:val="single" w:sz="2" w:space="0" w:color="auto"/>
              <w:left w:val="single" w:sz="2" w:space="0" w:color="auto"/>
              <w:bottom w:val="single" w:sz="2" w:space="0" w:color="auto"/>
              <w:right w:val="single" w:sz="2" w:space="0" w:color="auto"/>
            </w:tcBorders>
          </w:tcPr>
          <w:p w14:paraId="679A19FD" w14:textId="77777777" w:rsidR="005C1C1D" w:rsidRPr="00D8063B" w:rsidRDefault="005C1C1D" w:rsidP="00DA6BCB">
            <w:pPr>
              <w:pStyle w:val="NormalLeft"/>
              <w:rPr>
                <w:lang w:val="en-GB"/>
              </w:rPr>
            </w:pPr>
            <w:r w:rsidRPr="00D8063B">
              <w:rPr>
                <w:lang w:val="en-GB"/>
              </w:rPr>
              <w:t>Premiums earned — Net</w:t>
            </w:r>
          </w:p>
        </w:tc>
        <w:tc>
          <w:tcPr>
            <w:tcW w:w="5572" w:type="dxa"/>
            <w:tcBorders>
              <w:top w:val="single" w:sz="2" w:space="0" w:color="auto"/>
              <w:left w:val="single" w:sz="2" w:space="0" w:color="auto"/>
              <w:bottom w:val="single" w:sz="2" w:space="0" w:color="auto"/>
              <w:right w:val="single" w:sz="2" w:space="0" w:color="auto"/>
            </w:tcBorders>
          </w:tcPr>
          <w:p w14:paraId="1DE3DC46"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tc>
      </w:tr>
      <w:tr w:rsidR="005C1C1D" w:rsidRPr="00D8063B" w14:paraId="6BBE7A41" w14:textId="77777777" w:rsidTr="00DA6BCB">
        <w:tc>
          <w:tcPr>
            <w:tcW w:w="1857" w:type="dxa"/>
            <w:tcBorders>
              <w:top w:val="single" w:sz="2" w:space="0" w:color="auto"/>
              <w:left w:val="single" w:sz="2" w:space="0" w:color="auto"/>
              <w:bottom w:val="single" w:sz="2" w:space="0" w:color="auto"/>
              <w:right w:val="single" w:sz="2" w:space="0" w:color="auto"/>
            </w:tcBorders>
          </w:tcPr>
          <w:p w14:paraId="3AECEC7C" w14:textId="77777777" w:rsidR="005C1C1D" w:rsidRPr="00D8063B" w:rsidRDefault="005C1C1D" w:rsidP="00DA6BCB">
            <w:pPr>
              <w:pStyle w:val="NormalLeft"/>
              <w:rPr>
                <w:lang w:val="en-GB"/>
              </w:rPr>
            </w:pPr>
            <w:r w:rsidRPr="00D8063B">
              <w:rPr>
                <w:lang w:val="en-GB"/>
              </w:rPr>
              <w:lastRenderedPageBreak/>
              <w:t>C0220 to C0280/R1610</w:t>
            </w:r>
          </w:p>
        </w:tc>
        <w:tc>
          <w:tcPr>
            <w:tcW w:w="1857" w:type="dxa"/>
            <w:tcBorders>
              <w:top w:val="single" w:sz="2" w:space="0" w:color="auto"/>
              <w:left w:val="single" w:sz="2" w:space="0" w:color="auto"/>
              <w:bottom w:val="single" w:sz="2" w:space="0" w:color="auto"/>
              <w:right w:val="single" w:sz="2" w:space="0" w:color="auto"/>
            </w:tcBorders>
          </w:tcPr>
          <w:p w14:paraId="2E3930E2" w14:textId="77777777" w:rsidR="005C1C1D" w:rsidRPr="00D8063B" w:rsidRDefault="005C1C1D" w:rsidP="00DA6BCB">
            <w:pPr>
              <w:pStyle w:val="NormalLeft"/>
              <w:rPr>
                <w:lang w:val="en-GB"/>
              </w:rPr>
            </w:pPr>
            <w:r w:rsidRPr="00D8063B">
              <w:rPr>
                <w:lang w:val="en-GB"/>
              </w:rPr>
              <w:t>Claims incurred — Gross</w:t>
            </w:r>
          </w:p>
        </w:tc>
        <w:tc>
          <w:tcPr>
            <w:tcW w:w="5572" w:type="dxa"/>
            <w:tcBorders>
              <w:top w:val="single" w:sz="2" w:space="0" w:color="auto"/>
              <w:left w:val="single" w:sz="2" w:space="0" w:color="auto"/>
              <w:bottom w:val="single" w:sz="2" w:space="0" w:color="auto"/>
              <w:right w:val="single" w:sz="2" w:space="0" w:color="auto"/>
            </w:tcBorders>
          </w:tcPr>
          <w:p w14:paraId="63150DCA" w14:textId="153E7E72"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the gross direct and reinsurance business.</w:t>
            </w:r>
          </w:p>
          <w:p w14:paraId="39BEE75C" w14:textId="77777777" w:rsidR="005C1C1D" w:rsidRPr="00D8063B" w:rsidRDefault="005C1C1D" w:rsidP="00DA6BCB">
            <w:pPr>
              <w:pStyle w:val="NormalLeft"/>
              <w:rPr>
                <w:lang w:val="en-GB"/>
              </w:rPr>
            </w:pPr>
            <w:r w:rsidRPr="00D8063B">
              <w:rPr>
                <w:lang w:val="en-GB"/>
              </w:rPr>
              <w:t>It excludes claims management expenses and the movement in provisions in claims management expenses.</w:t>
            </w:r>
          </w:p>
        </w:tc>
      </w:tr>
      <w:tr w:rsidR="005C1C1D" w:rsidRPr="00D8063B" w14:paraId="426D6537" w14:textId="77777777" w:rsidTr="00DA6BCB">
        <w:tc>
          <w:tcPr>
            <w:tcW w:w="1857" w:type="dxa"/>
            <w:tcBorders>
              <w:top w:val="single" w:sz="2" w:space="0" w:color="auto"/>
              <w:left w:val="single" w:sz="2" w:space="0" w:color="auto"/>
              <w:bottom w:val="single" w:sz="2" w:space="0" w:color="auto"/>
              <w:right w:val="single" w:sz="2" w:space="0" w:color="auto"/>
            </w:tcBorders>
          </w:tcPr>
          <w:p w14:paraId="0564F48C" w14:textId="77777777" w:rsidR="005C1C1D" w:rsidRPr="00D8063B" w:rsidRDefault="005C1C1D" w:rsidP="00DA6BCB">
            <w:pPr>
              <w:pStyle w:val="NormalLeft"/>
              <w:rPr>
                <w:lang w:val="en-GB"/>
              </w:rPr>
            </w:pPr>
            <w:r w:rsidRPr="00D8063B">
              <w:rPr>
                <w:lang w:val="en-GB"/>
              </w:rPr>
              <w:t>C0220 to C0280/R1620</w:t>
            </w:r>
          </w:p>
        </w:tc>
        <w:tc>
          <w:tcPr>
            <w:tcW w:w="1857" w:type="dxa"/>
            <w:tcBorders>
              <w:top w:val="single" w:sz="2" w:space="0" w:color="auto"/>
              <w:left w:val="single" w:sz="2" w:space="0" w:color="auto"/>
              <w:bottom w:val="single" w:sz="2" w:space="0" w:color="auto"/>
              <w:right w:val="single" w:sz="2" w:space="0" w:color="auto"/>
            </w:tcBorders>
          </w:tcPr>
          <w:p w14:paraId="0D0645C0" w14:textId="77777777" w:rsidR="005C1C1D" w:rsidRPr="00D8063B" w:rsidRDefault="005C1C1D" w:rsidP="00DA6BCB">
            <w:pPr>
              <w:pStyle w:val="NormalLeft"/>
              <w:rPr>
                <w:lang w:val="en-GB"/>
              </w:rPr>
            </w:pPr>
            <w:r w:rsidRPr="00D8063B">
              <w:rPr>
                <w:lang w:val="en-GB"/>
              </w:rP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44AE94A4" w14:textId="472F61E9" w:rsidR="005C1C1D" w:rsidRPr="00D8063B" w:rsidRDefault="005C1C1D" w:rsidP="00DA6BCB">
            <w:pPr>
              <w:pStyle w:val="NormalLeft"/>
              <w:rPr>
                <w:lang w:val="en-GB"/>
              </w:rPr>
            </w:pPr>
            <w:r w:rsidRPr="00D8063B">
              <w:rPr>
                <w:lang w:val="en-GB"/>
              </w:rPr>
              <w:t xml:space="preserve">Claims incurred in the reporting period as defined in directive 91/674/EEC where applicable: it is the reinsurers' share in the sum of the claims paid and the change in the provision for claims during the </w:t>
            </w:r>
            <w:r w:rsidR="00260EA7" w:rsidRPr="00D8063B">
              <w:rPr>
                <w:lang w:val="en-GB"/>
              </w:rPr>
              <w:t>reporting period</w:t>
            </w:r>
            <w:r w:rsidRPr="00D8063B">
              <w:rPr>
                <w:lang w:val="en-GB"/>
              </w:rPr>
              <w:t>.</w:t>
            </w:r>
          </w:p>
          <w:p w14:paraId="788932C3" w14:textId="77777777" w:rsidR="005C1C1D" w:rsidRPr="00D8063B" w:rsidRDefault="005C1C1D" w:rsidP="00DA6BCB">
            <w:pPr>
              <w:pStyle w:val="NormalLeft"/>
              <w:rPr>
                <w:lang w:val="en-GB"/>
              </w:rPr>
            </w:pPr>
            <w:r w:rsidRPr="00D8063B">
              <w:rPr>
                <w:lang w:val="en-GB"/>
              </w:rPr>
              <w:t>It excludes claims management expenses and the movement in provisions in claims management expenses.</w:t>
            </w:r>
          </w:p>
        </w:tc>
      </w:tr>
      <w:tr w:rsidR="005C1C1D" w:rsidRPr="00D8063B" w14:paraId="5DF92241" w14:textId="77777777" w:rsidTr="00DA6BCB">
        <w:tc>
          <w:tcPr>
            <w:tcW w:w="1857" w:type="dxa"/>
            <w:tcBorders>
              <w:top w:val="single" w:sz="2" w:space="0" w:color="auto"/>
              <w:left w:val="single" w:sz="2" w:space="0" w:color="auto"/>
              <w:bottom w:val="single" w:sz="2" w:space="0" w:color="auto"/>
              <w:right w:val="single" w:sz="2" w:space="0" w:color="auto"/>
            </w:tcBorders>
          </w:tcPr>
          <w:p w14:paraId="79D0CAEA" w14:textId="77777777" w:rsidR="005C1C1D" w:rsidRPr="00D8063B" w:rsidRDefault="005C1C1D" w:rsidP="00DA6BCB">
            <w:pPr>
              <w:pStyle w:val="NormalLeft"/>
              <w:rPr>
                <w:lang w:val="en-GB"/>
              </w:rPr>
            </w:pPr>
            <w:r w:rsidRPr="00D8063B">
              <w:rPr>
                <w:lang w:val="en-GB"/>
              </w:rPr>
              <w:t>C0220 to C0280/R1700</w:t>
            </w:r>
          </w:p>
        </w:tc>
        <w:tc>
          <w:tcPr>
            <w:tcW w:w="1857" w:type="dxa"/>
            <w:tcBorders>
              <w:top w:val="single" w:sz="2" w:space="0" w:color="auto"/>
              <w:left w:val="single" w:sz="2" w:space="0" w:color="auto"/>
              <w:bottom w:val="single" w:sz="2" w:space="0" w:color="auto"/>
              <w:right w:val="single" w:sz="2" w:space="0" w:color="auto"/>
            </w:tcBorders>
          </w:tcPr>
          <w:p w14:paraId="5A056E57" w14:textId="77777777" w:rsidR="005C1C1D" w:rsidRPr="00D8063B" w:rsidRDefault="005C1C1D" w:rsidP="00DA6BCB">
            <w:pPr>
              <w:pStyle w:val="NormalLeft"/>
              <w:rPr>
                <w:lang w:val="en-GB"/>
              </w:rPr>
            </w:pPr>
            <w:r w:rsidRPr="00D8063B">
              <w:rPr>
                <w:lang w:val="en-GB"/>
              </w:rPr>
              <w:t>Claims incurred — Net</w:t>
            </w:r>
          </w:p>
        </w:tc>
        <w:tc>
          <w:tcPr>
            <w:tcW w:w="5572" w:type="dxa"/>
            <w:tcBorders>
              <w:top w:val="single" w:sz="2" w:space="0" w:color="auto"/>
              <w:left w:val="single" w:sz="2" w:space="0" w:color="auto"/>
              <w:bottom w:val="single" w:sz="2" w:space="0" w:color="auto"/>
              <w:right w:val="single" w:sz="2" w:space="0" w:color="auto"/>
            </w:tcBorders>
          </w:tcPr>
          <w:p w14:paraId="1D66D8D9" w14:textId="5677A61D"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w:t>
            </w:r>
            <w:r w:rsidR="00260EA7" w:rsidRPr="00D8063B">
              <w:rPr>
                <w:lang w:val="en-GB"/>
              </w:rPr>
              <w:t>riod</w:t>
            </w:r>
            <w:r w:rsidRPr="00D8063B">
              <w:rPr>
                <w:lang w:val="en-GB"/>
              </w:rPr>
              <w:t xml:space="preserve"> related to the sum of the direct business and the accepted reinsurance business reduced by the amount ceded to reinsurance undertakings.</w:t>
            </w:r>
          </w:p>
          <w:p w14:paraId="0D99BD20" w14:textId="77777777" w:rsidR="005C1C1D" w:rsidRPr="00D8063B" w:rsidRDefault="005C1C1D" w:rsidP="00DA6BCB">
            <w:pPr>
              <w:pStyle w:val="NormalLeft"/>
              <w:rPr>
                <w:lang w:val="en-GB"/>
              </w:rPr>
            </w:pPr>
            <w:r w:rsidRPr="00D8063B">
              <w:rPr>
                <w:lang w:val="en-GB"/>
              </w:rPr>
              <w:t>It excludes claims management expenses and the movement in provisions in claims management expenses.</w:t>
            </w:r>
          </w:p>
        </w:tc>
      </w:tr>
      <w:tr w:rsidR="005C1C1D" w:rsidRPr="00D8063B" w14:paraId="22FCCA60" w14:textId="77777777" w:rsidTr="00DA6BCB">
        <w:tc>
          <w:tcPr>
            <w:tcW w:w="1857" w:type="dxa"/>
            <w:tcBorders>
              <w:top w:val="single" w:sz="2" w:space="0" w:color="auto"/>
              <w:left w:val="single" w:sz="2" w:space="0" w:color="auto"/>
              <w:bottom w:val="single" w:sz="2" w:space="0" w:color="auto"/>
              <w:right w:val="single" w:sz="2" w:space="0" w:color="auto"/>
            </w:tcBorders>
          </w:tcPr>
          <w:p w14:paraId="39A40935" w14:textId="1E7FC360" w:rsidR="005C1C1D" w:rsidRPr="00D8063B" w:rsidRDefault="005C1C1D" w:rsidP="00DA6BCB">
            <w:pPr>
              <w:pStyle w:val="NormalLeft"/>
              <w:rPr>
                <w:lang w:val="en-GB"/>
              </w:rPr>
            </w:pPr>
            <w:del w:id="1435" w:author="Author">
              <w:r w:rsidRPr="00D8063B" w:rsidDel="006835A6">
                <w:rPr>
                  <w:lang w:val="en-GB"/>
                </w:rPr>
                <w:delText>C0220 to C0280/R1710</w:delText>
              </w:r>
            </w:del>
          </w:p>
        </w:tc>
        <w:tc>
          <w:tcPr>
            <w:tcW w:w="1857" w:type="dxa"/>
            <w:tcBorders>
              <w:top w:val="single" w:sz="2" w:space="0" w:color="auto"/>
              <w:left w:val="single" w:sz="2" w:space="0" w:color="auto"/>
              <w:bottom w:val="single" w:sz="2" w:space="0" w:color="auto"/>
              <w:right w:val="single" w:sz="2" w:space="0" w:color="auto"/>
            </w:tcBorders>
          </w:tcPr>
          <w:p w14:paraId="6501F7D0" w14:textId="74F2B7BD" w:rsidR="005C1C1D" w:rsidRPr="00D8063B" w:rsidRDefault="005C1C1D" w:rsidP="00DA6BCB">
            <w:pPr>
              <w:pStyle w:val="NormalLeft"/>
              <w:rPr>
                <w:lang w:val="en-GB"/>
              </w:rPr>
            </w:pPr>
            <w:del w:id="1436" w:author="Author">
              <w:r w:rsidRPr="00D8063B" w:rsidDel="006835A6">
                <w:rPr>
                  <w:lang w:val="en-GB"/>
                </w:rPr>
                <w:delText>Changes in other technical provisions — Gross</w:delText>
              </w:r>
            </w:del>
          </w:p>
        </w:tc>
        <w:tc>
          <w:tcPr>
            <w:tcW w:w="5572" w:type="dxa"/>
            <w:tcBorders>
              <w:top w:val="single" w:sz="2" w:space="0" w:color="auto"/>
              <w:left w:val="single" w:sz="2" w:space="0" w:color="auto"/>
              <w:bottom w:val="single" w:sz="2" w:space="0" w:color="auto"/>
              <w:right w:val="single" w:sz="2" w:space="0" w:color="auto"/>
            </w:tcBorders>
          </w:tcPr>
          <w:p w14:paraId="178CE44C" w14:textId="2A4660BE" w:rsidR="005C1C1D" w:rsidRPr="00D8063B" w:rsidDel="006835A6" w:rsidRDefault="005C1C1D" w:rsidP="00DA6BCB">
            <w:pPr>
              <w:pStyle w:val="NormalLeft"/>
              <w:rPr>
                <w:del w:id="1437" w:author="Author"/>
                <w:lang w:val="en-GB"/>
              </w:rPr>
            </w:pPr>
            <w:del w:id="1438" w:author="Author">
              <w:r w:rsidRPr="00D8063B" w:rsidDel="006835A6">
                <w:rPr>
                  <w:lang w:val="en-GB"/>
                </w:rPr>
                <w:delText>Definition of changes in other technical provisions provided in directive 91/674/EEC where applicable: it is the changes in other technical provisions relating to insurance contracts arising from the gross direct and reinsurance business.</w:delText>
              </w:r>
            </w:del>
          </w:p>
          <w:p w14:paraId="131EE325" w14:textId="24809C23" w:rsidR="005C1C1D" w:rsidRPr="00D8063B" w:rsidRDefault="005C1C1D" w:rsidP="00260EA7">
            <w:pPr>
              <w:pStyle w:val="NormalLeft"/>
              <w:rPr>
                <w:lang w:val="en-GB"/>
              </w:rPr>
            </w:pPr>
            <w:del w:id="1439" w:author="Author">
              <w:r w:rsidRPr="00D8063B" w:rsidDel="006835A6">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5CB04D05" w14:textId="77777777" w:rsidTr="00DA6BCB">
        <w:tc>
          <w:tcPr>
            <w:tcW w:w="1857" w:type="dxa"/>
            <w:tcBorders>
              <w:top w:val="single" w:sz="2" w:space="0" w:color="auto"/>
              <w:left w:val="single" w:sz="2" w:space="0" w:color="auto"/>
              <w:bottom w:val="single" w:sz="2" w:space="0" w:color="auto"/>
              <w:right w:val="single" w:sz="2" w:space="0" w:color="auto"/>
            </w:tcBorders>
          </w:tcPr>
          <w:p w14:paraId="56EC86BC" w14:textId="3F3A7562" w:rsidR="005C1C1D" w:rsidRPr="00D8063B" w:rsidRDefault="005C1C1D" w:rsidP="00DA6BCB">
            <w:pPr>
              <w:pStyle w:val="NormalLeft"/>
              <w:rPr>
                <w:lang w:val="en-GB"/>
              </w:rPr>
            </w:pPr>
            <w:del w:id="1440" w:author="Author">
              <w:r w:rsidRPr="00D8063B" w:rsidDel="006835A6">
                <w:rPr>
                  <w:lang w:val="en-GB"/>
                </w:rPr>
                <w:delText>C0220 to C0280/R1720</w:delText>
              </w:r>
            </w:del>
          </w:p>
        </w:tc>
        <w:tc>
          <w:tcPr>
            <w:tcW w:w="1857" w:type="dxa"/>
            <w:tcBorders>
              <w:top w:val="single" w:sz="2" w:space="0" w:color="auto"/>
              <w:left w:val="single" w:sz="2" w:space="0" w:color="auto"/>
              <w:bottom w:val="single" w:sz="2" w:space="0" w:color="auto"/>
              <w:right w:val="single" w:sz="2" w:space="0" w:color="auto"/>
            </w:tcBorders>
          </w:tcPr>
          <w:p w14:paraId="4AF9CD89" w14:textId="0CF5729C" w:rsidR="005C1C1D" w:rsidRPr="00D8063B" w:rsidRDefault="005C1C1D" w:rsidP="00DA6BCB">
            <w:pPr>
              <w:pStyle w:val="NormalLeft"/>
              <w:rPr>
                <w:lang w:val="en-GB"/>
              </w:rPr>
            </w:pPr>
            <w:del w:id="1441" w:author="Author">
              <w:r w:rsidRPr="00D8063B" w:rsidDel="006835A6">
                <w:rPr>
                  <w:lang w:val="en-GB"/>
                </w:rPr>
                <w:delText>Change in other technical provisions — Reinsurers' share</w:delText>
              </w:r>
            </w:del>
          </w:p>
        </w:tc>
        <w:tc>
          <w:tcPr>
            <w:tcW w:w="5572" w:type="dxa"/>
            <w:tcBorders>
              <w:top w:val="single" w:sz="2" w:space="0" w:color="auto"/>
              <w:left w:val="single" w:sz="2" w:space="0" w:color="auto"/>
              <w:bottom w:val="single" w:sz="2" w:space="0" w:color="auto"/>
              <w:right w:val="single" w:sz="2" w:space="0" w:color="auto"/>
            </w:tcBorders>
          </w:tcPr>
          <w:p w14:paraId="6C4EE88B" w14:textId="7132766B" w:rsidR="005C1C1D" w:rsidRPr="00D8063B" w:rsidDel="006835A6" w:rsidRDefault="005C1C1D" w:rsidP="00DA6BCB">
            <w:pPr>
              <w:pStyle w:val="NormalLeft"/>
              <w:rPr>
                <w:del w:id="1442" w:author="Author"/>
                <w:lang w:val="en-GB"/>
              </w:rPr>
            </w:pPr>
            <w:del w:id="1443" w:author="Author">
              <w:r w:rsidRPr="00D8063B" w:rsidDel="006835A6">
                <w:rPr>
                  <w:lang w:val="en-GB"/>
                </w:rPr>
                <w:delText>Definition of changes in other technical provisions provided in directive 91/674/EEC where applicable: it is the reinsurers' share in changes in other technical provisions.</w:delText>
              </w:r>
            </w:del>
          </w:p>
          <w:p w14:paraId="2A3C0C4A" w14:textId="066FE01D" w:rsidR="005C1C1D" w:rsidRPr="00D8063B" w:rsidRDefault="005C1C1D" w:rsidP="00260EA7">
            <w:pPr>
              <w:pStyle w:val="NormalLeft"/>
              <w:rPr>
                <w:lang w:val="en-GB"/>
              </w:rPr>
            </w:pPr>
            <w:del w:id="1444" w:author="Author">
              <w:r w:rsidRPr="00D8063B" w:rsidDel="006835A6">
                <w:rPr>
                  <w:lang w:val="en-GB"/>
                </w:rPr>
                <w:lastRenderedPageBreak/>
                <w:delText>This item shall be reported as a positive amount if the variation is negative or as a negative amount if variation is positive. </w:delText>
              </w:r>
              <w:r w:rsidR="00260EA7" w:rsidRPr="00D8063B" w:rsidDel="006835A6">
                <w:rPr>
                  <w:lang w:val="en-GB"/>
                </w:rPr>
                <w:delText xml:space="preserve"> </w:delText>
              </w:r>
            </w:del>
          </w:p>
        </w:tc>
      </w:tr>
      <w:tr w:rsidR="005C1C1D" w:rsidRPr="00D8063B" w14:paraId="53884DCA" w14:textId="77777777" w:rsidTr="00DA6BCB">
        <w:tc>
          <w:tcPr>
            <w:tcW w:w="1857" w:type="dxa"/>
            <w:tcBorders>
              <w:top w:val="single" w:sz="2" w:space="0" w:color="auto"/>
              <w:left w:val="single" w:sz="2" w:space="0" w:color="auto"/>
              <w:bottom w:val="single" w:sz="2" w:space="0" w:color="auto"/>
              <w:right w:val="single" w:sz="2" w:space="0" w:color="auto"/>
            </w:tcBorders>
          </w:tcPr>
          <w:p w14:paraId="7287A65C" w14:textId="5F05240D" w:rsidR="005C1C1D" w:rsidRPr="00D8063B" w:rsidRDefault="005C1C1D" w:rsidP="00DA6BCB">
            <w:pPr>
              <w:pStyle w:val="NormalLeft"/>
              <w:rPr>
                <w:lang w:val="en-GB"/>
              </w:rPr>
            </w:pPr>
            <w:del w:id="1445" w:author="Author">
              <w:r w:rsidRPr="00D8063B" w:rsidDel="006835A6">
                <w:rPr>
                  <w:lang w:val="en-GB"/>
                </w:rPr>
                <w:lastRenderedPageBreak/>
                <w:delText>C0220 to C0280/R1800</w:delText>
              </w:r>
            </w:del>
          </w:p>
        </w:tc>
        <w:tc>
          <w:tcPr>
            <w:tcW w:w="1857" w:type="dxa"/>
            <w:tcBorders>
              <w:top w:val="single" w:sz="2" w:space="0" w:color="auto"/>
              <w:left w:val="single" w:sz="2" w:space="0" w:color="auto"/>
              <w:bottom w:val="single" w:sz="2" w:space="0" w:color="auto"/>
              <w:right w:val="single" w:sz="2" w:space="0" w:color="auto"/>
            </w:tcBorders>
          </w:tcPr>
          <w:p w14:paraId="590606B0" w14:textId="71803884" w:rsidR="005C1C1D" w:rsidRPr="00D8063B" w:rsidRDefault="005C1C1D" w:rsidP="00DA6BCB">
            <w:pPr>
              <w:pStyle w:val="NormalLeft"/>
              <w:rPr>
                <w:lang w:val="en-GB"/>
              </w:rPr>
            </w:pPr>
            <w:del w:id="1446" w:author="Author">
              <w:r w:rsidRPr="00D8063B" w:rsidDel="006835A6">
                <w:rPr>
                  <w:lang w:val="en-GB"/>
                </w:rPr>
                <w:delText>Change in other technical provisions — Net</w:delText>
              </w:r>
            </w:del>
          </w:p>
        </w:tc>
        <w:tc>
          <w:tcPr>
            <w:tcW w:w="5572" w:type="dxa"/>
            <w:tcBorders>
              <w:top w:val="single" w:sz="2" w:space="0" w:color="auto"/>
              <w:left w:val="single" w:sz="2" w:space="0" w:color="auto"/>
              <w:bottom w:val="single" w:sz="2" w:space="0" w:color="auto"/>
              <w:right w:val="single" w:sz="2" w:space="0" w:color="auto"/>
            </w:tcBorders>
          </w:tcPr>
          <w:p w14:paraId="573B8419" w14:textId="0450BA9F" w:rsidR="005C1C1D" w:rsidRPr="00D8063B" w:rsidDel="006835A6" w:rsidRDefault="005C1C1D" w:rsidP="00DA6BCB">
            <w:pPr>
              <w:pStyle w:val="NormalLeft"/>
              <w:rPr>
                <w:del w:id="1447" w:author="Author"/>
                <w:lang w:val="en-GB"/>
              </w:rPr>
            </w:pPr>
            <w:del w:id="1448" w:author="Author">
              <w:r w:rsidRPr="00D8063B" w:rsidDel="006835A6">
                <w:rPr>
                  <w:lang w:val="en-GB"/>
                </w:rPr>
                <w:delText>Definition of changes in other technical provisions provided in directive 91/674/EEC where applicable: it is the changes in other technical provisions related to the sum of the direct business and the accepted reinsurance business reduced by the amount ceded to reinsurance undertakings.</w:delText>
              </w:r>
            </w:del>
          </w:p>
          <w:p w14:paraId="21479E15" w14:textId="704A67E2" w:rsidR="005C1C1D" w:rsidRPr="00D8063B" w:rsidRDefault="005C1C1D" w:rsidP="00260EA7">
            <w:pPr>
              <w:pStyle w:val="NormalLeft"/>
              <w:rPr>
                <w:lang w:val="en-GB"/>
              </w:rPr>
            </w:pPr>
            <w:del w:id="1449" w:author="Author">
              <w:r w:rsidRPr="00D8063B" w:rsidDel="006835A6">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2FF89511" w14:textId="77777777" w:rsidTr="00DA6BCB">
        <w:tc>
          <w:tcPr>
            <w:tcW w:w="1857" w:type="dxa"/>
            <w:tcBorders>
              <w:top w:val="single" w:sz="2" w:space="0" w:color="auto"/>
              <w:left w:val="single" w:sz="2" w:space="0" w:color="auto"/>
              <w:bottom w:val="single" w:sz="2" w:space="0" w:color="auto"/>
              <w:right w:val="single" w:sz="2" w:space="0" w:color="auto"/>
            </w:tcBorders>
          </w:tcPr>
          <w:p w14:paraId="2F1D2722" w14:textId="77777777" w:rsidR="005C1C1D" w:rsidRPr="00D8063B" w:rsidRDefault="005C1C1D" w:rsidP="00DA6BCB">
            <w:pPr>
              <w:pStyle w:val="NormalLeft"/>
              <w:rPr>
                <w:lang w:val="en-GB"/>
              </w:rPr>
            </w:pPr>
            <w:r w:rsidRPr="00D8063B">
              <w:rPr>
                <w:lang w:val="en-GB"/>
              </w:rPr>
              <w:t>C0220 to C0280/R1900</w:t>
            </w:r>
          </w:p>
        </w:tc>
        <w:tc>
          <w:tcPr>
            <w:tcW w:w="1857" w:type="dxa"/>
            <w:tcBorders>
              <w:top w:val="single" w:sz="2" w:space="0" w:color="auto"/>
              <w:left w:val="single" w:sz="2" w:space="0" w:color="auto"/>
              <w:bottom w:val="single" w:sz="2" w:space="0" w:color="auto"/>
              <w:right w:val="single" w:sz="2" w:space="0" w:color="auto"/>
            </w:tcBorders>
          </w:tcPr>
          <w:p w14:paraId="0C731AA6" w14:textId="77777777" w:rsidR="005C1C1D" w:rsidRPr="00D8063B" w:rsidRDefault="005C1C1D" w:rsidP="00DA6BCB">
            <w:pPr>
              <w:pStyle w:val="NormalLeft"/>
              <w:rPr>
                <w:lang w:val="en-GB"/>
              </w:rPr>
            </w:pPr>
            <w:r w:rsidRPr="00D8063B">
              <w:rPr>
                <w:lang w:val="en-GB"/>
              </w:rPr>
              <w:t>Expenses incurred</w:t>
            </w:r>
          </w:p>
        </w:tc>
        <w:tc>
          <w:tcPr>
            <w:tcW w:w="5572" w:type="dxa"/>
            <w:tcBorders>
              <w:top w:val="single" w:sz="2" w:space="0" w:color="auto"/>
              <w:left w:val="single" w:sz="2" w:space="0" w:color="auto"/>
              <w:bottom w:val="single" w:sz="2" w:space="0" w:color="auto"/>
              <w:right w:val="single" w:sz="2" w:space="0" w:color="auto"/>
            </w:tcBorders>
          </w:tcPr>
          <w:p w14:paraId="36D1F6DF" w14:textId="77777777" w:rsidR="005C1C1D" w:rsidRPr="00D8063B" w:rsidRDefault="005C1C1D" w:rsidP="00DA6BCB">
            <w:pPr>
              <w:pStyle w:val="NormalLeft"/>
              <w:rPr>
                <w:lang w:val="en-GB"/>
              </w:rPr>
            </w:pPr>
            <w:r w:rsidRPr="00D8063B">
              <w:rPr>
                <w:lang w:val="en-GB"/>
              </w:rPr>
              <w:t>All technical expenses incurred by the group during the reporting period, on accrual basis.</w:t>
            </w:r>
          </w:p>
        </w:tc>
      </w:tr>
      <w:tr w:rsidR="005C1C1D" w:rsidRPr="00D8063B" w14:paraId="4D1523EE" w14:textId="77777777" w:rsidTr="00DA6BCB">
        <w:tc>
          <w:tcPr>
            <w:tcW w:w="1857" w:type="dxa"/>
            <w:tcBorders>
              <w:top w:val="single" w:sz="2" w:space="0" w:color="auto"/>
              <w:left w:val="single" w:sz="2" w:space="0" w:color="auto"/>
              <w:bottom w:val="single" w:sz="2" w:space="0" w:color="auto"/>
              <w:right w:val="single" w:sz="2" w:space="0" w:color="auto"/>
            </w:tcBorders>
          </w:tcPr>
          <w:p w14:paraId="6E7B6EA9" w14:textId="335DDEF6" w:rsidR="005C1C1D" w:rsidRPr="00D8063B" w:rsidRDefault="005C1C1D" w:rsidP="00DA6BCB">
            <w:pPr>
              <w:pStyle w:val="NormalLeft"/>
              <w:rPr>
                <w:lang w:val="en-GB"/>
              </w:rPr>
            </w:pPr>
            <w:r w:rsidRPr="00D8063B">
              <w:rPr>
                <w:lang w:val="en-GB"/>
              </w:rPr>
              <w:t>C0280/R25</w:t>
            </w:r>
            <w:ins w:id="1450" w:author="Author">
              <w:r w:rsidR="00D31F25">
                <w:rPr>
                  <w:lang w:val="en-GB"/>
                </w:rPr>
                <w:t>1</w:t>
              </w:r>
            </w:ins>
            <w:del w:id="1451" w:author="Author">
              <w:r w:rsidRPr="00D8063B" w:rsidDel="00D31F25">
                <w:rPr>
                  <w:lang w:val="en-GB"/>
                </w:rPr>
                <w:delText>0</w:delText>
              </w:r>
            </w:del>
            <w:r w:rsidRPr="00D8063B">
              <w:rPr>
                <w:lang w:val="en-GB"/>
              </w:rPr>
              <w:t>0</w:t>
            </w:r>
          </w:p>
        </w:tc>
        <w:tc>
          <w:tcPr>
            <w:tcW w:w="1857" w:type="dxa"/>
            <w:tcBorders>
              <w:top w:val="single" w:sz="2" w:space="0" w:color="auto"/>
              <w:left w:val="single" w:sz="2" w:space="0" w:color="auto"/>
              <w:bottom w:val="single" w:sz="2" w:space="0" w:color="auto"/>
              <w:right w:val="single" w:sz="2" w:space="0" w:color="auto"/>
            </w:tcBorders>
          </w:tcPr>
          <w:p w14:paraId="10514029" w14:textId="22CA7072" w:rsidR="005C1C1D" w:rsidRPr="00D8063B" w:rsidRDefault="004552C0" w:rsidP="00DA6BCB">
            <w:pPr>
              <w:pStyle w:val="NormalLeft"/>
              <w:rPr>
                <w:lang w:val="en-GB"/>
              </w:rPr>
            </w:pPr>
            <w:ins w:id="1452" w:author="Author">
              <w:r w:rsidRPr="00D8063B">
                <w:rPr>
                  <w:lang w:val="en-GB"/>
                </w:rPr>
                <w:t>Balance - other technical expenses/ income</w:t>
              </w:r>
            </w:ins>
            <w:del w:id="1453" w:author="Author">
              <w:r w:rsidR="005C1C1D" w:rsidRPr="00D8063B" w:rsidDel="004552C0">
                <w:rPr>
                  <w:lang w:val="en-GB"/>
                </w:rPr>
                <w:delText>Other expenses</w:delText>
              </w:r>
            </w:del>
          </w:p>
        </w:tc>
        <w:tc>
          <w:tcPr>
            <w:tcW w:w="5572" w:type="dxa"/>
            <w:tcBorders>
              <w:top w:val="single" w:sz="2" w:space="0" w:color="auto"/>
              <w:left w:val="single" w:sz="2" w:space="0" w:color="auto"/>
              <w:bottom w:val="single" w:sz="2" w:space="0" w:color="auto"/>
              <w:right w:val="single" w:sz="2" w:space="0" w:color="auto"/>
            </w:tcBorders>
          </w:tcPr>
          <w:p w14:paraId="43AD83A0" w14:textId="77777777" w:rsidR="006F68DC" w:rsidRPr="00180831" w:rsidRDefault="006F68DC" w:rsidP="006F68DC">
            <w:pPr>
              <w:pStyle w:val="NormalLeft"/>
              <w:rPr>
                <w:ins w:id="1454" w:author="Author"/>
                <w:lang w:val="en-GB"/>
              </w:rPr>
            </w:pPr>
            <w:ins w:id="1455" w:author="Author">
              <w:r w:rsidRPr="00180831">
                <w:rPr>
                  <w:lang w:val="en-GB"/>
                </w:rPr>
                <w:t xml:space="preserve">Net technical expenses/income not covered by above mentioned expenses/income and </w:t>
              </w:r>
              <w:r>
                <w:rPr>
                  <w:lang w:val="en-GB"/>
                </w:rPr>
                <w:t xml:space="preserve">reduced by the amount ceded to reinsurance undertakings. Other technical expenses/income shall </w:t>
              </w:r>
              <w:r w:rsidRPr="00180831">
                <w:rPr>
                  <w:lang w:val="en-GB"/>
                </w:rPr>
                <w:t xml:space="preserve">not </w:t>
              </w:r>
              <w:r>
                <w:rPr>
                  <w:lang w:val="en-GB"/>
                </w:rPr>
                <w:t xml:space="preserve">be </w:t>
              </w:r>
              <w:r w:rsidRPr="00180831">
                <w:rPr>
                  <w:lang w:val="en-GB"/>
                </w:rPr>
                <w:t>split by lines of business.</w:t>
              </w:r>
            </w:ins>
          </w:p>
          <w:p w14:paraId="729F5F0C" w14:textId="77777777" w:rsidR="006F68DC" w:rsidRDefault="006F68DC" w:rsidP="006F68DC">
            <w:pPr>
              <w:pStyle w:val="NormalLeft"/>
              <w:rPr>
                <w:ins w:id="1456" w:author="Author"/>
                <w:lang w:val="en-GB"/>
              </w:rPr>
            </w:pPr>
            <w:ins w:id="1457" w:author="Author">
              <w:r w:rsidRPr="00180831">
                <w:rPr>
                  <w:lang w:val="en-GB"/>
                </w:rPr>
                <w:t>Shall not include</w:t>
              </w:r>
              <w:r>
                <w:rPr>
                  <w:lang w:val="en-GB"/>
                </w:rPr>
                <w:t xml:space="preserve"> change in other technical provisions and</w:t>
              </w:r>
              <w:r w:rsidRPr="00180831">
                <w:rPr>
                  <w:lang w:val="en-GB"/>
                </w:rPr>
                <w:t xml:space="preserve"> non–technical expenses/income such as tax, interest expenses, losses on disposals, etc.</w:t>
              </w:r>
            </w:ins>
          </w:p>
          <w:p w14:paraId="181714A0" w14:textId="670E4BF7" w:rsidR="005C1C1D" w:rsidRPr="00D8063B" w:rsidDel="006F68DC" w:rsidRDefault="006F68DC" w:rsidP="006F68DC">
            <w:pPr>
              <w:pStyle w:val="NormalLeft"/>
              <w:rPr>
                <w:del w:id="1458" w:author="Author"/>
                <w:lang w:val="en-GB"/>
              </w:rPr>
            </w:pPr>
            <w:ins w:id="1459" w:author="Author">
              <w:r>
                <w:rPr>
                  <w:lang w:val="en-GB"/>
                </w:rPr>
                <w:t xml:space="preserve">The amount of net technical expenses/income shall be reported negative if the amount of </w:t>
              </w:r>
              <w:r w:rsidRPr="002164C1">
                <w:rPr>
                  <w:lang w:val="en-GB"/>
                </w:rPr>
                <w:t>technical</w:t>
              </w:r>
              <w:r>
                <w:rPr>
                  <w:lang w:val="en-GB"/>
                </w:rPr>
                <w:t xml:space="preserve"> income is larger than the amount of technical expenses.</w:t>
              </w:r>
            </w:ins>
            <w:del w:id="1460" w:author="Author">
              <w:r w:rsidR="005C1C1D" w:rsidRPr="00D8063B" w:rsidDel="006F68DC">
                <w:rPr>
                  <w:lang w:val="en-GB"/>
                </w:rPr>
                <w:delText>Other technical expenses not covered by above mentioned expenses and not split by lines of business.</w:delText>
              </w:r>
            </w:del>
          </w:p>
          <w:p w14:paraId="487F0CA6" w14:textId="1ACCF3B1" w:rsidR="005C1C1D" w:rsidRPr="00D8063B" w:rsidRDefault="005C1C1D" w:rsidP="00DA6BCB">
            <w:pPr>
              <w:pStyle w:val="NormalLeft"/>
              <w:rPr>
                <w:lang w:val="en-GB"/>
              </w:rPr>
            </w:pPr>
            <w:del w:id="1461" w:author="Author">
              <w:r w:rsidRPr="00D8063B" w:rsidDel="006F68DC">
                <w:rPr>
                  <w:lang w:val="en-GB"/>
                </w:rPr>
                <w:delText>Shall not include non–technical expenses such as tax, interest expenses, losses on disposals, etc.</w:delText>
              </w:r>
            </w:del>
          </w:p>
        </w:tc>
      </w:tr>
      <w:tr w:rsidR="005C1C1D" w:rsidRPr="00D8063B" w14:paraId="1D2F11CD" w14:textId="77777777" w:rsidTr="00DA6BCB">
        <w:tc>
          <w:tcPr>
            <w:tcW w:w="1857" w:type="dxa"/>
            <w:tcBorders>
              <w:top w:val="single" w:sz="2" w:space="0" w:color="auto"/>
              <w:left w:val="single" w:sz="2" w:space="0" w:color="auto"/>
              <w:bottom w:val="single" w:sz="2" w:space="0" w:color="auto"/>
              <w:right w:val="single" w:sz="2" w:space="0" w:color="auto"/>
            </w:tcBorders>
          </w:tcPr>
          <w:p w14:paraId="3F104351" w14:textId="77777777" w:rsidR="005C1C1D" w:rsidRPr="00D8063B" w:rsidRDefault="005C1C1D" w:rsidP="00DA6BCB">
            <w:pPr>
              <w:pStyle w:val="NormalLeft"/>
              <w:rPr>
                <w:lang w:val="en-GB"/>
              </w:rPr>
            </w:pPr>
            <w:r w:rsidRPr="00D8063B">
              <w:rPr>
                <w:lang w:val="en-GB"/>
              </w:rPr>
              <w:t>C0280/R2600</w:t>
            </w:r>
          </w:p>
        </w:tc>
        <w:tc>
          <w:tcPr>
            <w:tcW w:w="1857" w:type="dxa"/>
            <w:tcBorders>
              <w:top w:val="single" w:sz="2" w:space="0" w:color="auto"/>
              <w:left w:val="single" w:sz="2" w:space="0" w:color="auto"/>
              <w:bottom w:val="single" w:sz="2" w:space="0" w:color="auto"/>
              <w:right w:val="single" w:sz="2" w:space="0" w:color="auto"/>
            </w:tcBorders>
          </w:tcPr>
          <w:p w14:paraId="6DF35CCE" w14:textId="3392710F" w:rsidR="005C1C1D" w:rsidRPr="00D8063B" w:rsidRDefault="005C1C1D" w:rsidP="00DA6BCB">
            <w:pPr>
              <w:pStyle w:val="NormalLeft"/>
              <w:rPr>
                <w:lang w:val="en-GB"/>
              </w:rPr>
            </w:pPr>
            <w:r w:rsidRPr="00D8063B">
              <w:rPr>
                <w:lang w:val="en-GB"/>
              </w:rPr>
              <w:t xml:space="preserve">Total </w:t>
            </w:r>
            <w:ins w:id="1462" w:author="Author">
              <w:r w:rsidR="001B0510">
                <w:rPr>
                  <w:lang w:val="en-GB"/>
                </w:rPr>
                <w:t xml:space="preserve">technical </w:t>
              </w:r>
            </w:ins>
            <w:r w:rsidRPr="00D8063B">
              <w:rPr>
                <w:lang w:val="en-GB"/>
              </w:rPr>
              <w:t>expenses</w:t>
            </w:r>
          </w:p>
        </w:tc>
        <w:tc>
          <w:tcPr>
            <w:tcW w:w="5572" w:type="dxa"/>
            <w:tcBorders>
              <w:top w:val="single" w:sz="2" w:space="0" w:color="auto"/>
              <w:left w:val="single" w:sz="2" w:space="0" w:color="auto"/>
              <w:bottom w:val="single" w:sz="2" w:space="0" w:color="auto"/>
              <w:right w:val="single" w:sz="2" w:space="0" w:color="auto"/>
            </w:tcBorders>
          </w:tcPr>
          <w:p w14:paraId="2C3C37A2" w14:textId="77777777" w:rsidR="005C1C1D" w:rsidRPr="00D8063B" w:rsidRDefault="005C1C1D" w:rsidP="00DA6BCB">
            <w:pPr>
              <w:pStyle w:val="NormalLeft"/>
              <w:rPr>
                <w:lang w:val="en-GB"/>
              </w:rPr>
            </w:pPr>
            <w:r w:rsidRPr="00D8063B">
              <w:rPr>
                <w:lang w:val="en-GB"/>
              </w:rPr>
              <w:t>Amount of all technical expenses corresponding to countries covered by this template.</w:t>
            </w:r>
          </w:p>
        </w:tc>
      </w:tr>
    </w:tbl>
    <w:p w14:paraId="31CAB80B" w14:textId="77777777" w:rsidR="005C1C1D" w:rsidRPr="00D8063B" w:rsidRDefault="005C1C1D" w:rsidP="005C1C1D">
      <w:pPr>
        <w:rPr>
          <w:lang w:val="en-GB"/>
        </w:rPr>
      </w:pPr>
    </w:p>
    <w:p w14:paraId="49035E47" w14:textId="7B4A31A1" w:rsidR="005C1C1D" w:rsidRPr="00D8063B" w:rsidDel="000A1C9F" w:rsidRDefault="005C1C1D" w:rsidP="005C1C1D">
      <w:pPr>
        <w:pStyle w:val="ManualHeading2"/>
        <w:numPr>
          <w:ilvl w:val="0"/>
          <w:numId w:val="0"/>
        </w:numPr>
        <w:ind w:left="851" w:hanging="851"/>
        <w:rPr>
          <w:del w:id="1463" w:author="Author"/>
          <w:lang w:val="en-GB"/>
        </w:rPr>
      </w:pPr>
      <w:del w:id="1464" w:author="Author">
        <w:r w:rsidRPr="00D8063B" w:rsidDel="000A1C9F">
          <w:rPr>
            <w:b w:val="0"/>
            <w:bCs w:val="0"/>
            <w:i/>
            <w:lang w:val="en-GB"/>
          </w:rPr>
          <w:delText>S.06.01 — Summary of assets</w:delText>
        </w:r>
      </w:del>
    </w:p>
    <w:p w14:paraId="2144B34B" w14:textId="195C18E2" w:rsidR="005C1C1D" w:rsidRPr="00D8063B" w:rsidDel="000A1C9F" w:rsidRDefault="005C1C1D" w:rsidP="005C1C1D">
      <w:pPr>
        <w:rPr>
          <w:del w:id="1465" w:author="Author"/>
          <w:lang w:val="en-GB"/>
        </w:rPr>
      </w:pPr>
      <w:del w:id="1466" w:author="Author">
        <w:r w:rsidRPr="00D8063B" w:rsidDel="000A1C9F">
          <w:rPr>
            <w:i/>
            <w:lang w:val="en-GB"/>
          </w:rPr>
          <w:delText>General comments:</w:delText>
        </w:r>
      </w:del>
    </w:p>
    <w:p w14:paraId="639F147E" w14:textId="1EB535ED" w:rsidR="005C1C1D" w:rsidRPr="00D8063B" w:rsidDel="000A1C9F" w:rsidRDefault="005C1C1D" w:rsidP="005C1C1D">
      <w:pPr>
        <w:rPr>
          <w:del w:id="1467" w:author="Author"/>
          <w:lang w:val="en-GB"/>
        </w:rPr>
      </w:pPr>
      <w:del w:id="1468" w:author="Author">
        <w:r w:rsidRPr="00D8063B" w:rsidDel="000A1C9F">
          <w:rPr>
            <w:lang w:val="en-GB"/>
          </w:rPr>
          <w:delText>This section relates to annual submission of information for groups. This template is relevant at the level of the group where all insurance or reinsurance undertakings within the scope of group supervision benefit from the exemption in accordance with Article 35 (7) of Directive 2009/138/EC.</w:delText>
        </w:r>
      </w:del>
    </w:p>
    <w:p w14:paraId="68E21437" w14:textId="16184FF8" w:rsidR="005C1C1D" w:rsidRPr="00D8063B" w:rsidDel="000A1C9F" w:rsidRDefault="005C1C1D" w:rsidP="005C1C1D">
      <w:pPr>
        <w:rPr>
          <w:del w:id="1469" w:author="Author"/>
          <w:lang w:val="en-GB"/>
        </w:rPr>
      </w:pPr>
      <w:del w:id="1470" w:author="Author">
        <w:r w:rsidRPr="00D8063B" w:rsidDel="000A1C9F">
          <w:rPr>
            <w:lang w:val="en-GB"/>
          </w:rPr>
          <w:delText>The asset categories referred to in this template are the ones defined in Annex IV — Assets Categories of this Regulation.</w:delText>
        </w:r>
      </w:del>
    </w:p>
    <w:p w14:paraId="442E7824" w14:textId="2245A262" w:rsidR="005C1C1D" w:rsidRPr="00D8063B" w:rsidDel="000A1C9F" w:rsidRDefault="005C1C1D" w:rsidP="005C1C1D">
      <w:pPr>
        <w:rPr>
          <w:del w:id="1471" w:author="Author"/>
          <w:lang w:val="en-GB"/>
        </w:rPr>
      </w:pPr>
      <w:del w:id="1472" w:author="Author">
        <w:r w:rsidRPr="00D8063B" w:rsidDel="000A1C9F">
          <w:rPr>
            <w:lang w:val="en-GB"/>
          </w:rPr>
          <w:lastRenderedPageBreak/>
          <w:delText>This template contains a summary of information on assets and derivatives regarding the participating insurance or reinsurance undertaking, the insurance holding company or the mixed financial holding company (at a group level), including assets and derivatives held in unit linked and index linked contracts.</w:delText>
        </w:r>
      </w:del>
    </w:p>
    <w:p w14:paraId="45C3E813" w14:textId="34BE7125" w:rsidR="005C1C1D" w:rsidRPr="00D8063B" w:rsidDel="000A1C9F" w:rsidRDefault="005C1C1D" w:rsidP="005C1C1D">
      <w:pPr>
        <w:rPr>
          <w:del w:id="1473" w:author="Author"/>
          <w:lang w:val="en-GB"/>
        </w:rPr>
      </w:pPr>
      <w:del w:id="1474" w:author="Author">
        <w:r w:rsidRPr="00D8063B" w:rsidDel="000A1C9F">
          <w:rPr>
            <w:lang w:val="en-GB"/>
          </w:rPr>
          <w:delText>Items shall be reported with positive values unless its Solvency II value is negative (e.g. the case of derivatives that are a liability of the undertaking).</w:delText>
        </w:r>
      </w:del>
    </w:p>
    <w:p w14:paraId="07AB096E" w14:textId="4FA7F63C" w:rsidR="005C1C1D" w:rsidRPr="00D8063B" w:rsidDel="000A1C9F" w:rsidRDefault="005C1C1D" w:rsidP="005C1C1D">
      <w:pPr>
        <w:rPr>
          <w:del w:id="1475" w:author="Author"/>
          <w:lang w:val="en-GB"/>
        </w:rPr>
      </w:pPr>
      <w:del w:id="1476" w:author="Author">
        <w:r w:rsidRPr="00D8063B" w:rsidDel="000A1C9F">
          <w:rPr>
            <w:lang w:val="en-GB"/>
          </w:rPr>
          <w:delText>The template is applicable for method 1 (Accounting consolidation–based method), method 2 (Deduction and aggregation method) and a combination of methods 1 and 2.</w:delText>
        </w:r>
      </w:del>
    </w:p>
    <w:p w14:paraId="47958359" w14:textId="43ADB4B5" w:rsidR="005C1C1D" w:rsidRPr="00D8063B" w:rsidDel="000A1C9F" w:rsidRDefault="005C1C1D" w:rsidP="005C1C1D">
      <w:pPr>
        <w:rPr>
          <w:del w:id="1477" w:author="Author"/>
          <w:lang w:val="en-GB"/>
        </w:rPr>
      </w:pPr>
      <w:del w:id="1478" w:author="Author">
        <w:r w:rsidRPr="00D8063B" w:rsidDel="000A1C9F">
          <w:rPr>
            <w:lang w:val="en-GB"/>
          </w:rPr>
          <w:delText>Where method 1 is used exclusively, the reporting shall reflect the consolidated position of the assets and derivatives net of intra–group transactions held within the scope of group supervision.</w:delText>
        </w:r>
      </w:del>
    </w:p>
    <w:p w14:paraId="4DDCC49F" w14:textId="2311A542" w:rsidR="005C1C1D" w:rsidRPr="00D8063B" w:rsidDel="000A1C9F" w:rsidRDefault="005C1C1D" w:rsidP="005C1C1D">
      <w:pPr>
        <w:rPr>
          <w:del w:id="1479" w:author="Author"/>
          <w:lang w:val="en-GB"/>
        </w:rPr>
      </w:pPr>
      <w:del w:id="1480" w:author="Author">
        <w:r w:rsidRPr="00D8063B" w:rsidDel="000A1C9F">
          <w:rPr>
            <w:lang w:val="en-GB"/>
          </w:rPr>
          <w:delText>Where method 2 is used exclusively, the reporting shall include the assets and derivatives held by the participating insurance and reinsurance undertakings, the insurance holding companies, mixed–financial holding companies, subsidiaries and non–controlled participations regardless of the proportional share used. The assets held by undertakings from the other financial sectors shall not be included.</w:delText>
        </w:r>
      </w:del>
    </w:p>
    <w:p w14:paraId="296FF90E" w14:textId="7F95AB68" w:rsidR="005C1C1D" w:rsidRPr="00D8063B" w:rsidDel="000A1C9F" w:rsidRDefault="005C1C1D" w:rsidP="005C1C1D">
      <w:pPr>
        <w:rPr>
          <w:del w:id="1481" w:author="Author"/>
          <w:lang w:val="en-GB"/>
        </w:rPr>
      </w:pPr>
      <w:del w:id="1482" w:author="Author">
        <w:r w:rsidRPr="00D8063B" w:rsidDel="000A1C9F">
          <w:rPr>
            <w:lang w:val="en-GB"/>
          </w:rPr>
          <w:delText>Where a combination of methods 1 and 2 is used, the reporting shall reflect the consolidated position of the assets and derivatives, net of intra–group transactions, held within the scope of group supervision and the assets and derivatives held by the participating insurance or reinsurance undertakings, the insurance holding companies, the mixed financial holding companies, subsidiaries and non–controlled participations regardless of the proportional share used.</w:delText>
        </w:r>
      </w:del>
    </w:p>
    <w:tbl>
      <w:tblPr>
        <w:tblW w:w="0" w:type="auto"/>
        <w:tblLayout w:type="fixed"/>
        <w:tblLook w:val="0000" w:firstRow="0" w:lastRow="0" w:firstColumn="0" w:lastColumn="0" w:noHBand="0" w:noVBand="0"/>
      </w:tblPr>
      <w:tblGrid>
        <w:gridCol w:w="1021"/>
        <w:gridCol w:w="1858"/>
        <w:gridCol w:w="6407"/>
      </w:tblGrid>
      <w:tr w:rsidR="005C1C1D" w:rsidRPr="00D8063B" w:rsidDel="000A1C9F" w14:paraId="0357C5ED" w14:textId="32539C9B" w:rsidTr="00DA6BCB">
        <w:trPr>
          <w:del w:id="1483" w:author="Author"/>
        </w:trPr>
        <w:tc>
          <w:tcPr>
            <w:tcW w:w="1021" w:type="dxa"/>
            <w:tcBorders>
              <w:top w:val="single" w:sz="2" w:space="0" w:color="auto"/>
              <w:left w:val="single" w:sz="2" w:space="0" w:color="auto"/>
              <w:bottom w:val="single" w:sz="2" w:space="0" w:color="auto"/>
              <w:right w:val="single" w:sz="2" w:space="0" w:color="auto"/>
            </w:tcBorders>
          </w:tcPr>
          <w:p w14:paraId="47B25A23" w14:textId="71C00CF3" w:rsidR="005C1C1D" w:rsidRPr="00D8063B" w:rsidDel="000A1C9F" w:rsidRDefault="005C1C1D" w:rsidP="00DA6BCB">
            <w:pPr>
              <w:adjustRightInd w:val="0"/>
              <w:spacing w:before="0" w:after="0"/>
              <w:jc w:val="left"/>
              <w:rPr>
                <w:del w:id="1484" w:author="Author"/>
                <w:lang w:val="en-GB"/>
              </w:rPr>
            </w:pPr>
          </w:p>
        </w:tc>
        <w:tc>
          <w:tcPr>
            <w:tcW w:w="1858" w:type="dxa"/>
            <w:tcBorders>
              <w:top w:val="single" w:sz="2" w:space="0" w:color="auto"/>
              <w:left w:val="single" w:sz="2" w:space="0" w:color="auto"/>
              <w:bottom w:val="single" w:sz="2" w:space="0" w:color="auto"/>
              <w:right w:val="single" w:sz="2" w:space="0" w:color="auto"/>
            </w:tcBorders>
          </w:tcPr>
          <w:p w14:paraId="2038D891" w14:textId="5B916FBE" w:rsidR="005C1C1D" w:rsidRPr="00D8063B" w:rsidDel="000A1C9F" w:rsidRDefault="005C1C1D" w:rsidP="00DA6BCB">
            <w:pPr>
              <w:pStyle w:val="NormalCentered"/>
              <w:rPr>
                <w:del w:id="1485" w:author="Author"/>
                <w:lang w:val="en-GB"/>
              </w:rPr>
            </w:pPr>
            <w:del w:id="1486" w:author="Author">
              <w:r w:rsidRPr="00D8063B" w:rsidDel="000A1C9F">
                <w:rPr>
                  <w:i/>
                  <w:lang w:val="en-GB"/>
                </w:rPr>
                <w:delText>ITEM</w:delText>
              </w:r>
            </w:del>
          </w:p>
        </w:tc>
        <w:tc>
          <w:tcPr>
            <w:tcW w:w="6407" w:type="dxa"/>
            <w:tcBorders>
              <w:top w:val="single" w:sz="2" w:space="0" w:color="auto"/>
              <w:left w:val="single" w:sz="2" w:space="0" w:color="auto"/>
              <w:bottom w:val="single" w:sz="2" w:space="0" w:color="auto"/>
              <w:right w:val="single" w:sz="2" w:space="0" w:color="auto"/>
            </w:tcBorders>
          </w:tcPr>
          <w:p w14:paraId="3FD90313" w14:textId="1765AABC" w:rsidR="005C1C1D" w:rsidRPr="00D8063B" w:rsidDel="000A1C9F" w:rsidRDefault="005C1C1D" w:rsidP="00DA6BCB">
            <w:pPr>
              <w:pStyle w:val="NormalCentered"/>
              <w:rPr>
                <w:del w:id="1487" w:author="Author"/>
                <w:lang w:val="en-GB"/>
              </w:rPr>
            </w:pPr>
            <w:del w:id="1488" w:author="Author">
              <w:r w:rsidRPr="00D8063B" w:rsidDel="000A1C9F">
                <w:rPr>
                  <w:i/>
                  <w:lang w:val="en-GB"/>
                </w:rPr>
                <w:delText>INSTRUCTIONS</w:delText>
              </w:r>
            </w:del>
          </w:p>
        </w:tc>
      </w:tr>
      <w:tr w:rsidR="005C1C1D" w:rsidRPr="00D8063B" w14:paraId="1045E8EB" w14:textId="4B409437" w:rsidTr="00DA6BCB">
        <w:tc>
          <w:tcPr>
            <w:tcW w:w="1021" w:type="dxa"/>
            <w:tcBorders>
              <w:top w:val="single" w:sz="2" w:space="0" w:color="auto"/>
              <w:left w:val="single" w:sz="2" w:space="0" w:color="auto"/>
              <w:bottom w:val="single" w:sz="2" w:space="0" w:color="auto"/>
              <w:right w:val="single" w:sz="2" w:space="0" w:color="auto"/>
            </w:tcBorders>
          </w:tcPr>
          <w:p w14:paraId="5950B64A" w14:textId="60425639" w:rsidR="005C1C1D" w:rsidRPr="00D8063B" w:rsidRDefault="005C1C1D" w:rsidP="00DA6BCB">
            <w:pPr>
              <w:pStyle w:val="NormalLeft"/>
              <w:rPr>
                <w:lang w:val="en-GB"/>
              </w:rPr>
            </w:pPr>
            <w:del w:id="1489" w:author="Author">
              <w:r w:rsidRPr="00D8063B" w:rsidDel="000A1C9F">
                <w:rPr>
                  <w:lang w:val="en-GB"/>
                </w:rPr>
                <w:delText>C0010 to C0060/R0010</w:delText>
              </w:r>
            </w:del>
          </w:p>
        </w:tc>
        <w:tc>
          <w:tcPr>
            <w:tcW w:w="1858" w:type="dxa"/>
            <w:tcBorders>
              <w:top w:val="single" w:sz="2" w:space="0" w:color="auto"/>
              <w:left w:val="single" w:sz="2" w:space="0" w:color="auto"/>
              <w:bottom w:val="single" w:sz="2" w:space="0" w:color="auto"/>
              <w:right w:val="single" w:sz="2" w:space="0" w:color="auto"/>
            </w:tcBorders>
          </w:tcPr>
          <w:p w14:paraId="086E20A2" w14:textId="745AF3A7" w:rsidR="005C1C1D" w:rsidRPr="00D8063B" w:rsidRDefault="005C1C1D" w:rsidP="00DA6BCB">
            <w:pPr>
              <w:pStyle w:val="NormalLeft"/>
              <w:rPr>
                <w:lang w:val="en-GB"/>
              </w:rPr>
            </w:pPr>
            <w:del w:id="1490" w:author="Author">
              <w:r w:rsidRPr="00D8063B" w:rsidDel="000A1C9F">
                <w:rPr>
                  <w:lang w:val="en-GB"/>
                </w:rPr>
                <w:delText>Assets listed</w:delText>
              </w:r>
            </w:del>
          </w:p>
        </w:tc>
        <w:tc>
          <w:tcPr>
            <w:tcW w:w="6407" w:type="dxa"/>
            <w:tcBorders>
              <w:top w:val="single" w:sz="2" w:space="0" w:color="auto"/>
              <w:left w:val="single" w:sz="2" w:space="0" w:color="auto"/>
              <w:bottom w:val="single" w:sz="2" w:space="0" w:color="auto"/>
              <w:right w:val="single" w:sz="2" w:space="0" w:color="auto"/>
            </w:tcBorders>
          </w:tcPr>
          <w:p w14:paraId="03E6A1F9" w14:textId="5810302F" w:rsidR="005C1C1D" w:rsidRPr="00D8063B" w:rsidDel="000A1C9F" w:rsidRDefault="005C1C1D" w:rsidP="00DA6BCB">
            <w:pPr>
              <w:pStyle w:val="NormalLeft"/>
              <w:rPr>
                <w:del w:id="1491" w:author="Author"/>
                <w:lang w:val="en-GB"/>
              </w:rPr>
            </w:pPr>
            <w:del w:id="1492" w:author="Author">
              <w:r w:rsidRPr="00D8063B" w:rsidDel="000A1C9F">
                <w:rPr>
                  <w:lang w:val="en-GB"/>
                </w:rPr>
                <w:delText>Value of listed assets by portfolio.</w:delText>
              </w:r>
            </w:del>
          </w:p>
          <w:p w14:paraId="41E08CFF" w14:textId="7EFC4636" w:rsidR="005C1C1D" w:rsidRPr="00D8063B" w:rsidDel="000A1C9F" w:rsidRDefault="005C1C1D" w:rsidP="00DA6BCB">
            <w:pPr>
              <w:pStyle w:val="NormalLeft"/>
              <w:rPr>
                <w:del w:id="1493" w:author="Author"/>
                <w:lang w:val="en-GB"/>
              </w:rPr>
            </w:pPr>
            <w:del w:id="1494" w:author="Author">
              <w:r w:rsidRPr="00D8063B" w:rsidDel="000A1C9F">
                <w:rPr>
                  <w:lang w:val="en-GB"/>
                </w:rPr>
                <w:delText>For the purpose of this template an asset is considered as being listed if it is negotiated on a regulated market or on a multilateral trading facility, as defined by Directive 2004/39/EC.</w:delText>
              </w:r>
            </w:del>
          </w:p>
          <w:p w14:paraId="5E8DEDAC" w14:textId="008865BA" w:rsidR="005C1C1D" w:rsidRPr="00D8063B" w:rsidDel="000A1C9F" w:rsidRDefault="005C1C1D" w:rsidP="00DA6BCB">
            <w:pPr>
              <w:pStyle w:val="NormalLeft"/>
              <w:rPr>
                <w:del w:id="1495" w:author="Author"/>
                <w:lang w:val="en-GB"/>
              </w:rPr>
            </w:pPr>
            <w:del w:id="1496" w:author="Author">
              <w:r w:rsidRPr="00D8063B" w:rsidDel="000A1C9F">
                <w:rPr>
                  <w:lang w:val="en-GB"/>
                </w:rPr>
                <w:delText>Portfolio corresponds to the distinction between life, non–life, ring–fenced funds, other internal funds, shareholder's funds and general (no split).</w:delText>
              </w:r>
            </w:del>
          </w:p>
          <w:p w14:paraId="05E3D3ED" w14:textId="0BB33091" w:rsidR="005C1C1D" w:rsidRPr="00D8063B" w:rsidRDefault="005C1C1D" w:rsidP="00DA6BCB">
            <w:pPr>
              <w:pStyle w:val="NormalLeft"/>
              <w:rPr>
                <w:lang w:val="en-GB"/>
              </w:rPr>
            </w:pPr>
            <w:del w:id="1497"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0A4E03DB" w14:textId="157AE64E" w:rsidTr="00DA6BCB">
        <w:tc>
          <w:tcPr>
            <w:tcW w:w="1021" w:type="dxa"/>
            <w:tcBorders>
              <w:top w:val="single" w:sz="2" w:space="0" w:color="auto"/>
              <w:left w:val="single" w:sz="2" w:space="0" w:color="auto"/>
              <w:bottom w:val="single" w:sz="2" w:space="0" w:color="auto"/>
              <w:right w:val="single" w:sz="2" w:space="0" w:color="auto"/>
            </w:tcBorders>
          </w:tcPr>
          <w:p w14:paraId="65052D3A" w14:textId="2D871DA2" w:rsidR="005C1C1D" w:rsidRPr="00D8063B" w:rsidRDefault="005C1C1D" w:rsidP="00DA6BCB">
            <w:pPr>
              <w:pStyle w:val="NormalLeft"/>
              <w:rPr>
                <w:lang w:val="en-GB"/>
              </w:rPr>
            </w:pPr>
            <w:del w:id="1498" w:author="Author">
              <w:r w:rsidRPr="00D8063B" w:rsidDel="000A1C9F">
                <w:rPr>
                  <w:lang w:val="en-GB"/>
                </w:rPr>
                <w:delText>C0010 to C0060/R0020</w:delText>
              </w:r>
            </w:del>
          </w:p>
        </w:tc>
        <w:tc>
          <w:tcPr>
            <w:tcW w:w="1858" w:type="dxa"/>
            <w:tcBorders>
              <w:top w:val="single" w:sz="2" w:space="0" w:color="auto"/>
              <w:left w:val="single" w:sz="2" w:space="0" w:color="auto"/>
              <w:bottom w:val="single" w:sz="2" w:space="0" w:color="auto"/>
              <w:right w:val="single" w:sz="2" w:space="0" w:color="auto"/>
            </w:tcBorders>
          </w:tcPr>
          <w:p w14:paraId="12A4EA35" w14:textId="127F0247" w:rsidR="005C1C1D" w:rsidRPr="00D8063B" w:rsidRDefault="005C1C1D" w:rsidP="00DA6BCB">
            <w:pPr>
              <w:pStyle w:val="NormalLeft"/>
              <w:rPr>
                <w:lang w:val="en-GB"/>
              </w:rPr>
            </w:pPr>
            <w:del w:id="1499" w:author="Author">
              <w:r w:rsidRPr="00D8063B" w:rsidDel="000A1C9F">
                <w:rPr>
                  <w:lang w:val="en-GB"/>
                </w:rPr>
                <w:delText>Assets that are not listed in a stock exchange</w:delText>
              </w:r>
            </w:del>
          </w:p>
        </w:tc>
        <w:tc>
          <w:tcPr>
            <w:tcW w:w="6407" w:type="dxa"/>
            <w:tcBorders>
              <w:top w:val="single" w:sz="2" w:space="0" w:color="auto"/>
              <w:left w:val="single" w:sz="2" w:space="0" w:color="auto"/>
              <w:bottom w:val="single" w:sz="2" w:space="0" w:color="auto"/>
              <w:right w:val="single" w:sz="2" w:space="0" w:color="auto"/>
            </w:tcBorders>
          </w:tcPr>
          <w:p w14:paraId="5BB9A874" w14:textId="5971C294" w:rsidR="005C1C1D" w:rsidRPr="00D8063B" w:rsidDel="000A1C9F" w:rsidRDefault="005C1C1D" w:rsidP="00DA6BCB">
            <w:pPr>
              <w:pStyle w:val="NormalLeft"/>
              <w:rPr>
                <w:del w:id="1500" w:author="Author"/>
                <w:lang w:val="en-GB"/>
              </w:rPr>
            </w:pPr>
            <w:del w:id="1501" w:author="Author">
              <w:r w:rsidRPr="00D8063B" w:rsidDel="000A1C9F">
                <w:rPr>
                  <w:lang w:val="en-GB"/>
                </w:rPr>
                <w:delText>Value of assets not listed in a stock exchange, by portfolio.</w:delText>
              </w:r>
            </w:del>
          </w:p>
          <w:p w14:paraId="7C8042A1" w14:textId="4AFB37BA" w:rsidR="005C1C1D" w:rsidRPr="00D8063B" w:rsidDel="000A1C9F" w:rsidRDefault="005C1C1D" w:rsidP="00DA6BCB">
            <w:pPr>
              <w:pStyle w:val="NormalLeft"/>
              <w:rPr>
                <w:del w:id="1502" w:author="Author"/>
                <w:lang w:val="en-GB"/>
              </w:rPr>
            </w:pPr>
            <w:del w:id="1503" w:author="Author">
              <w:r w:rsidRPr="00D8063B" w:rsidDel="000A1C9F">
                <w:rPr>
                  <w:lang w:val="en-GB"/>
                </w:rPr>
                <w:delText>For the purpose of this template, not listed assets are the ones that are not negotiated on a regulated market or on a multilateral trading facility, as defined by Directive 2004/39/EC.</w:delText>
              </w:r>
            </w:del>
          </w:p>
          <w:p w14:paraId="5F89082F" w14:textId="626826A3" w:rsidR="005C1C1D" w:rsidRPr="00D8063B" w:rsidDel="000A1C9F" w:rsidRDefault="005C1C1D" w:rsidP="00DA6BCB">
            <w:pPr>
              <w:pStyle w:val="NormalLeft"/>
              <w:rPr>
                <w:del w:id="1504" w:author="Author"/>
                <w:lang w:val="en-GB"/>
              </w:rPr>
            </w:pPr>
            <w:del w:id="1505" w:author="Author">
              <w:r w:rsidRPr="00D8063B" w:rsidDel="000A1C9F">
                <w:rPr>
                  <w:lang w:val="en-GB"/>
                </w:rPr>
                <w:delText>Portfolio corresponds to the distinction between life, non–life, ring–fenced funds, other internal funds, shareholder's funds and general (no split).</w:delText>
              </w:r>
            </w:del>
          </w:p>
          <w:p w14:paraId="270BC9EB" w14:textId="03985902" w:rsidR="005C1C1D" w:rsidRPr="00D8063B" w:rsidRDefault="005C1C1D" w:rsidP="00DA6BCB">
            <w:pPr>
              <w:pStyle w:val="NormalLeft"/>
              <w:rPr>
                <w:lang w:val="en-GB"/>
              </w:rPr>
            </w:pPr>
            <w:del w:id="1506" w:author="Author">
              <w:r w:rsidRPr="00D8063B" w:rsidDel="000A1C9F">
                <w:rPr>
                  <w:lang w:val="en-GB"/>
                </w:rPr>
                <w:lastRenderedPageBreak/>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36322BAD" w14:textId="5D2AA701" w:rsidTr="00DA6BCB">
        <w:tc>
          <w:tcPr>
            <w:tcW w:w="1021" w:type="dxa"/>
            <w:tcBorders>
              <w:top w:val="single" w:sz="2" w:space="0" w:color="auto"/>
              <w:left w:val="single" w:sz="2" w:space="0" w:color="auto"/>
              <w:bottom w:val="single" w:sz="2" w:space="0" w:color="auto"/>
              <w:right w:val="single" w:sz="2" w:space="0" w:color="auto"/>
            </w:tcBorders>
          </w:tcPr>
          <w:p w14:paraId="6DF6A6F9" w14:textId="13F80998" w:rsidR="005C1C1D" w:rsidRPr="00D8063B" w:rsidRDefault="005C1C1D" w:rsidP="00DA6BCB">
            <w:pPr>
              <w:pStyle w:val="NormalLeft"/>
              <w:rPr>
                <w:lang w:val="en-GB"/>
              </w:rPr>
            </w:pPr>
            <w:del w:id="1507" w:author="Author">
              <w:r w:rsidRPr="00D8063B" w:rsidDel="000A1C9F">
                <w:rPr>
                  <w:lang w:val="en-GB"/>
                </w:rPr>
                <w:lastRenderedPageBreak/>
                <w:delText>C0010 to C0060/R0030</w:delText>
              </w:r>
            </w:del>
          </w:p>
        </w:tc>
        <w:tc>
          <w:tcPr>
            <w:tcW w:w="1858" w:type="dxa"/>
            <w:tcBorders>
              <w:top w:val="single" w:sz="2" w:space="0" w:color="auto"/>
              <w:left w:val="single" w:sz="2" w:space="0" w:color="auto"/>
              <w:bottom w:val="single" w:sz="2" w:space="0" w:color="auto"/>
              <w:right w:val="single" w:sz="2" w:space="0" w:color="auto"/>
            </w:tcBorders>
          </w:tcPr>
          <w:p w14:paraId="2A708410" w14:textId="03FCCAAD" w:rsidR="005C1C1D" w:rsidRPr="00D8063B" w:rsidRDefault="005C1C1D" w:rsidP="00DA6BCB">
            <w:pPr>
              <w:pStyle w:val="NormalLeft"/>
              <w:rPr>
                <w:lang w:val="en-GB"/>
              </w:rPr>
            </w:pPr>
            <w:del w:id="1508" w:author="Author">
              <w:r w:rsidRPr="00D8063B" w:rsidDel="000A1C9F">
                <w:rPr>
                  <w:lang w:val="en-GB"/>
                </w:rPr>
                <w:delText>Assets that are not exchange tradable</w:delText>
              </w:r>
            </w:del>
          </w:p>
        </w:tc>
        <w:tc>
          <w:tcPr>
            <w:tcW w:w="6407" w:type="dxa"/>
            <w:tcBorders>
              <w:top w:val="single" w:sz="2" w:space="0" w:color="auto"/>
              <w:left w:val="single" w:sz="2" w:space="0" w:color="auto"/>
              <w:bottom w:val="single" w:sz="2" w:space="0" w:color="auto"/>
              <w:right w:val="single" w:sz="2" w:space="0" w:color="auto"/>
            </w:tcBorders>
          </w:tcPr>
          <w:p w14:paraId="398718FA" w14:textId="575D2B67" w:rsidR="005C1C1D" w:rsidRPr="00D8063B" w:rsidDel="000A1C9F" w:rsidRDefault="005C1C1D" w:rsidP="00DA6BCB">
            <w:pPr>
              <w:pStyle w:val="NormalLeft"/>
              <w:rPr>
                <w:del w:id="1509" w:author="Author"/>
                <w:lang w:val="en-GB"/>
              </w:rPr>
            </w:pPr>
            <w:del w:id="1510" w:author="Author">
              <w:r w:rsidRPr="00D8063B" w:rsidDel="000A1C9F">
                <w:rPr>
                  <w:lang w:val="en-GB"/>
                </w:rPr>
                <w:delText>Value of assets that are not exchange tradable, by portfolio.</w:delText>
              </w:r>
            </w:del>
          </w:p>
          <w:p w14:paraId="0ED60D62" w14:textId="1FE4BD73" w:rsidR="005C1C1D" w:rsidRPr="00D8063B" w:rsidDel="000A1C9F" w:rsidRDefault="005C1C1D" w:rsidP="00DA6BCB">
            <w:pPr>
              <w:pStyle w:val="NormalLeft"/>
              <w:rPr>
                <w:del w:id="1511" w:author="Author"/>
                <w:lang w:val="en-GB"/>
              </w:rPr>
            </w:pPr>
            <w:del w:id="1512" w:author="Author">
              <w:r w:rsidRPr="00D8063B" w:rsidDel="000A1C9F">
                <w:rPr>
                  <w:lang w:val="en-GB"/>
                </w:rPr>
                <w:delText>For the purpose of this template, not exchange tradable assets are the ones that by their nature are not subject to negotiation on a regulated market or on a multilateral trading facility, as defined by Directive 2004/39/CE.</w:delText>
              </w:r>
            </w:del>
          </w:p>
          <w:p w14:paraId="44CC24EB" w14:textId="166BF577" w:rsidR="005C1C1D" w:rsidRPr="00D8063B" w:rsidDel="000A1C9F" w:rsidRDefault="005C1C1D" w:rsidP="00DA6BCB">
            <w:pPr>
              <w:pStyle w:val="NormalLeft"/>
              <w:rPr>
                <w:del w:id="1513" w:author="Author"/>
                <w:lang w:val="en-GB"/>
              </w:rPr>
            </w:pPr>
            <w:del w:id="1514" w:author="Author">
              <w:r w:rsidRPr="00D8063B" w:rsidDel="000A1C9F">
                <w:rPr>
                  <w:lang w:val="en-GB"/>
                </w:rPr>
                <w:delText>Portfolio corresponds to the distinction between life, non–life, ring–fenced funds, other internal funds, shareholder's funds and general (no split).</w:delText>
              </w:r>
            </w:del>
          </w:p>
          <w:p w14:paraId="66B12DAD" w14:textId="167E3D27" w:rsidR="005C1C1D" w:rsidRPr="00D8063B" w:rsidRDefault="005C1C1D" w:rsidP="00DA6BCB">
            <w:pPr>
              <w:pStyle w:val="NormalLeft"/>
              <w:rPr>
                <w:lang w:val="en-GB"/>
              </w:rPr>
            </w:pPr>
            <w:del w:id="1515"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53E21917" w14:textId="347EF8E9" w:rsidTr="00DA6BCB">
        <w:tc>
          <w:tcPr>
            <w:tcW w:w="1021" w:type="dxa"/>
            <w:tcBorders>
              <w:top w:val="single" w:sz="2" w:space="0" w:color="auto"/>
              <w:left w:val="single" w:sz="2" w:space="0" w:color="auto"/>
              <w:bottom w:val="single" w:sz="2" w:space="0" w:color="auto"/>
              <w:right w:val="single" w:sz="2" w:space="0" w:color="auto"/>
            </w:tcBorders>
          </w:tcPr>
          <w:p w14:paraId="3DC25FEB" w14:textId="6B7360A0" w:rsidR="005C1C1D" w:rsidRPr="00D8063B" w:rsidRDefault="005C1C1D" w:rsidP="00DA6BCB">
            <w:pPr>
              <w:pStyle w:val="NormalLeft"/>
              <w:rPr>
                <w:lang w:val="en-GB"/>
              </w:rPr>
            </w:pPr>
            <w:del w:id="1516" w:author="Author">
              <w:r w:rsidRPr="00D8063B" w:rsidDel="000A1C9F">
                <w:rPr>
                  <w:lang w:val="en-GB"/>
                </w:rPr>
                <w:delText>C0010 to C0060/R0040</w:delText>
              </w:r>
            </w:del>
          </w:p>
        </w:tc>
        <w:tc>
          <w:tcPr>
            <w:tcW w:w="1858" w:type="dxa"/>
            <w:tcBorders>
              <w:top w:val="single" w:sz="2" w:space="0" w:color="auto"/>
              <w:left w:val="single" w:sz="2" w:space="0" w:color="auto"/>
              <w:bottom w:val="single" w:sz="2" w:space="0" w:color="auto"/>
              <w:right w:val="single" w:sz="2" w:space="0" w:color="auto"/>
            </w:tcBorders>
          </w:tcPr>
          <w:p w14:paraId="64E68C91" w14:textId="1CEA8169" w:rsidR="005C1C1D" w:rsidRPr="00D8063B" w:rsidRDefault="005C1C1D" w:rsidP="00DA6BCB">
            <w:pPr>
              <w:pStyle w:val="NormalLeft"/>
              <w:rPr>
                <w:lang w:val="en-GB"/>
              </w:rPr>
            </w:pPr>
            <w:del w:id="1517" w:author="Author">
              <w:r w:rsidRPr="00D8063B" w:rsidDel="000A1C9F">
                <w:rPr>
                  <w:lang w:val="en-GB"/>
                </w:rPr>
                <w:delText>Government bonds</w:delText>
              </w:r>
            </w:del>
          </w:p>
        </w:tc>
        <w:tc>
          <w:tcPr>
            <w:tcW w:w="6407" w:type="dxa"/>
            <w:tcBorders>
              <w:top w:val="single" w:sz="2" w:space="0" w:color="auto"/>
              <w:left w:val="single" w:sz="2" w:space="0" w:color="auto"/>
              <w:bottom w:val="single" w:sz="2" w:space="0" w:color="auto"/>
              <w:right w:val="single" w:sz="2" w:space="0" w:color="auto"/>
            </w:tcBorders>
          </w:tcPr>
          <w:p w14:paraId="7BAB7A7A" w14:textId="2D94CF48" w:rsidR="005C1C1D" w:rsidRPr="00D8063B" w:rsidDel="000A1C9F" w:rsidRDefault="005C1C1D" w:rsidP="00DA6BCB">
            <w:pPr>
              <w:pStyle w:val="NormalLeft"/>
              <w:rPr>
                <w:del w:id="1518" w:author="Author"/>
                <w:lang w:val="en-GB"/>
              </w:rPr>
            </w:pPr>
            <w:del w:id="1519" w:author="Author">
              <w:r w:rsidRPr="00D8063B" w:rsidDel="000A1C9F">
                <w:rPr>
                  <w:lang w:val="en-GB"/>
                </w:rPr>
                <w:delText>Value of assets classifiable under asset category 1 of Annex IV — Assets Categories, by portfolio.</w:delText>
              </w:r>
            </w:del>
          </w:p>
          <w:p w14:paraId="7C86986C" w14:textId="0A2982E5" w:rsidR="005C1C1D" w:rsidRPr="00D8063B" w:rsidDel="000A1C9F" w:rsidRDefault="005C1C1D" w:rsidP="00DA6BCB">
            <w:pPr>
              <w:pStyle w:val="NormalLeft"/>
              <w:rPr>
                <w:del w:id="1520" w:author="Author"/>
                <w:lang w:val="en-GB"/>
              </w:rPr>
            </w:pPr>
            <w:del w:id="1521" w:author="Author">
              <w:r w:rsidRPr="00D8063B" w:rsidDel="000A1C9F">
                <w:rPr>
                  <w:lang w:val="en-GB"/>
                </w:rPr>
                <w:delText>Portfolio corresponds to the distinction between life, non–life, ring–fenced funds, other internal funds, shareholder's funds and general (no split).</w:delText>
              </w:r>
            </w:del>
          </w:p>
          <w:p w14:paraId="52925C0C" w14:textId="11D469C6" w:rsidR="005C1C1D" w:rsidRPr="00D8063B" w:rsidRDefault="005C1C1D" w:rsidP="00DA6BCB">
            <w:pPr>
              <w:pStyle w:val="NormalLeft"/>
              <w:rPr>
                <w:lang w:val="en-GB"/>
              </w:rPr>
            </w:pPr>
            <w:del w:id="1522"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5FA44D6F" w14:textId="2DA48494" w:rsidTr="00DA6BCB">
        <w:tc>
          <w:tcPr>
            <w:tcW w:w="1021" w:type="dxa"/>
            <w:tcBorders>
              <w:top w:val="single" w:sz="2" w:space="0" w:color="auto"/>
              <w:left w:val="single" w:sz="2" w:space="0" w:color="auto"/>
              <w:bottom w:val="single" w:sz="2" w:space="0" w:color="auto"/>
              <w:right w:val="single" w:sz="2" w:space="0" w:color="auto"/>
            </w:tcBorders>
          </w:tcPr>
          <w:p w14:paraId="23E9744E" w14:textId="523AB51A" w:rsidR="005C1C1D" w:rsidRPr="00D8063B" w:rsidRDefault="005C1C1D" w:rsidP="00DA6BCB">
            <w:pPr>
              <w:pStyle w:val="NormalLeft"/>
              <w:rPr>
                <w:lang w:val="en-GB"/>
              </w:rPr>
            </w:pPr>
            <w:del w:id="1523" w:author="Author">
              <w:r w:rsidRPr="00D8063B" w:rsidDel="000A1C9F">
                <w:rPr>
                  <w:lang w:val="en-GB"/>
                </w:rPr>
                <w:delText>C0010 to C0060/R0050</w:delText>
              </w:r>
            </w:del>
          </w:p>
        </w:tc>
        <w:tc>
          <w:tcPr>
            <w:tcW w:w="1858" w:type="dxa"/>
            <w:tcBorders>
              <w:top w:val="single" w:sz="2" w:space="0" w:color="auto"/>
              <w:left w:val="single" w:sz="2" w:space="0" w:color="auto"/>
              <w:bottom w:val="single" w:sz="2" w:space="0" w:color="auto"/>
              <w:right w:val="single" w:sz="2" w:space="0" w:color="auto"/>
            </w:tcBorders>
          </w:tcPr>
          <w:p w14:paraId="4E1F8BDB" w14:textId="1059706D" w:rsidR="005C1C1D" w:rsidRPr="00D8063B" w:rsidRDefault="005C1C1D" w:rsidP="00DA6BCB">
            <w:pPr>
              <w:pStyle w:val="NormalLeft"/>
              <w:rPr>
                <w:lang w:val="en-GB"/>
              </w:rPr>
            </w:pPr>
            <w:del w:id="1524" w:author="Author">
              <w:r w:rsidRPr="00D8063B" w:rsidDel="000A1C9F">
                <w:rPr>
                  <w:lang w:val="en-GB"/>
                </w:rPr>
                <w:delText>Corporate bonds</w:delText>
              </w:r>
            </w:del>
          </w:p>
        </w:tc>
        <w:tc>
          <w:tcPr>
            <w:tcW w:w="6407" w:type="dxa"/>
            <w:tcBorders>
              <w:top w:val="single" w:sz="2" w:space="0" w:color="auto"/>
              <w:left w:val="single" w:sz="2" w:space="0" w:color="auto"/>
              <w:bottom w:val="single" w:sz="2" w:space="0" w:color="auto"/>
              <w:right w:val="single" w:sz="2" w:space="0" w:color="auto"/>
            </w:tcBorders>
          </w:tcPr>
          <w:p w14:paraId="2B454141" w14:textId="5BEFFEF5" w:rsidR="005C1C1D" w:rsidRPr="00D8063B" w:rsidDel="000A1C9F" w:rsidRDefault="005C1C1D" w:rsidP="00DA6BCB">
            <w:pPr>
              <w:pStyle w:val="NormalLeft"/>
              <w:rPr>
                <w:del w:id="1525" w:author="Author"/>
                <w:lang w:val="en-GB"/>
              </w:rPr>
            </w:pPr>
            <w:del w:id="1526" w:author="Author">
              <w:r w:rsidRPr="00D8063B" w:rsidDel="000A1C9F">
                <w:rPr>
                  <w:lang w:val="en-GB"/>
                </w:rPr>
                <w:delText>Value of assets classifiable under asset category 2 of Annex IV — Assets Categories, by portfolio.</w:delText>
              </w:r>
            </w:del>
          </w:p>
          <w:p w14:paraId="1AE51549" w14:textId="37BC6B8E" w:rsidR="005C1C1D" w:rsidRPr="00D8063B" w:rsidDel="000A1C9F" w:rsidRDefault="005C1C1D" w:rsidP="00DA6BCB">
            <w:pPr>
              <w:pStyle w:val="NormalLeft"/>
              <w:rPr>
                <w:del w:id="1527" w:author="Author"/>
                <w:lang w:val="en-GB"/>
              </w:rPr>
            </w:pPr>
            <w:del w:id="1528" w:author="Author">
              <w:r w:rsidRPr="00D8063B" w:rsidDel="000A1C9F">
                <w:rPr>
                  <w:lang w:val="en-GB"/>
                </w:rPr>
                <w:delText>Portfolio corresponds to the distinction between life, non–life, ring–fenced funds, other internal funds, shareholder's funds and general (no split).</w:delText>
              </w:r>
            </w:del>
          </w:p>
          <w:p w14:paraId="616E4D9C" w14:textId="396C71E0" w:rsidR="005C1C1D" w:rsidRPr="00D8063B" w:rsidRDefault="005C1C1D" w:rsidP="00DA6BCB">
            <w:pPr>
              <w:pStyle w:val="NormalLeft"/>
              <w:rPr>
                <w:lang w:val="en-GB"/>
              </w:rPr>
            </w:pPr>
            <w:del w:id="1529"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6DD1357A" w14:textId="2DF85199" w:rsidTr="00DA6BCB">
        <w:tc>
          <w:tcPr>
            <w:tcW w:w="1021" w:type="dxa"/>
            <w:tcBorders>
              <w:top w:val="single" w:sz="2" w:space="0" w:color="auto"/>
              <w:left w:val="single" w:sz="2" w:space="0" w:color="auto"/>
              <w:bottom w:val="single" w:sz="2" w:space="0" w:color="auto"/>
              <w:right w:val="single" w:sz="2" w:space="0" w:color="auto"/>
            </w:tcBorders>
          </w:tcPr>
          <w:p w14:paraId="3D3B8D84" w14:textId="42224BE9" w:rsidR="005C1C1D" w:rsidRPr="00D8063B" w:rsidRDefault="005C1C1D" w:rsidP="00DA6BCB">
            <w:pPr>
              <w:pStyle w:val="NormalLeft"/>
              <w:rPr>
                <w:lang w:val="en-GB"/>
              </w:rPr>
            </w:pPr>
            <w:del w:id="1530" w:author="Author">
              <w:r w:rsidRPr="00D8063B" w:rsidDel="000A1C9F">
                <w:rPr>
                  <w:lang w:val="en-GB"/>
                </w:rPr>
                <w:delText>C0010 to C0060/R0060</w:delText>
              </w:r>
            </w:del>
          </w:p>
        </w:tc>
        <w:tc>
          <w:tcPr>
            <w:tcW w:w="1858" w:type="dxa"/>
            <w:tcBorders>
              <w:top w:val="single" w:sz="2" w:space="0" w:color="auto"/>
              <w:left w:val="single" w:sz="2" w:space="0" w:color="auto"/>
              <w:bottom w:val="single" w:sz="2" w:space="0" w:color="auto"/>
              <w:right w:val="single" w:sz="2" w:space="0" w:color="auto"/>
            </w:tcBorders>
          </w:tcPr>
          <w:p w14:paraId="30B0D3E6" w14:textId="3981C2FE" w:rsidR="005C1C1D" w:rsidRPr="00D8063B" w:rsidRDefault="005C1C1D" w:rsidP="00DA6BCB">
            <w:pPr>
              <w:pStyle w:val="NormalLeft"/>
              <w:rPr>
                <w:lang w:val="en-GB"/>
              </w:rPr>
            </w:pPr>
            <w:del w:id="1531" w:author="Author">
              <w:r w:rsidRPr="00D8063B" w:rsidDel="000A1C9F">
                <w:rPr>
                  <w:lang w:val="en-GB"/>
                </w:rPr>
                <w:delText>Equity</w:delText>
              </w:r>
            </w:del>
          </w:p>
        </w:tc>
        <w:tc>
          <w:tcPr>
            <w:tcW w:w="6407" w:type="dxa"/>
            <w:tcBorders>
              <w:top w:val="single" w:sz="2" w:space="0" w:color="auto"/>
              <w:left w:val="single" w:sz="2" w:space="0" w:color="auto"/>
              <w:bottom w:val="single" w:sz="2" w:space="0" w:color="auto"/>
              <w:right w:val="single" w:sz="2" w:space="0" w:color="auto"/>
            </w:tcBorders>
          </w:tcPr>
          <w:p w14:paraId="0ABDFB52" w14:textId="3142866E" w:rsidR="005C1C1D" w:rsidRPr="00D8063B" w:rsidDel="000A1C9F" w:rsidRDefault="005C1C1D" w:rsidP="00DA6BCB">
            <w:pPr>
              <w:pStyle w:val="NormalLeft"/>
              <w:rPr>
                <w:del w:id="1532" w:author="Author"/>
                <w:lang w:val="en-GB"/>
              </w:rPr>
            </w:pPr>
            <w:del w:id="1533" w:author="Author">
              <w:r w:rsidRPr="00D8063B" w:rsidDel="000A1C9F">
                <w:rPr>
                  <w:lang w:val="en-GB"/>
                </w:rPr>
                <w:delText>Value of assets classifiable under asset category 3 of Annex IV — Assets Categories, by portfolio.</w:delText>
              </w:r>
            </w:del>
          </w:p>
          <w:p w14:paraId="355F2752" w14:textId="11C6163A" w:rsidR="005C1C1D" w:rsidRPr="00D8063B" w:rsidDel="000A1C9F" w:rsidRDefault="005C1C1D" w:rsidP="00DA6BCB">
            <w:pPr>
              <w:pStyle w:val="NormalLeft"/>
              <w:rPr>
                <w:del w:id="1534" w:author="Author"/>
                <w:lang w:val="en-GB"/>
              </w:rPr>
            </w:pPr>
            <w:del w:id="1535" w:author="Author">
              <w:r w:rsidRPr="00D8063B" w:rsidDel="000A1C9F">
                <w:rPr>
                  <w:lang w:val="en-GB"/>
                </w:rPr>
                <w:delText>Portfolio corresponds to the distinction between life, non–life, ring–fenced funds, other internal funds, shareholder's funds and general (no split).</w:delText>
              </w:r>
            </w:del>
          </w:p>
          <w:p w14:paraId="1E7446EA" w14:textId="3E61658E" w:rsidR="005C1C1D" w:rsidRPr="00D8063B" w:rsidRDefault="005C1C1D" w:rsidP="00DA6BCB">
            <w:pPr>
              <w:pStyle w:val="NormalLeft"/>
              <w:rPr>
                <w:lang w:val="en-GB"/>
              </w:rPr>
            </w:pPr>
            <w:del w:id="1536" w:author="Author">
              <w:r w:rsidRPr="00D8063B" w:rsidDel="000A1C9F">
                <w:rPr>
                  <w:lang w:val="en-GB"/>
                </w:rPr>
                <w:delText xml:space="preserve">The split by portfolio is not mandatory, except for identifying ring fenced funds, but shall be made if the undertaking uses it </w:delText>
              </w:r>
              <w:r w:rsidRPr="00D8063B" w:rsidDel="000A1C9F">
                <w:rPr>
                  <w:lang w:val="en-GB"/>
                </w:rPr>
                <w:lastRenderedPageBreak/>
                <w:delText>internally. When an undertaking does not apply a split by portfolio ‘general’ shall be used.</w:delText>
              </w:r>
            </w:del>
          </w:p>
        </w:tc>
      </w:tr>
      <w:tr w:rsidR="005C1C1D" w:rsidRPr="00D8063B" w14:paraId="4FED2050" w14:textId="57D2BCAC" w:rsidTr="00DA6BCB">
        <w:tc>
          <w:tcPr>
            <w:tcW w:w="1021" w:type="dxa"/>
            <w:tcBorders>
              <w:top w:val="single" w:sz="2" w:space="0" w:color="auto"/>
              <w:left w:val="single" w:sz="2" w:space="0" w:color="auto"/>
              <w:bottom w:val="single" w:sz="2" w:space="0" w:color="auto"/>
              <w:right w:val="single" w:sz="2" w:space="0" w:color="auto"/>
            </w:tcBorders>
          </w:tcPr>
          <w:p w14:paraId="0DFD8B8D" w14:textId="1E0341F7" w:rsidR="005C1C1D" w:rsidRPr="00D8063B" w:rsidRDefault="005C1C1D" w:rsidP="00DA6BCB">
            <w:pPr>
              <w:pStyle w:val="NormalLeft"/>
              <w:rPr>
                <w:lang w:val="en-GB"/>
              </w:rPr>
            </w:pPr>
            <w:del w:id="1537" w:author="Author">
              <w:r w:rsidRPr="00D8063B" w:rsidDel="000A1C9F">
                <w:rPr>
                  <w:lang w:val="en-GB"/>
                </w:rPr>
                <w:lastRenderedPageBreak/>
                <w:delText>C0010 to C0060/R0070</w:delText>
              </w:r>
            </w:del>
          </w:p>
        </w:tc>
        <w:tc>
          <w:tcPr>
            <w:tcW w:w="1858" w:type="dxa"/>
            <w:tcBorders>
              <w:top w:val="single" w:sz="2" w:space="0" w:color="auto"/>
              <w:left w:val="single" w:sz="2" w:space="0" w:color="auto"/>
              <w:bottom w:val="single" w:sz="2" w:space="0" w:color="auto"/>
              <w:right w:val="single" w:sz="2" w:space="0" w:color="auto"/>
            </w:tcBorders>
          </w:tcPr>
          <w:p w14:paraId="52DF4802" w14:textId="6260289F" w:rsidR="005C1C1D" w:rsidRPr="00D8063B" w:rsidRDefault="005C1C1D" w:rsidP="00DA6BCB">
            <w:pPr>
              <w:pStyle w:val="NormalLeft"/>
              <w:rPr>
                <w:lang w:val="en-GB"/>
              </w:rPr>
            </w:pPr>
            <w:del w:id="1538" w:author="Author">
              <w:r w:rsidRPr="00D8063B" w:rsidDel="000A1C9F">
                <w:rPr>
                  <w:lang w:val="en-GB"/>
                </w:rPr>
                <w:delText>Collective Investment Undertakings</w:delText>
              </w:r>
            </w:del>
          </w:p>
        </w:tc>
        <w:tc>
          <w:tcPr>
            <w:tcW w:w="6407" w:type="dxa"/>
            <w:tcBorders>
              <w:top w:val="single" w:sz="2" w:space="0" w:color="auto"/>
              <w:left w:val="single" w:sz="2" w:space="0" w:color="auto"/>
              <w:bottom w:val="single" w:sz="2" w:space="0" w:color="auto"/>
              <w:right w:val="single" w:sz="2" w:space="0" w:color="auto"/>
            </w:tcBorders>
          </w:tcPr>
          <w:p w14:paraId="5ADA5FDF" w14:textId="38C707FB" w:rsidR="005C1C1D" w:rsidRPr="00D8063B" w:rsidDel="000A1C9F" w:rsidRDefault="005C1C1D" w:rsidP="00DA6BCB">
            <w:pPr>
              <w:pStyle w:val="NormalLeft"/>
              <w:rPr>
                <w:del w:id="1539" w:author="Author"/>
                <w:lang w:val="en-GB"/>
              </w:rPr>
            </w:pPr>
            <w:del w:id="1540" w:author="Author">
              <w:r w:rsidRPr="00D8063B" w:rsidDel="000A1C9F">
                <w:rPr>
                  <w:lang w:val="en-GB"/>
                </w:rPr>
                <w:delText>Value of assets classifiable under asset category 4 of Annex IV — Assets Categories, by portfolio.</w:delText>
              </w:r>
            </w:del>
          </w:p>
          <w:p w14:paraId="069CE47A" w14:textId="4689F5F6" w:rsidR="005C1C1D" w:rsidRPr="00D8063B" w:rsidDel="000A1C9F" w:rsidRDefault="005C1C1D" w:rsidP="00DA6BCB">
            <w:pPr>
              <w:pStyle w:val="NormalLeft"/>
              <w:rPr>
                <w:del w:id="1541" w:author="Author"/>
                <w:lang w:val="en-GB"/>
              </w:rPr>
            </w:pPr>
          </w:p>
          <w:p w14:paraId="4BF5D677" w14:textId="61DFF930" w:rsidR="005C1C1D" w:rsidRPr="00D8063B" w:rsidDel="000A1C9F" w:rsidRDefault="005C1C1D" w:rsidP="00DA6BCB">
            <w:pPr>
              <w:pStyle w:val="NormalLeft"/>
              <w:rPr>
                <w:del w:id="1542" w:author="Author"/>
                <w:lang w:val="en-GB"/>
              </w:rPr>
            </w:pPr>
            <w:del w:id="1543" w:author="Author">
              <w:r w:rsidRPr="00D8063B" w:rsidDel="000A1C9F">
                <w:rPr>
                  <w:lang w:val="en-GB"/>
                </w:rPr>
                <w:delText>Portfolio corresponds to the distinction between life, non–life, ring–fenced funds, other internal funds, shareholder's funds and general (no split).</w:delText>
              </w:r>
            </w:del>
          </w:p>
          <w:p w14:paraId="31316B46" w14:textId="6668ED30" w:rsidR="005C1C1D" w:rsidRPr="00D8063B" w:rsidRDefault="005C1C1D" w:rsidP="00DA6BCB">
            <w:pPr>
              <w:pStyle w:val="NormalLeft"/>
              <w:rPr>
                <w:lang w:val="en-GB"/>
              </w:rPr>
            </w:pPr>
            <w:del w:id="1544"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052E77BB" w14:textId="7432C2C4" w:rsidTr="00DA6BCB">
        <w:tc>
          <w:tcPr>
            <w:tcW w:w="1021" w:type="dxa"/>
            <w:tcBorders>
              <w:top w:val="single" w:sz="2" w:space="0" w:color="auto"/>
              <w:left w:val="single" w:sz="2" w:space="0" w:color="auto"/>
              <w:bottom w:val="single" w:sz="2" w:space="0" w:color="auto"/>
              <w:right w:val="single" w:sz="2" w:space="0" w:color="auto"/>
            </w:tcBorders>
          </w:tcPr>
          <w:p w14:paraId="56FD8CA1" w14:textId="0FA70FE0" w:rsidR="005C1C1D" w:rsidRPr="00D8063B" w:rsidRDefault="005C1C1D" w:rsidP="00DA6BCB">
            <w:pPr>
              <w:pStyle w:val="NormalLeft"/>
              <w:rPr>
                <w:lang w:val="en-GB"/>
              </w:rPr>
            </w:pPr>
            <w:del w:id="1545" w:author="Author">
              <w:r w:rsidRPr="00D8063B" w:rsidDel="000A1C9F">
                <w:rPr>
                  <w:lang w:val="en-GB"/>
                </w:rPr>
                <w:delText>C0010 to C0060/R0080</w:delText>
              </w:r>
            </w:del>
          </w:p>
        </w:tc>
        <w:tc>
          <w:tcPr>
            <w:tcW w:w="1858" w:type="dxa"/>
            <w:tcBorders>
              <w:top w:val="single" w:sz="2" w:space="0" w:color="auto"/>
              <w:left w:val="single" w:sz="2" w:space="0" w:color="auto"/>
              <w:bottom w:val="single" w:sz="2" w:space="0" w:color="auto"/>
              <w:right w:val="single" w:sz="2" w:space="0" w:color="auto"/>
            </w:tcBorders>
          </w:tcPr>
          <w:p w14:paraId="5808E816" w14:textId="21B09DEB" w:rsidR="005C1C1D" w:rsidRPr="00D8063B" w:rsidRDefault="005C1C1D" w:rsidP="00DA6BCB">
            <w:pPr>
              <w:pStyle w:val="NormalLeft"/>
              <w:rPr>
                <w:lang w:val="en-GB"/>
              </w:rPr>
            </w:pPr>
            <w:del w:id="1546" w:author="Author">
              <w:r w:rsidRPr="00D8063B" w:rsidDel="000A1C9F">
                <w:rPr>
                  <w:lang w:val="en-GB"/>
                </w:rPr>
                <w:delText>Structured notes</w:delText>
              </w:r>
            </w:del>
          </w:p>
        </w:tc>
        <w:tc>
          <w:tcPr>
            <w:tcW w:w="6407" w:type="dxa"/>
            <w:tcBorders>
              <w:top w:val="single" w:sz="2" w:space="0" w:color="auto"/>
              <w:left w:val="single" w:sz="2" w:space="0" w:color="auto"/>
              <w:bottom w:val="single" w:sz="2" w:space="0" w:color="auto"/>
              <w:right w:val="single" w:sz="2" w:space="0" w:color="auto"/>
            </w:tcBorders>
          </w:tcPr>
          <w:p w14:paraId="68BC6789" w14:textId="7E067146" w:rsidR="005C1C1D" w:rsidRPr="00D8063B" w:rsidDel="000A1C9F" w:rsidRDefault="005C1C1D" w:rsidP="00DA6BCB">
            <w:pPr>
              <w:pStyle w:val="NormalLeft"/>
              <w:rPr>
                <w:del w:id="1547" w:author="Author"/>
                <w:lang w:val="en-GB"/>
              </w:rPr>
            </w:pPr>
            <w:del w:id="1548" w:author="Author">
              <w:r w:rsidRPr="00D8063B" w:rsidDel="000A1C9F">
                <w:rPr>
                  <w:lang w:val="en-GB"/>
                </w:rPr>
                <w:delText>Value of assets classifiable under asset category 5 of Annex IV — Assets Categories, by portfolio.</w:delText>
              </w:r>
            </w:del>
          </w:p>
          <w:p w14:paraId="1EDCE0EB" w14:textId="743B4936" w:rsidR="005C1C1D" w:rsidRPr="00D8063B" w:rsidDel="000A1C9F" w:rsidRDefault="005C1C1D" w:rsidP="00DA6BCB">
            <w:pPr>
              <w:pStyle w:val="NormalLeft"/>
              <w:rPr>
                <w:del w:id="1549" w:author="Author"/>
                <w:lang w:val="en-GB"/>
              </w:rPr>
            </w:pPr>
            <w:del w:id="1550" w:author="Author">
              <w:r w:rsidRPr="00D8063B" w:rsidDel="000A1C9F">
                <w:rPr>
                  <w:lang w:val="en-GB"/>
                </w:rPr>
                <w:delText>Portfolio corresponds to the distinction between life, non–life, ring–fenced funds, other internal funds, shareholder's funds and general (no split).</w:delText>
              </w:r>
            </w:del>
          </w:p>
          <w:p w14:paraId="1AAD4B4D" w14:textId="10D3A012" w:rsidR="005C1C1D" w:rsidRPr="00D8063B" w:rsidRDefault="005C1C1D" w:rsidP="00DA6BCB">
            <w:pPr>
              <w:pStyle w:val="NormalLeft"/>
              <w:rPr>
                <w:lang w:val="en-GB"/>
              </w:rPr>
            </w:pPr>
            <w:del w:id="1551"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741E55D1" w14:textId="0C9C5DE9" w:rsidTr="00DA6BCB">
        <w:tc>
          <w:tcPr>
            <w:tcW w:w="1021" w:type="dxa"/>
            <w:tcBorders>
              <w:top w:val="single" w:sz="2" w:space="0" w:color="auto"/>
              <w:left w:val="single" w:sz="2" w:space="0" w:color="auto"/>
              <w:bottom w:val="single" w:sz="2" w:space="0" w:color="auto"/>
              <w:right w:val="single" w:sz="2" w:space="0" w:color="auto"/>
            </w:tcBorders>
          </w:tcPr>
          <w:p w14:paraId="62B40198" w14:textId="5766118E" w:rsidR="005C1C1D" w:rsidRPr="00D8063B" w:rsidRDefault="005C1C1D" w:rsidP="00DA6BCB">
            <w:pPr>
              <w:pStyle w:val="NormalLeft"/>
              <w:rPr>
                <w:lang w:val="en-GB"/>
              </w:rPr>
            </w:pPr>
            <w:del w:id="1552" w:author="Author">
              <w:r w:rsidRPr="00D8063B" w:rsidDel="000A1C9F">
                <w:rPr>
                  <w:lang w:val="en-GB"/>
                </w:rPr>
                <w:delText>C0010 to C0060/R0090</w:delText>
              </w:r>
            </w:del>
          </w:p>
        </w:tc>
        <w:tc>
          <w:tcPr>
            <w:tcW w:w="1858" w:type="dxa"/>
            <w:tcBorders>
              <w:top w:val="single" w:sz="2" w:space="0" w:color="auto"/>
              <w:left w:val="single" w:sz="2" w:space="0" w:color="auto"/>
              <w:bottom w:val="single" w:sz="2" w:space="0" w:color="auto"/>
              <w:right w:val="single" w:sz="2" w:space="0" w:color="auto"/>
            </w:tcBorders>
          </w:tcPr>
          <w:p w14:paraId="2EAE1B0E" w14:textId="457C94D2" w:rsidR="005C1C1D" w:rsidRPr="00D8063B" w:rsidRDefault="005C1C1D" w:rsidP="00DA6BCB">
            <w:pPr>
              <w:pStyle w:val="NormalLeft"/>
              <w:rPr>
                <w:lang w:val="en-GB"/>
              </w:rPr>
            </w:pPr>
            <w:del w:id="1553" w:author="Author">
              <w:r w:rsidRPr="00D8063B" w:rsidDel="000A1C9F">
                <w:rPr>
                  <w:lang w:val="en-GB"/>
                </w:rPr>
                <w:delText>Collateralised securities</w:delText>
              </w:r>
            </w:del>
          </w:p>
        </w:tc>
        <w:tc>
          <w:tcPr>
            <w:tcW w:w="6407" w:type="dxa"/>
            <w:tcBorders>
              <w:top w:val="single" w:sz="2" w:space="0" w:color="auto"/>
              <w:left w:val="single" w:sz="2" w:space="0" w:color="auto"/>
              <w:bottom w:val="single" w:sz="2" w:space="0" w:color="auto"/>
              <w:right w:val="single" w:sz="2" w:space="0" w:color="auto"/>
            </w:tcBorders>
          </w:tcPr>
          <w:p w14:paraId="6850C512" w14:textId="2DEC3A30" w:rsidR="005C1C1D" w:rsidRPr="00D8063B" w:rsidDel="000A1C9F" w:rsidRDefault="005C1C1D" w:rsidP="00DA6BCB">
            <w:pPr>
              <w:pStyle w:val="NormalLeft"/>
              <w:rPr>
                <w:del w:id="1554" w:author="Author"/>
                <w:lang w:val="en-GB"/>
              </w:rPr>
            </w:pPr>
            <w:del w:id="1555" w:author="Author">
              <w:r w:rsidRPr="00D8063B" w:rsidDel="000A1C9F">
                <w:rPr>
                  <w:lang w:val="en-GB"/>
                </w:rPr>
                <w:delText>Value of assets classifiable under asset category 6 of Annex IV — Assets Categories, by portfolio.</w:delText>
              </w:r>
            </w:del>
          </w:p>
          <w:p w14:paraId="7DA52D56" w14:textId="2333A229" w:rsidR="005C1C1D" w:rsidRPr="00D8063B" w:rsidDel="000A1C9F" w:rsidRDefault="005C1C1D" w:rsidP="00DA6BCB">
            <w:pPr>
              <w:pStyle w:val="NormalLeft"/>
              <w:rPr>
                <w:del w:id="1556" w:author="Author"/>
                <w:lang w:val="en-GB"/>
              </w:rPr>
            </w:pPr>
            <w:del w:id="1557" w:author="Author">
              <w:r w:rsidRPr="00D8063B" w:rsidDel="000A1C9F">
                <w:rPr>
                  <w:lang w:val="en-GB"/>
                </w:rPr>
                <w:delText>Portfolio corresponds to the distinction between life, non–life, ring–fenced funds, other internal funds, shareholder's funds and general (no split).</w:delText>
              </w:r>
            </w:del>
          </w:p>
          <w:p w14:paraId="44C9285D" w14:textId="60D0CE06" w:rsidR="005C1C1D" w:rsidRPr="00D8063B" w:rsidRDefault="005C1C1D" w:rsidP="00DA6BCB">
            <w:pPr>
              <w:pStyle w:val="NormalLeft"/>
              <w:rPr>
                <w:lang w:val="en-GB"/>
              </w:rPr>
            </w:pPr>
            <w:del w:id="1558"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0706B843" w14:textId="0C80AD14" w:rsidTr="00DA6BCB">
        <w:tc>
          <w:tcPr>
            <w:tcW w:w="1021" w:type="dxa"/>
            <w:tcBorders>
              <w:top w:val="single" w:sz="2" w:space="0" w:color="auto"/>
              <w:left w:val="single" w:sz="2" w:space="0" w:color="auto"/>
              <w:bottom w:val="single" w:sz="2" w:space="0" w:color="auto"/>
              <w:right w:val="single" w:sz="2" w:space="0" w:color="auto"/>
            </w:tcBorders>
          </w:tcPr>
          <w:p w14:paraId="4ACF318E" w14:textId="716C2720" w:rsidR="005C1C1D" w:rsidRPr="00D8063B" w:rsidRDefault="005C1C1D" w:rsidP="00DA6BCB">
            <w:pPr>
              <w:pStyle w:val="NormalLeft"/>
              <w:rPr>
                <w:lang w:val="en-GB"/>
              </w:rPr>
            </w:pPr>
            <w:del w:id="1559" w:author="Author">
              <w:r w:rsidRPr="00D8063B" w:rsidDel="000A1C9F">
                <w:rPr>
                  <w:lang w:val="en-GB"/>
                </w:rPr>
                <w:delText>C0010 to C0060/R0100</w:delText>
              </w:r>
            </w:del>
          </w:p>
        </w:tc>
        <w:tc>
          <w:tcPr>
            <w:tcW w:w="1858" w:type="dxa"/>
            <w:tcBorders>
              <w:top w:val="single" w:sz="2" w:space="0" w:color="auto"/>
              <w:left w:val="single" w:sz="2" w:space="0" w:color="auto"/>
              <w:bottom w:val="single" w:sz="2" w:space="0" w:color="auto"/>
              <w:right w:val="single" w:sz="2" w:space="0" w:color="auto"/>
            </w:tcBorders>
          </w:tcPr>
          <w:p w14:paraId="09ACED88" w14:textId="5C6A347B" w:rsidR="005C1C1D" w:rsidRPr="00D8063B" w:rsidRDefault="005C1C1D" w:rsidP="00DA6BCB">
            <w:pPr>
              <w:pStyle w:val="NormalLeft"/>
              <w:rPr>
                <w:lang w:val="en-GB"/>
              </w:rPr>
            </w:pPr>
            <w:del w:id="1560" w:author="Author">
              <w:r w:rsidRPr="00D8063B" w:rsidDel="000A1C9F">
                <w:rPr>
                  <w:lang w:val="en-GB"/>
                </w:rPr>
                <w:delText>Cash and deposits</w:delText>
              </w:r>
            </w:del>
          </w:p>
        </w:tc>
        <w:tc>
          <w:tcPr>
            <w:tcW w:w="6407" w:type="dxa"/>
            <w:tcBorders>
              <w:top w:val="single" w:sz="2" w:space="0" w:color="auto"/>
              <w:left w:val="single" w:sz="2" w:space="0" w:color="auto"/>
              <w:bottom w:val="single" w:sz="2" w:space="0" w:color="auto"/>
              <w:right w:val="single" w:sz="2" w:space="0" w:color="auto"/>
            </w:tcBorders>
          </w:tcPr>
          <w:p w14:paraId="4A211ED2" w14:textId="01BC698E" w:rsidR="005C1C1D" w:rsidRPr="00D8063B" w:rsidDel="000A1C9F" w:rsidRDefault="005C1C1D" w:rsidP="00DA6BCB">
            <w:pPr>
              <w:pStyle w:val="NormalLeft"/>
              <w:rPr>
                <w:del w:id="1561" w:author="Author"/>
                <w:lang w:val="en-GB"/>
              </w:rPr>
            </w:pPr>
            <w:del w:id="1562" w:author="Author">
              <w:r w:rsidRPr="00D8063B" w:rsidDel="000A1C9F">
                <w:rPr>
                  <w:lang w:val="en-GB"/>
                </w:rPr>
                <w:delText>Value of assets classifiable under asset category 7 of Annex IV — Assets Categories, by portfolio.</w:delText>
              </w:r>
            </w:del>
          </w:p>
          <w:p w14:paraId="73A842C4" w14:textId="4C7955E1" w:rsidR="005C1C1D" w:rsidRPr="00D8063B" w:rsidDel="000A1C9F" w:rsidRDefault="005C1C1D" w:rsidP="00DA6BCB">
            <w:pPr>
              <w:pStyle w:val="NormalLeft"/>
              <w:rPr>
                <w:del w:id="1563" w:author="Author"/>
                <w:lang w:val="en-GB"/>
              </w:rPr>
            </w:pPr>
            <w:del w:id="1564" w:author="Author">
              <w:r w:rsidRPr="00D8063B" w:rsidDel="000A1C9F">
                <w:rPr>
                  <w:lang w:val="en-GB"/>
                </w:rPr>
                <w:delText>Portfolio corresponds to the distinction between life, non–life, ring–fenced funds, other internal funds, shareholder's funds and general (no split).</w:delText>
              </w:r>
            </w:del>
          </w:p>
          <w:p w14:paraId="1916494C" w14:textId="6DA1348F" w:rsidR="005C1C1D" w:rsidRPr="00D8063B" w:rsidRDefault="005C1C1D" w:rsidP="00DA6BCB">
            <w:pPr>
              <w:pStyle w:val="NormalLeft"/>
              <w:rPr>
                <w:lang w:val="en-GB"/>
              </w:rPr>
            </w:pPr>
            <w:del w:id="1565"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20326079" w14:textId="11D85884" w:rsidTr="00DA6BCB">
        <w:tc>
          <w:tcPr>
            <w:tcW w:w="1021" w:type="dxa"/>
            <w:tcBorders>
              <w:top w:val="single" w:sz="2" w:space="0" w:color="auto"/>
              <w:left w:val="single" w:sz="2" w:space="0" w:color="auto"/>
              <w:bottom w:val="single" w:sz="2" w:space="0" w:color="auto"/>
              <w:right w:val="single" w:sz="2" w:space="0" w:color="auto"/>
            </w:tcBorders>
          </w:tcPr>
          <w:p w14:paraId="27D7990A" w14:textId="36F111C0" w:rsidR="005C1C1D" w:rsidRPr="00D8063B" w:rsidRDefault="005C1C1D" w:rsidP="00DA6BCB">
            <w:pPr>
              <w:pStyle w:val="NormalLeft"/>
              <w:rPr>
                <w:lang w:val="en-GB"/>
              </w:rPr>
            </w:pPr>
            <w:del w:id="1566" w:author="Author">
              <w:r w:rsidRPr="00D8063B" w:rsidDel="000A1C9F">
                <w:rPr>
                  <w:lang w:val="en-GB"/>
                </w:rPr>
                <w:delText xml:space="preserve">C0010 to </w:delText>
              </w:r>
              <w:r w:rsidRPr="00D8063B" w:rsidDel="000A1C9F">
                <w:rPr>
                  <w:lang w:val="en-GB"/>
                </w:rPr>
                <w:lastRenderedPageBreak/>
                <w:delText>C0060/R0110</w:delText>
              </w:r>
            </w:del>
          </w:p>
        </w:tc>
        <w:tc>
          <w:tcPr>
            <w:tcW w:w="1858" w:type="dxa"/>
            <w:tcBorders>
              <w:top w:val="single" w:sz="2" w:space="0" w:color="auto"/>
              <w:left w:val="single" w:sz="2" w:space="0" w:color="auto"/>
              <w:bottom w:val="single" w:sz="2" w:space="0" w:color="auto"/>
              <w:right w:val="single" w:sz="2" w:space="0" w:color="auto"/>
            </w:tcBorders>
          </w:tcPr>
          <w:p w14:paraId="1516DF0A" w14:textId="7C99E4F2" w:rsidR="005C1C1D" w:rsidRPr="00D8063B" w:rsidRDefault="005C1C1D" w:rsidP="00DA6BCB">
            <w:pPr>
              <w:pStyle w:val="NormalLeft"/>
              <w:rPr>
                <w:lang w:val="en-GB"/>
              </w:rPr>
            </w:pPr>
            <w:del w:id="1567" w:author="Author">
              <w:r w:rsidRPr="00D8063B" w:rsidDel="000A1C9F">
                <w:rPr>
                  <w:lang w:val="en-GB"/>
                </w:rPr>
                <w:lastRenderedPageBreak/>
                <w:delText>Mortgages and loans</w:delText>
              </w:r>
            </w:del>
          </w:p>
        </w:tc>
        <w:tc>
          <w:tcPr>
            <w:tcW w:w="6407" w:type="dxa"/>
            <w:tcBorders>
              <w:top w:val="single" w:sz="2" w:space="0" w:color="auto"/>
              <w:left w:val="single" w:sz="2" w:space="0" w:color="auto"/>
              <w:bottom w:val="single" w:sz="2" w:space="0" w:color="auto"/>
              <w:right w:val="single" w:sz="2" w:space="0" w:color="auto"/>
            </w:tcBorders>
          </w:tcPr>
          <w:p w14:paraId="29774446" w14:textId="5D25EBA9" w:rsidR="005C1C1D" w:rsidRPr="00D8063B" w:rsidDel="000A1C9F" w:rsidRDefault="005C1C1D" w:rsidP="00DA6BCB">
            <w:pPr>
              <w:pStyle w:val="NormalLeft"/>
              <w:rPr>
                <w:del w:id="1568" w:author="Author"/>
                <w:lang w:val="en-GB"/>
              </w:rPr>
            </w:pPr>
            <w:del w:id="1569" w:author="Author">
              <w:r w:rsidRPr="00D8063B" w:rsidDel="000A1C9F">
                <w:rPr>
                  <w:lang w:val="en-GB"/>
                </w:rPr>
                <w:delText>Value of assets classifiable under asset category 8 of Annex IV — Assets Categories, by portfolio.</w:delText>
              </w:r>
            </w:del>
          </w:p>
          <w:p w14:paraId="5F82E966" w14:textId="1D13FB5D" w:rsidR="005C1C1D" w:rsidRPr="00D8063B" w:rsidDel="000A1C9F" w:rsidRDefault="005C1C1D" w:rsidP="00DA6BCB">
            <w:pPr>
              <w:pStyle w:val="NormalLeft"/>
              <w:rPr>
                <w:del w:id="1570" w:author="Author"/>
                <w:lang w:val="en-GB"/>
              </w:rPr>
            </w:pPr>
            <w:del w:id="1571" w:author="Author">
              <w:r w:rsidRPr="00D8063B" w:rsidDel="000A1C9F">
                <w:rPr>
                  <w:lang w:val="en-GB"/>
                </w:rPr>
                <w:lastRenderedPageBreak/>
                <w:delText>Portfolio corresponds to the distinction between life, non–life, ring–fenced funds, other internal funds, shareholder's funds and general (no split).</w:delText>
              </w:r>
            </w:del>
          </w:p>
          <w:p w14:paraId="3C40E232" w14:textId="421D6434" w:rsidR="005C1C1D" w:rsidRPr="00D8063B" w:rsidRDefault="005C1C1D" w:rsidP="00DA6BCB">
            <w:pPr>
              <w:pStyle w:val="NormalLeft"/>
              <w:rPr>
                <w:lang w:val="en-GB"/>
              </w:rPr>
            </w:pPr>
            <w:del w:id="1572"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52EE5633" w14:textId="56EB4381" w:rsidTr="00DA6BCB">
        <w:tc>
          <w:tcPr>
            <w:tcW w:w="1021" w:type="dxa"/>
            <w:tcBorders>
              <w:top w:val="single" w:sz="2" w:space="0" w:color="auto"/>
              <w:left w:val="single" w:sz="2" w:space="0" w:color="auto"/>
              <w:bottom w:val="single" w:sz="2" w:space="0" w:color="auto"/>
              <w:right w:val="single" w:sz="2" w:space="0" w:color="auto"/>
            </w:tcBorders>
          </w:tcPr>
          <w:p w14:paraId="47ABC04C" w14:textId="2C69CFEB" w:rsidR="005C1C1D" w:rsidRPr="00D8063B" w:rsidRDefault="005C1C1D" w:rsidP="00DA6BCB">
            <w:pPr>
              <w:pStyle w:val="NormalLeft"/>
              <w:rPr>
                <w:lang w:val="en-GB"/>
              </w:rPr>
            </w:pPr>
            <w:del w:id="1573" w:author="Author">
              <w:r w:rsidRPr="00D8063B" w:rsidDel="000A1C9F">
                <w:rPr>
                  <w:lang w:val="en-GB"/>
                </w:rPr>
                <w:lastRenderedPageBreak/>
                <w:delText>C0010 to C0060/R0120</w:delText>
              </w:r>
            </w:del>
          </w:p>
        </w:tc>
        <w:tc>
          <w:tcPr>
            <w:tcW w:w="1858" w:type="dxa"/>
            <w:tcBorders>
              <w:top w:val="single" w:sz="2" w:space="0" w:color="auto"/>
              <w:left w:val="single" w:sz="2" w:space="0" w:color="auto"/>
              <w:bottom w:val="single" w:sz="2" w:space="0" w:color="auto"/>
              <w:right w:val="single" w:sz="2" w:space="0" w:color="auto"/>
            </w:tcBorders>
          </w:tcPr>
          <w:p w14:paraId="22FD023F" w14:textId="7DBBE5BF" w:rsidR="005C1C1D" w:rsidRPr="00D8063B" w:rsidRDefault="005C1C1D" w:rsidP="00DA6BCB">
            <w:pPr>
              <w:pStyle w:val="NormalLeft"/>
              <w:rPr>
                <w:lang w:val="en-GB"/>
              </w:rPr>
            </w:pPr>
            <w:del w:id="1574" w:author="Author">
              <w:r w:rsidRPr="00D8063B" w:rsidDel="000A1C9F">
                <w:rPr>
                  <w:lang w:val="en-GB"/>
                </w:rPr>
                <w:delText>Properties</w:delText>
              </w:r>
            </w:del>
          </w:p>
        </w:tc>
        <w:tc>
          <w:tcPr>
            <w:tcW w:w="6407" w:type="dxa"/>
            <w:tcBorders>
              <w:top w:val="single" w:sz="2" w:space="0" w:color="auto"/>
              <w:left w:val="single" w:sz="2" w:space="0" w:color="auto"/>
              <w:bottom w:val="single" w:sz="2" w:space="0" w:color="auto"/>
              <w:right w:val="single" w:sz="2" w:space="0" w:color="auto"/>
            </w:tcBorders>
          </w:tcPr>
          <w:p w14:paraId="5F4BEE2C" w14:textId="5942B3B6" w:rsidR="005C1C1D" w:rsidRPr="00D8063B" w:rsidDel="000A1C9F" w:rsidRDefault="005C1C1D" w:rsidP="00DA6BCB">
            <w:pPr>
              <w:pStyle w:val="NormalLeft"/>
              <w:rPr>
                <w:del w:id="1575" w:author="Author"/>
                <w:lang w:val="en-GB"/>
              </w:rPr>
            </w:pPr>
            <w:del w:id="1576" w:author="Author">
              <w:r w:rsidRPr="00D8063B" w:rsidDel="000A1C9F">
                <w:rPr>
                  <w:lang w:val="en-GB"/>
                </w:rPr>
                <w:delText>Value of assets classifiable under asset category 9 of Annex IV — Assets Categories, by portfolio.</w:delText>
              </w:r>
            </w:del>
          </w:p>
          <w:p w14:paraId="7EFCEC2A" w14:textId="50AA56BB" w:rsidR="005C1C1D" w:rsidRPr="00D8063B" w:rsidDel="000A1C9F" w:rsidRDefault="005C1C1D" w:rsidP="00DA6BCB">
            <w:pPr>
              <w:pStyle w:val="NormalLeft"/>
              <w:rPr>
                <w:del w:id="1577" w:author="Author"/>
                <w:lang w:val="en-GB"/>
              </w:rPr>
            </w:pPr>
            <w:del w:id="1578" w:author="Author">
              <w:r w:rsidRPr="00D8063B" w:rsidDel="000A1C9F">
                <w:rPr>
                  <w:lang w:val="en-GB"/>
                </w:rPr>
                <w:delText>Portfolio corresponds to the distinction between life, non–life, ring–fenced funds, other internal funds, shareholder's funds and general (no split).</w:delText>
              </w:r>
            </w:del>
          </w:p>
          <w:p w14:paraId="47FD13D3" w14:textId="4DF9A857" w:rsidR="005C1C1D" w:rsidRPr="00D8063B" w:rsidRDefault="005C1C1D" w:rsidP="00DA6BCB">
            <w:pPr>
              <w:pStyle w:val="NormalLeft"/>
              <w:rPr>
                <w:lang w:val="en-GB"/>
              </w:rPr>
            </w:pPr>
            <w:del w:id="1579"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5919A865" w14:textId="3F1DF9DE" w:rsidTr="00DA6BCB">
        <w:tc>
          <w:tcPr>
            <w:tcW w:w="1021" w:type="dxa"/>
            <w:tcBorders>
              <w:top w:val="single" w:sz="2" w:space="0" w:color="auto"/>
              <w:left w:val="single" w:sz="2" w:space="0" w:color="auto"/>
              <w:bottom w:val="single" w:sz="2" w:space="0" w:color="auto"/>
              <w:right w:val="single" w:sz="2" w:space="0" w:color="auto"/>
            </w:tcBorders>
          </w:tcPr>
          <w:p w14:paraId="1C6DC67C" w14:textId="005AFD89" w:rsidR="005C1C1D" w:rsidRPr="00D8063B" w:rsidRDefault="005C1C1D" w:rsidP="00DA6BCB">
            <w:pPr>
              <w:pStyle w:val="NormalLeft"/>
              <w:rPr>
                <w:lang w:val="en-GB"/>
              </w:rPr>
            </w:pPr>
            <w:del w:id="1580" w:author="Author">
              <w:r w:rsidRPr="00D8063B" w:rsidDel="000A1C9F">
                <w:rPr>
                  <w:lang w:val="en-GB"/>
                </w:rPr>
                <w:delText>C0010 to C0060/R0130</w:delText>
              </w:r>
            </w:del>
          </w:p>
        </w:tc>
        <w:tc>
          <w:tcPr>
            <w:tcW w:w="1858" w:type="dxa"/>
            <w:tcBorders>
              <w:top w:val="single" w:sz="2" w:space="0" w:color="auto"/>
              <w:left w:val="single" w:sz="2" w:space="0" w:color="auto"/>
              <w:bottom w:val="single" w:sz="2" w:space="0" w:color="auto"/>
              <w:right w:val="single" w:sz="2" w:space="0" w:color="auto"/>
            </w:tcBorders>
          </w:tcPr>
          <w:p w14:paraId="3A64425D" w14:textId="71C07BD1" w:rsidR="005C1C1D" w:rsidRPr="00D8063B" w:rsidRDefault="005C1C1D" w:rsidP="00DA6BCB">
            <w:pPr>
              <w:pStyle w:val="NormalLeft"/>
              <w:rPr>
                <w:lang w:val="en-GB"/>
              </w:rPr>
            </w:pPr>
            <w:del w:id="1581" w:author="Author">
              <w:r w:rsidRPr="00D8063B" w:rsidDel="000A1C9F">
                <w:rPr>
                  <w:lang w:val="en-GB"/>
                </w:rPr>
                <w:delText>Other investments</w:delText>
              </w:r>
            </w:del>
          </w:p>
        </w:tc>
        <w:tc>
          <w:tcPr>
            <w:tcW w:w="6407" w:type="dxa"/>
            <w:tcBorders>
              <w:top w:val="single" w:sz="2" w:space="0" w:color="auto"/>
              <w:left w:val="single" w:sz="2" w:space="0" w:color="auto"/>
              <w:bottom w:val="single" w:sz="2" w:space="0" w:color="auto"/>
              <w:right w:val="single" w:sz="2" w:space="0" w:color="auto"/>
            </w:tcBorders>
          </w:tcPr>
          <w:p w14:paraId="3352AFEB" w14:textId="725A23D7" w:rsidR="005C1C1D" w:rsidRPr="00D8063B" w:rsidDel="000A1C9F" w:rsidRDefault="005C1C1D" w:rsidP="00DA6BCB">
            <w:pPr>
              <w:pStyle w:val="NormalLeft"/>
              <w:rPr>
                <w:del w:id="1582" w:author="Author"/>
                <w:lang w:val="en-GB"/>
              </w:rPr>
            </w:pPr>
            <w:del w:id="1583" w:author="Author">
              <w:r w:rsidRPr="00D8063B" w:rsidDel="000A1C9F">
                <w:rPr>
                  <w:lang w:val="en-GB"/>
                </w:rPr>
                <w:delText>Value of assets classifiable under asset category 0 of Annex IV — Assets Categories, by portfolio.</w:delText>
              </w:r>
            </w:del>
          </w:p>
          <w:p w14:paraId="0633A4D0" w14:textId="1E8748A8" w:rsidR="005C1C1D" w:rsidRPr="00D8063B" w:rsidDel="000A1C9F" w:rsidRDefault="005C1C1D" w:rsidP="00DA6BCB">
            <w:pPr>
              <w:pStyle w:val="NormalLeft"/>
              <w:rPr>
                <w:del w:id="1584" w:author="Author"/>
                <w:lang w:val="en-GB"/>
              </w:rPr>
            </w:pPr>
            <w:del w:id="1585" w:author="Author">
              <w:r w:rsidRPr="00D8063B" w:rsidDel="000A1C9F">
                <w:rPr>
                  <w:lang w:val="en-GB"/>
                </w:rPr>
                <w:delText>Portfolio corresponds to the distinction between life, non–life, ring–fenced funds, other internal funds, shareholder's funds and general (no split).</w:delText>
              </w:r>
            </w:del>
          </w:p>
          <w:p w14:paraId="06467C42" w14:textId="2C591D29" w:rsidR="005C1C1D" w:rsidRPr="00D8063B" w:rsidRDefault="005C1C1D" w:rsidP="00DA6BCB">
            <w:pPr>
              <w:pStyle w:val="NormalLeft"/>
              <w:rPr>
                <w:lang w:val="en-GB"/>
              </w:rPr>
            </w:pPr>
            <w:del w:id="1586"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4ABFC8C4" w14:textId="6E21A2B7" w:rsidTr="00DA6BCB">
        <w:tc>
          <w:tcPr>
            <w:tcW w:w="1021" w:type="dxa"/>
            <w:tcBorders>
              <w:top w:val="single" w:sz="2" w:space="0" w:color="auto"/>
              <w:left w:val="single" w:sz="2" w:space="0" w:color="auto"/>
              <w:bottom w:val="single" w:sz="2" w:space="0" w:color="auto"/>
              <w:right w:val="single" w:sz="2" w:space="0" w:color="auto"/>
            </w:tcBorders>
          </w:tcPr>
          <w:p w14:paraId="485E2247" w14:textId="31064ECF" w:rsidR="005C1C1D" w:rsidRPr="00D8063B" w:rsidRDefault="005C1C1D" w:rsidP="00DA6BCB">
            <w:pPr>
              <w:pStyle w:val="NormalLeft"/>
              <w:rPr>
                <w:lang w:val="en-GB"/>
              </w:rPr>
            </w:pPr>
            <w:del w:id="1587" w:author="Author">
              <w:r w:rsidRPr="00D8063B" w:rsidDel="000A1C9F">
                <w:rPr>
                  <w:lang w:val="en-GB"/>
                </w:rPr>
                <w:delText>C0010 to C0060/R0140</w:delText>
              </w:r>
            </w:del>
          </w:p>
        </w:tc>
        <w:tc>
          <w:tcPr>
            <w:tcW w:w="1858" w:type="dxa"/>
            <w:tcBorders>
              <w:top w:val="single" w:sz="2" w:space="0" w:color="auto"/>
              <w:left w:val="single" w:sz="2" w:space="0" w:color="auto"/>
              <w:bottom w:val="single" w:sz="2" w:space="0" w:color="auto"/>
              <w:right w:val="single" w:sz="2" w:space="0" w:color="auto"/>
            </w:tcBorders>
          </w:tcPr>
          <w:p w14:paraId="5E55D3BC" w14:textId="358456E5" w:rsidR="005C1C1D" w:rsidRPr="00D8063B" w:rsidRDefault="005C1C1D" w:rsidP="00DA6BCB">
            <w:pPr>
              <w:pStyle w:val="NormalLeft"/>
              <w:rPr>
                <w:lang w:val="en-GB"/>
              </w:rPr>
            </w:pPr>
            <w:del w:id="1588" w:author="Author">
              <w:r w:rsidRPr="00D8063B" w:rsidDel="000A1C9F">
                <w:rPr>
                  <w:lang w:val="en-GB"/>
                </w:rPr>
                <w:delText>Futures</w:delText>
              </w:r>
            </w:del>
          </w:p>
        </w:tc>
        <w:tc>
          <w:tcPr>
            <w:tcW w:w="6407" w:type="dxa"/>
            <w:tcBorders>
              <w:top w:val="single" w:sz="2" w:space="0" w:color="auto"/>
              <w:left w:val="single" w:sz="2" w:space="0" w:color="auto"/>
              <w:bottom w:val="single" w:sz="2" w:space="0" w:color="auto"/>
              <w:right w:val="single" w:sz="2" w:space="0" w:color="auto"/>
            </w:tcBorders>
          </w:tcPr>
          <w:p w14:paraId="1DA8BA40" w14:textId="3DBD26F1" w:rsidR="005C1C1D" w:rsidRPr="00D8063B" w:rsidDel="000A1C9F" w:rsidRDefault="005C1C1D" w:rsidP="00DA6BCB">
            <w:pPr>
              <w:pStyle w:val="NormalLeft"/>
              <w:rPr>
                <w:del w:id="1589" w:author="Author"/>
                <w:lang w:val="en-GB"/>
              </w:rPr>
            </w:pPr>
            <w:del w:id="1590" w:author="Author">
              <w:r w:rsidRPr="00D8063B" w:rsidDel="000A1C9F">
                <w:rPr>
                  <w:lang w:val="en-GB"/>
                </w:rPr>
                <w:delText>Value of assets classifiable under asset category A of Annex IV — Assets Categories, by portfolio.</w:delText>
              </w:r>
            </w:del>
          </w:p>
          <w:p w14:paraId="6CFDF2C1" w14:textId="3B0077CA" w:rsidR="005C1C1D" w:rsidRPr="00D8063B" w:rsidDel="000A1C9F" w:rsidRDefault="005C1C1D" w:rsidP="00DA6BCB">
            <w:pPr>
              <w:pStyle w:val="NormalLeft"/>
              <w:rPr>
                <w:del w:id="1591" w:author="Author"/>
                <w:lang w:val="en-GB"/>
              </w:rPr>
            </w:pPr>
            <w:del w:id="1592" w:author="Author">
              <w:r w:rsidRPr="00D8063B" w:rsidDel="000A1C9F">
                <w:rPr>
                  <w:lang w:val="en-GB"/>
                </w:rPr>
                <w:delText>Portfolio corresponds to the distinction between life, non–life, ring–fenced funds, other internal funds, shareholder's funds and general (no split).</w:delText>
              </w:r>
            </w:del>
          </w:p>
          <w:p w14:paraId="6556B738" w14:textId="5421F36C" w:rsidR="005C1C1D" w:rsidRPr="00D8063B" w:rsidRDefault="005C1C1D" w:rsidP="00DA6BCB">
            <w:pPr>
              <w:pStyle w:val="NormalLeft"/>
              <w:rPr>
                <w:lang w:val="en-GB"/>
              </w:rPr>
            </w:pPr>
            <w:del w:id="1593"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69496DF6" w14:textId="1355CECC" w:rsidTr="00DA6BCB">
        <w:tc>
          <w:tcPr>
            <w:tcW w:w="1021" w:type="dxa"/>
            <w:tcBorders>
              <w:top w:val="single" w:sz="2" w:space="0" w:color="auto"/>
              <w:left w:val="single" w:sz="2" w:space="0" w:color="auto"/>
              <w:bottom w:val="single" w:sz="2" w:space="0" w:color="auto"/>
              <w:right w:val="single" w:sz="2" w:space="0" w:color="auto"/>
            </w:tcBorders>
          </w:tcPr>
          <w:p w14:paraId="3A85F6D9" w14:textId="63B7CCEB" w:rsidR="005C1C1D" w:rsidRPr="00D8063B" w:rsidRDefault="005C1C1D" w:rsidP="00DA6BCB">
            <w:pPr>
              <w:pStyle w:val="NormalLeft"/>
              <w:rPr>
                <w:lang w:val="en-GB"/>
              </w:rPr>
            </w:pPr>
            <w:del w:id="1594" w:author="Author">
              <w:r w:rsidRPr="00D8063B" w:rsidDel="000A1C9F">
                <w:rPr>
                  <w:lang w:val="en-GB"/>
                </w:rPr>
                <w:delText>C0010 to C0060/R0150</w:delText>
              </w:r>
            </w:del>
          </w:p>
        </w:tc>
        <w:tc>
          <w:tcPr>
            <w:tcW w:w="1858" w:type="dxa"/>
            <w:tcBorders>
              <w:top w:val="single" w:sz="2" w:space="0" w:color="auto"/>
              <w:left w:val="single" w:sz="2" w:space="0" w:color="auto"/>
              <w:bottom w:val="single" w:sz="2" w:space="0" w:color="auto"/>
              <w:right w:val="single" w:sz="2" w:space="0" w:color="auto"/>
            </w:tcBorders>
          </w:tcPr>
          <w:p w14:paraId="405BAF09" w14:textId="4C39E29F" w:rsidR="005C1C1D" w:rsidRPr="00D8063B" w:rsidRDefault="005C1C1D" w:rsidP="00DA6BCB">
            <w:pPr>
              <w:pStyle w:val="NormalLeft"/>
              <w:rPr>
                <w:lang w:val="en-GB"/>
              </w:rPr>
            </w:pPr>
            <w:del w:id="1595" w:author="Author">
              <w:r w:rsidRPr="00D8063B" w:rsidDel="000A1C9F">
                <w:rPr>
                  <w:lang w:val="en-GB"/>
                </w:rPr>
                <w:delText>Call options</w:delText>
              </w:r>
            </w:del>
          </w:p>
        </w:tc>
        <w:tc>
          <w:tcPr>
            <w:tcW w:w="6407" w:type="dxa"/>
            <w:tcBorders>
              <w:top w:val="single" w:sz="2" w:space="0" w:color="auto"/>
              <w:left w:val="single" w:sz="2" w:space="0" w:color="auto"/>
              <w:bottom w:val="single" w:sz="2" w:space="0" w:color="auto"/>
              <w:right w:val="single" w:sz="2" w:space="0" w:color="auto"/>
            </w:tcBorders>
          </w:tcPr>
          <w:p w14:paraId="1856BBB2" w14:textId="3591BCCC" w:rsidR="005C1C1D" w:rsidRPr="00D8063B" w:rsidDel="000A1C9F" w:rsidRDefault="005C1C1D" w:rsidP="00DA6BCB">
            <w:pPr>
              <w:pStyle w:val="NormalLeft"/>
              <w:rPr>
                <w:del w:id="1596" w:author="Author"/>
                <w:lang w:val="en-GB"/>
              </w:rPr>
            </w:pPr>
            <w:del w:id="1597" w:author="Author">
              <w:r w:rsidRPr="00D8063B" w:rsidDel="000A1C9F">
                <w:rPr>
                  <w:lang w:val="en-GB"/>
                </w:rPr>
                <w:delText>Value of assets classifiable under asset category B of Annex IV — Assets Categories, by portfolio.</w:delText>
              </w:r>
            </w:del>
          </w:p>
          <w:p w14:paraId="526B63D2" w14:textId="5431D80E" w:rsidR="005C1C1D" w:rsidRPr="00D8063B" w:rsidDel="000A1C9F" w:rsidRDefault="005C1C1D" w:rsidP="00DA6BCB">
            <w:pPr>
              <w:pStyle w:val="NormalLeft"/>
              <w:rPr>
                <w:del w:id="1598" w:author="Author"/>
                <w:lang w:val="en-GB"/>
              </w:rPr>
            </w:pPr>
            <w:del w:id="1599" w:author="Author">
              <w:r w:rsidRPr="00D8063B" w:rsidDel="000A1C9F">
                <w:rPr>
                  <w:lang w:val="en-GB"/>
                </w:rPr>
                <w:delText>Portfolio corresponds to the distinction between life, non–life, ring–fenced funds, other internal funds, shareholder's funds and general (no split).</w:delText>
              </w:r>
            </w:del>
          </w:p>
          <w:p w14:paraId="7CE1460D" w14:textId="39F37770" w:rsidR="005C1C1D" w:rsidRPr="00D8063B" w:rsidRDefault="005C1C1D" w:rsidP="00DA6BCB">
            <w:pPr>
              <w:pStyle w:val="NormalLeft"/>
              <w:rPr>
                <w:lang w:val="en-GB"/>
              </w:rPr>
            </w:pPr>
            <w:del w:id="1600" w:author="Author">
              <w:r w:rsidRPr="00D8063B" w:rsidDel="000A1C9F">
                <w:rPr>
                  <w:lang w:val="en-GB"/>
                </w:rPr>
                <w:delText xml:space="preserve">The split by portfolio is not mandatory, except for identifying ring fenced funds, but shall be made if the undertaking uses it </w:delText>
              </w:r>
              <w:r w:rsidRPr="00D8063B" w:rsidDel="000A1C9F">
                <w:rPr>
                  <w:lang w:val="en-GB"/>
                </w:rPr>
                <w:lastRenderedPageBreak/>
                <w:delText>internally. When an undertaking does not apply a split by portfolio ‘general’ shall be used.</w:delText>
              </w:r>
            </w:del>
          </w:p>
        </w:tc>
      </w:tr>
      <w:tr w:rsidR="005C1C1D" w:rsidRPr="00D8063B" w14:paraId="0D1D6C7F" w14:textId="21CE09E5" w:rsidTr="00DA6BCB">
        <w:tc>
          <w:tcPr>
            <w:tcW w:w="1021" w:type="dxa"/>
            <w:tcBorders>
              <w:top w:val="single" w:sz="2" w:space="0" w:color="auto"/>
              <w:left w:val="single" w:sz="2" w:space="0" w:color="auto"/>
              <w:bottom w:val="single" w:sz="2" w:space="0" w:color="auto"/>
              <w:right w:val="single" w:sz="2" w:space="0" w:color="auto"/>
            </w:tcBorders>
          </w:tcPr>
          <w:p w14:paraId="410C5F58" w14:textId="3F670132" w:rsidR="005C1C1D" w:rsidRPr="00D8063B" w:rsidRDefault="005C1C1D" w:rsidP="00DA6BCB">
            <w:pPr>
              <w:pStyle w:val="NormalLeft"/>
              <w:rPr>
                <w:lang w:val="en-GB"/>
              </w:rPr>
            </w:pPr>
            <w:del w:id="1601" w:author="Author">
              <w:r w:rsidRPr="00D8063B" w:rsidDel="000A1C9F">
                <w:rPr>
                  <w:lang w:val="en-GB"/>
                </w:rPr>
                <w:lastRenderedPageBreak/>
                <w:delText>C0010 to C0060/R0160</w:delText>
              </w:r>
            </w:del>
          </w:p>
        </w:tc>
        <w:tc>
          <w:tcPr>
            <w:tcW w:w="1858" w:type="dxa"/>
            <w:tcBorders>
              <w:top w:val="single" w:sz="2" w:space="0" w:color="auto"/>
              <w:left w:val="single" w:sz="2" w:space="0" w:color="auto"/>
              <w:bottom w:val="single" w:sz="2" w:space="0" w:color="auto"/>
              <w:right w:val="single" w:sz="2" w:space="0" w:color="auto"/>
            </w:tcBorders>
          </w:tcPr>
          <w:p w14:paraId="12B278CE" w14:textId="0FFEDCBD" w:rsidR="005C1C1D" w:rsidRPr="00D8063B" w:rsidRDefault="005C1C1D" w:rsidP="00DA6BCB">
            <w:pPr>
              <w:pStyle w:val="NormalLeft"/>
              <w:rPr>
                <w:lang w:val="en-GB"/>
              </w:rPr>
            </w:pPr>
            <w:del w:id="1602" w:author="Author">
              <w:r w:rsidRPr="00D8063B" w:rsidDel="000A1C9F">
                <w:rPr>
                  <w:lang w:val="en-GB"/>
                </w:rPr>
                <w:delText>Put options</w:delText>
              </w:r>
            </w:del>
          </w:p>
        </w:tc>
        <w:tc>
          <w:tcPr>
            <w:tcW w:w="6407" w:type="dxa"/>
            <w:tcBorders>
              <w:top w:val="single" w:sz="2" w:space="0" w:color="auto"/>
              <w:left w:val="single" w:sz="2" w:space="0" w:color="auto"/>
              <w:bottom w:val="single" w:sz="2" w:space="0" w:color="auto"/>
              <w:right w:val="single" w:sz="2" w:space="0" w:color="auto"/>
            </w:tcBorders>
          </w:tcPr>
          <w:p w14:paraId="63D13566" w14:textId="52EA5506" w:rsidR="005C1C1D" w:rsidRPr="00D8063B" w:rsidDel="000A1C9F" w:rsidRDefault="005C1C1D" w:rsidP="00DA6BCB">
            <w:pPr>
              <w:pStyle w:val="NormalLeft"/>
              <w:rPr>
                <w:del w:id="1603" w:author="Author"/>
                <w:lang w:val="en-GB"/>
              </w:rPr>
            </w:pPr>
            <w:del w:id="1604" w:author="Author">
              <w:r w:rsidRPr="00D8063B" w:rsidDel="000A1C9F">
                <w:rPr>
                  <w:lang w:val="en-GB"/>
                </w:rPr>
                <w:delText>Value of assets classifiable under asset category C of Annex IV — Assets Categories, by portfolio.</w:delText>
              </w:r>
            </w:del>
          </w:p>
          <w:p w14:paraId="6BFA7D97" w14:textId="7E1D64EE" w:rsidR="005C1C1D" w:rsidRPr="00D8063B" w:rsidDel="000A1C9F" w:rsidRDefault="005C1C1D" w:rsidP="00DA6BCB">
            <w:pPr>
              <w:pStyle w:val="NormalLeft"/>
              <w:rPr>
                <w:del w:id="1605" w:author="Author"/>
                <w:lang w:val="en-GB"/>
              </w:rPr>
            </w:pPr>
            <w:del w:id="1606" w:author="Author">
              <w:r w:rsidRPr="00D8063B" w:rsidDel="000A1C9F">
                <w:rPr>
                  <w:lang w:val="en-GB"/>
                </w:rPr>
                <w:delText>Portfolio corresponds to the distinction between life, non–life, ring–fenced funds, other internal funds, shareholder's funds and general (no split).</w:delText>
              </w:r>
            </w:del>
          </w:p>
          <w:p w14:paraId="03B10D82" w14:textId="48B6083F" w:rsidR="005C1C1D" w:rsidRPr="00D8063B" w:rsidDel="000A1C9F" w:rsidRDefault="005C1C1D" w:rsidP="00DA6BCB">
            <w:pPr>
              <w:pStyle w:val="NormalLeft"/>
              <w:rPr>
                <w:del w:id="1607" w:author="Author"/>
                <w:lang w:val="en-GB"/>
              </w:rPr>
            </w:pPr>
          </w:p>
          <w:p w14:paraId="3A5FED3F" w14:textId="372B378D" w:rsidR="005C1C1D" w:rsidRPr="00D8063B" w:rsidRDefault="005C1C1D" w:rsidP="00DA6BCB">
            <w:pPr>
              <w:pStyle w:val="NormalLeft"/>
              <w:rPr>
                <w:lang w:val="en-GB"/>
              </w:rPr>
            </w:pPr>
            <w:del w:id="1608"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1CD6B78F" w14:textId="01172DB2" w:rsidTr="00DA6BCB">
        <w:tc>
          <w:tcPr>
            <w:tcW w:w="1021" w:type="dxa"/>
            <w:tcBorders>
              <w:top w:val="single" w:sz="2" w:space="0" w:color="auto"/>
              <w:left w:val="single" w:sz="2" w:space="0" w:color="auto"/>
              <w:bottom w:val="single" w:sz="2" w:space="0" w:color="auto"/>
              <w:right w:val="single" w:sz="2" w:space="0" w:color="auto"/>
            </w:tcBorders>
          </w:tcPr>
          <w:p w14:paraId="3CD7F91D" w14:textId="7B2B4B8E" w:rsidR="005C1C1D" w:rsidRPr="00D8063B" w:rsidRDefault="005C1C1D" w:rsidP="00DA6BCB">
            <w:pPr>
              <w:pStyle w:val="NormalLeft"/>
              <w:rPr>
                <w:lang w:val="en-GB"/>
              </w:rPr>
            </w:pPr>
            <w:del w:id="1609" w:author="Author">
              <w:r w:rsidRPr="00D8063B" w:rsidDel="000A1C9F">
                <w:rPr>
                  <w:lang w:val="en-GB"/>
                </w:rPr>
                <w:delText>C0010 to C0060/R0170</w:delText>
              </w:r>
            </w:del>
          </w:p>
        </w:tc>
        <w:tc>
          <w:tcPr>
            <w:tcW w:w="1858" w:type="dxa"/>
            <w:tcBorders>
              <w:top w:val="single" w:sz="2" w:space="0" w:color="auto"/>
              <w:left w:val="single" w:sz="2" w:space="0" w:color="auto"/>
              <w:bottom w:val="single" w:sz="2" w:space="0" w:color="auto"/>
              <w:right w:val="single" w:sz="2" w:space="0" w:color="auto"/>
            </w:tcBorders>
          </w:tcPr>
          <w:p w14:paraId="447C911F" w14:textId="5BAF9D1D" w:rsidR="005C1C1D" w:rsidRPr="00D8063B" w:rsidRDefault="005C1C1D" w:rsidP="00DA6BCB">
            <w:pPr>
              <w:pStyle w:val="NormalLeft"/>
              <w:rPr>
                <w:lang w:val="en-GB"/>
              </w:rPr>
            </w:pPr>
            <w:del w:id="1610" w:author="Author">
              <w:r w:rsidRPr="00D8063B" w:rsidDel="000A1C9F">
                <w:rPr>
                  <w:lang w:val="en-GB"/>
                </w:rPr>
                <w:delText>Swaps</w:delText>
              </w:r>
            </w:del>
          </w:p>
        </w:tc>
        <w:tc>
          <w:tcPr>
            <w:tcW w:w="6407" w:type="dxa"/>
            <w:tcBorders>
              <w:top w:val="single" w:sz="2" w:space="0" w:color="auto"/>
              <w:left w:val="single" w:sz="2" w:space="0" w:color="auto"/>
              <w:bottom w:val="single" w:sz="2" w:space="0" w:color="auto"/>
              <w:right w:val="single" w:sz="2" w:space="0" w:color="auto"/>
            </w:tcBorders>
          </w:tcPr>
          <w:p w14:paraId="79D825F4" w14:textId="6DA5C064" w:rsidR="005C1C1D" w:rsidRPr="00D8063B" w:rsidDel="000A1C9F" w:rsidRDefault="005C1C1D" w:rsidP="00DA6BCB">
            <w:pPr>
              <w:pStyle w:val="NormalLeft"/>
              <w:rPr>
                <w:del w:id="1611" w:author="Author"/>
                <w:lang w:val="en-GB"/>
              </w:rPr>
            </w:pPr>
            <w:del w:id="1612" w:author="Author">
              <w:r w:rsidRPr="00D8063B" w:rsidDel="000A1C9F">
                <w:rPr>
                  <w:lang w:val="en-GB"/>
                </w:rPr>
                <w:delText>Value of assets classifiable under asset category D of Annex IV — Assets Categories, by portfolio.</w:delText>
              </w:r>
            </w:del>
          </w:p>
          <w:p w14:paraId="7434FDB8" w14:textId="4E1F4730" w:rsidR="005C1C1D" w:rsidRPr="00D8063B" w:rsidDel="000A1C9F" w:rsidRDefault="005C1C1D" w:rsidP="00DA6BCB">
            <w:pPr>
              <w:pStyle w:val="NormalLeft"/>
              <w:rPr>
                <w:del w:id="1613" w:author="Author"/>
                <w:lang w:val="en-GB"/>
              </w:rPr>
            </w:pPr>
            <w:del w:id="1614" w:author="Author">
              <w:r w:rsidRPr="00D8063B" w:rsidDel="000A1C9F">
                <w:rPr>
                  <w:lang w:val="en-GB"/>
                </w:rPr>
                <w:delText>Portfolio corresponds to the distinction between life, non–life, ring–fenced funds, other internal funds, shareholder's funds and general (no split).</w:delText>
              </w:r>
            </w:del>
          </w:p>
          <w:p w14:paraId="2FF67441" w14:textId="551D2F62" w:rsidR="005C1C1D" w:rsidRPr="00D8063B" w:rsidRDefault="005C1C1D" w:rsidP="00DA6BCB">
            <w:pPr>
              <w:pStyle w:val="NormalLeft"/>
              <w:rPr>
                <w:lang w:val="en-GB"/>
              </w:rPr>
            </w:pPr>
            <w:del w:id="1615"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4B72DEBF" w14:textId="108A46F8" w:rsidTr="00DA6BCB">
        <w:tc>
          <w:tcPr>
            <w:tcW w:w="1021" w:type="dxa"/>
            <w:tcBorders>
              <w:top w:val="single" w:sz="2" w:space="0" w:color="auto"/>
              <w:left w:val="single" w:sz="2" w:space="0" w:color="auto"/>
              <w:bottom w:val="single" w:sz="2" w:space="0" w:color="auto"/>
              <w:right w:val="single" w:sz="2" w:space="0" w:color="auto"/>
            </w:tcBorders>
          </w:tcPr>
          <w:p w14:paraId="744CA989" w14:textId="41D5198F" w:rsidR="005C1C1D" w:rsidRPr="00D8063B" w:rsidRDefault="005C1C1D" w:rsidP="00DA6BCB">
            <w:pPr>
              <w:pStyle w:val="NormalLeft"/>
              <w:rPr>
                <w:lang w:val="en-GB"/>
              </w:rPr>
            </w:pPr>
            <w:del w:id="1616" w:author="Author">
              <w:r w:rsidRPr="00D8063B" w:rsidDel="000A1C9F">
                <w:rPr>
                  <w:lang w:val="en-GB"/>
                </w:rPr>
                <w:delText>C0010 to C0060/R0180</w:delText>
              </w:r>
            </w:del>
          </w:p>
        </w:tc>
        <w:tc>
          <w:tcPr>
            <w:tcW w:w="1858" w:type="dxa"/>
            <w:tcBorders>
              <w:top w:val="single" w:sz="2" w:space="0" w:color="auto"/>
              <w:left w:val="single" w:sz="2" w:space="0" w:color="auto"/>
              <w:bottom w:val="single" w:sz="2" w:space="0" w:color="auto"/>
              <w:right w:val="single" w:sz="2" w:space="0" w:color="auto"/>
            </w:tcBorders>
          </w:tcPr>
          <w:p w14:paraId="3C10DCA3" w14:textId="12EDA4B9" w:rsidR="005C1C1D" w:rsidRPr="00D8063B" w:rsidRDefault="005C1C1D" w:rsidP="00DA6BCB">
            <w:pPr>
              <w:pStyle w:val="NormalLeft"/>
              <w:rPr>
                <w:lang w:val="en-GB"/>
              </w:rPr>
            </w:pPr>
            <w:del w:id="1617" w:author="Author">
              <w:r w:rsidRPr="00D8063B" w:rsidDel="000A1C9F">
                <w:rPr>
                  <w:lang w:val="en-GB"/>
                </w:rPr>
                <w:delText>Forwards</w:delText>
              </w:r>
            </w:del>
          </w:p>
        </w:tc>
        <w:tc>
          <w:tcPr>
            <w:tcW w:w="6407" w:type="dxa"/>
            <w:tcBorders>
              <w:top w:val="single" w:sz="2" w:space="0" w:color="auto"/>
              <w:left w:val="single" w:sz="2" w:space="0" w:color="auto"/>
              <w:bottom w:val="single" w:sz="2" w:space="0" w:color="auto"/>
              <w:right w:val="single" w:sz="2" w:space="0" w:color="auto"/>
            </w:tcBorders>
          </w:tcPr>
          <w:p w14:paraId="6DED3A65" w14:textId="46FE879D" w:rsidR="005C1C1D" w:rsidRPr="00D8063B" w:rsidDel="000A1C9F" w:rsidRDefault="005C1C1D" w:rsidP="00DA6BCB">
            <w:pPr>
              <w:pStyle w:val="NormalLeft"/>
              <w:rPr>
                <w:del w:id="1618" w:author="Author"/>
                <w:lang w:val="en-GB"/>
              </w:rPr>
            </w:pPr>
            <w:del w:id="1619" w:author="Author">
              <w:r w:rsidRPr="00D8063B" w:rsidDel="000A1C9F">
                <w:rPr>
                  <w:lang w:val="en-GB"/>
                </w:rPr>
                <w:delText>Value of assets classifiable under asset category E of Annex IV — Assets Categories, by portfolio.</w:delText>
              </w:r>
            </w:del>
          </w:p>
          <w:p w14:paraId="40E62516" w14:textId="3CF1D004" w:rsidR="005C1C1D" w:rsidRPr="00D8063B" w:rsidDel="000A1C9F" w:rsidRDefault="005C1C1D" w:rsidP="00DA6BCB">
            <w:pPr>
              <w:pStyle w:val="NormalLeft"/>
              <w:rPr>
                <w:del w:id="1620" w:author="Author"/>
                <w:lang w:val="en-GB"/>
              </w:rPr>
            </w:pPr>
            <w:del w:id="1621" w:author="Author">
              <w:r w:rsidRPr="00D8063B" w:rsidDel="000A1C9F">
                <w:rPr>
                  <w:lang w:val="en-GB"/>
                </w:rPr>
                <w:delText>Portfolio corresponds to the distinction between life, non–life, ring–fenced funds, other internal funds, shareholder's funds and general (no split).</w:delText>
              </w:r>
            </w:del>
          </w:p>
          <w:p w14:paraId="58298226" w14:textId="7C1D8113" w:rsidR="005C1C1D" w:rsidRPr="00D8063B" w:rsidRDefault="005C1C1D" w:rsidP="00DA6BCB">
            <w:pPr>
              <w:pStyle w:val="NormalLeft"/>
              <w:rPr>
                <w:lang w:val="en-GB"/>
              </w:rPr>
            </w:pPr>
            <w:del w:id="1622"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058498D9" w14:textId="3FA53653" w:rsidTr="00DA6BCB">
        <w:tc>
          <w:tcPr>
            <w:tcW w:w="1021" w:type="dxa"/>
            <w:tcBorders>
              <w:top w:val="single" w:sz="2" w:space="0" w:color="auto"/>
              <w:left w:val="single" w:sz="2" w:space="0" w:color="auto"/>
              <w:bottom w:val="single" w:sz="2" w:space="0" w:color="auto"/>
              <w:right w:val="single" w:sz="2" w:space="0" w:color="auto"/>
            </w:tcBorders>
          </w:tcPr>
          <w:p w14:paraId="10D8114B" w14:textId="32738ABB" w:rsidR="005C1C1D" w:rsidRPr="00D8063B" w:rsidRDefault="005C1C1D" w:rsidP="00DA6BCB">
            <w:pPr>
              <w:pStyle w:val="NormalLeft"/>
              <w:rPr>
                <w:lang w:val="en-GB"/>
              </w:rPr>
            </w:pPr>
            <w:del w:id="1623" w:author="Author">
              <w:r w:rsidRPr="00D8063B" w:rsidDel="000A1C9F">
                <w:rPr>
                  <w:lang w:val="en-GB"/>
                </w:rPr>
                <w:delText>C0010 to C0060/R0190</w:delText>
              </w:r>
            </w:del>
          </w:p>
        </w:tc>
        <w:tc>
          <w:tcPr>
            <w:tcW w:w="1858" w:type="dxa"/>
            <w:tcBorders>
              <w:top w:val="single" w:sz="2" w:space="0" w:color="auto"/>
              <w:left w:val="single" w:sz="2" w:space="0" w:color="auto"/>
              <w:bottom w:val="single" w:sz="2" w:space="0" w:color="auto"/>
              <w:right w:val="single" w:sz="2" w:space="0" w:color="auto"/>
            </w:tcBorders>
          </w:tcPr>
          <w:p w14:paraId="4C1C1DCC" w14:textId="18027C9E" w:rsidR="005C1C1D" w:rsidRPr="00D8063B" w:rsidRDefault="005C1C1D" w:rsidP="00DA6BCB">
            <w:pPr>
              <w:pStyle w:val="NormalLeft"/>
              <w:rPr>
                <w:lang w:val="en-GB"/>
              </w:rPr>
            </w:pPr>
            <w:del w:id="1624" w:author="Author">
              <w:r w:rsidRPr="00D8063B" w:rsidDel="000A1C9F">
                <w:rPr>
                  <w:lang w:val="en-GB"/>
                </w:rPr>
                <w:delText>Credit derivatives</w:delText>
              </w:r>
            </w:del>
          </w:p>
        </w:tc>
        <w:tc>
          <w:tcPr>
            <w:tcW w:w="6407" w:type="dxa"/>
            <w:tcBorders>
              <w:top w:val="single" w:sz="2" w:space="0" w:color="auto"/>
              <w:left w:val="single" w:sz="2" w:space="0" w:color="auto"/>
              <w:bottom w:val="single" w:sz="2" w:space="0" w:color="auto"/>
              <w:right w:val="single" w:sz="2" w:space="0" w:color="auto"/>
            </w:tcBorders>
          </w:tcPr>
          <w:p w14:paraId="6DAFF3BF" w14:textId="27426050" w:rsidR="005C1C1D" w:rsidRPr="00D8063B" w:rsidDel="000A1C9F" w:rsidRDefault="005C1C1D" w:rsidP="00DA6BCB">
            <w:pPr>
              <w:pStyle w:val="NormalLeft"/>
              <w:rPr>
                <w:del w:id="1625" w:author="Author"/>
                <w:lang w:val="en-GB"/>
              </w:rPr>
            </w:pPr>
            <w:del w:id="1626" w:author="Author">
              <w:r w:rsidRPr="00D8063B" w:rsidDel="000A1C9F">
                <w:rPr>
                  <w:lang w:val="en-GB"/>
                </w:rPr>
                <w:delText>Value of assets classifiable under asset category F of Annex IV — Assets Categories, by portfolio.</w:delText>
              </w:r>
            </w:del>
          </w:p>
          <w:p w14:paraId="1226E206" w14:textId="1313FA57" w:rsidR="005C1C1D" w:rsidRPr="00D8063B" w:rsidDel="000A1C9F" w:rsidRDefault="005C1C1D" w:rsidP="00DA6BCB">
            <w:pPr>
              <w:pStyle w:val="NormalLeft"/>
              <w:rPr>
                <w:del w:id="1627" w:author="Author"/>
                <w:lang w:val="en-GB"/>
              </w:rPr>
            </w:pPr>
            <w:del w:id="1628" w:author="Author">
              <w:r w:rsidRPr="00D8063B" w:rsidDel="000A1C9F">
                <w:rPr>
                  <w:lang w:val="en-GB"/>
                </w:rPr>
                <w:delText>Portfolio corresponds to the distinction between life, non–life, ring–fenced funds, other internal funds, shareholder's funds and general (no split).</w:delText>
              </w:r>
            </w:del>
          </w:p>
          <w:p w14:paraId="78B9A890" w14:textId="069EDFF5" w:rsidR="005C1C1D" w:rsidRPr="00D8063B" w:rsidRDefault="005C1C1D" w:rsidP="00DA6BCB">
            <w:pPr>
              <w:pStyle w:val="NormalLeft"/>
              <w:rPr>
                <w:lang w:val="en-GB"/>
              </w:rPr>
            </w:pPr>
            <w:del w:id="1629"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bl>
    <w:p w14:paraId="4AE86C1D" w14:textId="77777777" w:rsidR="005C1C1D" w:rsidRPr="00D8063B" w:rsidRDefault="005C1C1D" w:rsidP="005C1C1D">
      <w:pPr>
        <w:rPr>
          <w:lang w:val="en-GB"/>
        </w:rPr>
      </w:pPr>
    </w:p>
    <w:p w14:paraId="51885F9D" w14:textId="77777777" w:rsidR="005C1C1D" w:rsidRPr="00D8063B" w:rsidRDefault="005C1C1D" w:rsidP="005C1C1D">
      <w:pPr>
        <w:pStyle w:val="ManualHeading2"/>
        <w:numPr>
          <w:ilvl w:val="0"/>
          <w:numId w:val="0"/>
        </w:numPr>
        <w:ind w:left="851" w:hanging="851"/>
        <w:rPr>
          <w:lang w:val="en-GB"/>
        </w:rPr>
      </w:pPr>
      <w:r w:rsidRPr="00D8063B">
        <w:rPr>
          <w:i/>
          <w:lang w:val="en-GB"/>
        </w:rPr>
        <w:lastRenderedPageBreak/>
        <w:t>S.06.02 — List of assets</w:t>
      </w:r>
    </w:p>
    <w:p w14:paraId="77C8E405" w14:textId="77777777" w:rsidR="005C1C1D" w:rsidRPr="00D8063B" w:rsidRDefault="005C1C1D" w:rsidP="005C1C1D">
      <w:pPr>
        <w:rPr>
          <w:lang w:val="en-GB"/>
        </w:rPr>
      </w:pPr>
      <w:r w:rsidRPr="00D8063B">
        <w:rPr>
          <w:i/>
          <w:lang w:val="en-GB"/>
        </w:rPr>
        <w:t>General comments:</w:t>
      </w:r>
    </w:p>
    <w:p w14:paraId="70E099C9" w14:textId="77777777" w:rsidR="005C1C1D" w:rsidRPr="00D8063B" w:rsidRDefault="005C1C1D" w:rsidP="005C1C1D">
      <w:pPr>
        <w:rPr>
          <w:lang w:val="en-GB"/>
        </w:rPr>
      </w:pPr>
      <w:r w:rsidRPr="00D8063B">
        <w:rPr>
          <w:lang w:val="en-GB"/>
        </w:rPr>
        <w:t>This section relates to quarterly and annual submission of information for groups.</w:t>
      </w:r>
    </w:p>
    <w:p w14:paraId="7378AB87" w14:textId="77777777" w:rsidR="005C1C1D" w:rsidRPr="00D8063B" w:rsidRDefault="005C1C1D" w:rsidP="005C1C1D">
      <w:pPr>
        <w:rPr>
          <w:lang w:val="en-GB"/>
        </w:rPr>
      </w:pPr>
      <w:r w:rsidRPr="00D8063B">
        <w:rPr>
          <w:lang w:val="en-GB"/>
        </w:rPr>
        <w:t>The asset categories referred to in this template are the ones defined in Annex IV — Assets Categories of this Regulation and references to Complementary Identification Code (‘CIC’) refer to Annex VI — CIC table of this Regulation.</w:t>
      </w:r>
    </w:p>
    <w:p w14:paraId="77594F74" w14:textId="77777777" w:rsidR="005C1C1D" w:rsidRPr="00D8063B" w:rsidRDefault="005C1C1D" w:rsidP="005C1C1D">
      <w:pPr>
        <w:rPr>
          <w:lang w:val="en-GB"/>
        </w:rPr>
      </w:pPr>
      <w:r w:rsidRPr="00D8063B">
        <w:rPr>
          <w:lang w:val="en-GB"/>
        </w:rPr>
        <w:t>This template shall reflect the list of all assets included in the Balance–sheet classifiable as asset categories 0 to 9 of Annex IV — Assets Categories of this Regulation. In particular in case of securities lending and repurchase agreements the underlying securities that are kept in the Balance–sheet shall be reported in this template.</w:t>
      </w:r>
    </w:p>
    <w:p w14:paraId="384A0742" w14:textId="7F71AA21" w:rsidR="005C1C1D" w:rsidRPr="00D8063B" w:rsidRDefault="005C1C1D" w:rsidP="005C1C1D">
      <w:pPr>
        <w:rPr>
          <w:lang w:val="en-GB"/>
        </w:rPr>
      </w:pPr>
      <w:r w:rsidRPr="00D8063B">
        <w:rPr>
          <w:lang w:val="en-GB"/>
        </w:rPr>
        <w:t>This template contains an item–by–item list of assets held directly by the group (i.e. not on a look–through basis), classifiable as asset categories 0 to 9 (in case of unit–linked and index–linked product</w:t>
      </w:r>
      <w:ins w:id="1630" w:author="Author">
        <w:r w:rsidR="006E23FA" w:rsidRPr="00D8063B">
          <w:rPr>
            <w:lang w:val="en-GB"/>
          </w:rPr>
          <w:t>s</w:t>
        </w:r>
      </w:ins>
      <w:r w:rsidRPr="00D8063B">
        <w:rPr>
          <w:lang w:val="en-GB"/>
        </w:rPr>
        <w:t xml:space="preserve"> managed by the (re)insurance undertaking, the assets to be reported are also only the ones covered by asset categories 0 to 9, e.g. recoverables and liabilities related to th</w:t>
      </w:r>
      <w:ins w:id="1631" w:author="Author">
        <w:r w:rsidR="007F79F3" w:rsidRPr="00D8063B">
          <w:rPr>
            <w:lang w:val="en-GB"/>
          </w:rPr>
          <w:t>ese</w:t>
        </w:r>
      </w:ins>
      <w:del w:id="1632" w:author="Author">
        <w:r w:rsidRPr="00D8063B" w:rsidDel="007F79F3">
          <w:rPr>
            <w:lang w:val="en-GB"/>
          </w:rPr>
          <w:delText>is</w:delText>
        </w:r>
      </w:del>
      <w:r w:rsidRPr="00D8063B">
        <w:rPr>
          <w:lang w:val="en-GB"/>
        </w:rPr>
        <w:t xml:space="preserve"> products shall not be reported), with the following exceptions:</w:t>
      </w:r>
    </w:p>
    <w:p w14:paraId="0B053B08" w14:textId="37BA97EC" w:rsidR="005C1C1D" w:rsidRPr="00D8063B" w:rsidRDefault="005C1C1D" w:rsidP="005C1C1D">
      <w:pPr>
        <w:pStyle w:val="Point0"/>
        <w:rPr>
          <w:lang w:val="en-GB"/>
        </w:rPr>
      </w:pPr>
      <w:r w:rsidRPr="00D8063B">
        <w:rPr>
          <w:lang w:val="en-GB"/>
        </w:rPr>
        <w:tab/>
      </w:r>
      <w:ins w:id="1633" w:author="Author">
        <w:r w:rsidR="005F3A13" w:rsidRPr="00D8063B">
          <w:rPr>
            <w:lang w:val="en-GB"/>
          </w:rPr>
          <w:t>a</w:t>
        </w:r>
      </w:ins>
      <w:del w:id="1634" w:author="Author">
        <w:r w:rsidRPr="00D8063B" w:rsidDel="005F3A13">
          <w:rPr>
            <w:lang w:val="en-GB"/>
          </w:rPr>
          <w:delText>f</w:delText>
        </w:r>
      </w:del>
      <w:r w:rsidRPr="00D8063B">
        <w:rPr>
          <w:lang w:val="en-GB"/>
        </w:rPr>
        <w:t>)</w:t>
      </w:r>
      <w:r w:rsidRPr="00D8063B">
        <w:rPr>
          <w:lang w:val="en-GB"/>
        </w:rPr>
        <w:tab/>
        <w:t>Cash shall be reported in one row per currency, for each combination of items C0060, C0070, C0080, and C0090;</w:t>
      </w:r>
    </w:p>
    <w:p w14:paraId="62B66364" w14:textId="0C62FB80" w:rsidR="005C1C1D" w:rsidRPr="00D8063B" w:rsidRDefault="005C1C1D" w:rsidP="005C1C1D">
      <w:pPr>
        <w:pStyle w:val="Point0"/>
        <w:rPr>
          <w:lang w:val="en-GB"/>
        </w:rPr>
      </w:pPr>
      <w:r w:rsidRPr="00D8063B">
        <w:rPr>
          <w:lang w:val="en-GB"/>
        </w:rPr>
        <w:tab/>
      </w:r>
      <w:ins w:id="1635" w:author="Author">
        <w:r w:rsidR="005F3A13" w:rsidRPr="00D8063B">
          <w:rPr>
            <w:lang w:val="en-GB"/>
          </w:rPr>
          <w:t>b</w:t>
        </w:r>
      </w:ins>
      <w:del w:id="1636" w:author="Author">
        <w:r w:rsidRPr="00D8063B" w:rsidDel="005F3A13">
          <w:rPr>
            <w:lang w:val="en-GB"/>
          </w:rPr>
          <w:delText>g</w:delText>
        </w:r>
      </w:del>
      <w:r w:rsidRPr="00D8063B">
        <w:rPr>
          <w:lang w:val="en-GB"/>
        </w:rPr>
        <w:t>)</w:t>
      </w:r>
      <w:r w:rsidRPr="00D8063B">
        <w:rPr>
          <w:lang w:val="en-GB"/>
        </w:rPr>
        <w:tab/>
        <w:t>Transferable deposits (cash equivalents) and other deposits with maturity of less than one year shall be reported in one row per pair of bank and currency, for each combination of items C0060, C0070, C0080, C0090 and C0290;</w:t>
      </w:r>
    </w:p>
    <w:p w14:paraId="0A0FEA18" w14:textId="4C570AE8" w:rsidR="005C1C1D" w:rsidRPr="00D8063B" w:rsidRDefault="005C1C1D" w:rsidP="005C1C1D">
      <w:pPr>
        <w:pStyle w:val="Point0"/>
        <w:rPr>
          <w:lang w:val="en-GB"/>
        </w:rPr>
      </w:pPr>
      <w:r w:rsidRPr="00D8063B">
        <w:rPr>
          <w:lang w:val="en-GB"/>
        </w:rPr>
        <w:tab/>
      </w:r>
      <w:ins w:id="1637" w:author="Author">
        <w:r w:rsidR="005F3A13" w:rsidRPr="00D8063B">
          <w:rPr>
            <w:lang w:val="en-GB"/>
          </w:rPr>
          <w:t>c</w:t>
        </w:r>
      </w:ins>
      <w:del w:id="1638" w:author="Author">
        <w:r w:rsidRPr="00D8063B" w:rsidDel="005F3A13">
          <w:rPr>
            <w:lang w:val="en-GB"/>
          </w:rPr>
          <w:delText>h</w:delText>
        </w:r>
      </w:del>
      <w:r w:rsidRPr="00D8063B">
        <w:rPr>
          <w:lang w:val="en-GB"/>
        </w:rPr>
        <w:t>)</w:t>
      </w:r>
      <w:r w:rsidRPr="00D8063B">
        <w:rPr>
          <w:lang w:val="en-GB"/>
        </w:rPr>
        <w:tab/>
        <w:t>Mortgages and loans to individuals, including loans on policies, shall be reported in two rows, one row regarding loans to administrative, management and supervisory body, for each combination of items C0060, C0070, C0080, C0090 and C0290 and another regarding loans to other natural persons, for each combination of items C0060, C0070, C0080, C0090 and C0290;</w:t>
      </w:r>
    </w:p>
    <w:p w14:paraId="1F944A60" w14:textId="424A42F8" w:rsidR="005C1C1D" w:rsidRPr="00D8063B" w:rsidRDefault="005C1C1D" w:rsidP="005C1C1D">
      <w:pPr>
        <w:pStyle w:val="Point0"/>
        <w:rPr>
          <w:lang w:val="en-GB"/>
        </w:rPr>
      </w:pPr>
      <w:r w:rsidRPr="00D8063B">
        <w:rPr>
          <w:lang w:val="en-GB"/>
        </w:rPr>
        <w:tab/>
      </w:r>
      <w:ins w:id="1639" w:author="Author">
        <w:r w:rsidR="005F3A13" w:rsidRPr="00D8063B">
          <w:rPr>
            <w:lang w:val="en-GB"/>
          </w:rPr>
          <w:t>d</w:t>
        </w:r>
      </w:ins>
      <w:del w:id="1640" w:author="Author">
        <w:r w:rsidRPr="00D8063B" w:rsidDel="005F3A13">
          <w:rPr>
            <w:lang w:val="en-GB"/>
          </w:rPr>
          <w:delText>i</w:delText>
        </w:r>
      </w:del>
      <w:r w:rsidRPr="00D8063B">
        <w:rPr>
          <w:lang w:val="en-GB"/>
        </w:rPr>
        <w:t>)</w:t>
      </w:r>
      <w:r w:rsidRPr="00D8063B">
        <w:rPr>
          <w:lang w:val="en-GB"/>
        </w:rPr>
        <w:tab/>
        <w:t>Deposits to cedants shall be reported in one single line,</w:t>
      </w:r>
      <w:del w:id="1641" w:author="Author">
        <w:r w:rsidRPr="00D8063B" w:rsidDel="007F79F3">
          <w:rPr>
            <w:lang w:val="en-GB"/>
          </w:rPr>
          <w:delText>,</w:delText>
        </w:r>
      </w:del>
      <w:r w:rsidRPr="00D8063B">
        <w:rPr>
          <w:lang w:val="en-GB"/>
        </w:rPr>
        <w:t xml:space="preserve"> for each combination of items C0060, C0070, C0080 and C0090;</w:t>
      </w:r>
    </w:p>
    <w:p w14:paraId="16F60C6F" w14:textId="35F7F205" w:rsidR="005C1C1D" w:rsidRPr="00D8063B" w:rsidRDefault="005C1C1D" w:rsidP="005C1C1D">
      <w:pPr>
        <w:pStyle w:val="Point0"/>
        <w:rPr>
          <w:lang w:val="en-GB"/>
        </w:rPr>
      </w:pPr>
      <w:r w:rsidRPr="00D8063B">
        <w:rPr>
          <w:lang w:val="en-GB"/>
        </w:rPr>
        <w:tab/>
      </w:r>
      <w:ins w:id="1642" w:author="Author">
        <w:r w:rsidR="005F3A13" w:rsidRPr="00D8063B">
          <w:rPr>
            <w:lang w:val="en-GB"/>
          </w:rPr>
          <w:t>e</w:t>
        </w:r>
      </w:ins>
      <w:del w:id="1643" w:author="Author">
        <w:r w:rsidRPr="00D8063B" w:rsidDel="005F3A13">
          <w:rPr>
            <w:lang w:val="en-GB"/>
          </w:rPr>
          <w:delText>j</w:delText>
        </w:r>
      </w:del>
      <w:r w:rsidRPr="00D8063B">
        <w:rPr>
          <w:lang w:val="en-GB"/>
        </w:rPr>
        <w:t>)</w:t>
      </w:r>
      <w:r w:rsidRPr="00D8063B">
        <w:rPr>
          <w:lang w:val="en-GB"/>
        </w:rPr>
        <w:tab/>
        <w:t>Plant and equipment for the own use of the undertaking shall be reported in one single line, for each combination of items C0060, C0070, C0080 and C0090.</w:t>
      </w:r>
    </w:p>
    <w:p w14:paraId="55EE955C" w14:textId="29DA5D01" w:rsidR="005F3A13" w:rsidRPr="00D8063B" w:rsidRDefault="005F3A13" w:rsidP="00260EA7">
      <w:pPr>
        <w:rPr>
          <w:ins w:id="1644" w:author="Author"/>
          <w:lang w:val="en-GB"/>
        </w:rPr>
      </w:pPr>
      <w:ins w:id="1645" w:author="Author">
        <w:r w:rsidRPr="00D8063B">
          <w:rPr>
            <w:lang w:val="en-GB"/>
          </w:rPr>
          <w:t xml:space="preserve">All reporting items shall be reported, </w:t>
        </w:r>
        <w:r w:rsidR="000778E9" w:rsidRPr="00D8063B">
          <w:rPr>
            <w:lang w:val="en-GB"/>
          </w:rPr>
          <w:t>except</w:t>
        </w:r>
        <w:r w:rsidRPr="00D8063B">
          <w:rPr>
            <w:lang w:val="en-GB"/>
          </w:rPr>
          <w:t xml:space="preserve"> when otherwise stated in these instructions.</w:t>
        </w:r>
      </w:ins>
    </w:p>
    <w:p w14:paraId="5D627DC4" w14:textId="58712006" w:rsidR="005F3A13" w:rsidRPr="00D8063B" w:rsidRDefault="005F3A13" w:rsidP="00260EA7">
      <w:pPr>
        <w:rPr>
          <w:ins w:id="1646" w:author="Author"/>
          <w:lang w:val="en-GB"/>
        </w:rPr>
      </w:pPr>
      <w:ins w:id="1647" w:author="Author">
        <w:r w:rsidRPr="00D8063B">
          <w:rPr>
            <w:lang w:val="en-GB"/>
          </w:rPr>
          <w:t xml:space="preserve">Items C0110, C0120, C0121, C0122, C0130, C0140, </w:t>
        </w:r>
        <w:del w:id="1648" w:author="Author">
          <w:r w:rsidRPr="00D8063B" w:rsidDel="001D2614">
            <w:rPr>
              <w:lang w:val="en-GB"/>
            </w:rPr>
            <w:delText xml:space="preserve">C0141, </w:delText>
          </w:r>
          <w:r w:rsidRPr="00D8063B" w:rsidDel="00F301D4">
            <w:rPr>
              <w:lang w:val="en-GB"/>
            </w:rPr>
            <w:delText>C0160</w:delText>
          </w:r>
        </w:del>
        <w:r w:rsidRPr="00D8063B">
          <w:rPr>
            <w:lang w:val="en-GB"/>
          </w:rPr>
          <w:t>, C0190, C0200, C0230, C0270, C0280, C0310, C0370, C0380 are</w:t>
        </w:r>
        <w:r w:rsidR="00BC256E">
          <w:rPr>
            <w:lang w:val="en-GB"/>
          </w:rPr>
          <w:t xml:space="preserve"> not</w:t>
        </w:r>
        <w:del w:id="1649" w:author="Author">
          <w:r w:rsidRPr="00D8063B" w:rsidDel="00BC256E">
            <w:rPr>
              <w:lang w:val="en-GB"/>
            </w:rPr>
            <w:delText>n’t</w:delText>
          </w:r>
        </w:del>
        <w:r w:rsidRPr="00D8063B">
          <w:rPr>
            <w:lang w:val="en-GB"/>
          </w:rPr>
          <w:t xml:space="preserve"> applicable to CIC 09 - Other investments.</w:t>
        </w:r>
      </w:ins>
    </w:p>
    <w:p w14:paraId="51135BC6" w14:textId="3B483D3F" w:rsidR="005C1C1D" w:rsidRPr="00D8063B" w:rsidRDefault="005C1C1D" w:rsidP="00260EA7">
      <w:pPr>
        <w:rPr>
          <w:lang w:val="en-GB"/>
        </w:rPr>
      </w:pPr>
      <w:r w:rsidRPr="00D8063B">
        <w:rPr>
          <w:lang w:val="en-GB"/>
        </w:rPr>
        <w:t>This template comprises two tables: Information on positions held and Information on assets.</w:t>
      </w:r>
    </w:p>
    <w:p w14:paraId="6EB49D02" w14:textId="77777777" w:rsidR="005C1C1D" w:rsidRPr="00D8063B" w:rsidRDefault="005C1C1D" w:rsidP="005C1C1D">
      <w:pPr>
        <w:rPr>
          <w:lang w:val="en-GB"/>
        </w:rPr>
      </w:pPr>
      <w:r w:rsidRPr="00D8063B">
        <w:rPr>
          <w:lang w:val="en-GB"/>
        </w:rPr>
        <w:t>On the table Information on positions held, each asset shall be reported separately in as many lines as needed in order to properly fill in all non-monetary variables with the exception of item ‘Quantity’, requested in that table. If for the same asset two values can be attributed to one variable, then this asset needs to be reported in more than one line.</w:t>
      </w:r>
    </w:p>
    <w:p w14:paraId="6BAB8B85" w14:textId="77777777" w:rsidR="005C1C1D" w:rsidRPr="00D8063B" w:rsidRDefault="005C1C1D" w:rsidP="005C1C1D">
      <w:pPr>
        <w:rPr>
          <w:lang w:val="en-GB"/>
        </w:rPr>
      </w:pPr>
      <w:r w:rsidRPr="00D8063B">
        <w:rPr>
          <w:lang w:val="en-GB"/>
        </w:rPr>
        <w:t>On the table Information on assets, each asset shall be reported separately, with one row for each asset, filling in all applicable variables requested in that table.</w:t>
      </w:r>
    </w:p>
    <w:p w14:paraId="2F14685A" w14:textId="77777777" w:rsidR="005C1C1D" w:rsidRPr="00D8063B" w:rsidRDefault="005C1C1D" w:rsidP="005C1C1D">
      <w:pPr>
        <w:rPr>
          <w:lang w:val="en-GB"/>
        </w:rPr>
      </w:pPr>
      <w:r w:rsidRPr="00D8063B">
        <w:rPr>
          <w:lang w:val="en-GB"/>
        </w:rPr>
        <w:t>The template is applicable for method 1 (Accounting consolidation–based method), method 2 (Deduction and aggregation method) and a combination of methods 1 and 2.</w:t>
      </w:r>
    </w:p>
    <w:p w14:paraId="3CF40210" w14:textId="77777777" w:rsidR="005C1C1D" w:rsidRPr="00D8063B" w:rsidRDefault="005C1C1D" w:rsidP="005C1C1D">
      <w:pPr>
        <w:rPr>
          <w:lang w:val="en-GB"/>
        </w:rPr>
      </w:pPr>
      <w:r w:rsidRPr="00D8063B">
        <w:rPr>
          <w:lang w:val="en-GB"/>
        </w:rPr>
        <w:t>Where method 1 is used exclusively, the reporting shall reflect the consolidated position of the assets net of intra–group transactions held. The reporting shall be made as follows:</w:t>
      </w:r>
    </w:p>
    <w:p w14:paraId="77FFF095" w14:textId="77777777" w:rsidR="005C1C1D" w:rsidRPr="00D8063B" w:rsidRDefault="005C1C1D" w:rsidP="005C1C1D">
      <w:pPr>
        <w:pStyle w:val="Tiret0"/>
        <w:numPr>
          <w:ilvl w:val="0"/>
          <w:numId w:val="14"/>
        </w:numPr>
        <w:ind w:left="851" w:hanging="851"/>
        <w:rPr>
          <w:lang w:val="en-GB"/>
        </w:rPr>
      </w:pPr>
      <w:r w:rsidRPr="00D8063B">
        <w:rPr>
          <w:lang w:val="en-GB"/>
        </w:rPr>
        <w:lastRenderedPageBreak/>
        <w:t>Item ‘Legal name of the undertaking — C0010’ and ‘Identification code of the undertaking — C0020’ shall not be reported;</w:t>
      </w:r>
    </w:p>
    <w:p w14:paraId="30BD7CFD" w14:textId="77777777" w:rsidR="005C1C1D" w:rsidRPr="00D8063B" w:rsidRDefault="005C1C1D" w:rsidP="005C1C1D">
      <w:pPr>
        <w:pStyle w:val="Tiret0"/>
        <w:numPr>
          <w:ilvl w:val="0"/>
          <w:numId w:val="14"/>
        </w:numPr>
        <w:ind w:left="851" w:hanging="851"/>
        <w:rPr>
          <w:lang w:val="en-GB"/>
        </w:rPr>
      </w:pPr>
      <w:r w:rsidRPr="00D8063B">
        <w:rPr>
          <w:lang w:val="en-GB"/>
        </w:rPr>
        <w:t>The assets held by the participating insurance and reinsurance undertakings or insurance holding companies or mixed–financial holding companies shall be reported item by item;</w:t>
      </w:r>
    </w:p>
    <w:p w14:paraId="7070CF4C" w14:textId="77777777" w:rsidR="005C1C1D" w:rsidRPr="00D8063B" w:rsidRDefault="005C1C1D" w:rsidP="005C1C1D">
      <w:pPr>
        <w:pStyle w:val="Tiret0"/>
        <w:numPr>
          <w:ilvl w:val="0"/>
          <w:numId w:val="14"/>
        </w:numPr>
        <w:ind w:left="851" w:hanging="851"/>
        <w:rPr>
          <w:lang w:val="en-GB"/>
        </w:rPr>
      </w:pPr>
      <w:r w:rsidRPr="00D8063B">
        <w:rPr>
          <w:lang w:val="en-GB"/>
        </w:rPr>
        <w:t>The assets held by undertakings consolidated in accordance with Article 335, paragraph 1, (a), (b) and (c) of Delegated Regulation (EU) 2015/35 shall be reported item by item;</w:t>
      </w:r>
    </w:p>
    <w:p w14:paraId="32CD8B33" w14:textId="77777777" w:rsidR="005C1C1D" w:rsidRPr="00D8063B" w:rsidRDefault="005C1C1D" w:rsidP="005C1C1D">
      <w:pPr>
        <w:pStyle w:val="Tiret0"/>
        <w:numPr>
          <w:ilvl w:val="0"/>
          <w:numId w:val="14"/>
        </w:numPr>
        <w:ind w:left="851" w:hanging="851"/>
        <w:rPr>
          <w:lang w:val="en-GB"/>
        </w:rPr>
      </w:pPr>
      <w:r w:rsidRPr="00D8063B">
        <w:rPr>
          <w:lang w:val="en-GB"/>
        </w:rPr>
        <w:t>Participations in undertakings consolidated in accordance with Article 335, paragraph 1, (d), (e) and (f) of Delegated Regulation (EU) 2015/35 shall be reported in one row and identify it by using the available options in cell C0310.</w:t>
      </w:r>
    </w:p>
    <w:p w14:paraId="1261EF48" w14:textId="77777777" w:rsidR="005C1C1D" w:rsidRPr="00D8063B" w:rsidRDefault="005C1C1D" w:rsidP="005C1C1D">
      <w:pPr>
        <w:rPr>
          <w:lang w:val="en-GB"/>
        </w:rPr>
      </w:pPr>
      <w:r w:rsidRPr="00D8063B">
        <w:rPr>
          <w:lang w:val="en-GB"/>
        </w:rPr>
        <w:t>Where method 2 is used exclusively, the reporting shall include the detailed list of the assets held by the participating undertakings, the insurance holding companies and subsidiaries and one row for each non–controlled participation. The assets reported shall not take into account the proportional share used for group solvency calculation. The reporting shall be made as follows:</w:t>
      </w:r>
    </w:p>
    <w:p w14:paraId="52256922"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003F1E3D" w14:textId="77777777" w:rsidR="005C1C1D" w:rsidRPr="00D8063B" w:rsidRDefault="005C1C1D" w:rsidP="005C1C1D">
      <w:pPr>
        <w:pStyle w:val="Tiret0"/>
        <w:numPr>
          <w:ilvl w:val="0"/>
          <w:numId w:val="14"/>
        </w:numPr>
        <w:ind w:left="851" w:hanging="851"/>
        <w:rPr>
          <w:lang w:val="en-GB"/>
        </w:rPr>
      </w:pPr>
      <w:r w:rsidRPr="00D8063B">
        <w:rPr>
          <w:lang w:val="en-GB"/>
        </w:rPr>
        <w:t>The assets held by the participating insurance and reinsurance undertakings or insurance holding companies or mixed–financial holding companies shall be reported item by item;</w:t>
      </w:r>
    </w:p>
    <w:p w14:paraId="1077B852" w14:textId="77777777" w:rsidR="005C1C1D" w:rsidRPr="00D8063B" w:rsidRDefault="005C1C1D" w:rsidP="005C1C1D">
      <w:pPr>
        <w:pStyle w:val="Tiret0"/>
        <w:numPr>
          <w:ilvl w:val="0"/>
          <w:numId w:val="14"/>
        </w:numPr>
        <w:ind w:left="851" w:hanging="851"/>
        <w:rPr>
          <w:lang w:val="en-GB"/>
        </w:rPr>
      </w:pPr>
      <w:r w:rsidRPr="00D8063B">
        <w:rPr>
          <w:lang w:val="en-GB"/>
        </w:rPr>
        <w:t>The assets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5BE6D112" w14:textId="77777777" w:rsidR="005C1C1D" w:rsidRPr="00D8063B" w:rsidRDefault="005C1C1D" w:rsidP="005C1C1D">
      <w:pPr>
        <w:pStyle w:val="Tiret0"/>
        <w:numPr>
          <w:ilvl w:val="0"/>
          <w:numId w:val="14"/>
        </w:numPr>
        <w:ind w:left="851" w:hanging="851"/>
        <w:rPr>
          <w:lang w:val="en-GB"/>
        </w:rPr>
      </w:pPr>
      <w:r w:rsidRPr="00D8063B">
        <w:rPr>
          <w:lang w:val="en-GB"/>
        </w:rPr>
        <w:t>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participation;</w:t>
      </w:r>
    </w:p>
    <w:p w14:paraId="40EF78FC" w14:textId="77777777" w:rsidR="005C1C1D" w:rsidRPr="00D8063B" w:rsidRDefault="005C1C1D" w:rsidP="005C1C1D">
      <w:pPr>
        <w:pStyle w:val="Tiret0"/>
        <w:numPr>
          <w:ilvl w:val="0"/>
          <w:numId w:val="14"/>
        </w:numPr>
        <w:ind w:left="851" w:hanging="851"/>
        <w:rPr>
          <w:lang w:val="en-GB"/>
        </w:rPr>
      </w:pPr>
      <w:r w:rsidRPr="00D8063B">
        <w:rPr>
          <w:lang w:val="en-GB"/>
        </w:rPr>
        <w:t>The assets held by undertakings from the other financial sectors shall not be included.</w:t>
      </w:r>
    </w:p>
    <w:p w14:paraId="3E01389C" w14:textId="77777777" w:rsidR="005C1C1D" w:rsidRPr="00D8063B" w:rsidRDefault="005C1C1D" w:rsidP="005C1C1D">
      <w:pPr>
        <w:rPr>
          <w:lang w:val="en-GB"/>
        </w:rPr>
      </w:pPr>
      <w:r w:rsidRPr="00D8063B">
        <w:rPr>
          <w:lang w:val="en-GB"/>
        </w:rPr>
        <w:t>Where a combination of methods 1 and 2 is used, one part of the reporting reflects the consolidated position of the assets, net of intra–group transactions, which must be reported and the other part of the reporting shall include the detailed list of the assets held by the participating undertakings, the insurance holding companies or mixed–financial holding companies and subsidiaries and one row for each non–controlled participation, net of intra–group transactions and regardless of the proportional share used.</w:t>
      </w:r>
    </w:p>
    <w:p w14:paraId="4FE58313" w14:textId="77777777" w:rsidR="005C1C1D" w:rsidRPr="00D8063B" w:rsidRDefault="005C1C1D" w:rsidP="005C1C1D">
      <w:pPr>
        <w:rPr>
          <w:lang w:val="en-GB"/>
        </w:rPr>
      </w:pPr>
      <w:r w:rsidRPr="00D8063B">
        <w:rPr>
          <w:lang w:val="en-GB"/>
        </w:rPr>
        <w:t>The first part of the reporting shall be made as follows:</w:t>
      </w:r>
    </w:p>
    <w:p w14:paraId="32E257E7"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30531741" w14:textId="77777777" w:rsidR="005C1C1D" w:rsidRPr="00D8063B" w:rsidRDefault="005C1C1D" w:rsidP="005C1C1D">
      <w:pPr>
        <w:pStyle w:val="Tiret0"/>
        <w:numPr>
          <w:ilvl w:val="0"/>
          <w:numId w:val="14"/>
        </w:numPr>
        <w:ind w:left="851" w:hanging="851"/>
        <w:rPr>
          <w:lang w:val="en-GB"/>
        </w:rPr>
      </w:pPr>
      <w:r w:rsidRPr="00D8063B">
        <w:rPr>
          <w:lang w:val="en-GB"/>
        </w:rPr>
        <w:t>The assets held by participating insurance and reinsurance undertakings or insurance holding companies or mixed–financial holding companies shall be reported item by item;</w:t>
      </w:r>
    </w:p>
    <w:p w14:paraId="7EAFE663" w14:textId="77777777" w:rsidR="005C1C1D" w:rsidRPr="00D8063B" w:rsidRDefault="005C1C1D" w:rsidP="005C1C1D">
      <w:pPr>
        <w:pStyle w:val="Tiret0"/>
        <w:numPr>
          <w:ilvl w:val="0"/>
          <w:numId w:val="14"/>
        </w:numPr>
        <w:ind w:left="851" w:hanging="851"/>
        <w:rPr>
          <w:lang w:val="en-GB"/>
        </w:rPr>
      </w:pPr>
      <w:r w:rsidRPr="00D8063B">
        <w:rPr>
          <w:lang w:val="en-GB"/>
        </w:rPr>
        <w:t>The assets held by undertakings consolidated in accordance with Article 335, paragraph 1, (a), (b) and (c) of Delegated Regulation (EU) 2015/35 shall be reported item by item;</w:t>
      </w:r>
    </w:p>
    <w:p w14:paraId="3D2652A2" w14:textId="77777777" w:rsidR="005C1C1D" w:rsidRPr="00D8063B" w:rsidRDefault="005C1C1D" w:rsidP="005C1C1D">
      <w:pPr>
        <w:pStyle w:val="Tiret0"/>
        <w:numPr>
          <w:ilvl w:val="0"/>
          <w:numId w:val="14"/>
        </w:numPr>
        <w:ind w:left="851" w:hanging="851"/>
        <w:rPr>
          <w:lang w:val="en-GB"/>
        </w:rPr>
      </w:pPr>
      <w:r w:rsidRPr="00D8063B">
        <w:rPr>
          <w:lang w:val="en-GB"/>
        </w:rPr>
        <w:t>Participations in undertakings consolidated in accordance with Article 335, paragraph 1, (d), (e) and (f) of Delegated Regulation (EU) 2015/35 shall be reported in one row and identify it by using the available options in cell C0310;</w:t>
      </w:r>
    </w:p>
    <w:p w14:paraId="023CF5A2" w14:textId="77777777" w:rsidR="005C1C1D" w:rsidRPr="00D8063B" w:rsidRDefault="005C1C1D" w:rsidP="005C1C1D">
      <w:pPr>
        <w:pStyle w:val="Tiret0"/>
        <w:numPr>
          <w:ilvl w:val="0"/>
          <w:numId w:val="14"/>
        </w:numPr>
        <w:ind w:left="851" w:hanging="851"/>
        <w:rPr>
          <w:lang w:val="en-GB"/>
        </w:rPr>
      </w:pPr>
      <w:r w:rsidRPr="00D8063B">
        <w:rPr>
          <w:lang w:val="en-GB"/>
        </w:rPr>
        <w:t>Participations in undertakings under method 2 shall be reported one row for each subsidiary and non–controlled participation held and identify it by using the available options in cell C0310.</w:t>
      </w:r>
    </w:p>
    <w:p w14:paraId="77A80717" w14:textId="77777777" w:rsidR="005C1C1D" w:rsidRPr="00D8063B" w:rsidRDefault="005C1C1D" w:rsidP="005C1C1D">
      <w:pPr>
        <w:rPr>
          <w:lang w:val="en-GB"/>
        </w:rPr>
      </w:pPr>
      <w:r w:rsidRPr="00D8063B">
        <w:rPr>
          <w:lang w:val="en-GB"/>
        </w:rPr>
        <w:t>The second part of the reporting shall include the detailed list of the assets held by the participating undertakings, the insurance holding companies and subsidiaries and one row for each non–controlled participation, regardless of the proportional share used. The reporting shall be made as follows:</w:t>
      </w:r>
    </w:p>
    <w:p w14:paraId="0424E2E4"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1620EDAB" w14:textId="77777777" w:rsidR="005C1C1D" w:rsidRPr="00D8063B" w:rsidRDefault="005C1C1D" w:rsidP="005C1C1D">
      <w:pPr>
        <w:pStyle w:val="Tiret0"/>
        <w:numPr>
          <w:ilvl w:val="0"/>
          <w:numId w:val="14"/>
        </w:numPr>
        <w:ind w:left="851" w:hanging="851"/>
        <w:rPr>
          <w:lang w:val="en-GB"/>
        </w:rPr>
      </w:pPr>
      <w:r w:rsidRPr="00D8063B">
        <w:rPr>
          <w:lang w:val="en-GB"/>
        </w:rPr>
        <w:t>The assets held by participating insurance and reinsurance undertakings or insurance holding companies or mixed–financial holding companies under method 2 shall be reported item by item;</w:t>
      </w:r>
    </w:p>
    <w:p w14:paraId="084A6C60" w14:textId="77777777" w:rsidR="005C1C1D" w:rsidRPr="00D8063B" w:rsidRDefault="005C1C1D" w:rsidP="005C1C1D">
      <w:pPr>
        <w:pStyle w:val="Tiret0"/>
        <w:numPr>
          <w:ilvl w:val="0"/>
          <w:numId w:val="14"/>
        </w:numPr>
        <w:ind w:left="851" w:hanging="851"/>
        <w:rPr>
          <w:lang w:val="en-GB"/>
        </w:rPr>
      </w:pPr>
      <w:r w:rsidRPr="00D8063B">
        <w:rPr>
          <w:lang w:val="en-GB"/>
        </w:rPr>
        <w:t>The assets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2A2C5BA5" w14:textId="77777777" w:rsidR="005C1C1D" w:rsidRPr="00D8063B" w:rsidRDefault="005C1C1D" w:rsidP="005C1C1D">
      <w:pPr>
        <w:pStyle w:val="Tiret0"/>
        <w:numPr>
          <w:ilvl w:val="0"/>
          <w:numId w:val="14"/>
        </w:numPr>
        <w:ind w:left="851" w:hanging="851"/>
        <w:rPr>
          <w:lang w:val="en-GB"/>
        </w:rPr>
      </w:pPr>
      <w:r w:rsidRPr="00D8063B">
        <w:rPr>
          <w:lang w:val="en-GB"/>
        </w:rPr>
        <w:t>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participation;</w:t>
      </w:r>
    </w:p>
    <w:p w14:paraId="02C48856" w14:textId="77777777" w:rsidR="005C1C1D" w:rsidRPr="00D8063B" w:rsidRDefault="005C1C1D" w:rsidP="005C1C1D">
      <w:pPr>
        <w:pStyle w:val="Tiret0"/>
        <w:numPr>
          <w:ilvl w:val="0"/>
          <w:numId w:val="14"/>
        </w:numPr>
        <w:ind w:left="851" w:hanging="851"/>
        <w:rPr>
          <w:lang w:val="en-GB"/>
        </w:rPr>
      </w:pPr>
      <w:r w:rsidRPr="00D8063B">
        <w:rPr>
          <w:lang w:val="en-GB"/>
        </w:rPr>
        <w:t>The assets held by the undertakings from the other financial sectors shall not be included.</w:t>
      </w:r>
    </w:p>
    <w:p w14:paraId="48AEF1FB" w14:textId="77777777" w:rsidR="005C1C1D" w:rsidRPr="00D8063B" w:rsidRDefault="005C1C1D" w:rsidP="005C1C1D">
      <w:pPr>
        <w:rPr>
          <w:lang w:val="en-GB"/>
        </w:rPr>
      </w:pPr>
      <w:r w:rsidRPr="00D8063B">
        <w:rPr>
          <w:lang w:val="en-GB"/>
        </w:rPr>
        <w:t>The information regarding the external rating (C0320) and nominated External Credit Assessment Institutions (‘ECAI’) (C0330) may be limited (not reported) in the following circumstances:</w:t>
      </w:r>
    </w:p>
    <w:p w14:paraId="7A860080" w14:textId="0C3A9E4F" w:rsidR="005C1C1D" w:rsidRPr="00D8063B" w:rsidRDefault="005C1C1D" w:rsidP="005C1C1D">
      <w:pPr>
        <w:pStyle w:val="Point0"/>
        <w:rPr>
          <w:lang w:val="en-GB"/>
        </w:rPr>
      </w:pPr>
      <w:r w:rsidRPr="00D8063B">
        <w:rPr>
          <w:lang w:val="en-GB"/>
        </w:rPr>
        <w:tab/>
      </w:r>
      <w:del w:id="1650" w:author="Author">
        <w:r w:rsidRPr="00D8063B" w:rsidDel="00590752">
          <w:rPr>
            <w:lang w:val="en-GB"/>
          </w:rPr>
          <w:delText>e</w:delText>
        </w:r>
      </w:del>
      <w:ins w:id="1651" w:author="Author">
        <w:r w:rsidR="00590752">
          <w:rPr>
            <w:lang w:val="en-GB"/>
          </w:rPr>
          <w:t>a</w:t>
        </w:r>
      </w:ins>
      <w:r w:rsidRPr="00D8063B">
        <w:rPr>
          <w:lang w:val="en-GB"/>
        </w:rPr>
        <w:t>)</w:t>
      </w:r>
      <w:r w:rsidRPr="00D8063B">
        <w:rPr>
          <w:lang w:val="en-GB"/>
        </w:rPr>
        <w:tab/>
        <w:t>through a decision of the national supervisory authority (‘NSA’) under Article 254(2) of the Directive 2009/138/EC; or</w:t>
      </w:r>
    </w:p>
    <w:p w14:paraId="01CE28F0" w14:textId="3FD7F100" w:rsidR="005C1C1D" w:rsidRPr="00D8063B" w:rsidRDefault="005C1C1D" w:rsidP="005C1C1D">
      <w:pPr>
        <w:pStyle w:val="Point0"/>
        <w:rPr>
          <w:lang w:val="en-GB"/>
        </w:rPr>
      </w:pPr>
      <w:r w:rsidRPr="00D8063B">
        <w:rPr>
          <w:lang w:val="en-GB"/>
        </w:rPr>
        <w:tab/>
      </w:r>
      <w:ins w:id="1652" w:author="Author">
        <w:r w:rsidR="00590752">
          <w:rPr>
            <w:lang w:val="en-GB"/>
          </w:rPr>
          <w:t>b</w:t>
        </w:r>
      </w:ins>
      <w:del w:id="1653" w:author="Author">
        <w:r w:rsidRPr="00D8063B" w:rsidDel="00590752">
          <w:rPr>
            <w:lang w:val="en-GB"/>
          </w:rPr>
          <w:delText>f</w:delText>
        </w:r>
      </w:del>
      <w:r w:rsidRPr="00D8063B">
        <w:rPr>
          <w:lang w:val="en-GB"/>
        </w:rPr>
        <w:t>)</w:t>
      </w:r>
      <w:r w:rsidRPr="00D8063B">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14" w:type="dxa"/>
        <w:tblInd w:w="-3" w:type="dxa"/>
        <w:tblLayout w:type="fixed"/>
        <w:tblLook w:val="0000" w:firstRow="0" w:lastRow="0" w:firstColumn="0" w:lastColumn="0" w:noHBand="0" w:noVBand="0"/>
      </w:tblPr>
      <w:tblGrid>
        <w:gridCol w:w="1560"/>
        <w:gridCol w:w="1701"/>
        <w:gridCol w:w="82"/>
        <w:gridCol w:w="5871"/>
      </w:tblGrid>
      <w:tr w:rsidR="005C1C1D" w:rsidRPr="00D8063B" w14:paraId="2A9D2CF1" w14:textId="77777777" w:rsidTr="00390FDF">
        <w:tc>
          <w:tcPr>
            <w:tcW w:w="1560" w:type="dxa"/>
            <w:tcBorders>
              <w:top w:val="single" w:sz="2" w:space="0" w:color="auto"/>
              <w:left w:val="single" w:sz="2" w:space="0" w:color="auto"/>
              <w:bottom w:val="single" w:sz="2" w:space="0" w:color="auto"/>
              <w:right w:val="single" w:sz="2" w:space="0" w:color="auto"/>
            </w:tcBorders>
          </w:tcPr>
          <w:p w14:paraId="5D052B2B" w14:textId="77777777" w:rsidR="005C1C1D" w:rsidRPr="00D8063B" w:rsidRDefault="005C1C1D" w:rsidP="00DA6BCB">
            <w:pPr>
              <w:adjustRightInd w:val="0"/>
              <w:spacing w:before="0" w:after="0"/>
              <w:jc w:val="left"/>
              <w:rPr>
                <w:lang w:val="en-GB"/>
              </w:rPr>
            </w:pPr>
          </w:p>
        </w:tc>
        <w:tc>
          <w:tcPr>
            <w:tcW w:w="1783" w:type="dxa"/>
            <w:gridSpan w:val="2"/>
            <w:tcBorders>
              <w:top w:val="single" w:sz="2" w:space="0" w:color="auto"/>
              <w:left w:val="single" w:sz="2" w:space="0" w:color="auto"/>
              <w:bottom w:val="single" w:sz="2" w:space="0" w:color="auto"/>
              <w:right w:val="single" w:sz="2" w:space="0" w:color="auto"/>
            </w:tcBorders>
          </w:tcPr>
          <w:p w14:paraId="2A56025E" w14:textId="77777777" w:rsidR="005C1C1D" w:rsidRPr="00D8063B" w:rsidRDefault="005C1C1D" w:rsidP="00DA6BCB">
            <w:pPr>
              <w:pStyle w:val="NormalCentered"/>
              <w:rPr>
                <w:lang w:val="en-GB"/>
              </w:rPr>
            </w:pPr>
            <w:r w:rsidRPr="00D8063B">
              <w:rPr>
                <w:i/>
                <w:iCs/>
                <w:lang w:val="en-GB"/>
              </w:rPr>
              <w:t>ITEM</w:t>
            </w:r>
          </w:p>
        </w:tc>
        <w:tc>
          <w:tcPr>
            <w:tcW w:w="5871" w:type="dxa"/>
            <w:tcBorders>
              <w:top w:val="single" w:sz="2" w:space="0" w:color="auto"/>
              <w:left w:val="single" w:sz="2" w:space="0" w:color="auto"/>
              <w:bottom w:val="single" w:sz="2" w:space="0" w:color="auto"/>
              <w:right w:val="single" w:sz="2" w:space="0" w:color="auto"/>
            </w:tcBorders>
          </w:tcPr>
          <w:p w14:paraId="40A5904A" w14:textId="77777777" w:rsidR="005C1C1D" w:rsidRPr="00D8063B" w:rsidRDefault="005C1C1D" w:rsidP="00DA6BCB">
            <w:pPr>
              <w:pStyle w:val="NormalCentered"/>
              <w:rPr>
                <w:lang w:val="en-GB"/>
              </w:rPr>
            </w:pPr>
            <w:r w:rsidRPr="00D8063B">
              <w:rPr>
                <w:i/>
                <w:iCs/>
                <w:lang w:val="en-GB"/>
              </w:rPr>
              <w:t>INSTRUCTIONS</w:t>
            </w:r>
          </w:p>
        </w:tc>
      </w:tr>
      <w:tr w:rsidR="004127F8" w:rsidRPr="00D8063B" w14:paraId="25855B31" w14:textId="77777777" w:rsidTr="00390FDF">
        <w:tc>
          <w:tcPr>
            <w:tcW w:w="9214" w:type="dxa"/>
            <w:gridSpan w:val="4"/>
            <w:tcBorders>
              <w:top w:val="single" w:sz="2" w:space="0" w:color="auto"/>
              <w:left w:val="single" w:sz="2" w:space="0" w:color="auto"/>
              <w:bottom w:val="single" w:sz="2" w:space="0" w:color="auto"/>
              <w:right w:val="single" w:sz="2" w:space="0" w:color="auto"/>
            </w:tcBorders>
          </w:tcPr>
          <w:p w14:paraId="239851C3" w14:textId="122966E3" w:rsidR="004127F8" w:rsidRPr="00D8063B" w:rsidRDefault="004127F8" w:rsidP="006D7D64">
            <w:pPr>
              <w:pStyle w:val="NormalCentered"/>
              <w:jc w:val="left"/>
              <w:rPr>
                <w:lang w:val="en-GB"/>
              </w:rPr>
            </w:pPr>
            <w:r w:rsidRPr="00D8063B">
              <w:rPr>
                <w:i/>
                <w:iCs/>
                <w:lang w:val="en-GB"/>
              </w:rPr>
              <w:t>Information on positions held</w:t>
            </w:r>
          </w:p>
        </w:tc>
      </w:tr>
      <w:tr w:rsidR="005C1C1D" w:rsidRPr="00D8063B" w14:paraId="5F71A9A7" w14:textId="77777777" w:rsidTr="00390FDF">
        <w:tc>
          <w:tcPr>
            <w:tcW w:w="1560" w:type="dxa"/>
            <w:tcBorders>
              <w:top w:val="single" w:sz="2" w:space="0" w:color="auto"/>
              <w:left w:val="single" w:sz="2" w:space="0" w:color="auto"/>
              <w:bottom w:val="single" w:sz="2" w:space="0" w:color="auto"/>
              <w:right w:val="single" w:sz="2" w:space="0" w:color="auto"/>
            </w:tcBorders>
          </w:tcPr>
          <w:p w14:paraId="080826DE" w14:textId="77777777" w:rsidR="005C1C1D" w:rsidRPr="00D8063B" w:rsidRDefault="005C1C1D" w:rsidP="00DA6BCB">
            <w:pPr>
              <w:pStyle w:val="NormalLeft"/>
              <w:rPr>
                <w:lang w:val="en-GB"/>
              </w:rPr>
            </w:pPr>
            <w:r w:rsidRPr="00D8063B">
              <w:rPr>
                <w:lang w:val="en-GB"/>
              </w:rPr>
              <w:t>C0010</w:t>
            </w:r>
          </w:p>
        </w:tc>
        <w:tc>
          <w:tcPr>
            <w:tcW w:w="1783" w:type="dxa"/>
            <w:gridSpan w:val="2"/>
            <w:tcBorders>
              <w:top w:val="single" w:sz="2" w:space="0" w:color="auto"/>
              <w:left w:val="single" w:sz="2" w:space="0" w:color="auto"/>
              <w:bottom w:val="single" w:sz="2" w:space="0" w:color="auto"/>
              <w:right w:val="single" w:sz="2" w:space="0" w:color="auto"/>
            </w:tcBorders>
          </w:tcPr>
          <w:p w14:paraId="3BC7D1BD" w14:textId="77777777" w:rsidR="005C1C1D" w:rsidRPr="00D8063B" w:rsidRDefault="005C1C1D" w:rsidP="00DA6BCB">
            <w:pPr>
              <w:pStyle w:val="NormalLeft"/>
              <w:rPr>
                <w:lang w:val="en-GB"/>
              </w:rPr>
            </w:pPr>
            <w:r w:rsidRPr="00D8063B">
              <w:rPr>
                <w:lang w:val="en-GB"/>
              </w:rPr>
              <w:t>Legal name of the undertaking</w:t>
            </w:r>
          </w:p>
        </w:tc>
        <w:tc>
          <w:tcPr>
            <w:tcW w:w="5871" w:type="dxa"/>
            <w:tcBorders>
              <w:top w:val="single" w:sz="2" w:space="0" w:color="auto"/>
              <w:left w:val="single" w:sz="2" w:space="0" w:color="auto"/>
              <w:bottom w:val="single" w:sz="2" w:space="0" w:color="auto"/>
              <w:right w:val="single" w:sz="2" w:space="0" w:color="auto"/>
            </w:tcBorders>
          </w:tcPr>
          <w:p w14:paraId="7BC6173F" w14:textId="77777777" w:rsidR="005C1C1D" w:rsidRPr="00D8063B" w:rsidRDefault="005C1C1D" w:rsidP="00DA6BCB">
            <w:pPr>
              <w:pStyle w:val="NormalLeft"/>
              <w:rPr>
                <w:lang w:val="en-GB"/>
              </w:rPr>
            </w:pPr>
            <w:r w:rsidRPr="00D8063B">
              <w:rPr>
                <w:lang w:val="en-GB"/>
              </w:rPr>
              <w:t>Identify the legal name of the undertaking within the scope of group supervision that holds the asset.</w:t>
            </w:r>
          </w:p>
          <w:p w14:paraId="7976D90C" w14:textId="77777777" w:rsidR="005C1C1D" w:rsidRPr="00D8063B" w:rsidRDefault="005C1C1D" w:rsidP="00DA6BCB">
            <w:pPr>
              <w:pStyle w:val="NormalLeft"/>
              <w:rPr>
                <w:lang w:val="en-GB"/>
              </w:rPr>
            </w:pPr>
            <w:r w:rsidRPr="00D8063B">
              <w:rPr>
                <w:lang w:val="en-GB"/>
              </w:rPr>
              <w:t>This item shall be filled in only when it relates to assets held by participating undertakings, insurance holding companies, mixed–financial holding companies and subsidiaries under deduction and aggregation method.</w:t>
            </w:r>
          </w:p>
        </w:tc>
      </w:tr>
      <w:tr w:rsidR="005C1C1D" w:rsidRPr="00D8063B" w14:paraId="699F980A" w14:textId="77777777" w:rsidTr="00390FDF">
        <w:tc>
          <w:tcPr>
            <w:tcW w:w="1560" w:type="dxa"/>
            <w:tcBorders>
              <w:top w:val="single" w:sz="2" w:space="0" w:color="auto"/>
              <w:left w:val="single" w:sz="2" w:space="0" w:color="auto"/>
              <w:bottom w:val="single" w:sz="2" w:space="0" w:color="auto"/>
              <w:right w:val="single" w:sz="2" w:space="0" w:color="auto"/>
            </w:tcBorders>
          </w:tcPr>
          <w:p w14:paraId="26865518" w14:textId="77777777" w:rsidR="005C1C1D" w:rsidRPr="00D8063B" w:rsidRDefault="005C1C1D" w:rsidP="00DA6BCB">
            <w:pPr>
              <w:pStyle w:val="NormalLeft"/>
              <w:rPr>
                <w:lang w:val="en-GB"/>
              </w:rPr>
            </w:pPr>
            <w:r w:rsidRPr="00D8063B">
              <w:rPr>
                <w:lang w:val="en-GB"/>
              </w:rPr>
              <w:t>C0020</w:t>
            </w:r>
          </w:p>
        </w:tc>
        <w:tc>
          <w:tcPr>
            <w:tcW w:w="1783" w:type="dxa"/>
            <w:gridSpan w:val="2"/>
            <w:tcBorders>
              <w:top w:val="single" w:sz="2" w:space="0" w:color="auto"/>
              <w:left w:val="single" w:sz="2" w:space="0" w:color="auto"/>
              <w:bottom w:val="single" w:sz="2" w:space="0" w:color="auto"/>
              <w:right w:val="single" w:sz="2" w:space="0" w:color="auto"/>
            </w:tcBorders>
          </w:tcPr>
          <w:p w14:paraId="0A7B4301" w14:textId="77777777" w:rsidR="005C1C1D" w:rsidRPr="00D8063B" w:rsidRDefault="005C1C1D" w:rsidP="00DA6BCB">
            <w:pPr>
              <w:pStyle w:val="NormalLeft"/>
              <w:rPr>
                <w:lang w:val="en-GB"/>
              </w:rPr>
            </w:pPr>
            <w:r w:rsidRPr="00D8063B">
              <w:rPr>
                <w:lang w:val="en-GB"/>
              </w:rPr>
              <w:t>Identification code of the undertaking</w:t>
            </w:r>
          </w:p>
        </w:tc>
        <w:tc>
          <w:tcPr>
            <w:tcW w:w="5871" w:type="dxa"/>
            <w:tcBorders>
              <w:top w:val="single" w:sz="2" w:space="0" w:color="auto"/>
              <w:left w:val="single" w:sz="2" w:space="0" w:color="auto"/>
              <w:bottom w:val="single" w:sz="2" w:space="0" w:color="auto"/>
              <w:right w:val="single" w:sz="2" w:space="0" w:color="auto"/>
            </w:tcBorders>
          </w:tcPr>
          <w:p w14:paraId="35C62334" w14:textId="272F0539" w:rsidR="005C1C1D" w:rsidRPr="00D8063B" w:rsidRDefault="005C1C1D" w:rsidP="00DA6BCB">
            <w:pPr>
              <w:pStyle w:val="NormalLeft"/>
              <w:rPr>
                <w:lang w:val="en-GB"/>
              </w:rPr>
            </w:pPr>
            <w:r w:rsidRPr="00D8063B">
              <w:rPr>
                <w:lang w:val="en-GB"/>
              </w:rPr>
              <w:t>Identification code by this order of priority</w:t>
            </w:r>
            <w:del w:id="1654" w:author="Author">
              <w:r w:rsidRPr="00D8063B" w:rsidDel="009912FC">
                <w:rPr>
                  <w:lang w:val="en-GB"/>
                </w:rPr>
                <w:delText xml:space="preserve"> if existent</w:delText>
              </w:r>
            </w:del>
            <w:r w:rsidRPr="00D8063B">
              <w:rPr>
                <w:lang w:val="en-GB"/>
              </w:rPr>
              <w:t>:</w:t>
            </w:r>
          </w:p>
          <w:p w14:paraId="0D415151" w14:textId="54F03D4C" w:rsidR="005C1C1D" w:rsidRPr="00342DBA" w:rsidRDefault="005C1C1D" w:rsidP="00342DBA">
            <w:pPr>
              <w:pStyle w:val="Tiret0"/>
              <w:numPr>
                <w:ilvl w:val="0"/>
                <w:numId w:val="14"/>
              </w:numPr>
              <w:ind w:left="851" w:hanging="851"/>
              <w:rPr>
                <w:lang w:val="en-GB"/>
              </w:rPr>
            </w:pPr>
            <w:r w:rsidRPr="00342DBA">
              <w:rPr>
                <w:lang w:val="en-GB"/>
              </w:rPr>
              <w:t>Legal Entity Identifier (LEI)</w:t>
            </w:r>
            <w:ins w:id="1655" w:author="Author">
              <w:r w:rsidR="00342DBA" w:rsidRPr="00342DBA">
                <w:rPr>
                  <w:lang w:val="en-GB"/>
                </w:rPr>
                <w:t xml:space="preserve"> mandatory if existing</w:t>
              </w:r>
            </w:ins>
            <w:r w:rsidRPr="00342DBA">
              <w:rPr>
                <w:lang w:val="en-GB"/>
              </w:rPr>
              <w:t>;</w:t>
            </w:r>
          </w:p>
          <w:p w14:paraId="1DD95896" w14:textId="12C2C785" w:rsidR="005C1C1D" w:rsidRPr="00D8063B" w:rsidRDefault="005C1C1D" w:rsidP="00DA6BCB">
            <w:pPr>
              <w:pStyle w:val="Tiret0"/>
              <w:numPr>
                <w:ilvl w:val="0"/>
                <w:numId w:val="14"/>
              </w:numPr>
              <w:ind w:left="851" w:hanging="851"/>
              <w:rPr>
                <w:lang w:val="en-GB"/>
              </w:rPr>
            </w:pPr>
            <w:r w:rsidRPr="00D8063B">
              <w:rPr>
                <w:lang w:val="en-GB"/>
              </w:rPr>
              <w:t>Specific code</w:t>
            </w:r>
            <w:ins w:id="1656" w:author="Author">
              <w:r w:rsidR="00342DBA" w:rsidRPr="000F6836">
                <w:rPr>
                  <w:lang w:val="en-GB"/>
                </w:rPr>
                <w:t xml:space="preserve"> in case of absence of LEI code</w:t>
              </w:r>
              <w:r w:rsidR="00342DBA">
                <w:rPr>
                  <w:lang w:val="en-GB"/>
                </w:rPr>
                <w:t>.</w:t>
              </w:r>
            </w:ins>
          </w:p>
          <w:p w14:paraId="362822E6" w14:textId="77777777" w:rsidR="005C1C1D" w:rsidRPr="00D8063B" w:rsidRDefault="005C1C1D" w:rsidP="00DA6BCB">
            <w:pPr>
              <w:pStyle w:val="NormalLeft"/>
              <w:rPr>
                <w:lang w:val="en-GB"/>
              </w:rPr>
            </w:pPr>
            <w:r w:rsidRPr="00D8063B">
              <w:rPr>
                <w:lang w:val="en-GB"/>
              </w:rPr>
              <w:t>Specific code:</w:t>
            </w:r>
          </w:p>
          <w:p w14:paraId="3CCF9212" w14:textId="491E3664" w:rsidR="005C1C1D" w:rsidRPr="00D8063B" w:rsidRDefault="005C1C1D" w:rsidP="00DA6BCB">
            <w:pPr>
              <w:pStyle w:val="Tiret0"/>
              <w:numPr>
                <w:ilvl w:val="0"/>
                <w:numId w:val="14"/>
              </w:numPr>
              <w:ind w:left="851" w:hanging="851"/>
              <w:rPr>
                <w:lang w:val="en-GB"/>
              </w:rPr>
            </w:pPr>
            <w:r w:rsidRPr="00D8063B">
              <w:rPr>
                <w:lang w:val="en-GB"/>
              </w:rPr>
              <w:t xml:space="preserve">For </w:t>
            </w:r>
            <w:del w:id="1657" w:author="Author">
              <w:r w:rsidRPr="00D8063B" w:rsidDel="00342DBA">
                <w:rPr>
                  <w:lang w:val="en-GB"/>
                </w:rPr>
                <w:delText xml:space="preserve">EEA insurance and reinsurance undertakings and other </w:delText>
              </w:r>
            </w:del>
            <w:r w:rsidRPr="00D8063B">
              <w:rPr>
                <w:lang w:val="en-GB"/>
              </w:rPr>
              <w:t xml:space="preserve">EEA regulated undertakings </w:t>
            </w:r>
            <w:ins w:id="1658" w:author="Author">
              <w:r w:rsidR="009912FC" w:rsidRPr="000F6836">
                <w:rPr>
                  <w:lang w:val="en-GB"/>
                </w:rPr>
                <w:t xml:space="preserve">other </w:t>
              </w:r>
              <w:r w:rsidR="009912FC">
                <w:rPr>
                  <w:lang w:val="en-GB"/>
                </w:rPr>
                <w:t xml:space="preserve">than insurance and reinsurance undertakings </w:t>
              </w:r>
            </w:ins>
            <w:r w:rsidRPr="00D8063B">
              <w:rPr>
                <w:lang w:val="en-GB"/>
              </w:rPr>
              <w:t>within the scope of group supervision: identification code used in the local market, attributed by the undertaking's competent supervisory authority;</w:t>
            </w:r>
          </w:p>
          <w:p w14:paraId="02237F14"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26CEE122"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0DCE4096" w14:textId="77777777" w:rsidTr="00390FDF">
        <w:tc>
          <w:tcPr>
            <w:tcW w:w="1560" w:type="dxa"/>
            <w:tcBorders>
              <w:top w:val="single" w:sz="2" w:space="0" w:color="auto"/>
              <w:left w:val="single" w:sz="2" w:space="0" w:color="auto"/>
              <w:bottom w:val="single" w:sz="2" w:space="0" w:color="auto"/>
              <w:right w:val="single" w:sz="2" w:space="0" w:color="auto"/>
            </w:tcBorders>
          </w:tcPr>
          <w:p w14:paraId="2A989B70" w14:textId="77777777" w:rsidR="005C1C1D" w:rsidRPr="00D8063B" w:rsidRDefault="005C1C1D" w:rsidP="00DA6BCB">
            <w:pPr>
              <w:pStyle w:val="NormalLeft"/>
              <w:rPr>
                <w:lang w:val="en-GB"/>
              </w:rPr>
            </w:pPr>
            <w:r w:rsidRPr="00D8063B">
              <w:rPr>
                <w:lang w:val="en-GB"/>
              </w:rPr>
              <w:t>C0030</w:t>
            </w:r>
          </w:p>
        </w:tc>
        <w:tc>
          <w:tcPr>
            <w:tcW w:w="1783" w:type="dxa"/>
            <w:gridSpan w:val="2"/>
            <w:tcBorders>
              <w:top w:val="single" w:sz="2" w:space="0" w:color="auto"/>
              <w:left w:val="single" w:sz="2" w:space="0" w:color="auto"/>
              <w:bottom w:val="single" w:sz="2" w:space="0" w:color="auto"/>
              <w:right w:val="single" w:sz="2" w:space="0" w:color="auto"/>
            </w:tcBorders>
          </w:tcPr>
          <w:p w14:paraId="3B8FEF6E" w14:textId="77777777" w:rsidR="005C1C1D" w:rsidRPr="00D8063B" w:rsidRDefault="005C1C1D" w:rsidP="00DA6BCB">
            <w:pPr>
              <w:pStyle w:val="NormalLeft"/>
              <w:rPr>
                <w:lang w:val="en-GB"/>
              </w:rPr>
            </w:pPr>
            <w:r w:rsidRPr="00D8063B">
              <w:rPr>
                <w:lang w:val="en-GB"/>
              </w:rPr>
              <w:t>Type of code of the ID of the undertaking</w:t>
            </w:r>
          </w:p>
        </w:tc>
        <w:tc>
          <w:tcPr>
            <w:tcW w:w="5871" w:type="dxa"/>
            <w:tcBorders>
              <w:top w:val="single" w:sz="2" w:space="0" w:color="auto"/>
              <w:left w:val="single" w:sz="2" w:space="0" w:color="auto"/>
              <w:bottom w:val="single" w:sz="2" w:space="0" w:color="auto"/>
              <w:right w:val="single" w:sz="2" w:space="0" w:color="auto"/>
            </w:tcBorders>
          </w:tcPr>
          <w:p w14:paraId="1BE11D57"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262F45EF" w14:textId="77777777" w:rsidR="005C1C1D" w:rsidRPr="00D8063B" w:rsidRDefault="005C1C1D" w:rsidP="00DA6BCB">
            <w:pPr>
              <w:pStyle w:val="NormalLeft"/>
              <w:rPr>
                <w:lang w:val="en-GB"/>
              </w:rPr>
            </w:pPr>
            <w:r w:rsidRPr="00D8063B">
              <w:rPr>
                <w:lang w:val="en-GB"/>
              </w:rPr>
              <w:t>1 — LEI</w:t>
            </w:r>
          </w:p>
          <w:p w14:paraId="7E9AA58E" w14:textId="77777777" w:rsidR="005C1C1D" w:rsidRPr="00D8063B" w:rsidRDefault="005C1C1D" w:rsidP="00DA6BCB">
            <w:pPr>
              <w:pStyle w:val="NormalLeft"/>
              <w:rPr>
                <w:lang w:val="en-GB"/>
              </w:rPr>
            </w:pPr>
            <w:r w:rsidRPr="00D8063B">
              <w:rPr>
                <w:lang w:val="en-GB"/>
              </w:rPr>
              <w:t>2 — Specific code</w:t>
            </w:r>
          </w:p>
        </w:tc>
      </w:tr>
      <w:tr w:rsidR="005C1C1D" w:rsidRPr="00D8063B" w14:paraId="0365BF94" w14:textId="77777777" w:rsidTr="00390FDF">
        <w:tc>
          <w:tcPr>
            <w:tcW w:w="1560" w:type="dxa"/>
            <w:tcBorders>
              <w:top w:val="single" w:sz="2" w:space="0" w:color="auto"/>
              <w:left w:val="single" w:sz="2" w:space="0" w:color="auto"/>
              <w:bottom w:val="single" w:sz="2" w:space="0" w:color="auto"/>
              <w:right w:val="single" w:sz="2" w:space="0" w:color="auto"/>
            </w:tcBorders>
          </w:tcPr>
          <w:p w14:paraId="3C9061AE" w14:textId="77777777" w:rsidR="005C1C1D" w:rsidRPr="00D8063B" w:rsidRDefault="005C1C1D" w:rsidP="00DA6BCB">
            <w:pPr>
              <w:pStyle w:val="NormalLeft"/>
              <w:rPr>
                <w:lang w:val="en-GB"/>
              </w:rPr>
            </w:pPr>
            <w:r w:rsidRPr="00D8063B">
              <w:rPr>
                <w:lang w:val="en-GB"/>
              </w:rPr>
              <w:t>C0040</w:t>
            </w:r>
          </w:p>
        </w:tc>
        <w:tc>
          <w:tcPr>
            <w:tcW w:w="1783" w:type="dxa"/>
            <w:gridSpan w:val="2"/>
            <w:tcBorders>
              <w:top w:val="single" w:sz="2" w:space="0" w:color="auto"/>
              <w:left w:val="single" w:sz="2" w:space="0" w:color="auto"/>
              <w:bottom w:val="single" w:sz="2" w:space="0" w:color="auto"/>
              <w:right w:val="single" w:sz="2" w:space="0" w:color="auto"/>
            </w:tcBorders>
          </w:tcPr>
          <w:p w14:paraId="0A0029FB" w14:textId="77777777" w:rsidR="005C1C1D" w:rsidRPr="00D8063B" w:rsidRDefault="005C1C1D" w:rsidP="00DA6BCB">
            <w:pPr>
              <w:pStyle w:val="NormalLeft"/>
              <w:rPr>
                <w:lang w:val="en-GB"/>
              </w:rPr>
            </w:pPr>
            <w:r w:rsidRPr="00D8063B">
              <w:rPr>
                <w:lang w:val="en-GB"/>
              </w:rPr>
              <w:t>Asset ID Code</w:t>
            </w:r>
          </w:p>
        </w:tc>
        <w:tc>
          <w:tcPr>
            <w:tcW w:w="5871" w:type="dxa"/>
            <w:tcBorders>
              <w:top w:val="single" w:sz="2" w:space="0" w:color="auto"/>
              <w:left w:val="single" w:sz="2" w:space="0" w:color="auto"/>
              <w:bottom w:val="single" w:sz="2" w:space="0" w:color="auto"/>
              <w:right w:val="single" w:sz="2" w:space="0" w:color="auto"/>
            </w:tcBorders>
          </w:tcPr>
          <w:p w14:paraId="43572686" w14:textId="77777777" w:rsidR="005C1C1D" w:rsidRPr="00D8063B" w:rsidRDefault="005C1C1D" w:rsidP="00DA6BCB">
            <w:pPr>
              <w:pStyle w:val="NormalLeft"/>
              <w:rPr>
                <w:lang w:val="en-GB"/>
              </w:rPr>
            </w:pPr>
            <w:r w:rsidRPr="00D8063B">
              <w:rPr>
                <w:lang w:val="en-GB"/>
              </w:rPr>
              <w:t>Asset ID code using the following priority:</w:t>
            </w:r>
          </w:p>
          <w:p w14:paraId="016DC032" w14:textId="77777777" w:rsidR="005C1C1D" w:rsidRPr="00D8063B" w:rsidRDefault="005C1C1D" w:rsidP="00DA6BCB">
            <w:pPr>
              <w:pStyle w:val="Tiret0"/>
              <w:numPr>
                <w:ilvl w:val="0"/>
                <w:numId w:val="14"/>
              </w:numPr>
              <w:ind w:left="851" w:hanging="851"/>
              <w:rPr>
                <w:lang w:val="en-GB"/>
              </w:rPr>
            </w:pPr>
            <w:r w:rsidRPr="00D8063B">
              <w:rPr>
                <w:lang w:val="en-GB"/>
              </w:rPr>
              <w:t>ISO 6166 code of ISIN when available</w:t>
            </w:r>
          </w:p>
          <w:p w14:paraId="6A72E5A6"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54E106F1"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This code must be unique and kept consistent over time.</w:t>
            </w:r>
          </w:p>
          <w:p w14:paraId="57D43799"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5C1C1D" w:rsidRPr="00D8063B" w14:paraId="17EE94C9" w14:textId="77777777" w:rsidTr="00390FDF">
        <w:tc>
          <w:tcPr>
            <w:tcW w:w="1560" w:type="dxa"/>
            <w:tcBorders>
              <w:top w:val="single" w:sz="2" w:space="0" w:color="auto"/>
              <w:left w:val="single" w:sz="2" w:space="0" w:color="auto"/>
              <w:bottom w:val="single" w:sz="2" w:space="0" w:color="auto"/>
              <w:right w:val="single" w:sz="2" w:space="0" w:color="auto"/>
            </w:tcBorders>
          </w:tcPr>
          <w:p w14:paraId="71733FD1" w14:textId="77777777" w:rsidR="005C1C1D" w:rsidRPr="00D8063B" w:rsidRDefault="005C1C1D" w:rsidP="00DA6BCB">
            <w:pPr>
              <w:pStyle w:val="NormalLeft"/>
              <w:rPr>
                <w:lang w:val="en-GB"/>
              </w:rPr>
            </w:pPr>
            <w:r w:rsidRPr="00D8063B">
              <w:rPr>
                <w:lang w:val="en-GB"/>
              </w:rPr>
              <w:t>C0050</w:t>
            </w:r>
          </w:p>
        </w:tc>
        <w:tc>
          <w:tcPr>
            <w:tcW w:w="1783" w:type="dxa"/>
            <w:gridSpan w:val="2"/>
            <w:tcBorders>
              <w:top w:val="single" w:sz="2" w:space="0" w:color="auto"/>
              <w:left w:val="single" w:sz="2" w:space="0" w:color="auto"/>
              <w:bottom w:val="single" w:sz="2" w:space="0" w:color="auto"/>
              <w:right w:val="single" w:sz="2" w:space="0" w:color="auto"/>
            </w:tcBorders>
          </w:tcPr>
          <w:p w14:paraId="6D6437D3" w14:textId="77777777" w:rsidR="005C1C1D" w:rsidRPr="00D8063B" w:rsidRDefault="005C1C1D" w:rsidP="00DA6BCB">
            <w:pPr>
              <w:pStyle w:val="NormalLeft"/>
              <w:rPr>
                <w:lang w:val="en-GB"/>
              </w:rPr>
            </w:pPr>
            <w:r w:rsidRPr="00D8063B">
              <w:rPr>
                <w:lang w:val="en-GB"/>
              </w:rPr>
              <w:t>Asset ID Code Type</w:t>
            </w:r>
          </w:p>
        </w:tc>
        <w:tc>
          <w:tcPr>
            <w:tcW w:w="5871" w:type="dxa"/>
            <w:tcBorders>
              <w:top w:val="single" w:sz="2" w:space="0" w:color="auto"/>
              <w:left w:val="single" w:sz="2" w:space="0" w:color="auto"/>
              <w:bottom w:val="single" w:sz="2" w:space="0" w:color="auto"/>
              <w:right w:val="single" w:sz="2" w:space="0" w:color="auto"/>
            </w:tcBorders>
          </w:tcPr>
          <w:p w14:paraId="38BE8015"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7F4464CA" w14:textId="77777777" w:rsidR="005C1C1D" w:rsidRPr="00D8063B" w:rsidRDefault="005C1C1D" w:rsidP="00DA6BCB">
            <w:pPr>
              <w:pStyle w:val="NormalLeft"/>
              <w:rPr>
                <w:lang w:val="en-GB"/>
              </w:rPr>
            </w:pPr>
            <w:r w:rsidRPr="00D8063B">
              <w:rPr>
                <w:lang w:val="en-GB"/>
              </w:rPr>
              <w:t>1 — ISO 6166 for ISIN code</w:t>
            </w:r>
          </w:p>
          <w:p w14:paraId="7DDB9E4D"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6D54F92A"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6FE7B093"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266DDC08"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5F9EF6A5" w14:textId="77777777" w:rsidR="005C1C1D" w:rsidRPr="00D8063B" w:rsidRDefault="005C1C1D" w:rsidP="00DA6BCB">
            <w:pPr>
              <w:pStyle w:val="NormalLeft"/>
              <w:rPr>
                <w:lang w:val="en-GB"/>
              </w:rPr>
            </w:pPr>
            <w:r w:rsidRPr="00D8063B">
              <w:rPr>
                <w:lang w:val="en-GB"/>
              </w:rPr>
              <w:t>6 — BBGID (The Bloomberg Global ID)</w:t>
            </w:r>
          </w:p>
          <w:p w14:paraId="70690CAD" w14:textId="6D28796E" w:rsidR="005C1C1D" w:rsidRPr="00D8063B" w:rsidRDefault="005C1C1D" w:rsidP="00DA6BCB">
            <w:pPr>
              <w:pStyle w:val="NormalLeft"/>
              <w:rPr>
                <w:lang w:val="en-GB"/>
              </w:rPr>
            </w:pPr>
            <w:r w:rsidRPr="00D8063B">
              <w:rPr>
                <w:lang w:val="en-GB"/>
              </w:rPr>
              <w:t>7 — Reuters RIC (Reuters instrument code) </w:t>
            </w:r>
            <w:r w:rsidR="00260EA7" w:rsidRPr="00D8063B">
              <w:rPr>
                <w:lang w:val="en-GB"/>
              </w:rPr>
              <w:t xml:space="preserve"> </w:t>
            </w:r>
          </w:p>
          <w:p w14:paraId="03B189BB" w14:textId="77777777" w:rsidR="005C1C1D" w:rsidRPr="00D8063B" w:rsidRDefault="005C1C1D" w:rsidP="00DA6BCB">
            <w:pPr>
              <w:pStyle w:val="NormalLeft"/>
              <w:rPr>
                <w:lang w:val="en-GB"/>
              </w:rPr>
            </w:pPr>
            <w:r w:rsidRPr="00D8063B">
              <w:rPr>
                <w:lang w:val="en-GB"/>
              </w:rPr>
              <w:t>8 — FIGI (Financial Instrument Global Identifier)</w:t>
            </w:r>
          </w:p>
          <w:p w14:paraId="4CFD8D2B"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361D9A57" w14:textId="77777777" w:rsidR="005C1C1D" w:rsidRPr="00D8063B" w:rsidRDefault="005C1C1D" w:rsidP="00DA6BCB">
            <w:pPr>
              <w:pStyle w:val="NormalLeft"/>
              <w:rPr>
                <w:lang w:val="en-GB"/>
              </w:rPr>
            </w:pPr>
            <w:r w:rsidRPr="00D8063B">
              <w:rPr>
                <w:lang w:val="en-GB"/>
              </w:rPr>
              <w:t>99 — Code attributed by the undertaking</w:t>
            </w:r>
          </w:p>
          <w:p w14:paraId="28B6CEC7" w14:textId="759AA810" w:rsidR="005C1C1D" w:rsidRPr="00D8063B" w:rsidRDefault="005C1C1D" w:rsidP="00DA6BCB">
            <w:pPr>
              <w:pStyle w:val="NormalLeft"/>
              <w:rPr>
                <w:lang w:val="en-GB"/>
              </w:rPr>
            </w:pPr>
          </w:p>
          <w:p w14:paraId="6C8A7D1C" w14:textId="4883D168"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5C1C1D" w:rsidRPr="00D8063B" w14:paraId="37751398" w14:textId="77777777" w:rsidTr="00390FDF">
        <w:tc>
          <w:tcPr>
            <w:tcW w:w="1560" w:type="dxa"/>
            <w:tcBorders>
              <w:top w:val="single" w:sz="2" w:space="0" w:color="auto"/>
              <w:left w:val="single" w:sz="2" w:space="0" w:color="auto"/>
              <w:bottom w:val="single" w:sz="2" w:space="0" w:color="auto"/>
              <w:right w:val="single" w:sz="2" w:space="0" w:color="auto"/>
            </w:tcBorders>
          </w:tcPr>
          <w:p w14:paraId="36CE8F01" w14:textId="77777777" w:rsidR="005C1C1D" w:rsidRPr="00D8063B" w:rsidRDefault="005C1C1D" w:rsidP="00DA6BCB">
            <w:pPr>
              <w:pStyle w:val="NormalLeft"/>
              <w:rPr>
                <w:lang w:val="en-GB"/>
              </w:rPr>
            </w:pPr>
            <w:r w:rsidRPr="00D8063B">
              <w:rPr>
                <w:lang w:val="en-GB"/>
              </w:rPr>
              <w:t>C0060</w:t>
            </w:r>
          </w:p>
        </w:tc>
        <w:tc>
          <w:tcPr>
            <w:tcW w:w="1783" w:type="dxa"/>
            <w:gridSpan w:val="2"/>
            <w:tcBorders>
              <w:top w:val="single" w:sz="2" w:space="0" w:color="auto"/>
              <w:left w:val="single" w:sz="2" w:space="0" w:color="auto"/>
              <w:bottom w:val="single" w:sz="2" w:space="0" w:color="auto"/>
              <w:right w:val="single" w:sz="2" w:space="0" w:color="auto"/>
            </w:tcBorders>
          </w:tcPr>
          <w:p w14:paraId="2D50E4BE" w14:textId="77777777" w:rsidR="005C1C1D" w:rsidRPr="00D8063B" w:rsidRDefault="005C1C1D" w:rsidP="00DA6BCB">
            <w:pPr>
              <w:pStyle w:val="NormalLeft"/>
              <w:rPr>
                <w:lang w:val="en-GB"/>
              </w:rPr>
            </w:pPr>
            <w:r w:rsidRPr="00D8063B">
              <w:rPr>
                <w:lang w:val="en-GB"/>
              </w:rPr>
              <w:t>Portfolio</w:t>
            </w:r>
          </w:p>
        </w:tc>
        <w:tc>
          <w:tcPr>
            <w:tcW w:w="5871" w:type="dxa"/>
            <w:tcBorders>
              <w:top w:val="single" w:sz="2" w:space="0" w:color="auto"/>
              <w:left w:val="single" w:sz="2" w:space="0" w:color="auto"/>
              <w:bottom w:val="single" w:sz="2" w:space="0" w:color="auto"/>
              <w:right w:val="single" w:sz="2" w:space="0" w:color="auto"/>
            </w:tcBorders>
          </w:tcPr>
          <w:p w14:paraId="1BC93057" w14:textId="7E06E8F4" w:rsidR="00D120A8" w:rsidRPr="00D8063B" w:rsidRDefault="005C1C1D" w:rsidP="00DA6BCB">
            <w:pPr>
              <w:pStyle w:val="NormalLeft"/>
              <w:rPr>
                <w:ins w:id="1659" w:author="Author"/>
                <w:lang w:val="en-GB"/>
              </w:rPr>
            </w:pPr>
            <w:r w:rsidRPr="00D8063B">
              <w:rPr>
                <w:lang w:val="en-GB"/>
              </w:rPr>
              <w:t xml:space="preserve">Distinction between life, non–life, shareholder's funds, other internal funds, general (no split) and </w:t>
            </w:r>
            <w:del w:id="1660" w:author="Author">
              <w:r w:rsidRPr="00D8063B" w:rsidDel="00BC256E">
                <w:rPr>
                  <w:lang w:val="en-GB"/>
                </w:rPr>
                <w:delText>ring fenced</w:delText>
              </w:r>
            </w:del>
            <w:ins w:id="1661" w:author="Author">
              <w:r w:rsidR="00BC256E" w:rsidRPr="00D8063B">
                <w:rPr>
                  <w:lang w:val="en-GB"/>
                </w:rPr>
                <w:t>ring-fenced</w:t>
              </w:r>
            </w:ins>
            <w:r w:rsidRPr="00D8063B">
              <w:rPr>
                <w:lang w:val="en-GB"/>
              </w:rPr>
              <w:t xml:space="preserve"> funds. </w:t>
            </w:r>
          </w:p>
          <w:p w14:paraId="3A0A6599" w14:textId="4A89A25E" w:rsidR="00D120A8" w:rsidRPr="00D8063B" w:rsidRDefault="00D120A8" w:rsidP="00D120A8">
            <w:pPr>
              <w:pStyle w:val="NormalLeft"/>
              <w:rPr>
                <w:ins w:id="1662" w:author="Author"/>
                <w:color w:val="FF0000"/>
                <w:lang w:val="en-GB" w:eastAsia="en-US"/>
              </w:rPr>
            </w:pPr>
            <w:ins w:id="1663" w:author="Author">
              <w:r w:rsidRPr="00D8063B">
                <w:rPr>
                  <w:color w:val="FF0000"/>
                  <w:lang w:val="en-GB" w:eastAsia="en-US"/>
                </w:rPr>
                <w:t>Underlying assets of life technical provisions sh</w:t>
              </w:r>
              <w:r w:rsidR="006F68DC">
                <w:rPr>
                  <w:color w:val="FF0000"/>
                  <w:lang w:val="en-GB" w:eastAsia="en-US"/>
                </w:rPr>
                <w:t>all</w:t>
              </w:r>
              <w:del w:id="1664" w:author="Author">
                <w:r w:rsidRPr="00D8063B" w:rsidDel="006F68DC">
                  <w:rPr>
                    <w:color w:val="FF0000"/>
                    <w:lang w:val="en-GB" w:eastAsia="en-US"/>
                  </w:rPr>
                  <w:delText>ould</w:delText>
                </w:r>
              </w:del>
              <w:r w:rsidRPr="00D8063B">
                <w:rPr>
                  <w:color w:val="FF0000"/>
                  <w:lang w:val="en-GB" w:eastAsia="en-US"/>
                </w:rPr>
                <w:t xml:space="preserve"> be assigned to life portfolio and underlying assets of non-life technical provisions </w:t>
              </w:r>
              <w:del w:id="1665" w:author="Author">
                <w:r w:rsidRPr="00D8063B" w:rsidDel="006F68DC">
                  <w:rPr>
                    <w:color w:val="FF0000"/>
                    <w:lang w:val="en-GB" w:eastAsia="en-US"/>
                  </w:rPr>
                  <w:delText>should</w:delText>
                </w:r>
              </w:del>
              <w:r w:rsidR="006F68DC">
                <w:rPr>
                  <w:color w:val="FF0000"/>
                  <w:lang w:val="en-GB" w:eastAsia="en-US"/>
                </w:rPr>
                <w:t>shall</w:t>
              </w:r>
              <w:r w:rsidRPr="00D8063B">
                <w:rPr>
                  <w:color w:val="FF0000"/>
                  <w:lang w:val="en-GB" w:eastAsia="en-US"/>
                </w:rPr>
                <w:t xml:space="preserve"> be assigned to non-life portfolio (by applying the available most precise split).</w:t>
              </w:r>
            </w:ins>
          </w:p>
          <w:p w14:paraId="1A6BF107" w14:textId="77777777" w:rsidR="00D120A8" w:rsidRPr="00D8063B" w:rsidRDefault="00D120A8" w:rsidP="00DA6BCB">
            <w:pPr>
              <w:pStyle w:val="NormalLeft"/>
              <w:rPr>
                <w:ins w:id="1666" w:author="Author"/>
                <w:lang w:val="en-GB"/>
              </w:rPr>
            </w:pPr>
          </w:p>
          <w:p w14:paraId="13641C87" w14:textId="7DC219FD" w:rsidR="005C1C1D" w:rsidRPr="00D8063B" w:rsidRDefault="005C1C1D" w:rsidP="00DA6BCB">
            <w:pPr>
              <w:pStyle w:val="NormalLeft"/>
              <w:rPr>
                <w:lang w:val="en-GB"/>
              </w:rPr>
            </w:pPr>
            <w:r w:rsidRPr="00D8063B">
              <w:rPr>
                <w:lang w:val="en-GB"/>
              </w:rPr>
              <w:t>One of the options in the following closed list shall be used:</w:t>
            </w:r>
          </w:p>
          <w:p w14:paraId="02A70FCF" w14:textId="77777777" w:rsidR="005C1C1D" w:rsidRPr="00D8063B" w:rsidRDefault="005C1C1D" w:rsidP="00DA6BCB">
            <w:pPr>
              <w:pStyle w:val="NormalLeft"/>
              <w:rPr>
                <w:lang w:val="en-GB"/>
              </w:rPr>
            </w:pPr>
            <w:r w:rsidRPr="00D8063B">
              <w:rPr>
                <w:lang w:val="en-GB"/>
              </w:rPr>
              <w:t>1 — Life</w:t>
            </w:r>
          </w:p>
          <w:p w14:paraId="5E16247B" w14:textId="77777777" w:rsidR="005C1C1D" w:rsidRPr="00D8063B" w:rsidRDefault="005C1C1D" w:rsidP="00DA6BCB">
            <w:pPr>
              <w:pStyle w:val="NormalLeft"/>
              <w:rPr>
                <w:lang w:val="en-GB"/>
              </w:rPr>
            </w:pPr>
            <w:r w:rsidRPr="00D8063B">
              <w:rPr>
                <w:lang w:val="en-GB"/>
              </w:rPr>
              <w:t>2 — Non–life</w:t>
            </w:r>
          </w:p>
          <w:p w14:paraId="128269F1" w14:textId="77777777" w:rsidR="005C1C1D" w:rsidRPr="00D8063B" w:rsidRDefault="005C1C1D" w:rsidP="00DA6BCB">
            <w:pPr>
              <w:pStyle w:val="NormalLeft"/>
              <w:rPr>
                <w:lang w:val="en-GB"/>
              </w:rPr>
            </w:pPr>
            <w:r w:rsidRPr="00D8063B">
              <w:rPr>
                <w:lang w:val="en-GB"/>
              </w:rPr>
              <w:t>3 — Ring fenced funds</w:t>
            </w:r>
          </w:p>
          <w:p w14:paraId="3026F235" w14:textId="77777777" w:rsidR="005C1C1D" w:rsidRPr="00D8063B" w:rsidRDefault="005C1C1D" w:rsidP="00DA6BCB">
            <w:pPr>
              <w:pStyle w:val="NormalLeft"/>
              <w:rPr>
                <w:lang w:val="en-GB"/>
              </w:rPr>
            </w:pPr>
            <w:r w:rsidRPr="00D8063B">
              <w:rPr>
                <w:lang w:val="en-GB"/>
              </w:rPr>
              <w:t>4 — Other internal funds</w:t>
            </w:r>
          </w:p>
          <w:p w14:paraId="6126A2CF" w14:textId="77777777" w:rsidR="005C1C1D" w:rsidRPr="00D8063B" w:rsidRDefault="005C1C1D" w:rsidP="00DA6BCB">
            <w:pPr>
              <w:pStyle w:val="NormalLeft"/>
              <w:rPr>
                <w:lang w:val="en-GB"/>
              </w:rPr>
            </w:pPr>
            <w:r w:rsidRPr="00D8063B">
              <w:rPr>
                <w:lang w:val="en-GB"/>
              </w:rPr>
              <w:t>5 — Shareholders' funds</w:t>
            </w:r>
          </w:p>
          <w:p w14:paraId="2240CAF3" w14:textId="77777777" w:rsidR="005C1C1D" w:rsidRPr="00D8063B" w:rsidRDefault="005C1C1D" w:rsidP="00DA6BCB">
            <w:pPr>
              <w:pStyle w:val="NormalLeft"/>
              <w:rPr>
                <w:lang w:val="en-GB"/>
              </w:rPr>
            </w:pPr>
            <w:r w:rsidRPr="00D8063B">
              <w:rPr>
                <w:lang w:val="en-GB"/>
              </w:rPr>
              <w:t>6 — General</w:t>
            </w:r>
          </w:p>
          <w:p w14:paraId="2AB68766" w14:textId="7242F9D6" w:rsidR="005C1C1D" w:rsidRPr="00D8063B" w:rsidRDefault="005C1C1D" w:rsidP="00D120A8">
            <w:pPr>
              <w:pStyle w:val="NormalLeft"/>
              <w:rPr>
                <w:lang w:val="en-GB"/>
              </w:rPr>
            </w:pPr>
            <w:r w:rsidRPr="00D8063B">
              <w:rPr>
                <w:lang w:val="en-GB"/>
              </w:rPr>
              <w:t xml:space="preserve">The split is not mandatory, </w:t>
            </w:r>
            <w:ins w:id="1667" w:author="Author">
              <w:r w:rsidR="00D120A8" w:rsidRPr="00D8063B">
                <w:rPr>
                  <w:color w:val="FF0000"/>
                  <w:lang w:val="en-GB" w:eastAsia="en-US"/>
                </w:rPr>
                <w:t>unless otherwise required by the national supervisory authority,</w:t>
              </w:r>
              <w:r w:rsidR="00D120A8" w:rsidRPr="00D8063B">
                <w:rPr>
                  <w:lang w:val="en-GB"/>
                </w:rPr>
                <w:t xml:space="preserve"> </w:t>
              </w:r>
            </w:ins>
            <w:r w:rsidRPr="00D8063B">
              <w:rPr>
                <w:lang w:val="en-GB"/>
              </w:rPr>
              <w:t>except for identifying ring fenced funds, but shall be reported if the undertaking uses it internally. When an undertaking does not apply a split ‘general’ shall be used.</w:t>
            </w:r>
          </w:p>
        </w:tc>
      </w:tr>
      <w:tr w:rsidR="005C1C1D" w:rsidRPr="00D8063B" w14:paraId="54FBE1D9" w14:textId="77777777" w:rsidTr="00390FDF">
        <w:tc>
          <w:tcPr>
            <w:tcW w:w="1560" w:type="dxa"/>
            <w:tcBorders>
              <w:top w:val="single" w:sz="2" w:space="0" w:color="auto"/>
              <w:left w:val="single" w:sz="2" w:space="0" w:color="auto"/>
              <w:bottom w:val="single" w:sz="2" w:space="0" w:color="auto"/>
              <w:right w:val="single" w:sz="2" w:space="0" w:color="auto"/>
            </w:tcBorders>
          </w:tcPr>
          <w:p w14:paraId="217D8942" w14:textId="77777777" w:rsidR="005C1C1D" w:rsidRPr="00D8063B" w:rsidRDefault="005C1C1D" w:rsidP="00DA6BCB">
            <w:pPr>
              <w:pStyle w:val="NormalLeft"/>
              <w:rPr>
                <w:lang w:val="en-GB"/>
              </w:rPr>
            </w:pPr>
            <w:r w:rsidRPr="00D8063B">
              <w:rPr>
                <w:lang w:val="en-GB"/>
              </w:rPr>
              <w:t>C0070</w:t>
            </w:r>
          </w:p>
        </w:tc>
        <w:tc>
          <w:tcPr>
            <w:tcW w:w="1783" w:type="dxa"/>
            <w:gridSpan w:val="2"/>
            <w:tcBorders>
              <w:top w:val="single" w:sz="2" w:space="0" w:color="auto"/>
              <w:left w:val="single" w:sz="2" w:space="0" w:color="auto"/>
              <w:bottom w:val="single" w:sz="2" w:space="0" w:color="auto"/>
              <w:right w:val="single" w:sz="2" w:space="0" w:color="auto"/>
            </w:tcBorders>
          </w:tcPr>
          <w:p w14:paraId="6807770D" w14:textId="77777777" w:rsidR="005C1C1D" w:rsidRPr="00D8063B" w:rsidRDefault="005C1C1D" w:rsidP="00DA6BCB">
            <w:pPr>
              <w:pStyle w:val="NormalLeft"/>
              <w:rPr>
                <w:lang w:val="en-GB"/>
              </w:rPr>
            </w:pPr>
            <w:r w:rsidRPr="00D8063B">
              <w:rPr>
                <w:lang w:val="en-GB"/>
              </w:rPr>
              <w:t>Fund number</w:t>
            </w:r>
          </w:p>
        </w:tc>
        <w:tc>
          <w:tcPr>
            <w:tcW w:w="5871" w:type="dxa"/>
            <w:tcBorders>
              <w:top w:val="single" w:sz="2" w:space="0" w:color="auto"/>
              <w:left w:val="single" w:sz="2" w:space="0" w:color="auto"/>
              <w:bottom w:val="single" w:sz="2" w:space="0" w:color="auto"/>
              <w:right w:val="single" w:sz="2" w:space="0" w:color="auto"/>
            </w:tcBorders>
          </w:tcPr>
          <w:p w14:paraId="016F11E8" w14:textId="04D95D6C" w:rsidR="005C1C1D" w:rsidRPr="00D8063B" w:rsidRDefault="005C1C1D" w:rsidP="00DA6BCB">
            <w:pPr>
              <w:pStyle w:val="NormalLeft"/>
              <w:rPr>
                <w:lang w:val="en-GB"/>
              </w:rPr>
            </w:pPr>
            <w:r w:rsidRPr="00D8063B">
              <w:rPr>
                <w:lang w:val="en-GB"/>
              </w:rPr>
              <w:t xml:space="preserve">Applicable to assets held in ring fenced funds or other internal funds </w:t>
            </w:r>
            <w:ins w:id="1668" w:author="Author">
              <w:r w:rsidR="005F3A13" w:rsidRPr="00D8063B">
                <w:rPr>
                  <w:lang w:val="en-GB"/>
                </w:rPr>
                <w:t xml:space="preserve">defined </w:t>
              </w:r>
              <w:del w:id="1669" w:author="Author">
                <w:r w:rsidR="005F3A13" w:rsidRPr="00D8063B" w:rsidDel="00FE3071">
                  <w:rPr>
                    <w:lang w:val="en-GB"/>
                  </w:rPr>
                  <w:delText>according to national markets</w:delText>
                </w:r>
              </w:del>
              <w:r w:rsidR="00FE3071">
                <w:rPr>
                  <w:lang w:val="en-GB"/>
                </w:rPr>
                <w:t>at national level</w:t>
              </w:r>
              <w:r w:rsidR="005F3A13" w:rsidRPr="00D8063B">
                <w:rPr>
                  <w:lang w:val="en-GB"/>
                </w:rPr>
                <w:t xml:space="preserve">, in </w:t>
              </w:r>
              <w:r w:rsidR="00D120A8" w:rsidRPr="00D8063B">
                <w:rPr>
                  <w:lang w:val="en-GB"/>
                </w:rPr>
                <w:t>particular</w:t>
              </w:r>
              <w:r w:rsidR="005F3A13" w:rsidRPr="00D8063B">
                <w:rPr>
                  <w:lang w:val="en-GB"/>
                </w:rPr>
                <w:t xml:space="preserve"> regarding funds (asset portfolios) supporting life products.</w:t>
              </w:r>
            </w:ins>
            <w:del w:id="1670" w:author="Author">
              <w:r w:rsidRPr="00D8063B" w:rsidDel="005F3A13">
                <w:rPr>
                  <w:lang w:val="en-GB"/>
                </w:rPr>
                <w:delText>(defined according to national markets).</w:delText>
              </w:r>
            </w:del>
          </w:p>
          <w:p w14:paraId="54A13AC9" w14:textId="77777777" w:rsidR="005C1C1D" w:rsidRDefault="005C1C1D" w:rsidP="006E22EC">
            <w:pPr>
              <w:pStyle w:val="NormalLeft"/>
              <w:rPr>
                <w:ins w:id="1671" w:author="Author"/>
                <w:lang w:val="en-GB"/>
              </w:rPr>
            </w:pPr>
            <w:r w:rsidRPr="00D8063B">
              <w:rPr>
                <w:lang w:val="en-GB"/>
              </w:rPr>
              <w:t>Number</w:t>
            </w:r>
            <w:ins w:id="1672" w:author="Author">
              <w:r w:rsidR="005F3A13" w:rsidRPr="00D8063B">
                <w:rPr>
                  <w:lang w:val="en-GB"/>
                </w:rPr>
                <w:t xml:space="preserve"> or code</w:t>
              </w:r>
            </w:ins>
            <w:r w:rsidRPr="00D8063B">
              <w:rPr>
                <w:lang w:val="en-GB"/>
              </w:rPr>
              <w:t xml:space="preserve"> which is attributed by the undertaking, corresponding to the unique number</w:t>
            </w:r>
            <w:ins w:id="1673" w:author="Author">
              <w:r w:rsidR="005F3A13" w:rsidRPr="00D8063B">
                <w:rPr>
                  <w:lang w:val="en-GB"/>
                </w:rPr>
                <w:t xml:space="preserve"> or code</w:t>
              </w:r>
              <w:r w:rsidRPr="00D8063B">
                <w:rPr>
                  <w:lang w:val="en-GB"/>
                </w:rPr>
                <w:t xml:space="preserve"> </w:t>
              </w:r>
            </w:ins>
            <w:r w:rsidRPr="00D8063B">
              <w:rPr>
                <w:lang w:val="en-GB"/>
              </w:rPr>
              <w:t>assigned to each fund. This number</w:t>
            </w:r>
            <w:ins w:id="1674" w:author="Author">
              <w:r w:rsidR="005F3A13" w:rsidRPr="00D8063B">
                <w:rPr>
                  <w:lang w:val="en-GB"/>
                </w:rPr>
                <w:t xml:space="preserve"> or code</w:t>
              </w:r>
              <w:r w:rsidRPr="00D8063B">
                <w:rPr>
                  <w:lang w:val="en-GB"/>
                </w:rPr>
                <w:t xml:space="preserve"> </w:t>
              </w:r>
            </w:ins>
            <w:r w:rsidRPr="00D8063B">
              <w:rPr>
                <w:lang w:val="en-GB"/>
              </w:rPr>
              <w:t xml:space="preserve">has to be consistent over time and shall be used to identify the </w:t>
            </w:r>
            <w:ins w:id="1675" w:author="Author">
              <w:r w:rsidR="005F3A13" w:rsidRPr="00D8063B">
                <w:rPr>
                  <w:lang w:val="en-GB"/>
                </w:rPr>
                <w:t xml:space="preserve">same </w:t>
              </w:r>
            </w:ins>
            <w:r w:rsidRPr="00D8063B">
              <w:rPr>
                <w:lang w:val="en-GB"/>
              </w:rPr>
              <w:t>funds in other templates</w:t>
            </w:r>
            <w:del w:id="1676" w:author="Author">
              <w:r w:rsidRPr="00D8063B">
                <w:rPr>
                  <w:lang w:val="en-GB"/>
                </w:rPr>
                <w:delText>.</w:delText>
              </w:r>
            </w:del>
            <w:ins w:id="1677" w:author="Author">
              <w:r w:rsidR="00537742" w:rsidRPr="00D8063B">
                <w:rPr>
                  <w:lang w:val="en-GB"/>
                </w:rPr>
                <w:t xml:space="preserve"> (e.g. in S.08.01)</w:t>
              </w:r>
              <w:r w:rsidRPr="00D8063B">
                <w:rPr>
                  <w:lang w:val="en-GB"/>
                </w:rPr>
                <w:t>.</w:t>
              </w:r>
            </w:ins>
            <w:r w:rsidRPr="00D8063B">
              <w:rPr>
                <w:lang w:val="en-GB"/>
              </w:rPr>
              <w:t xml:space="preserve"> It shall not be re–used for a different fund.</w:t>
            </w:r>
          </w:p>
          <w:p w14:paraId="1D0E9F24" w14:textId="087693D3" w:rsidR="00590752" w:rsidRPr="00D8063B" w:rsidRDefault="00590752" w:rsidP="006E22EC">
            <w:pPr>
              <w:pStyle w:val="NormalLeft"/>
              <w:rPr>
                <w:lang w:val="en-GB"/>
              </w:rPr>
            </w:pPr>
            <w:ins w:id="1678" w:author="Author">
              <w:r w:rsidRPr="00180831">
                <w:rPr>
                  <w:lang w:val="en-GB"/>
                </w:rPr>
                <w:t>The fund number is not mandatory, unless otherwise required by the national supervisory authority.</w:t>
              </w:r>
            </w:ins>
          </w:p>
        </w:tc>
      </w:tr>
      <w:tr w:rsidR="005C1C1D" w:rsidRPr="00D8063B" w14:paraId="0FEE3CCE" w14:textId="77777777" w:rsidTr="00390FDF">
        <w:tc>
          <w:tcPr>
            <w:tcW w:w="1560" w:type="dxa"/>
            <w:tcBorders>
              <w:top w:val="single" w:sz="2" w:space="0" w:color="auto"/>
              <w:left w:val="single" w:sz="2" w:space="0" w:color="auto"/>
              <w:bottom w:val="single" w:sz="2" w:space="0" w:color="auto"/>
              <w:right w:val="single" w:sz="2" w:space="0" w:color="auto"/>
            </w:tcBorders>
          </w:tcPr>
          <w:p w14:paraId="5E1428E5" w14:textId="77777777" w:rsidR="005C1C1D" w:rsidRPr="00D8063B" w:rsidRDefault="005C1C1D" w:rsidP="00DA6BCB">
            <w:pPr>
              <w:pStyle w:val="NormalLeft"/>
              <w:rPr>
                <w:lang w:val="en-GB"/>
              </w:rPr>
            </w:pPr>
            <w:r w:rsidRPr="00D8063B">
              <w:rPr>
                <w:lang w:val="en-GB"/>
              </w:rPr>
              <w:t>C0080</w:t>
            </w:r>
          </w:p>
        </w:tc>
        <w:tc>
          <w:tcPr>
            <w:tcW w:w="1783" w:type="dxa"/>
            <w:gridSpan w:val="2"/>
            <w:tcBorders>
              <w:top w:val="single" w:sz="2" w:space="0" w:color="auto"/>
              <w:left w:val="single" w:sz="2" w:space="0" w:color="auto"/>
              <w:bottom w:val="single" w:sz="2" w:space="0" w:color="auto"/>
              <w:right w:val="single" w:sz="2" w:space="0" w:color="auto"/>
            </w:tcBorders>
          </w:tcPr>
          <w:p w14:paraId="4671C04B" w14:textId="77777777" w:rsidR="005C1C1D" w:rsidRPr="00D8063B" w:rsidRDefault="005C1C1D" w:rsidP="00DA6BCB">
            <w:pPr>
              <w:pStyle w:val="NormalLeft"/>
              <w:rPr>
                <w:lang w:val="en-GB"/>
              </w:rPr>
            </w:pPr>
            <w:r w:rsidRPr="00D8063B">
              <w:rPr>
                <w:lang w:val="en-GB"/>
              </w:rPr>
              <w:t>Matching portfolio number</w:t>
            </w:r>
          </w:p>
        </w:tc>
        <w:tc>
          <w:tcPr>
            <w:tcW w:w="5871" w:type="dxa"/>
            <w:tcBorders>
              <w:top w:val="single" w:sz="2" w:space="0" w:color="auto"/>
              <w:left w:val="single" w:sz="2" w:space="0" w:color="auto"/>
              <w:bottom w:val="single" w:sz="2" w:space="0" w:color="auto"/>
              <w:right w:val="single" w:sz="2" w:space="0" w:color="auto"/>
            </w:tcBorders>
          </w:tcPr>
          <w:p w14:paraId="14EAD4B1" w14:textId="24238369" w:rsidR="005C1C1D" w:rsidRPr="00D8063B" w:rsidRDefault="005C1C1D" w:rsidP="00DA6BCB">
            <w:pPr>
              <w:pStyle w:val="NormalLeft"/>
              <w:rPr>
                <w:lang w:val="en-GB"/>
              </w:rPr>
            </w:pPr>
            <w:r w:rsidRPr="00D8063B">
              <w:rPr>
                <w:lang w:val="en-GB"/>
              </w:rPr>
              <w:t>Number</w:t>
            </w:r>
            <w:ins w:id="1679" w:author="Author">
              <w:r w:rsidR="005A16E3">
                <w:rPr>
                  <w:lang w:val="en-GB"/>
                </w:rPr>
                <w:t xml:space="preserve"> or code</w:t>
              </w:r>
            </w:ins>
            <w:r w:rsidRPr="00D8063B">
              <w:rPr>
                <w:lang w:val="en-GB"/>
              </w:rPr>
              <w:t xml:space="preserve"> which is attributed by the undertaking, corresponding to the unique number </w:t>
            </w:r>
            <w:ins w:id="1680" w:author="Author">
              <w:r w:rsidR="003A447F">
                <w:rPr>
                  <w:lang w:val="en-GB"/>
                </w:rPr>
                <w:t xml:space="preserve">or code </w:t>
              </w:r>
            </w:ins>
            <w:r w:rsidRPr="00D8063B">
              <w:rPr>
                <w:lang w:val="en-GB"/>
              </w:rPr>
              <w:t>assigned to each matching adjustment portfolio as prescribed in Article 77b(1)(a) of Directive 2009/138/EC. This number</w:t>
            </w:r>
            <w:ins w:id="1681" w:author="Author">
              <w:r w:rsidR="003A447F">
                <w:rPr>
                  <w:lang w:val="en-GB"/>
                </w:rPr>
                <w:t xml:space="preserve"> or code</w:t>
              </w:r>
            </w:ins>
            <w:r w:rsidRPr="00D8063B">
              <w:rPr>
                <w:lang w:val="en-GB"/>
              </w:rPr>
              <w:t xml:space="preserve"> has to be consistent over time and shall be used to identify the matching adjustment portfolio in other templates. It shall not be re–used for a different matching adjustment portfolio.</w:t>
            </w:r>
          </w:p>
        </w:tc>
      </w:tr>
      <w:tr w:rsidR="005C1C1D" w:rsidRPr="00D8063B" w14:paraId="389DFEBF" w14:textId="77777777" w:rsidTr="00390FDF">
        <w:tc>
          <w:tcPr>
            <w:tcW w:w="1560" w:type="dxa"/>
            <w:tcBorders>
              <w:top w:val="single" w:sz="2" w:space="0" w:color="auto"/>
              <w:left w:val="single" w:sz="2" w:space="0" w:color="auto"/>
              <w:bottom w:val="single" w:sz="2" w:space="0" w:color="auto"/>
              <w:right w:val="single" w:sz="2" w:space="0" w:color="auto"/>
            </w:tcBorders>
          </w:tcPr>
          <w:p w14:paraId="419F6EA5" w14:textId="77777777" w:rsidR="005C1C1D" w:rsidRPr="00D8063B" w:rsidRDefault="005C1C1D" w:rsidP="00DA6BCB">
            <w:pPr>
              <w:pStyle w:val="NormalLeft"/>
              <w:rPr>
                <w:lang w:val="en-GB"/>
              </w:rPr>
            </w:pPr>
            <w:r w:rsidRPr="00D8063B">
              <w:rPr>
                <w:lang w:val="en-GB"/>
              </w:rPr>
              <w:t>C0090</w:t>
            </w:r>
          </w:p>
        </w:tc>
        <w:tc>
          <w:tcPr>
            <w:tcW w:w="1783" w:type="dxa"/>
            <w:gridSpan w:val="2"/>
            <w:tcBorders>
              <w:top w:val="single" w:sz="2" w:space="0" w:color="auto"/>
              <w:left w:val="single" w:sz="2" w:space="0" w:color="auto"/>
              <w:bottom w:val="single" w:sz="2" w:space="0" w:color="auto"/>
              <w:right w:val="single" w:sz="2" w:space="0" w:color="auto"/>
            </w:tcBorders>
          </w:tcPr>
          <w:p w14:paraId="1C64988B" w14:textId="77777777" w:rsidR="005C1C1D" w:rsidRPr="00D8063B" w:rsidRDefault="005C1C1D" w:rsidP="00DA6BCB">
            <w:pPr>
              <w:pStyle w:val="NormalLeft"/>
              <w:rPr>
                <w:lang w:val="en-GB"/>
              </w:rPr>
            </w:pPr>
            <w:r w:rsidRPr="00D8063B">
              <w:rPr>
                <w:lang w:val="en-GB"/>
              </w:rPr>
              <w:t>Asset held in unit linked and index linked contracts</w:t>
            </w:r>
          </w:p>
        </w:tc>
        <w:tc>
          <w:tcPr>
            <w:tcW w:w="5871" w:type="dxa"/>
            <w:tcBorders>
              <w:top w:val="single" w:sz="2" w:space="0" w:color="auto"/>
              <w:left w:val="single" w:sz="2" w:space="0" w:color="auto"/>
              <w:bottom w:val="single" w:sz="2" w:space="0" w:color="auto"/>
              <w:right w:val="single" w:sz="2" w:space="0" w:color="auto"/>
            </w:tcBorders>
          </w:tcPr>
          <w:p w14:paraId="5A3CD5DA" w14:textId="77777777" w:rsidR="005C1C1D" w:rsidRPr="00D8063B" w:rsidRDefault="005C1C1D" w:rsidP="00DA6BCB">
            <w:pPr>
              <w:pStyle w:val="NormalLeft"/>
              <w:rPr>
                <w:lang w:val="en-GB"/>
              </w:rPr>
            </w:pPr>
            <w:r w:rsidRPr="00D8063B">
              <w:rPr>
                <w:lang w:val="en-GB"/>
              </w:rPr>
              <w:t>Identify the assets that are held by unit linked and index linked contracts. One of the options in the following closed list shall be used:</w:t>
            </w:r>
          </w:p>
          <w:p w14:paraId="6AE4DF5D" w14:textId="77777777" w:rsidR="005C1C1D" w:rsidRPr="00D8063B" w:rsidRDefault="005C1C1D" w:rsidP="00DA6BCB">
            <w:pPr>
              <w:pStyle w:val="NormalLeft"/>
              <w:rPr>
                <w:lang w:val="en-GB"/>
              </w:rPr>
            </w:pPr>
            <w:r w:rsidRPr="00D8063B">
              <w:rPr>
                <w:lang w:val="en-GB"/>
              </w:rPr>
              <w:t>1 — Unit–linked or index–linked</w:t>
            </w:r>
          </w:p>
          <w:p w14:paraId="6959E473" w14:textId="77777777" w:rsidR="005C1C1D" w:rsidRPr="00D8063B" w:rsidRDefault="005C1C1D" w:rsidP="00DA6BCB">
            <w:pPr>
              <w:pStyle w:val="NormalLeft"/>
              <w:rPr>
                <w:lang w:val="en-GB"/>
              </w:rPr>
            </w:pPr>
            <w:r w:rsidRPr="00D8063B">
              <w:rPr>
                <w:lang w:val="en-GB"/>
              </w:rPr>
              <w:t>2 — Neither unit–linked nor index–linked</w:t>
            </w:r>
          </w:p>
        </w:tc>
      </w:tr>
      <w:tr w:rsidR="005C1C1D" w:rsidRPr="00D8063B" w14:paraId="42C97153" w14:textId="77777777" w:rsidTr="00390FDF">
        <w:tc>
          <w:tcPr>
            <w:tcW w:w="1560" w:type="dxa"/>
            <w:tcBorders>
              <w:top w:val="single" w:sz="2" w:space="0" w:color="auto"/>
              <w:left w:val="single" w:sz="2" w:space="0" w:color="auto"/>
              <w:bottom w:val="single" w:sz="2" w:space="0" w:color="auto"/>
              <w:right w:val="single" w:sz="2" w:space="0" w:color="auto"/>
            </w:tcBorders>
          </w:tcPr>
          <w:p w14:paraId="2042BF9A" w14:textId="77777777" w:rsidR="005C1C1D" w:rsidRPr="00D8063B" w:rsidRDefault="005C1C1D" w:rsidP="00DA6BCB">
            <w:pPr>
              <w:pStyle w:val="NormalLeft"/>
              <w:rPr>
                <w:lang w:val="en-GB"/>
              </w:rPr>
            </w:pPr>
            <w:r w:rsidRPr="00D8063B">
              <w:rPr>
                <w:lang w:val="en-GB"/>
              </w:rPr>
              <w:t>C0100</w:t>
            </w:r>
          </w:p>
        </w:tc>
        <w:tc>
          <w:tcPr>
            <w:tcW w:w="1783" w:type="dxa"/>
            <w:gridSpan w:val="2"/>
            <w:tcBorders>
              <w:top w:val="single" w:sz="2" w:space="0" w:color="auto"/>
              <w:left w:val="single" w:sz="2" w:space="0" w:color="auto"/>
              <w:bottom w:val="single" w:sz="2" w:space="0" w:color="auto"/>
              <w:right w:val="single" w:sz="2" w:space="0" w:color="auto"/>
            </w:tcBorders>
          </w:tcPr>
          <w:p w14:paraId="3BBD4519" w14:textId="77777777" w:rsidR="005C1C1D" w:rsidRPr="00D8063B" w:rsidRDefault="005C1C1D" w:rsidP="00DA6BCB">
            <w:pPr>
              <w:pStyle w:val="NormalLeft"/>
              <w:rPr>
                <w:lang w:val="en-GB"/>
              </w:rPr>
            </w:pPr>
            <w:r w:rsidRPr="00D8063B">
              <w:rPr>
                <w:lang w:val="en-GB"/>
              </w:rPr>
              <w:t>Asset pledged as collateral</w:t>
            </w:r>
          </w:p>
        </w:tc>
        <w:tc>
          <w:tcPr>
            <w:tcW w:w="5871" w:type="dxa"/>
            <w:tcBorders>
              <w:top w:val="single" w:sz="2" w:space="0" w:color="auto"/>
              <w:left w:val="single" w:sz="2" w:space="0" w:color="auto"/>
              <w:bottom w:val="single" w:sz="2" w:space="0" w:color="auto"/>
              <w:right w:val="single" w:sz="2" w:space="0" w:color="auto"/>
            </w:tcBorders>
          </w:tcPr>
          <w:p w14:paraId="671094DD" w14:textId="592BDBEC" w:rsidR="005C1C1D" w:rsidRPr="00D8063B" w:rsidRDefault="005C1C1D" w:rsidP="00DA6BCB">
            <w:pPr>
              <w:pStyle w:val="NormalLeft"/>
              <w:rPr>
                <w:lang w:val="en-GB"/>
              </w:rPr>
            </w:pPr>
            <w:r w:rsidRPr="00D8063B">
              <w:rPr>
                <w:lang w:val="en-GB"/>
              </w:rPr>
              <w:t xml:space="preserve">Identify assets kept in the undertaking's balance–sheet that are pledged as collateral. For partially pledged assets two rows for each asset shall be reported, one for the pledged amount and another for the remaining part. One of the options in the following closed list shall be used for the </w:t>
            </w:r>
            <w:del w:id="1682" w:author="Author">
              <w:r w:rsidRPr="00D8063B" w:rsidDel="007B5BC8">
                <w:rPr>
                  <w:lang w:val="en-GB"/>
                </w:rPr>
                <w:delText xml:space="preserve">pledged part of the </w:delText>
              </w:r>
            </w:del>
            <w:r w:rsidRPr="00D8063B">
              <w:rPr>
                <w:lang w:val="en-GB"/>
              </w:rPr>
              <w:t>asset:</w:t>
            </w:r>
          </w:p>
          <w:p w14:paraId="022BD8C0" w14:textId="77777777" w:rsidR="005C1C1D" w:rsidRPr="00D8063B" w:rsidRDefault="005C1C1D" w:rsidP="00DA6BCB">
            <w:pPr>
              <w:pStyle w:val="NormalLeft"/>
              <w:rPr>
                <w:lang w:val="en-GB"/>
              </w:rPr>
            </w:pPr>
            <w:r w:rsidRPr="00D8063B">
              <w:rPr>
                <w:lang w:val="en-GB"/>
              </w:rPr>
              <w:t>1 — Assets in the balance sheet that are collateral pledged</w:t>
            </w:r>
          </w:p>
          <w:p w14:paraId="6726F7E4" w14:textId="77777777" w:rsidR="005C1C1D" w:rsidRPr="00D8063B" w:rsidRDefault="005C1C1D" w:rsidP="00DA6BCB">
            <w:pPr>
              <w:pStyle w:val="NormalLeft"/>
              <w:rPr>
                <w:lang w:val="en-GB"/>
              </w:rPr>
            </w:pPr>
            <w:r w:rsidRPr="00D8063B">
              <w:rPr>
                <w:lang w:val="en-GB"/>
              </w:rPr>
              <w:t>2 — Collateral for reinsurance accepted</w:t>
            </w:r>
          </w:p>
          <w:p w14:paraId="5D00E43C" w14:textId="77777777" w:rsidR="005C1C1D" w:rsidRPr="00D8063B" w:rsidRDefault="005C1C1D" w:rsidP="00DA6BCB">
            <w:pPr>
              <w:pStyle w:val="NormalLeft"/>
              <w:rPr>
                <w:lang w:val="en-GB"/>
              </w:rPr>
            </w:pPr>
            <w:r w:rsidRPr="00D8063B">
              <w:rPr>
                <w:lang w:val="en-GB"/>
              </w:rPr>
              <w:t>3 — Collateral for securities borrowed</w:t>
            </w:r>
          </w:p>
          <w:p w14:paraId="0640ACB0" w14:textId="77777777" w:rsidR="005C1C1D" w:rsidRPr="00D8063B" w:rsidRDefault="005C1C1D" w:rsidP="00DA6BCB">
            <w:pPr>
              <w:pStyle w:val="NormalLeft"/>
              <w:rPr>
                <w:lang w:val="en-GB"/>
              </w:rPr>
            </w:pPr>
            <w:r w:rsidRPr="00D8063B">
              <w:rPr>
                <w:lang w:val="en-GB"/>
              </w:rPr>
              <w:t>4 — Repos</w:t>
            </w:r>
          </w:p>
          <w:p w14:paraId="7A2D9C13" w14:textId="77777777" w:rsidR="005C1C1D" w:rsidRPr="00D8063B" w:rsidRDefault="005C1C1D" w:rsidP="00DA6BCB">
            <w:pPr>
              <w:pStyle w:val="NormalLeft"/>
              <w:rPr>
                <w:lang w:val="en-GB"/>
              </w:rPr>
            </w:pPr>
            <w:r w:rsidRPr="00D8063B">
              <w:rPr>
                <w:lang w:val="en-GB"/>
              </w:rPr>
              <w:t>9 — Not collateral</w:t>
            </w:r>
          </w:p>
        </w:tc>
      </w:tr>
      <w:tr w:rsidR="005C1C1D" w:rsidRPr="00D8063B" w14:paraId="77F5DA13" w14:textId="77777777" w:rsidTr="00390FDF">
        <w:tc>
          <w:tcPr>
            <w:tcW w:w="1560" w:type="dxa"/>
            <w:tcBorders>
              <w:top w:val="single" w:sz="2" w:space="0" w:color="auto"/>
              <w:left w:val="single" w:sz="2" w:space="0" w:color="auto"/>
              <w:bottom w:val="single" w:sz="2" w:space="0" w:color="auto"/>
              <w:right w:val="single" w:sz="2" w:space="0" w:color="auto"/>
            </w:tcBorders>
          </w:tcPr>
          <w:p w14:paraId="450D50B3" w14:textId="77777777" w:rsidR="005C1C1D" w:rsidRPr="00D8063B" w:rsidRDefault="005C1C1D" w:rsidP="00DA6BCB">
            <w:pPr>
              <w:pStyle w:val="NormalLeft"/>
              <w:rPr>
                <w:lang w:val="en-GB"/>
              </w:rPr>
            </w:pPr>
            <w:r w:rsidRPr="00D8063B">
              <w:rPr>
                <w:lang w:val="en-GB"/>
              </w:rPr>
              <w:t>C0110</w:t>
            </w:r>
          </w:p>
        </w:tc>
        <w:tc>
          <w:tcPr>
            <w:tcW w:w="1783" w:type="dxa"/>
            <w:gridSpan w:val="2"/>
            <w:tcBorders>
              <w:top w:val="single" w:sz="2" w:space="0" w:color="auto"/>
              <w:left w:val="single" w:sz="2" w:space="0" w:color="auto"/>
              <w:bottom w:val="single" w:sz="2" w:space="0" w:color="auto"/>
              <w:right w:val="single" w:sz="2" w:space="0" w:color="auto"/>
            </w:tcBorders>
          </w:tcPr>
          <w:p w14:paraId="2ADDAACF" w14:textId="77777777" w:rsidR="005C1C1D" w:rsidRPr="00D8063B" w:rsidRDefault="005C1C1D" w:rsidP="00DA6BCB">
            <w:pPr>
              <w:pStyle w:val="NormalLeft"/>
              <w:rPr>
                <w:lang w:val="en-GB"/>
              </w:rPr>
            </w:pPr>
            <w:r w:rsidRPr="00D8063B">
              <w:rPr>
                <w:lang w:val="en-GB"/>
              </w:rPr>
              <w:t>Country of custody</w:t>
            </w:r>
          </w:p>
        </w:tc>
        <w:tc>
          <w:tcPr>
            <w:tcW w:w="5871" w:type="dxa"/>
            <w:tcBorders>
              <w:top w:val="single" w:sz="2" w:space="0" w:color="auto"/>
              <w:left w:val="single" w:sz="2" w:space="0" w:color="auto"/>
              <w:bottom w:val="single" w:sz="2" w:space="0" w:color="auto"/>
              <w:right w:val="single" w:sz="2" w:space="0" w:color="auto"/>
            </w:tcBorders>
          </w:tcPr>
          <w:p w14:paraId="14EEA17E" w14:textId="540FEE69" w:rsidR="005C1C1D" w:rsidRPr="00D8063B" w:rsidRDefault="005C1C1D" w:rsidP="00DA6BCB">
            <w:pPr>
              <w:pStyle w:val="NormalLeft"/>
              <w:rPr>
                <w:lang w:val="en-GB"/>
              </w:rPr>
            </w:pPr>
            <w:r w:rsidRPr="00D8063B">
              <w:rPr>
                <w:lang w:val="en-GB"/>
              </w:rPr>
              <w:t>ISO 3166–1 alpha–2 code of the country where undertaking assets are held in custody. For identifying international custodians, such as Euroclear, the country of custody will be the one where the custody service was contractually defined. </w:t>
            </w:r>
            <w:r w:rsidR="00260EA7" w:rsidRPr="00D8063B">
              <w:rPr>
                <w:lang w:val="en-GB"/>
              </w:rPr>
              <w:t xml:space="preserve"> </w:t>
            </w:r>
          </w:p>
          <w:p w14:paraId="21B60D88" w14:textId="77777777" w:rsidR="005C1C1D" w:rsidRPr="00D8063B" w:rsidRDefault="005C1C1D" w:rsidP="00DA6BCB">
            <w:pPr>
              <w:pStyle w:val="NormalLeft"/>
              <w:rPr>
                <w:lang w:val="en-GB"/>
              </w:rPr>
            </w:pPr>
            <w:r w:rsidRPr="00D8063B">
              <w:rPr>
                <w:lang w:val="en-GB"/>
              </w:rPr>
              <w:t>In case of the same asset being held in custody in more than one country, each asset shall be reported separately in as many rows as needed in order to properly identify all countries of custody.</w:t>
            </w:r>
          </w:p>
          <w:p w14:paraId="6031DB11" w14:textId="4D786979" w:rsidR="005C1C1D" w:rsidRPr="00D8063B" w:rsidRDefault="005C1C1D" w:rsidP="00DA6BCB">
            <w:pPr>
              <w:pStyle w:val="NormalLeft"/>
              <w:rPr>
                <w:lang w:val="en-GB"/>
              </w:rPr>
            </w:pPr>
            <w:r w:rsidRPr="00D8063B">
              <w:rPr>
                <w:lang w:val="en-GB"/>
              </w:rPr>
              <w:t>This item is not applicable for CIC category 8 — Mortgages and Loans, CIC 71, CIC 75 and for CIC 95 – Plant and equipment. </w:t>
            </w:r>
            <w:r w:rsidR="00260EA7" w:rsidRPr="00D8063B">
              <w:rPr>
                <w:lang w:val="en-GB"/>
              </w:rPr>
              <w:t xml:space="preserve"> </w:t>
            </w:r>
          </w:p>
          <w:p w14:paraId="73AE1202" w14:textId="42980752" w:rsidR="005C1C1D" w:rsidRPr="00D8063B" w:rsidRDefault="005C1C1D" w:rsidP="00DA6BCB">
            <w:pPr>
              <w:pStyle w:val="NormalLeft"/>
              <w:rPr>
                <w:lang w:val="en-GB"/>
              </w:rPr>
            </w:pPr>
            <w:r w:rsidRPr="00D8063B">
              <w:rPr>
                <w:lang w:val="en-GB"/>
              </w:rPr>
              <w:t xml:space="preserve">Regarding CIC Category 9, excluding CIC 95 — Plant and equipment (for own use), </w:t>
            </w:r>
            <w:ins w:id="1683" w:author="Author">
              <w:r w:rsidR="00227330" w:rsidRPr="00D8063B">
                <w:rPr>
                  <w:lang w:val="en-GB"/>
                </w:rPr>
                <w:t xml:space="preserve">the country of custody corresponds to </w:t>
              </w:r>
              <w:r w:rsidRPr="00D8063B">
                <w:rPr>
                  <w:lang w:val="en-GB"/>
                </w:rPr>
                <w:t xml:space="preserve">the </w:t>
              </w:r>
            </w:ins>
            <w:r w:rsidRPr="00D8063B">
              <w:rPr>
                <w:lang w:val="en-GB"/>
              </w:rPr>
              <w:t>issuer country</w:t>
            </w:r>
            <w:ins w:id="1684" w:author="Author">
              <w:r w:rsidR="00227330" w:rsidRPr="00D8063B">
                <w:rPr>
                  <w:lang w:val="en-GB"/>
                </w:rPr>
                <w:t>, which</w:t>
              </w:r>
            </w:ins>
            <w:r w:rsidRPr="00D8063B">
              <w:rPr>
                <w:lang w:val="en-GB"/>
              </w:rPr>
              <w:t xml:space="preserve"> is assessed by the address of the property.</w:t>
            </w:r>
          </w:p>
        </w:tc>
      </w:tr>
      <w:tr w:rsidR="005C1C1D" w:rsidRPr="00D8063B" w14:paraId="738B063F" w14:textId="77777777" w:rsidTr="00390FDF">
        <w:tc>
          <w:tcPr>
            <w:tcW w:w="1560" w:type="dxa"/>
            <w:tcBorders>
              <w:top w:val="single" w:sz="2" w:space="0" w:color="auto"/>
              <w:left w:val="single" w:sz="2" w:space="0" w:color="auto"/>
              <w:bottom w:val="single" w:sz="2" w:space="0" w:color="auto"/>
              <w:right w:val="single" w:sz="2" w:space="0" w:color="auto"/>
            </w:tcBorders>
          </w:tcPr>
          <w:p w14:paraId="2DBBF4C7" w14:textId="77777777" w:rsidR="005C1C1D" w:rsidRPr="00D8063B" w:rsidRDefault="005C1C1D" w:rsidP="00DA6BCB">
            <w:pPr>
              <w:pStyle w:val="NormalLeft"/>
              <w:rPr>
                <w:lang w:val="en-GB"/>
              </w:rPr>
            </w:pPr>
            <w:r w:rsidRPr="00D8063B">
              <w:rPr>
                <w:lang w:val="en-GB"/>
              </w:rPr>
              <w:t>C0120</w:t>
            </w:r>
          </w:p>
        </w:tc>
        <w:tc>
          <w:tcPr>
            <w:tcW w:w="1783" w:type="dxa"/>
            <w:gridSpan w:val="2"/>
            <w:tcBorders>
              <w:top w:val="single" w:sz="2" w:space="0" w:color="auto"/>
              <w:left w:val="single" w:sz="2" w:space="0" w:color="auto"/>
              <w:bottom w:val="single" w:sz="2" w:space="0" w:color="auto"/>
              <w:right w:val="single" w:sz="2" w:space="0" w:color="auto"/>
            </w:tcBorders>
          </w:tcPr>
          <w:p w14:paraId="1EAA4319" w14:textId="77777777" w:rsidR="005C1C1D" w:rsidRPr="00D8063B" w:rsidRDefault="005C1C1D" w:rsidP="00DA6BCB">
            <w:pPr>
              <w:pStyle w:val="NormalLeft"/>
              <w:rPr>
                <w:lang w:val="en-GB"/>
              </w:rPr>
            </w:pPr>
            <w:r w:rsidRPr="00D8063B">
              <w:rPr>
                <w:lang w:val="en-GB"/>
              </w:rPr>
              <w:t>Custodian</w:t>
            </w:r>
          </w:p>
        </w:tc>
        <w:tc>
          <w:tcPr>
            <w:tcW w:w="5871" w:type="dxa"/>
            <w:tcBorders>
              <w:top w:val="single" w:sz="2" w:space="0" w:color="auto"/>
              <w:left w:val="single" w:sz="2" w:space="0" w:color="auto"/>
              <w:bottom w:val="single" w:sz="2" w:space="0" w:color="auto"/>
              <w:right w:val="single" w:sz="2" w:space="0" w:color="auto"/>
            </w:tcBorders>
          </w:tcPr>
          <w:p w14:paraId="04DCD088" w14:textId="77777777" w:rsidR="005C1C1D" w:rsidRPr="00D8063B" w:rsidRDefault="005C1C1D" w:rsidP="00DA6BCB">
            <w:pPr>
              <w:pStyle w:val="NormalLeft"/>
              <w:rPr>
                <w:lang w:val="en-GB"/>
              </w:rPr>
            </w:pPr>
            <w:r w:rsidRPr="00D8063B">
              <w:rPr>
                <w:lang w:val="en-GB"/>
              </w:rPr>
              <w:t>Name of the financial institution that is the custodian.</w:t>
            </w:r>
          </w:p>
          <w:p w14:paraId="23B5BAAC" w14:textId="77777777" w:rsidR="00227330" w:rsidRPr="00D8063B" w:rsidRDefault="005C1C1D" w:rsidP="00DA6BCB">
            <w:pPr>
              <w:pStyle w:val="NormalLeft"/>
              <w:rPr>
                <w:ins w:id="1685" w:author="Author"/>
                <w:lang w:val="en-GB"/>
              </w:rPr>
            </w:pPr>
            <w:r w:rsidRPr="00D8063B">
              <w:rPr>
                <w:lang w:val="en-GB"/>
              </w:rPr>
              <w:t xml:space="preserve">In case of the same asset being held in custody in more than one custodian, each asset shall be reported separately in as many rows as needed in order to properly identify all custodians. </w:t>
            </w:r>
          </w:p>
          <w:p w14:paraId="2B502971" w14:textId="6EA7B30B" w:rsidR="00227330" w:rsidRPr="00D8063B" w:rsidRDefault="00227330" w:rsidP="00DA6BCB">
            <w:pPr>
              <w:pStyle w:val="NormalLeft"/>
              <w:rPr>
                <w:ins w:id="1686" w:author="Author"/>
                <w:lang w:val="en-GB"/>
              </w:rPr>
            </w:pPr>
            <w:ins w:id="1687" w:author="Author">
              <w:r w:rsidRPr="00D8063B">
                <w:rPr>
                  <w:lang w:val="en-GB"/>
                </w:rPr>
                <w:t>For assets stored in-house, the insurance undertaking sh</w:t>
              </w:r>
              <w:r w:rsidR="006F68DC">
                <w:rPr>
                  <w:lang w:val="en-GB"/>
                </w:rPr>
                <w:t>all</w:t>
              </w:r>
              <w:del w:id="1688" w:author="Author">
                <w:r w:rsidRPr="00D8063B" w:rsidDel="006F68DC">
                  <w:rPr>
                    <w:lang w:val="en-GB"/>
                  </w:rPr>
                  <w:delText>ould</w:delText>
                </w:r>
              </w:del>
              <w:r w:rsidRPr="00D8063B">
                <w:rPr>
                  <w:lang w:val="en-GB"/>
                </w:rPr>
                <w:t xml:space="preserve"> be reported as the custodian.</w:t>
              </w:r>
            </w:ins>
          </w:p>
          <w:p w14:paraId="26389898" w14:textId="5893A186" w:rsidR="005C1C1D" w:rsidRPr="00D8063B" w:rsidRDefault="005C1C1D" w:rsidP="00DA6BCB">
            <w:pPr>
              <w:pStyle w:val="NormalLeft"/>
              <w:rPr>
                <w:ins w:id="1689" w:author="Author"/>
                <w:lang w:val="en-GB"/>
              </w:rPr>
            </w:pPr>
            <w:r w:rsidRPr="00D8063B">
              <w:rPr>
                <w:lang w:val="en-GB"/>
              </w:rPr>
              <w:t>When available, this item corresponds to the entity name in the LEI database. When this is not available corresponds to the legal name.</w:t>
            </w:r>
          </w:p>
          <w:p w14:paraId="32A8694C" w14:textId="7E6A9A89" w:rsidR="00227330" w:rsidRPr="00D8063B" w:rsidDel="0079361F" w:rsidRDefault="00227330" w:rsidP="00DA6BCB">
            <w:pPr>
              <w:pStyle w:val="NormalLeft"/>
              <w:rPr>
                <w:ins w:id="1690" w:author="Author"/>
                <w:del w:id="1691" w:author="Author"/>
                <w:lang w:val="en-GB"/>
              </w:rPr>
            </w:pPr>
            <w:ins w:id="1692" w:author="Author">
              <w:del w:id="1693" w:author="Author">
                <w:r w:rsidRPr="00D8063B" w:rsidDel="0079361F">
                  <w:rPr>
                    <w:lang w:val="en-GB"/>
                  </w:rPr>
                  <w:delText>For assets where there is no custodian, report “No custodian”.</w:delText>
                </w:r>
              </w:del>
            </w:ins>
          </w:p>
          <w:p w14:paraId="40626818" w14:textId="1F189E3E" w:rsidR="005C1C1D" w:rsidRDefault="005C1C1D" w:rsidP="00D120A8">
            <w:pPr>
              <w:pStyle w:val="NormalLeft"/>
              <w:rPr>
                <w:ins w:id="1694" w:author="Author"/>
                <w:lang w:val="en-GB"/>
              </w:rPr>
            </w:pPr>
            <w:r w:rsidRPr="00D8063B">
              <w:rPr>
                <w:lang w:val="en-GB"/>
              </w:rPr>
              <w:t>This item is not applicable for CIC category 8 — Mortgages and Loans, CIC 71, CIC 75</w:t>
            </w:r>
            <w:ins w:id="1695" w:author="Author">
              <w:r w:rsidR="00227330" w:rsidRPr="00D8063B">
                <w:rPr>
                  <w:lang w:val="en-GB"/>
                </w:rPr>
                <w:t>, CIC 09</w:t>
              </w:r>
            </w:ins>
            <w:r w:rsidRPr="00D8063B">
              <w:rPr>
                <w:lang w:val="en-GB"/>
              </w:rPr>
              <w:t xml:space="preserve"> and for CIC 9 — Property</w:t>
            </w:r>
            <w:ins w:id="1696" w:author="Author">
              <w:r w:rsidR="00227330" w:rsidRPr="00D8063B">
                <w:rPr>
                  <w:lang w:val="en-GB"/>
                </w:rPr>
                <w:t xml:space="preserve"> and to </w:t>
              </w:r>
              <w:r w:rsidR="00D120A8" w:rsidRPr="00D8063B">
                <w:rPr>
                  <w:lang w:val="en-GB"/>
                </w:rPr>
                <w:t xml:space="preserve">any other </w:t>
              </w:r>
              <w:del w:id="1697" w:author="Author">
                <w:r w:rsidR="00227330" w:rsidRPr="00D8063B" w:rsidDel="00D120A8">
                  <w:rPr>
                    <w:lang w:val="en-GB"/>
                  </w:rPr>
                  <w:delText>the</w:delText>
                </w:r>
              </w:del>
              <w:r w:rsidR="00227330" w:rsidRPr="00D8063B">
                <w:rPr>
                  <w:lang w:val="en-GB"/>
                </w:rPr>
                <w:t xml:space="preserve"> assets that</w:t>
              </w:r>
              <w:del w:id="1698" w:author="Author">
                <w:r w:rsidR="00227330" w:rsidRPr="00D8063B" w:rsidDel="00FE5433">
                  <w:rPr>
                    <w:lang w:val="en-GB"/>
                  </w:rPr>
                  <w:delText>,</w:delText>
                </w:r>
              </w:del>
              <w:r w:rsidR="00227330" w:rsidRPr="00D8063B">
                <w:rPr>
                  <w:lang w:val="en-GB"/>
                </w:rPr>
                <w:t xml:space="preserve"> due to </w:t>
              </w:r>
              <w:del w:id="1699" w:author="Author">
                <w:r w:rsidR="00227330" w:rsidRPr="00D8063B" w:rsidDel="00FE5433">
                  <w:rPr>
                    <w:lang w:val="en-GB"/>
                  </w:rPr>
                  <w:delText>its</w:delText>
                </w:r>
              </w:del>
              <w:r w:rsidR="00FE5433">
                <w:rPr>
                  <w:lang w:val="en-GB"/>
                </w:rPr>
                <w:t>their</w:t>
              </w:r>
              <w:r w:rsidR="00227330" w:rsidRPr="00D8063B">
                <w:rPr>
                  <w:lang w:val="en-GB"/>
                </w:rPr>
                <w:t xml:space="preserve"> nature</w:t>
              </w:r>
              <w:del w:id="1700" w:author="Author">
                <w:r w:rsidR="00227330" w:rsidRPr="00D8063B" w:rsidDel="00FE5433">
                  <w:rPr>
                    <w:lang w:val="en-GB"/>
                  </w:rPr>
                  <w:delText>,</w:delText>
                </w:r>
              </w:del>
              <w:r w:rsidR="00227330" w:rsidRPr="00D8063B">
                <w:rPr>
                  <w:lang w:val="en-GB"/>
                </w:rPr>
                <w:t xml:space="preserve"> are</w:t>
              </w:r>
              <w:r w:rsidR="00BC256E">
                <w:rPr>
                  <w:lang w:val="en-GB"/>
                </w:rPr>
                <w:t xml:space="preserve"> not</w:t>
              </w:r>
              <w:del w:id="1701" w:author="Author">
                <w:r w:rsidR="00227330" w:rsidRPr="00D8063B" w:rsidDel="00BC256E">
                  <w:rPr>
                    <w:lang w:val="en-GB"/>
                  </w:rPr>
                  <w:delText>n’t</w:delText>
                </w:r>
              </w:del>
              <w:r w:rsidR="00227330" w:rsidRPr="00D8063B">
                <w:rPr>
                  <w:lang w:val="en-GB"/>
                </w:rPr>
                <w:t xml:space="preserve"> held in custody.</w:t>
              </w:r>
            </w:ins>
            <w:del w:id="1702" w:author="Author">
              <w:r w:rsidRPr="00D8063B" w:rsidDel="00227330">
                <w:rPr>
                  <w:lang w:val="en-GB"/>
                </w:rPr>
                <w:delText>.</w:delText>
              </w:r>
            </w:del>
            <w:r w:rsidRPr="00D8063B">
              <w:rPr>
                <w:lang w:val="en-GB"/>
              </w:rPr>
              <w:t> </w:t>
            </w:r>
            <w:r w:rsidR="00260EA7" w:rsidRPr="00D8063B">
              <w:rPr>
                <w:lang w:val="en-GB"/>
              </w:rPr>
              <w:t xml:space="preserve"> </w:t>
            </w:r>
          </w:p>
          <w:p w14:paraId="6442D8FB" w14:textId="6252265E" w:rsidR="00C95F0E" w:rsidRPr="00D8063B" w:rsidRDefault="00C95F0E" w:rsidP="00D120A8">
            <w:pPr>
              <w:pStyle w:val="NormalLeft"/>
              <w:rPr>
                <w:lang w:val="en-GB"/>
              </w:rPr>
            </w:pPr>
            <w:ins w:id="1703" w:author="Author">
              <w:r w:rsidRPr="00180831">
                <w:rPr>
                  <w:lang w:val="en-GB"/>
                </w:rPr>
                <w:t>For assets where there is no custodian or when this item is not applicable, report “No custodian”.</w:t>
              </w:r>
            </w:ins>
          </w:p>
        </w:tc>
      </w:tr>
      <w:tr w:rsidR="00227330" w:rsidRPr="00D8063B" w14:paraId="445DC4C5" w14:textId="77777777" w:rsidTr="00390FDF">
        <w:trPr>
          <w:ins w:id="1704" w:author="Author"/>
        </w:trPr>
        <w:tc>
          <w:tcPr>
            <w:tcW w:w="1560" w:type="dxa"/>
            <w:tcBorders>
              <w:top w:val="single" w:sz="2" w:space="0" w:color="auto"/>
              <w:left w:val="single" w:sz="2" w:space="0" w:color="auto"/>
              <w:bottom w:val="single" w:sz="2" w:space="0" w:color="auto"/>
              <w:right w:val="single" w:sz="2" w:space="0" w:color="auto"/>
            </w:tcBorders>
          </w:tcPr>
          <w:p w14:paraId="06262B12" w14:textId="67720881" w:rsidR="00227330" w:rsidRPr="00D8063B" w:rsidRDefault="00227330" w:rsidP="00DA6BCB">
            <w:pPr>
              <w:pStyle w:val="NormalLeft"/>
              <w:rPr>
                <w:ins w:id="1705" w:author="Author"/>
                <w:lang w:val="en-GB"/>
              </w:rPr>
            </w:pPr>
            <w:ins w:id="1706" w:author="Author">
              <w:r w:rsidRPr="00D8063B">
                <w:rPr>
                  <w:lang w:val="en-GB"/>
                </w:rPr>
                <w:t>C0121</w:t>
              </w:r>
            </w:ins>
          </w:p>
        </w:tc>
        <w:tc>
          <w:tcPr>
            <w:tcW w:w="1783" w:type="dxa"/>
            <w:gridSpan w:val="2"/>
            <w:tcBorders>
              <w:top w:val="single" w:sz="2" w:space="0" w:color="auto"/>
              <w:left w:val="single" w:sz="2" w:space="0" w:color="auto"/>
              <w:bottom w:val="single" w:sz="2" w:space="0" w:color="auto"/>
              <w:right w:val="single" w:sz="2" w:space="0" w:color="auto"/>
            </w:tcBorders>
          </w:tcPr>
          <w:p w14:paraId="014F0D69" w14:textId="41046F66" w:rsidR="00227330" w:rsidRPr="00D8063B" w:rsidRDefault="00227330" w:rsidP="00DA6BCB">
            <w:pPr>
              <w:pStyle w:val="NormalLeft"/>
              <w:rPr>
                <w:ins w:id="1707" w:author="Author"/>
                <w:lang w:val="en-GB"/>
              </w:rPr>
            </w:pPr>
            <w:ins w:id="1708" w:author="Author">
              <w:r w:rsidRPr="00D8063B">
                <w:rPr>
                  <w:lang w:val="en-GB"/>
                </w:rPr>
                <w:t>Code of custodian</w:t>
              </w:r>
            </w:ins>
          </w:p>
        </w:tc>
        <w:tc>
          <w:tcPr>
            <w:tcW w:w="5871" w:type="dxa"/>
            <w:tcBorders>
              <w:top w:val="single" w:sz="2" w:space="0" w:color="auto"/>
              <w:left w:val="single" w:sz="2" w:space="0" w:color="auto"/>
              <w:bottom w:val="single" w:sz="2" w:space="0" w:color="auto"/>
              <w:right w:val="single" w:sz="2" w:space="0" w:color="auto"/>
            </w:tcBorders>
          </w:tcPr>
          <w:p w14:paraId="18896397" w14:textId="78222B8A" w:rsidR="00227330" w:rsidRPr="00D8063B" w:rsidRDefault="00227330" w:rsidP="00227330">
            <w:pPr>
              <w:pStyle w:val="NormalLeft"/>
              <w:rPr>
                <w:ins w:id="1709" w:author="Author"/>
                <w:lang w:val="en-GB"/>
              </w:rPr>
            </w:pPr>
            <w:ins w:id="1710" w:author="Author">
              <w:r w:rsidRPr="00D8063B">
                <w:rPr>
                  <w:lang w:val="en-GB"/>
                </w:rPr>
                <w:t xml:space="preserve">Identification of the custodian code using the </w:t>
              </w:r>
              <w:del w:id="1711" w:author="Author">
                <w:r w:rsidRPr="00D8063B" w:rsidDel="006F68DC">
                  <w:rPr>
                    <w:lang w:val="en-GB"/>
                  </w:rPr>
                  <w:delText>Legal Entity Identifier (</w:delText>
                </w:r>
              </w:del>
              <w:r w:rsidRPr="00D8063B">
                <w:rPr>
                  <w:lang w:val="en-GB"/>
                </w:rPr>
                <w:t>LEI</w:t>
              </w:r>
              <w:del w:id="1712" w:author="Author">
                <w:r w:rsidRPr="00D8063B" w:rsidDel="006F68DC">
                  <w:rPr>
                    <w:lang w:val="en-GB"/>
                  </w:rPr>
                  <w:delText>)</w:delText>
                </w:r>
              </w:del>
              <w:r w:rsidRPr="00D8063B">
                <w:rPr>
                  <w:lang w:val="en-GB"/>
                </w:rPr>
                <w:t xml:space="preserve"> if available.</w:t>
              </w:r>
            </w:ins>
          </w:p>
          <w:p w14:paraId="69BE6627" w14:textId="77777777" w:rsidR="00227330" w:rsidRPr="00D8063B" w:rsidRDefault="00227330" w:rsidP="00227330">
            <w:pPr>
              <w:pStyle w:val="NormalLeft"/>
              <w:rPr>
                <w:ins w:id="1713" w:author="Author"/>
                <w:lang w:val="en-GB"/>
              </w:rPr>
            </w:pPr>
            <w:ins w:id="1714" w:author="Author">
              <w:r w:rsidRPr="00D8063B">
                <w:rPr>
                  <w:lang w:val="en-GB"/>
                </w:rPr>
                <w:t>If none is available this item shall not be reported.</w:t>
              </w:r>
            </w:ins>
          </w:p>
          <w:p w14:paraId="50C22DA4" w14:textId="77534798" w:rsidR="00227330" w:rsidRPr="00D8063B" w:rsidRDefault="00227330" w:rsidP="00227330">
            <w:pPr>
              <w:pStyle w:val="NormalLeft"/>
              <w:rPr>
                <w:ins w:id="1715" w:author="Author"/>
                <w:lang w:val="en-GB"/>
              </w:rPr>
            </w:pPr>
          </w:p>
        </w:tc>
      </w:tr>
      <w:tr w:rsidR="00227330" w:rsidRPr="00D8063B" w14:paraId="5A6B806C" w14:textId="77777777" w:rsidTr="00390FDF">
        <w:trPr>
          <w:ins w:id="1716" w:author="Author"/>
        </w:trPr>
        <w:tc>
          <w:tcPr>
            <w:tcW w:w="1560" w:type="dxa"/>
            <w:tcBorders>
              <w:top w:val="single" w:sz="2" w:space="0" w:color="auto"/>
              <w:left w:val="single" w:sz="2" w:space="0" w:color="auto"/>
              <w:bottom w:val="single" w:sz="2" w:space="0" w:color="auto"/>
              <w:right w:val="single" w:sz="2" w:space="0" w:color="auto"/>
            </w:tcBorders>
          </w:tcPr>
          <w:p w14:paraId="2147C90E" w14:textId="4AF43194" w:rsidR="00227330" w:rsidRPr="00D8063B" w:rsidRDefault="00227330" w:rsidP="00DA6BCB">
            <w:pPr>
              <w:pStyle w:val="NormalLeft"/>
              <w:rPr>
                <w:ins w:id="1717" w:author="Author"/>
                <w:lang w:val="en-GB"/>
              </w:rPr>
            </w:pPr>
            <w:ins w:id="1718" w:author="Author">
              <w:r w:rsidRPr="00D8063B">
                <w:rPr>
                  <w:lang w:val="en-GB"/>
                </w:rPr>
                <w:t>C0122</w:t>
              </w:r>
            </w:ins>
          </w:p>
        </w:tc>
        <w:tc>
          <w:tcPr>
            <w:tcW w:w="1783" w:type="dxa"/>
            <w:gridSpan w:val="2"/>
            <w:tcBorders>
              <w:top w:val="single" w:sz="2" w:space="0" w:color="auto"/>
              <w:left w:val="single" w:sz="2" w:space="0" w:color="auto"/>
              <w:bottom w:val="single" w:sz="2" w:space="0" w:color="auto"/>
              <w:right w:val="single" w:sz="2" w:space="0" w:color="auto"/>
            </w:tcBorders>
          </w:tcPr>
          <w:p w14:paraId="59F8F42D" w14:textId="056776C7" w:rsidR="00227330" w:rsidRPr="00D8063B" w:rsidRDefault="00227330" w:rsidP="00DA6BCB">
            <w:pPr>
              <w:pStyle w:val="NormalLeft"/>
              <w:rPr>
                <w:ins w:id="1719" w:author="Author"/>
                <w:lang w:val="en-GB"/>
              </w:rPr>
            </w:pPr>
            <w:ins w:id="1720" w:author="Author">
              <w:r w:rsidRPr="00D8063B">
                <w:rPr>
                  <w:lang w:val="en-GB"/>
                </w:rPr>
                <w:t>Type of code of custodian</w:t>
              </w:r>
            </w:ins>
          </w:p>
        </w:tc>
        <w:tc>
          <w:tcPr>
            <w:tcW w:w="5871" w:type="dxa"/>
            <w:tcBorders>
              <w:top w:val="single" w:sz="2" w:space="0" w:color="auto"/>
              <w:left w:val="single" w:sz="2" w:space="0" w:color="auto"/>
              <w:bottom w:val="single" w:sz="2" w:space="0" w:color="auto"/>
              <w:right w:val="single" w:sz="2" w:space="0" w:color="auto"/>
            </w:tcBorders>
          </w:tcPr>
          <w:p w14:paraId="2C570D31" w14:textId="77777777" w:rsidR="00227330" w:rsidRPr="00D8063B" w:rsidRDefault="00227330" w:rsidP="00227330">
            <w:pPr>
              <w:pStyle w:val="NormalLeft"/>
              <w:rPr>
                <w:ins w:id="1721" w:author="Author"/>
                <w:lang w:val="en-GB"/>
              </w:rPr>
            </w:pPr>
            <w:ins w:id="1722" w:author="Author">
              <w:r w:rsidRPr="00D8063B">
                <w:rPr>
                  <w:lang w:val="en-GB"/>
                </w:rPr>
                <w:t>Identification of the type of code used for the “Code of custodian” item. One of the options in the following closed list shall be used:</w:t>
              </w:r>
            </w:ins>
          </w:p>
          <w:p w14:paraId="22A1D836" w14:textId="77777777" w:rsidR="00227330" w:rsidRPr="00D8063B" w:rsidRDefault="00227330" w:rsidP="00227330">
            <w:pPr>
              <w:pStyle w:val="NormalLeft"/>
              <w:rPr>
                <w:ins w:id="1723" w:author="Author"/>
                <w:lang w:val="en-GB"/>
              </w:rPr>
            </w:pPr>
            <w:ins w:id="1724" w:author="Author">
              <w:r w:rsidRPr="00D8063B">
                <w:rPr>
                  <w:lang w:val="en-GB"/>
                </w:rPr>
                <w:t>1 – LEI</w:t>
              </w:r>
            </w:ins>
          </w:p>
          <w:p w14:paraId="3EBC573C" w14:textId="35F04711" w:rsidR="00227330" w:rsidRPr="00D8063B" w:rsidRDefault="00227330" w:rsidP="00227330">
            <w:pPr>
              <w:pStyle w:val="NormalLeft"/>
              <w:rPr>
                <w:ins w:id="1725" w:author="Author"/>
                <w:lang w:val="en-GB"/>
              </w:rPr>
            </w:pPr>
            <w:ins w:id="1726" w:author="Author">
              <w:r w:rsidRPr="00D8063B">
                <w:rPr>
                  <w:lang w:val="en-GB"/>
                </w:rPr>
                <w:t>9 – None</w:t>
              </w:r>
            </w:ins>
          </w:p>
        </w:tc>
      </w:tr>
      <w:tr w:rsidR="005C1C1D" w:rsidRPr="00D8063B" w14:paraId="57DACF95" w14:textId="77777777" w:rsidTr="00390FDF">
        <w:tc>
          <w:tcPr>
            <w:tcW w:w="1560" w:type="dxa"/>
            <w:tcBorders>
              <w:top w:val="single" w:sz="2" w:space="0" w:color="auto"/>
              <w:left w:val="single" w:sz="2" w:space="0" w:color="auto"/>
              <w:bottom w:val="single" w:sz="2" w:space="0" w:color="auto"/>
              <w:right w:val="single" w:sz="2" w:space="0" w:color="auto"/>
            </w:tcBorders>
          </w:tcPr>
          <w:p w14:paraId="377BA2C3" w14:textId="77777777" w:rsidR="005C1C1D" w:rsidRPr="00D8063B" w:rsidRDefault="005C1C1D" w:rsidP="00DA6BCB">
            <w:pPr>
              <w:pStyle w:val="NormalLeft"/>
              <w:rPr>
                <w:lang w:val="en-GB"/>
              </w:rPr>
            </w:pPr>
            <w:r w:rsidRPr="00D8063B">
              <w:rPr>
                <w:lang w:val="en-GB"/>
              </w:rPr>
              <w:t>C0130</w:t>
            </w:r>
          </w:p>
        </w:tc>
        <w:tc>
          <w:tcPr>
            <w:tcW w:w="1783" w:type="dxa"/>
            <w:gridSpan w:val="2"/>
            <w:tcBorders>
              <w:top w:val="single" w:sz="2" w:space="0" w:color="auto"/>
              <w:left w:val="single" w:sz="2" w:space="0" w:color="auto"/>
              <w:bottom w:val="single" w:sz="2" w:space="0" w:color="auto"/>
              <w:right w:val="single" w:sz="2" w:space="0" w:color="auto"/>
            </w:tcBorders>
          </w:tcPr>
          <w:p w14:paraId="1D1FE0B1" w14:textId="77777777" w:rsidR="005C1C1D" w:rsidRPr="00D8063B" w:rsidRDefault="005C1C1D" w:rsidP="00DA6BCB">
            <w:pPr>
              <w:pStyle w:val="NormalLeft"/>
              <w:rPr>
                <w:lang w:val="en-GB"/>
              </w:rPr>
            </w:pPr>
            <w:r w:rsidRPr="00D8063B">
              <w:rPr>
                <w:lang w:val="en-GB"/>
              </w:rPr>
              <w:t>Quantity</w:t>
            </w:r>
          </w:p>
        </w:tc>
        <w:tc>
          <w:tcPr>
            <w:tcW w:w="5871" w:type="dxa"/>
            <w:tcBorders>
              <w:top w:val="single" w:sz="2" w:space="0" w:color="auto"/>
              <w:left w:val="single" w:sz="2" w:space="0" w:color="auto"/>
              <w:bottom w:val="single" w:sz="2" w:space="0" w:color="auto"/>
              <w:right w:val="single" w:sz="2" w:space="0" w:color="auto"/>
            </w:tcBorders>
          </w:tcPr>
          <w:p w14:paraId="6AFBB593" w14:textId="77777777" w:rsidR="005C1C1D" w:rsidRPr="00D8063B" w:rsidRDefault="005C1C1D" w:rsidP="00DA6BCB">
            <w:pPr>
              <w:pStyle w:val="NormalLeft"/>
              <w:rPr>
                <w:lang w:val="en-GB"/>
              </w:rPr>
            </w:pPr>
            <w:r w:rsidRPr="00D8063B">
              <w:rPr>
                <w:lang w:val="en-GB"/>
              </w:rPr>
              <w:t>Number of assets, for relevant assets.</w:t>
            </w:r>
          </w:p>
          <w:p w14:paraId="5571A8FC" w14:textId="77777777" w:rsidR="005C1C1D" w:rsidRPr="00D8063B" w:rsidRDefault="005C1C1D" w:rsidP="00DA6BCB">
            <w:pPr>
              <w:pStyle w:val="NormalLeft"/>
              <w:rPr>
                <w:lang w:val="en-GB"/>
              </w:rPr>
            </w:pPr>
            <w:r w:rsidRPr="00D8063B">
              <w:rPr>
                <w:lang w:val="en-GB"/>
              </w:rPr>
              <w:t>This item shall not be reported if item Par amount (C0140) is reported.</w:t>
            </w:r>
          </w:p>
          <w:p w14:paraId="046CAAA3" w14:textId="02DF5ADB" w:rsidR="005C1C1D" w:rsidRPr="00D8063B" w:rsidRDefault="005C1C1D" w:rsidP="00260EA7">
            <w:pPr>
              <w:pStyle w:val="NormalLeft"/>
              <w:rPr>
                <w:lang w:val="en-GB"/>
              </w:rPr>
            </w:pPr>
            <w:r w:rsidRPr="00D8063B">
              <w:rPr>
                <w:lang w:val="en-GB"/>
              </w:rPr>
              <w:t xml:space="preserve">This item is not applicable for CIC </w:t>
            </w:r>
            <w:del w:id="1727" w:author="Author">
              <w:r w:rsidRPr="00D8063B" w:rsidDel="00227330">
                <w:rPr>
                  <w:lang w:val="en-GB"/>
                </w:rPr>
                <w:delText xml:space="preserve">category </w:delText>
              </w:r>
            </w:del>
            <w:r w:rsidRPr="00D8063B">
              <w:rPr>
                <w:lang w:val="en-GB"/>
              </w:rPr>
              <w:t xml:space="preserve">71 </w:t>
            </w:r>
            <w:ins w:id="1728" w:author="Author">
              <w:r w:rsidR="00227330" w:rsidRPr="00D8063B">
                <w:rPr>
                  <w:lang w:val="en-GB"/>
                </w:rPr>
                <w:t xml:space="preserve">and </w:t>
              </w:r>
            </w:ins>
            <w:del w:id="1729" w:author="Author">
              <w:r w:rsidRPr="00D8063B">
                <w:rPr>
                  <w:lang w:val="en-GB"/>
                </w:rPr>
                <w:delText>9</w:delText>
              </w:r>
            </w:del>
            <w:ins w:id="1730" w:author="Author">
              <w:r w:rsidR="00227330" w:rsidRPr="00D8063B">
                <w:rPr>
                  <w:lang w:val="en-GB"/>
                </w:rPr>
                <w:t xml:space="preserve">09 </w:t>
              </w:r>
              <w:r w:rsidRPr="00D8063B">
                <w:rPr>
                  <w:lang w:val="en-GB"/>
                </w:rPr>
                <w:t xml:space="preserve">and </w:t>
              </w:r>
              <w:r w:rsidR="00227330" w:rsidRPr="00D8063B">
                <w:rPr>
                  <w:lang w:val="en-GB"/>
                </w:rPr>
                <w:t xml:space="preserve">CIC category </w:t>
              </w:r>
              <w:r w:rsidRPr="00D8063B">
                <w:rPr>
                  <w:lang w:val="en-GB"/>
                </w:rPr>
                <w:t>9</w:t>
              </w:r>
              <w:r w:rsidR="00227330" w:rsidRPr="00D8063B">
                <w:rPr>
                  <w:lang w:val="en-GB"/>
                </w:rPr>
                <w:t xml:space="preserve"> - Property</w:t>
              </w:r>
            </w:ins>
            <w:r w:rsidRPr="00D8063B">
              <w:rPr>
                <w:lang w:val="en-GB"/>
              </w:rPr>
              <w:t>. </w:t>
            </w:r>
            <w:r w:rsidR="00260EA7" w:rsidRPr="00D8063B">
              <w:rPr>
                <w:lang w:val="en-GB"/>
              </w:rPr>
              <w:t xml:space="preserve"> </w:t>
            </w:r>
          </w:p>
        </w:tc>
      </w:tr>
      <w:tr w:rsidR="005C1C1D" w:rsidRPr="00D8063B" w14:paraId="17A61F7F" w14:textId="77777777" w:rsidTr="00390FDF">
        <w:tc>
          <w:tcPr>
            <w:tcW w:w="1560" w:type="dxa"/>
            <w:tcBorders>
              <w:top w:val="single" w:sz="2" w:space="0" w:color="auto"/>
              <w:left w:val="single" w:sz="2" w:space="0" w:color="auto"/>
              <w:bottom w:val="single" w:sz="2" w:space="0" w:color="auto"/>
              <w:right w:val="single" w:sz="2" w:space="0" w:color="auto"/>
            </w:tcBorders>
          </w:tcPr>
          <w:p w14:paraId="005A72F4" w14:textId="77777777" w:rsidR="005C1C1D" w:rsidRPr="00D8063B" w:rsidRDefault="005C1C1D" w:rsidP="00DA6BCB">
            <w:pPr>
              <w:pStyle w:val="NormalLeft"/>
              <w:rPr>
                <w:lang w:val="en-GB"/>
              </w:rPr>
            </w:pPr>
            <w:r w:rsidRPr="00D8063B">
              <w:rPr>
                <w:lang w:val="en-GB"/>
              </w:rPr>
              <w:t>C0140</w:t>
            </w:r>
          </w:p>
        </w:tc>
        <w:tc>
          <w:tcPr>
            <w:tcW w:w="1783" w:type="dxa"/>
            <w:gridSpan w:val="2"/>
            <w:tcBorders>
              <w:top w:val="single" w:sz="2" w:space="0" w:color="auto"/>
              <w:left w:val="single" w:sz="2" w:space="0" w:color="auto"/>
              <w:bottom w:val="single" w:sz="2" w:space="0" w:color="auto"/>
              <w:right w:val="single" w:sz="2" w:space="0" w:color="auto"/>
            </w:tcBorders>
          </w:tcPr>
          <w:p w14:paraId="28F8BCBB" w14:textId="77777777" w:rsidR="005C1C1D" w:rsidRPr="00D8063B" w:rsidRDefault="005C1C1D" w:rsidP="00DA6BCB">
            <w:pPr>
              <w:pStyle w:val="NormalLeft"/>
              <w:rPr>
                <w:lang w:val="en-GB"/>
              </w:rPr>
            </w:pPr>
            <w:r w:rsidRPr="00D8063B">
              <w:rPr>
                <w:lang w:val="en-GB"/>
              </w:rPr>
              <w:t>Par amount</w:t>
            </w:r>
          </w:p>
        </w:tc>
        <w:tc>
          <w:tcPr>
            <w:tcW w:w="5871" w:type="dxa"/>
            <w:tcBorders>
              <w:top w:val="single" w:sz="2" w:space="0" w:color="auto"/>
              <w:left w:val="single" w:sz="2" w:space="0" w:color="auto"/>
              <w:bottom w:val="single" w:sz="2" w:space="0" w:color="auto"/>
              <w:right w:val="single" w:sz="2" w:space="0" w:color="auto"/>
            </w:tcBorders>
          </w:tcPr>
          <w:p w14:paraId="696D0D5A" w14:textId="753E5E33" w:rsidR="005C1C1D" w:rsidRPr="00D8063B" w:rsidRDefault="005C1C1D" w:rsidP="00260EA7">
            <w:pPr>
              <w:pStyle w:val="NormalLeft"/>
              <w:rPr>
                <w:lang w:val="en-GB"/>
              </w:rPr>
            </w:pPr>
            <w:r w:rsidRPr="00D8063B">
              <w:rPr>
                <w:lang w:val="en-GB"/>
              </w:rPr>
              <w:t>Amount outstanding measured at par amount, for all assets where this item is relevant, and at nominal amount for CIC = 72, 73, 74, 75, 79</w:t>
            </w:r>
            <w:ins w:id="1731" w:author="Author">
              <w:del w:id="1732" w:author="Author">
                <w:r w:rsidR="00D620D4" w:rsidRPr="00D8063B" w:rsidDel="00F301D4">
                  <w:rPr>
                    <w:lang w:val="en-GB"/>
                  </w:rPr>
                  <w:delText>,09</w:delText>
                </w:r>
              </w:del>
            </w:ins>
            <w:r w:rsidRPr="00D8063B">
              <w:rPr>
                <w:lang w:val="en-GB"/>
              </w:rPr>
              <w:t xml:space="preserve"> and </w:t>
            </w:r>
            <w:ins w:id="1733" w:author="Author">
              <w:r w:rsidR="00D620D4" w:rsidRPr="00D8063B">
                <w:rPr>
                  <w:lang w:val="en-GB"/>
                </w:rPr>
                <w:t xml:space="preserve">CIC Category </w:t>
              </w:r>
            </w:ins>
            <w:r w:rsidRPr="00D8063B">
              <w:rPr>
                <w:lang w:val="en-GB"/>
              </w:rPr>
              <w:t>8</w:t>
            </w:r>
            <w:del w:id="1734" w:author="Author">
              <w:r w:rsidRPr="00D8063B">
                <w:rPr>
                  <w:lang w:val="en-GB"/>
                </w:rPr>
                <w:delText>.</w:delText>
              </w:r>
            </w:del>
            <w:ins w:id="1735" w:author="Author">
              <w:r w:rsidR="00D620D4" w:rsidRPr="00D8063B">
                <w:rPr>
                  <w:lang w:val="en-GB"/>
                </w:rPr>
                <w:t xml:space="preserve"> – Mortgages and Loans</w:t>
              </w:r>
              <w:r w:rsidRPr="00D8063B">
                <w:rPr>
                  <w:lang w:val="en-GB"/>
                </w:rPr>
                <w:t>.</w:t>
              </w:r>
            </w:ins>
            <w:r w:rsidRPr="00D8063B">
              <w:rPr>
                <w:lang w:val="en-GB"/>
              </w:rPr>
              <w:t xml:space="preserve"> This item is not applicable for CIC </w:t>
            </w:r>
            <w:ins w:id="1736" w:author="Author">
              <w:r w:rsidR="009F0C15" w:rsidRPr="00D8063B">
                <w:rPr>
                  <w:lang w:val="en-GB"/>
                </w:rPr>
                <w:t>71</w:t>
              </w:r>
              <w:r w:rsidR="00F301D4">
                <w:rPr>
                  <w:lang w:val="en-GB"/>
                </w:rPr>
                <w:t>, 09</w:t>
              </w:r>
              <w:r w:rsidR="009F0C15" w:rsidRPr="00D8063B">
                <w:rPr>
                  <w:lang w:val="en-GB"/>
                </w:rPr>
                <w:t xml:space="preserve"> and CIC </w:t>
              </w:r>
            </w:ins>
            <w:r w:rsidRPr="00D8063B">
              <w:rPr>
                <w:lang w:val="en-GB"/>
              </w:rPr>
              <w:t xml:space="preserve">category </w:t>
            </w:r>
            <w:del w:id="1737" w:author="Author">
              <w:r w:rsidRPr="00D8063B" w:rsidDel="009F0C15">
                <w:rPr>
                  <w:lang w:val="en-GB"/>
                </w:rPr>
                <w:delText xml:space="preserve">71 and </w:delText>
              </w:r>
            </w:del>
            <w:r w:rsidRPr="00D8063B">
              <w:rPr>
                <w:lang w:val="en-GB"/>
              </w:rPr>
              <w:t>9</w:t>
            </w:r>
            <w:ins w:id="1738" w:author="Author">
              <w:r w:rsidR="009F0C15" w:rsidRPr="00D8063B">
                <w:rPr>
                  <w:lang w:val="en-GB"/>
                </w:rPr>
                <w:t xml:space="preserve"> - Property</w:t>
              </w:r>
            </w:ins>
            <w:r w:rsidRPr="00D8063B">
              <w:rPr>
                <w:lang w:val="en-GB"/>
              </w:rPr>
              <w:t>. This item shall not be reported if item Quantity (C0130) is reported. </w:t>
            </w:r>
            <w:r w:rsidR="00260EA7" w:rsidRPr="00D8063B">
              <w:rPr>
                <w:lang w:val="en-GB"/>
              </w:rPr>
              <w:t xml:space="preserve"> </w:t>
            </w:r>
          </w:p>
        </w:tc>
      </w:tr>
      <w:tr w:rsidR="009F0C15" w:rsidRPr="00D8063B" w14:paraId="31FD66E6" w14:textId="77777777" w:rsidTr="00390FDF">
        <w:trPr>
          <w:ins w:id="1739" w:author="Author"/>
        </w:trPr>
        <w:tc>
          <w:tcPr>
            <w:tcW w:w="1560" w:type="dxa"/>
            <w:tcBorders>
              <w:top w:val="single" w:sz="2" w:space="0" w:color="auto"/>
              <w:left w:val="single" w:sz="2" w:space="0" w:color="auto"/>
              <w:bottom w:val="single" w:sz="2" w:space="0" w:color="auto"/>
              <w:right w:val="single" w:sz="2" w:space="0" w:color="auto"/>
            </w:tcBorders>
          </w:tcPr>
          <w:p w14:paraId="06A4CA77" w14:textId="2B468316" w:rsidR="009F0C15" w:rsidRPr="00D8063B" w:rsidRDefault="009F0C15" w:rsidP="009F0C15">
            <w:pPr>
              <w:pStyle w:val="NormalLeft"/>
              <w:rPr>
                <w:ins w:id="1740" w:author="Author"/>
                <w:lang w:val="en-GB"/>
              </w:rPr>
            </w:pPr>
            <w:ins w:id="1741" w:author="Author">
              <w:del w:id="1742" w:author="Author">
                <w:r w:rsidRPr="00D8063B" w:rsidDel="001D2614">
                  <w:rPr>
                    <w:lang w:val="en-GB"/>
                  </w:rPr>
                  <w:delText>C0141</w:delText>
                </w:r>
              </w:del>
            </w:ins>
          </w:p>
        </w:tc>
        <w:tc>
          <w:tcPr>
            <w:tcW w:w="1783" w:type="dxa"/>
            <w:gridSpan w:val="2"/>
            <w:tcBorders>
              <w:top w:val="single" w:sz="2" w:space="0" w:color="auto"/>
              <w:left w:val="single" w:sz="2" w:space="0" w:color="auto"/>
              <w:bottom w:val="single" w:sz="2" w:space="0" w:color="auto"/>
              <w:right w:val="single" w:sz="2" w:space="0" w:color="auto"/>
            </w:tcBorders>
          </w:tcPr>
          <w:p w14:paraId="7AF7F677" w14:textId="61F8C6AB" w:rsidR="009F0C15" w:rsidRPr="00D8063B" w:rsidRDefault="009F0C15" w:rsidP="009F0C15">
            <w:pPr>
              <w:pStyle w:val="NormalLeft"/>
              <w:rPr>
                <w:ins w:id="1743" w:author="Author"/>
                <w:lang w:val="en-GB"/>
              </w:rPr>
            </w:pPr>
            <w:ins w:id="1744" w:author="Author">
              <w:del w:id="1745" w:author="Author">
                <w:r w:rsidRPr="00D8063B" w:rsidDel="001D2614">
                  <w:rPr>
                    <w:lang w:val="en-GB"/>
                  </w:rPr>
                  <w:delText>Write-offs/write-downs</w:delText>
                </w:r>
              </w:del>
            </w:ins>
          </w:p>
        </w:tc>
        <w:tc>
          <w:tcPr>
            <w:tcW w:w="5871" w:type="dxa"/>
            <w:tcBorders>
              <w:top w:val="single" w:sz="2" w:space="0" w:color="auto"/>
              <w:left w:val="single" w:sz="2" w:space="0" w:color="auto"/>
              <w:bottom w:val="single" w:sz="2" w:space="0" w:color="auto"/>
              <w:right w:val="single" w:sz="2" w:space="0" w:color="auto"/>
            </w:tcBorders>
          </w:tcPr>
          <w:p w14:paraId="4C07383B" w14:textId="77777777" w:rsidR="009F0C15" w:rsidRPr="00D8063B" w:rsidDel="001D2614" w:rsidRDefault="009F0C15" w:rsidP="009F0C15">
            <w:pPr>
              <w:pStyle w:val="NormalLeft"/>
              <w:rPr>
                <w:ins w:id="1746" w:author="Author"/>
                <w:del w:id="1747" w:author="Author"/>
                <w:lang w:val="en-GB"/>
              </w:rPr>
            </w:pPr>
            <w:ins w:id="1748" w:author="Author">
              <w:del w:id="1749" w:author="Author">
                <w:r w:rsidRPr="00D8063B" w:rsidDel="001D2614">
                  <w:rPr>
                    <w:lang w:val="en-GB"/>
                  </w:rPr>
                  <w:delText>Reduction in the “par amount” (C0140) of a loan due to its impairment. This refers to the reduction which occurred since the last reporting, i.e. the previous quarterly report in the case of quarterly reporting and the previous annual report in the case of annual reporting. The reduction should be expressed as a positive value.</w:delText>
                </w:r>
              </w:del>
            </w:ins>
          </w:p>
          <w:p w14:paraId="25A30436" w14:textId="77777777" w:rsidR="009F0C15" w:rsidDel="001D2614" w:rsidRDefault="009F0C15" w:rsidP="009F0C15">
            <w:pPr>
              <w:pStyle w:val="NormalLeft"/>
              <w:rPr>
                <w:ins w:id="1750" w:author="Author"/>
                <w:del w:id="1751" w:author="Author"/>
                <w:lang w:val="en-GB"/>
              </w:rPr>
            </w:pPr>
            <w:ins w:id="1752" w:author="Author">
              <w:del w:id="1753" w:author="Author">
                <w:r w:rsidRPr="00D8063B" w:rsidDel="001D2614">
                  <w:rPr>
                    <w:lang w:val="en-GB"/>
                  </w:rPr>
                  <w:delText>A reverse write-off (write-up) should be expressed as a negative value. Write-offs should be reported net of reverse write-offs (write-ups)</w:delText>
                </w:r>
                <w:r w:rsidR="00D120A8" w:rsidRPr="00D8063B" w:rsidDel="001D2614">
                  <w:rPr>
                    <w:lang w:val="en-GB"/>
                  </w:rPr>
                  <w:delText xml:space="preserve"> occurred during the same period</w:delText>
                </w:r>
                <w:r w:rsidRPr="00D8063B" w:rsidDel="001D2614">
                  <w:rPr>
                    <w:lang w:val="en-GB"/>
                  </w:rPr>
                  <w:delText>.</w:delText>
                </w:r>
              </w:del>
            </w:ins>
          </w:p>
          <w:p w14:paraId="15B73F20" w14:textId="79E54F6D" w:rsidR="005A3EF0" w:rsidRPr="00D8063B" w:rsidRDefault="005A3EF0" w:rsidP="009F0C15">
            <w:pPr>
              <w:pStyle w:val="NormalLeft"/>
              <w:rPr>
                <w:ins w:id="1754" w:author="Author"/>
                <w:lang w:val="en-GB"/>
              </w:rPr>
            </w:pPr>
            <w:ins w:id="1755" w:author="Author">
              <w:del w:id="1756" w:author="Author">
                <w:r w:rsidRPr="00180831" w:rsidDel="001D2614">
                  <w:rPr>
                    <w:lang w:val="en-GB"/>
                  </w:rPr>
                  <w:delText>This item is applicable to CIC category 8 and non-negotiable debt securities classifiable under CIC category 2.</w:delText>
                </w:r>
              </w:del>
            </w:ins>
          </w:p>
        </w:tc>
      </w:tr>
      <w:tr w:rsidR="008A0F6C" w:rsidRPr="00180831" w14:paraId="72FD0DD2" w14:textId="77777777" w:rsidTr="00390FDF">
        <w:trPr>
          <w:ins w:id="1757" w:author="Author"/>
        </w:trPr>
        <w:tc>
          <w:tcPr>
            <w:tcW w:w="1560" w:type="dxa"/>
            <w:tcBorders>
              <w:top w:val="single" w:sz="2" w:space="0" w:color="auto"/>
              <w:left w:val="single" w:sz="2" w:space="0" w:color="auto"/>
              <w:bottom w:val="single" w:sz="2" w:space="0" w:color="auto"/>
              <w:right w:val="single" w:sz="2" w:space="0" w:color="auto"/>
            </w:tcBorders>
          </w:tcPr>
          <w:p w14:paraId="03E2D71F" w14:textId="746EA1A8" w:rsidR="008A0F6C" w:rsidRPr="00180831" w:rsidRDefault="008A0F6C" w:rsidP="001D2614">
            <w:pPr>
              <w:pStyle w:val="NormalLeft"/>
              <w:rPr>
                <w:ins w:id="1758" w:author="Author"/>
                <w:lang w:val="en-GB"/>
              </w:rPr>
            </w:pPr>
            <w:ins w:id="1759" w:author="Author">
              <w:r>
                <w:rPr>
                  <w:lang w:val="en-GB"/>
                </w:rPr>
                <w:t>C0</w:t>
              </w:r>
              <w:r w:rsidR="00DA5CA9">
                <w:rPr>
                  <w:lang w:val="en-GB"/>
                </w:rPr>
                <w:t>145</w:t>
              </w:r>
              <w:del w:id="1760" w:author="Author">
                <w:r w:rsidDel="00DA5CA9">
                  <w:rPr>
                    <w:lang w:val="en-GB"/>
                  </w:rPr>
                  <w:delText>301</w:delText>
                </w:r>
              </w:del>
            </w:ins>
          </w:p>
        </w:tc>
        <w:tc>
          <w:tcPr>
            <w:tcW w:w="1701" w:type="dxa"/>
            <w:tcBorders>
              <w:top w:val="single" w:sz="2" w:space="0" w:color="auto"/>
              <w:left w:val="single" w:sz="2" w:space="0" w:color="auto"/>
              <w:bottom w:val="single" w:sz="2" w:space="0" w:color="auto"/>
              <w:right w:val="single" w:sz="2" w:space="0" w:color="auto"/>
            </w:tcBorders>
          </w:tcPr>
          <w:p w14:paraId="30636042" w14:textId="77777777" w:rsidR="008A0F6C" w:rsidRPr="00180831" w:rsidRDefault="008A0F6C" w:rsidP="001D2614">
            <w:pPr>
              <w:pStyle w:val="NormalLeft"/>
              <w:rPr>
                <w:ins w:id="1761" w:author="Author"/>
                <w:lang w:val="en-GB"/>
              </w:rPr>
            </w:pPr>
            <w:ins w:id="1762" w:author="Author">
              <w:r w:rsidRPr="00180831">
                <w:rPr>
                  <w:lang w:val="en-GB"/>
                </w:rPr>
                <w:t>Long-term equity investment</w:t>
              </w:r>
            </w:ins>
          </w:p>
        </w:tc>
        <w:tc>
          <w:tcPr>
            <w:tcW w:w="5953" w:type="dxa"/>
            <w:gridSpan w:val="2"/>
            <w:tcBorders>
              <w:top w:val="single" w:sz="2" w:space="0" w:color="auto"/>
              <w:left w:val="single" w:sz="2" w:space="0" w:color="auto"/>
              <w:bottom w:val="single" w:sz="2" w:space="0" w:color="auto"/>
              <w:right w:val="single" w:sz="2" w:space="0" w:color="auto"/>
            </w:tcBorders>
          </w:tcPr>
          <w:p w14:paraId="6F708CF4" w14:textId="77777777" w:rsidR="008A0F6C" w:rsidRPr="00180831" w:rsidRDefault="008A0F6C" w:rsidP="001D2614">
            <w:pPr>
              <w:pStyle w:val="NormalLeft"/>
              <w:rPr>
                <w:ins w:id="1763" w:author="Author"/>
                <w:lang w:val="en-GB"/>
              </w:rPr>
            </w:pPr>
            <w:ins w:id="1764" w:author="Author">
              <w:r w:rsidRPr="00180831">
                <w:rPr>
                  <w:lang w:val="en-GB"/>
                </w:rPr>
                <w:t>Only applicable to CIC categories 3 – Equity and 4 – Collective Investment Undertakings.</w:t>
              </w:r>
            </w:ins>
          </w:p>
          <w:p w14:paraId="4BDC69B2" w14:textId="77777777" w:rsidR="008A0F6C" w:rsidRPr="00180831" w:rsidRDefault="008A0F6C" w:rsidP="001D2614">
            <w:pPr>
              <w:pStyle w:val="NormalLeft"/>
              <w:rPr>
                <w:ins w:id="1765" w:author="Author"/>
                <w:lang w:val="en-GB"/>
              </w:rPr>
            </w:pPr>
            <w:ins w:id="1766" w:author="Author">
              <w:r w:rsidRPr="00180831">
                <w:rPr>
                  <w:lang w:val="en-GB"/>
                </w:rPr>
                <w:t>Identify if an equity or collective investment undertaking is classified under the provisions of Art. 171a. of Delegated Regulation (EU) 2015/35. One of the options in the following closed list shall be used:</w:t>
              </w:r>
            </w:ins>
          </w:p>
          <w:p w14:paraId="61CFB1A5" w14:textId="77777777" w:rsidR="008A0F6C" w:rsidRPr="00180831" w:rsidRDefault="008A0F6C" w:rsidP="001D2614">
            <w:pPr>
              <w:pStyle w:val="NormalLeft"/>
              <w:rPr>
                <w:ins w:id="1767" w:author="Author"/>
                <w:lang w:val="en-GB"/>
              </w:rPr>
            </w:pPr>
            <w:ins w:id="1768" w:author="Author">
              <w:r w:rsidRPr="00180831">
                <w:rPr>
                  <w:lang w:val="en-GB"/>
                </w:rPr>
                <w:t>1 - Yes</w:t>
              </w:r>
            </w:ins>
          </w:p>
          <w:p w14:paraId="77DEFAED" w14:textId="77777777" w:rsidR="008A0F6C" w:rsidRPr="00180831" w:rsidRDefault="008A0F6C" w:rsidP="001D2614">
            <w:pPr>
              <w:pStyle w:val="NormalLeft"/>
              <w:rPr>
                <w:ins w:id="1769" w:author="Author"/>
                <w:lang w:val="en-GB"/>
              </w:rPr>
            </w:pPr>
            <w:ins w:id="1770" w:author="Author">
              <w:r w:rsidRPr="00180831">
                <w:rPr>
                  <w:lang w:val="en-GB"/>
                </w:rPr>
                <w:t>2 – No</w:t>
              </w:r>
            </w:ins>
          </w:p>
          <w:p w14:paraId="404D5D32" w14:textId="77777777" w:rsidR="008A0F6C" w:rsidRPr="00180831" w:rsidRDefault="008A0F6C" w:rsidP="001D2614">
            <w:pPr>
              <w:pStyle w:val="NormalLeft"/>
              <w:rPr>
                <w:ins w:id="1771" w:author="Author"/>
                <w:lang w:val="en-GB"/>
              </w:rPr>
            </w:pPr>
            <w:ins w:id="1772" w:author="Author">
              <w:r w:rsidRPr="00180831">
                <w:rPr>
                  <w:lang w:val="en-GB"/>
                </w:rPr>
                <w:t>9 – Not applicable</w:t>
              </w:r>
            </w:ins>
          </w:p>
        </w:tc>
      </w:tr>
      <w:tr w:rsidR="009F0C15" w:rsidRPr="00D8063B" w14:paraId="6CB07ACA" w14:textId="77777777" w:rsidTr="00390FDF">
        <w:tc>
          <w:tcPr>
            <w:tcW w:w="1560" w:type="dxa"/>
            <w:tcBorders>
              <w:top w:val="single" w:sz="2" w:space="0" w:color="auto"/>
              <w:left w:val="single" w:sz="2" w:space="0" w:color="auto"/>
              <w:bottom w:val="single" w:sz="2" w:space="0" w:color="auto"/>
              <w:right w:val="single" w:sz="2" w:space="0" w:color="auto"/>
            </w:tcBorders>
          </w:tcPr>
          <w:p w14:paraId="5B1310E5" w14:textId="77777777" w:rsidR="009F0C15" w:rsidRPr="00D8063B" w:rsidRDefault="009F0C15" w:rsidP="009F0C15">
            <w:pPr>
              <w:pStyle w:val="NormalLeft"/>
              <w:rPr>
                <w:lang w:val="en-GB"/>
              </w:rPr>
            </w:pPr>
            <w:r w:rsidRPr="00D8063B">
              <w:rPr>
                <w:lang w:val="en-GB"/>
              </w:rPr>
              <w:t>C0150</w:t>
            </w:r>
          </w:p>
        </w:tc>
        <w:tc>
          <w:tcPr>
            <w:tcW w:w="1783" w:type="dxa"/>
            <w:gridSpan w:val="2"/>
            <w:tcBorders>
              <w:top w:val="single" w:sz="2" w:space="0" w:color="auto"/>
              <w:left w:val="single" w:sz="2" w:space="0" w:color="auto"/>
              <w:bottom w:val="single" w:sz="2" w:space="0" w:color="auto"/>
              <w:right w:val="single" w:sz="2" w:space="0" w:color="auto"/>
            </w:tcBorders>
          </w:tcPr>
          <w:p w14:paraId="057BFF28" w14:textId="77777777" w:rsidR="009F0C15" w:rsidRPr="00D8063B" w:rsidRDefault="009F0C15" w:rsidP="009F0C15">
            <w:pPr>
              <w:pStyle w:val="NormalLeft"/>
              <w:rPr>
                <w:lang w:val="en-GB"/>
              </w:rPr>
            </w:pPr>
            <w:r w:rsidRPr="00D8063B">
              <w:rPr>
                <w:lang w:val="en-GB"/>
              </w:rPr>
              <w:t>Valuation method</w:t>
            </w:r>
          </w:p>
        </w:tc>
        <w:tc>
          <w:tcPr>
            <w:tcW w:w="5871" w:type="dxa"/>
            <w:tcBorders>
              <w:top w:val="single" w:sz="2" w:space="0" w:color="auto"/>
              <w:left w:val="single" w:sz="2" w:space="0" w:color="auto"/>
              <w:bottom w:val="single" w:sz="2" w:space="0" w:color="auto"/>
              <w:right w:val="single" w:sz="2" w:space="0" w:color="auto"/>
            </w:tcBorders>
          </w:tcPr>
          <w:p w14:paraId="00F84C78" w14:textId="77777777" w:rsidR="009F0C15" w:rsidRPr="00D8063B" w:rsidRDefault="009F0C15" w:rsidP="009F0C15">
            <w:pPr>
              <w:pStyle w:val="NormalLeft"/>
              <w:rPr>
                <w:lang w:val="en-GB"/>
              </w:rPr>
            </w:pPr>
            <w:r w:rsidRPr="00D8063B">
              <w:rPr>
                <w:lang w:val="en-GB"/>
              </w:rPr>
              <w:t>Identify the valuation method used when valuing assets. One of the options in the following closed list shall be used:</w:t>
            </w:r>
          </w:p>
          <w:p w14:paraId="509A4E24" w14:textId="77777777" w:rsidR="009F0C15" w:rsidRPr="00D8063B" w:rsidRDefault="009F0C15" w:rsidP="009F0C15">
            <w:pPr>
              <w:pStyle w:val="NormalLeft"/>
              <w:rPr>
                <w:lang w:val="en-GB"/>
              </w:rPr>
            </w:pPr>
            <w:r w:rsidRPr="00D8063B">
              <w:rPr>
                <w:lang w:val="en-GB"/>
              </w:rPr>
              <w:t>1 — quoted market price in active markets for the same assets</w:t>
            </w:r>
          </w:p>
          <w:p w14:paraId="4AB49DE9" w14:textId="77777777" w:rsidR="009F0C15" w:rsidRPr="00D8063B" w:rsidRDefault="009F0C15" w:rsidP="009F0C15">
            <w:pPr>
              <w:pStyle w:val="NormalLeft"/>
              <w:rPr>
                <w:lang w:val="en-GB"/>
              </w:rPr>
            </w:pPr>
            <w:r w:rsidRPr="00D8063B">
              <w:rPr>
                <w:lang w:val="en-GB"/>
              </w:rPr>
              <w:t>2 — quoted market price in active markets for similar assets</w:t>
            </w:r>
          </w:p>
          <w:p w14:paraId="0E1AC8FE" w14:textId="77777777" w:rsidR="009F0C15" w:rsidRPr="00D8063B" w:rsidRDefault="009F0C15" w:rsidP="009F0C15">
            <w:pPr>
              <w:pStyle w:val="NormalLeft"/>
              <w:rPr>
                <w:lang w:val="en-GB"/>
              </w:rPr>
            </w:pPr>
            <w:r w:rsidRPr="00D8063B">
              <w:rPr>
                <w:lang w:val="en-GB"/>
              </w:rPr>
              <w:t>3 — alternative valuation methods</w:t>
            </w:r>
          </w:p>
          <w:p w14:paraId="349D677B" w14:textId="77777777" w:rsidR="009F0C15" w:rsidRPr="00D8063B" w:rsidRDefault="009F0C15" w:rsidP="009F0C15">
            <w:pPr>
              <w:pStyle w:val="NormalLeft"/>
              <w:rPr>
                <w:lang w:val="en-GB"/>
              </w:rPr>
            </w:pPr>
            <w:r w:rsidRPr="00D8063B">
              <w:rPr>
                <w:lang w:val="en-GB"/>
              </w:rPr>
              <w:t>4 — adjusted equity methods (applicable for the valuation of participations)</w:t>
            </w:r>
          </w:p>
          <w:p w14:paraId="15979DCC" w14:textId="77777777" w:rsidR="009F0C15" w:rsidRPr="00D8063B" w:rsidRDefault="009F0C15" w:rsidP="009F0C15">
            <w:pPr>
              <w:pStyle w:val="NormalLeft"/>
              <w:rPr>
                <w:lang w:val="en-GB"/>
              </w:rPr>
            </w:pPr>
            <w:r w:rsidRPr="00D8063B">
              <w:rPr>
                <w:lang w:val="en-GB"/>
              </w:rPr>
              <w:t>5 — IFRS equity methods (applicable for the valuation of participations)</w:t>
            </w:r>
          </w:p>
          <w:p w14:paraId="748D52DA" w14:textId="77777777" w:rsidR="009F0C15" w:rsidRPr="00D8063B" w:rsidRDefault="009F0C15" w:rsidP="009F0C15">
            <w:pPr>
              <w:pStyle w:val="NormalLeft"/>
              <w:rPr>
                <w:lang w:val="en-GB"/>
              </w:rPr>
            </w:pPr>
            <w:r w:rsidRPr="00D8063B">
              <w:rPr>
                <w:lang w:val="en-GB"/>
              </w:rPr>
              <w:t>6 — Market valuation according to Article 9(4) of Delegated Regulation 2015/35</w:t>
            </w:r>
          </w:p>
        </w:tc>
      </w:tr>
      <w:tr w:rsidR="009F0C15" w:rsidRPr="00D8063B" w14:paraId="1A2F7DA3" w14:textId="77777777" w:rsidTr="00390FDF">
        <w:tc>
          <w:tcPr>
            <w:tcW w:w="1560" w:type="dxa"/>
            <w:tcBorders>
              <w:top w:val="single" w:sz="2" w:space="0" w:color="auto"/>
              <w:left w:val="single" w:sz="2" w:space="0" w:color="auto"/>
              <w:bottom w:val="single" w:sz="2" w:space="0" w:color="auto"/>
              <w:right w:val="single" w:sz="2" w:space="0" w:color="auto"/>
            </w:tcBorders>
          </w:tcPr>
          <w:p w14:paraId="4963927D" w14:textId="77777777" w:rsidR="009F0C15" w:rsidRPr="00D8063B" w:rsidRDefault="009F0C15" w:rsidP="009F0C15">
            <w:pPr>
              <w:pStyle w:val="NormalLeft"/>
              <w:rPr>
                <w:lang w:val="en-GB"/>
              </w:rPr>
            </w:pPr>
            <w:r w:rsidRPr="00D8063B">
              <w:rPr>
                <w:lang w:val="en-GB"/>
              </w:rPr>
              <w:t>C0160</w:t>
            </w:r>
          </w:p>
        </w:tc>
        <w:tc>
          <w:tcPr>
            <w:tcW w:w="1783" w:type="dxa"/>
            <w:gridSpan w:val="2"/>
            <w:tcBorders>
              <w:top w:val="single" w:sz="2" w:space="0" w:color="auto"/>
              <w:left w:val="single" w:sz="2" w:space="0" w:color="auto"/>
              <w:bottom w:val="single" w:sz="2" w:space="0" w:color="auto"/>
              <w:right w:val="single" w:sz="2" w:space="0" w:color="auto"/>
            </w:tcBorders>
          </w:tcPr>
          <w:p w14:paraId="0BF7B009" w14:textId="77777777" w:rsidR="009F0C15" w:rsidRPr="00D8063B" w:rsidRDefault="009F0C15" w:rsidP="009F0C15">
            <w:pPr>
              <w:pStyle w:val="NormalLeft"/>
              <w:rPr>
                <w:lang w:val="en-GB"/>
              </w:rPr>
            </w:pPr>
            <w:r w:rsidRPr="00D8063B">
              <w:rPr>
                <w:lang w:val="en-GB"/>
              </w:rPr>
              <w:t>Acquisition value</w:t>
            </w:r>
          </w:p>
        </w:tc>
        <w:tc>
          <w:tcPr>
            <w:tcW w:w="5871" w:type="dxa"/>
            <w:tcBorders>
              <w:top w:val="single" w:sz="2" w:space="0" w:color="auto"/>
              <w:left w:val="single" w:sz="2" w:space="0" w:color="auto"/>
              <w:bottom w:val="single" w:sz="2" w:space="0" w:color="auto"/>
              <w:right w:val="single" w:sz="2" w:space="0" w:color="auto"/>
            </w:tcBorders>
          </w:tcPr>
          <w:p w14:paraId="38290EF4" w14:textId="64BD2A33" w:rsidR="009F0C15" w:rsidRPr="00D8063B" w:rsidRDefault="009F0C15" w:rsidP="009F0C15">
            <w:pPr>
              <w:pStyle w:val="NormalLeft"/>
              <w:rPr>
                <w:lang w:val="en-GB"/>
              </w:rPr>
            </w:pPr>
            <w:r w:rsidRPr="00D8063B">
              <w:rPr>
                <w:lang w:val="en-GB"/>
              </w:rPr>
              <w:t xml:space="preserve">Total acquisition value for assets held, clean value without accrued interest. </w:t>
            </w:r>
            <w:del w:id="1773" w:author="Author">
              <w:r w:rsidRPr="00D8063B" w:rsidDel="00F301D4">
                <w:rPr>
                  <w:lang w:val="en-GB"/>
                </w:rPr>
                <w:delText>.</w:delText>
              </w:r>
            </w:del>
            <w:r w:rsidRPr="00D8063B">
              <w:rPr>
                <w:lang w:val="en-GB"/>
              </w:rPr>
              <w:t>Not applicable to CIC categories 7</w:t>
            </w:r>
            <w:ins w:id="1774" w:author="Author">
              <w:r w:rsidRPr="00D8063B">
                <w:rPr>
                  <w:lang w:val="en-GB"/>
                </w:rPr>
                <w:t xml:space="preserve"> – Cash and deposits </w:t>
              </w:r>
            </w:ins>
            <w:r w:rsidRPr="00D8063B">
              <w:rPr>
                <w:lang w:val="en-GB"/>
              </w:rPr>
              <w:t>and 8</w:t>
            </w:r>
            <w:ins w:id="1775" w:author="Author">
              <w:r w:rsidRPr="00D8063B">
                <w:rPr>
                  <w:lang w:val="en-GB"/>
                </w:rPr>
                <w:t xml:space="preserve"> - Mortgages and Loans</w:t>
              </w:r>
              <w:del w:id="1776" w:author="Author">
                <w:r w:rsidRPr="00D8063B" w:rsidDel="00F301D4">
                  <w:rPr>
                    <w:lang w:val="en-GB"/>
                  </w:rPr>
                  <w:delText xml:space="preserve"> and CIC 09</w:delText>
                </w:r>
              </w:del>
            </w:ins>
            <w:r w:rsidRPr="00D8063B">
              <w:rPr>
                <w:lang w:val="en-GB"/>
              </w:rPr>
              <w:t>.</w:t>
            </w:r>
          </w:p>
        </w:tc>
      </w:tr>
      <w:tr w:rsidR="009F0C15" w:rsidRPr="00D8063B" w14:paraId="1D81BEBF" w14:textId="77777777" w:rsidTr="00390FDF">
        <w:tc>
          <w:tcPr>
            <w:tcW w:w="1560" w:type="dxa"/>
            <w:tcBorders>
              <w:top w:val="single" w:sz="2" w:space="0" w:color="auto"/>
              <w:left w:val="single" w:sz="2" w:space="0" w:color="auto"/>
              <w:bottom w:val="single" w:sz="2" w:space="0" w:color="auto"/>
              <w:right w:val="single" w:sz="2" w:space="0" w:color="auto"/>
            </w:tcBorders>
          </w:tcPr>
          <w:p w14:paraId="2AF38545" w14:textId="77777777" w:rsidR="009F0C15" w:rsidRPr="00D8063B" w:rsidRDefault="009F0C15" w:rsidP="009F0C15">
            <w:pPr>
              <w:pStyle w:val="NormalLeft"/>
              <w:rPr>
                <w:lang w:val="en-GB"/>
              </w:rPr>
            </w:pPr>
            <w:r w:rsidRPr="00D8063B">
              <w:rPr>
                <w:lang w:val="en-GB"/>
              </w:rPr>
              <w:t>C0170</w:t>
            </w:r>
          </w:p>
        </w:tc>
        <w:tc>
          <w:tcPr>
            <w:tcW w:w="1783" w:type="dxa"/>
            <w:gridSpan w:val="2"/>
            <w:tcBorders>
              <w:top w:val="single" w:sz="2" w:space="0" w:color="auto"/>
              <w:left w:val="single" w:sz="2" w:space="0" w:color="auto"/>
              <w:bottom w:val="single" w:sz="2" w:space="0" w:color="auto"/>
              <w:right w:val="single" w:sz="2" w:space="0" w:color="auto"/>
            </w:tcBorders>
          </w:tcPr>
          <w:p w14:paraId="5B4C849A" w14:textId="77777777" w:rsidR="009F0C15" w:rsidRPr="00D8063B" w:rsidRDefault="009F0C15" w:rsidP="009F0C15">
            <w:pPr>
              <w:pStyle w:val="NormalLeft"/>
              <w:rPr>
                <w:lang w:val="en-GB"/>
              </w:rPr>
            </w:pPr>
            <w:r w:rsidRPr="00D8063B">
              <w:rPr>
                <w:lang w:val="en-GB"/>
              </w:rPr>
              <w:t>Total Solvency II amount</w:t>
            </w:r>
          </w:p>
        </w:tc>
        <w:tc>
          <w:tcPr>
            <w:tcW w:w="5871" w:type="dxa"/>
            <w:tcBorders>
              <w:top w:val="single" w:sz="2" w:space="0" w:color="auto"/>
              <w:left w:val="single" w:sz="2" w:space="0" w:color="auto"/>
              <w:bottom w:val="single" w:sz="2" w:space="0" w:color="auto"/>
              <w:right w:val="single" w:sz="2" w:space="0" w:color="auto"/>
            </w:tcBorders>
          </w:tcPr>
          <w:p w14:paraId="76CDB817" w14:textId="77777777" w:rsidR="009F0C15" w:rsidRPr="00D8063B" w:rsidRDefault="009F0C15" w:rsidP="009F0C15">
            <w:pPr>
              <w:pStyle w:val="NormalLeft"/>
              <w:rPr>
                <w:lang w:val="en-GB"/>
              </w:rPr>
            </w:pPr>
            <w:r w:rsidRPr="00D8063B">
              <w:rPr>
                <w:lang w:val="en-GB"/>
              </w:rPr>
              <w:t>Value calculated as defined by article 75 of the Directive 2009/138/EC, which corresponds to:</w:t>
            </w:r>
          </w:p>
          <w:p w14:paraId="4D1C4C6E" w14:textId="77777777" w:rsidR="009F0C15" w:rsidRPr="00D8063B" w:rsidRDefault="009F0C15" w:rsidP="009F0C15">
            <w:pPr>
              <w:pStyle w:val="Tiret0"/>
              <w:numPr>
                <w:ilvl w:val="0"/>
                <w:numId w:val="14"/>
              </w:numPr>
              <w:ind w:left="851" w:hanging="851"/>
              <w:rPr>
                <w:lang w:val="en-GB"/>
              </w:rPr>
            </w:pPr>
            <w:r w:rsidRPr="00D8063B">
              <w:rPr>
                <w:lang w:val="en-GB"/>
              </w:rPr>
              <w:t>the multiplication of ‘Par amount’ (principal amount outstanding measured at par amount or nominal amount) by ‘Unit percentage of par amount Solvency II price’ plus ‘Accrued interest’, for assets where the first two items are relevant;</w:t>
            </w:r>
          </w:p>
          <w:p w14:paraId="51ACFE63" w14:textId="733EBAC3" w:rsidR="009F0C15" w:rsidRPr="00D8063B" w:rsidRDefault="009F0C15" w:rsidP="009F0C15">
            <w:pPr>
              <w:pStyle w:val="Tiret0"/>
              <w:numPr>
                <w:ilvl w:val="0"/>
                <w:numId w:val="14"/>
              </w:numPr>
              <w:ind w:left="851" w:hanging="851"/>
              <w:rPr>
                <w:lang w:val="en-GB"/>
              </w:rPr>
            </w:pPr>
            <w:r w:rsidRPr="00D8063B">
              <w:rPr>
                <w:lang w:val="en-GB"/>
              </w:rPr>
              <w:t xml:space="preserve">the multiplication of ‘Quantity’ by ‘Unit Solvency II price’, for assets where these two items are relevant (plus ‘Accrued interest’ if applicable);  </w:t>
            </w:r>
          </w:p>
          <w:p w14:paraId="6C4B3D76" w14:textId="3BD2479F" w:rsidR="009F0C15" w:rsidRPr="00D8063B" w:rsidRDefault="009F0C15" w:rsidP="009F0C15">
            <w:pPr>
              <w:pStyle w:val="Tiret0"/>
              <w:numPr>
                <w:ilvl w:val="0"/>
                <w:numId w:val="14"/>
              </w:numPr>
              <w:ind w:left="851" w:hanging="851"/>
              <w:rPr>
                <w:lang w:val="en-GB"/>
              </w:rPr>
            </w:pPr>
            <w:r w:rsidRPr="00D8063B">
              <w:rPr>
                <w:lang w:val="en-GB"/>
              </w:rPr>
              <w:t xml:space="preserve">Solvency II value of the asset for assets classifiable under </w:t>
            </w:r>
            <w:del w:id="1777" w:author="Author">
              <w:r w:rsidRPr="00D8063B" w:rsidDel="009F0C15">
                <w:rPr>
                  <w:lang w:val="en-GB"/>
                </w:rPr>
                <w:delText>asset categories</w:delText>
              </w:r>
            </w:del>
            <w:ins w:id="1778" w:author="Author">
              <w:r w:rsidRPr="00D8063B">
                <w:rPr>
                  <w:lang w:val="en-GB"/>
                </w:rPr>
                <w:t>CIC</w:t>
              </w:r>
            </w:ins>
            <w:r w:rsidRPr="00D8063B">
              <w:rPr>
                <w:lang w:val="en-GB"/>
              </w:rPr>
              <w:t xml:space="preserve"> 71 and</w:t>
            </w:r>
            <w:ins w:id="1779" w:author="Author">
              <w:r w:rsidRPr="00D8063B">
                <w:rPr>
                  <w:lang w:val="en-GB"/>
                </w:rPr>
                <w:t xml:space="preserve"> CIC category </w:t>
              </w:r>
            </w:ins>
            <w:r w:rsidRPr="00D8063B">
              <w:rPr>
                <w:lang w:val="en-GB"/>
              </w:rPr>
              <w:t>9</w:t>
            </w:r>
            <w:ins w:id="1780" w:author="Author">
              <w:r w:rsidRPr="00D8063B">
                <w:rPr>
                  <w:lang w:val="en-GB"/>
                </w:rPr>
                <w:t xml:space="preserve"> - Property</w:t>
              </w:r>
            </w:ins>
            <w:r w:rsidRPr="00D8063B">
              <w:rPr>
                <w:lang w:val="en-GB"/>
              </w:rPr>
              <w:t>.</w:t>
            </w:r>
          </w:p>
        </w:tc>
      </w:tr>
      <w:tr w:rsidR="009F0C15" w:rsidRPr="00D8063B" w14:paraId="7374E8DF" w14:textId="77777777" w:rsidTr="00390FDF">
        <w:tc>
          <w:tcPr>
            <w:tcW w:w="1560" w:type="dxa"/>
            <w:tcBorders>
              <w:top w:val="single" w:sz="2" w:space="0" w:color="auto"/>
              <w:left w:val="single" w:sz="2" w:space="0" w:color="auto"/>
              <w:bottom w:val="single" w:sz="2" w:space="0" w:color="auto"/>
              <w:right w:val="single" w:sz="2" w:space="0" w:color="auto"/>
            </w:tcBorders>
          </w:tcPr>
          <w:p w14:paraId="157F6800" w14:textId="77777777" w:rsidR="009F0C15" w:rsidRPr="00D8063B" w:rsidRDefault="009F0C15" w:rsidP="009F0C15">
            <w:pPr>
              <w:pStyle w:val="NormalLeft"/>
              <w:rPr>
                <w:lang w:val="en-GB"/>
              </w:rPr>
            </w:pPr>
            <w:r w:rsidRPr="00D8063B">
              <w:rPr>
                <w:lang w:val="en-GB"/>
              </w:rPr>
              <w:t>C0180</w:t>
            </w:r>
          </w:p>
        </w:tc>
        <w:tc>
          <w:tcPr>
            <w:tcW w:w="1783" w:type="dxa"/>
            <w:gridSpan w:val="2"/>
            <w:tcBorders>
              <w:top w:val="single" w:sz="2" w:space="0" w:color="auto"/>
              <w:left w:val="single" w:sz="2" w:space="0" w:color="auto"/>
              <w:bottom w:val="single" w:sz="2" w:space="0" w:color="auto"/>
              <w:right w:val="single" w:sz="2" w:space="0" w:color="auto"/>
            </w:tcBorders>
          </w:tcPr>
          <w:p w14:paraId="53C58DD5" w14:textId="77777777" w:rsidR="009F0C15" w:rsidRPr="00D8063B" w:rsidRDefault="009F0C15" w:rsidP="009F0C15">
            <w:pPr>
              <w:pStyle w:val="NormalLeft"/>
              <w:rPr>
                <w:lang w:val="en-GB"/>
              </w:rPr>
            </w:pPr>
            <w:r w:rsidRPr="00D8063B">
              <w:rPr>
                <w:lang w:val="en-GB"/>
              </w:rPr>
              <w:t>Accrued interest</w:t>
            </w:r>
          </w:p>
        </w:tc>
        <w:tc>
          <w:tcPr>
            <w:tcW w:w="5871" w:type="dxa"/>
            <w:tcBorders>
              <w:top w:val="single" w:sz="2" w:space="0" w:color="auto"/>
              <w:left w:val="single" w:sz="2" w:space="0" w:color="auto"/>
              <w:bottom w:val="single" w:sz="2" w:space="0" w:color="auto"/>
              <w:right w:val="single" w:sz="2" w:space="0" w:color="auto"/>
            </w:tcBorders>
          </w:tcPr>
          <w:p w14:paraId="5CDF094E" w14:textId="0660F978" w:rsidR="009F0C15" w:rsidRPr="00D8063B" w:rsidRDefault="009F0C15" w:rsidP="009F0C15">
            <w:pPr>
              <w:pStyle w:val="NormalLeft"/>
              <w:rPr>
                <w:lang w:val="en-GB"/>
              </w:rPr>
            </w:pPr>
            <w:r w:rsidRPr="00D8063B">
              <w:rPr>
                <w:lang w:val="en-GB"/>
              </w:rPr>
              <w:t>Quantify the amount of accrued interest after the last coupon date for interest bearing assets. Note that this value is also part of item Total Solvency II amount.</w:t>
            </w:r>
          </w:p>
        </w:tc>
      </w:tr>
    </w:tbl>
    <w:p w14:paraId="6716B6A9" w14:textId="77777777" w:rsidR="005C1C1D" w:rsidRPr="00D8063B" w:rsidRDefault="005C1C1D" w:rsidP="005C1C1D">
      <w:pPr>
        <w:rPr>
          <w:lang w:val="en-GB"/>
        </w:rPr>
      </w:pPr>
    </w:p>
    <w:tbl>
      <w:tblPr>
        <w:tblW w:w="9286" w:type="dxa"/>
        <w:tblLayout w:type="fixed"/>
        <w:tblLook w:val="0000" w:firstRow="0" w:lastRow="0" w:firstColumn="0" w:lastColumn="0" w:noHBand="0" w:noVBand="0"/>
      </w:tblPr>
      <w:tblGrid>
        <w:gridCol w:w="1486"/>
        <w:gridCol w:w="1764"/>
        <w:gridCol w:w="6036"/>
      </w:tblGrid>
      <w:tr w:rsidR="005C1C1D" w:rsidRPr="00D8063B" w14:paraId="4A8AC2C7" w14:textId="77777777" w:rsidTr="00FC23C1">
        <w:tc>
          <w:tcPr>
            <w:tcW w:w="1486" w:type="dxa"/>
            <w:tcBorders>
              <w:top w:val="single" w:sz="2" w:space="0" w:color="auto"/>
              <w:left w:val="single" w:sz="2" w:space="0" w:color="auto"/>
              <w:bottom w:val="single" w:sz="2" w:space="0" w:color="auto"/>
              <w:right w:val="single" w:sz="2" w:space="0" w:color="auto"/>
            </w:tcBorders>
          </w:tcPr>
          <w:p w14:paraId="6D6A50C7" w14:textId="77777777" w:rsidR="005C1C1D" w:rsidRPr="00D8063B" w:rsidRDefault="005C1C1D" w:rsidP="00DA6BC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2A9C4E7" w14:textId="77777777" w:rsidR="005C1C1D" w:rsidRPr="00D8063B" w:rsidRDefault="005C1C1D" w:rsidP="00DA6BCB">
            <w:pPr>
              <w:pStyle w:val="NormalCentered"/>
              <w:rPr>
                <w:lang w:val="en-GB"/>
              </w:rPr>
            </w:pPr>
            <w:r w:rsidRPr="00D8063B">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65F386E4" w14:textId="77777777" w:rsidR="005C1C1D" w:rsidRPr="00D8063B" w:rsidRDefault="005C1C1D" w:rsidP="00DA6BCB">
            <w:pPr>
              <w:pStyle w:val="NormalCentered"/>
              <w:rPr>
                <w:lang w:val="en-GB"/>
              </w:rPr>
            </w:pPr>
            <w:r w:rsidRPr="00D8063B">
              <w:rPr>
                <w:i/>
                <w:iCs/>
                <w:lang w:val="en-GB"/>
              </w:rPr>
              <w:t>INSTRUCTIONS</w:t>
            </w:r>
          </w:p>
        </w:tc>
      </w:tr>
      <w:tr w:rsidR="005C1C1D" w:rsidRPr="00D8063B" w14:paraId="0D67D9A4" w14:textId="77777777" w:rsidTr="00FC23C1">
        <w:tc>
          <w:tcPr>
            <w:tcW w:w="1486" w:type="dxa"/>
            <w:tcBorders>
              <w:top w:val="single" w:sz="2" w:space="0" w:color="auto"/>
              <w:left w:val="single" w:sz="2" w:space="0" w:color="auto"/>
              <w:bottom w:val="single" w:sz="2" w:space="0" w:color="auto"/>
              <w:right w:val="single" w:sz="2" w:space="0" w:color="auto"/>
            </w:tcBorders>
          </w:tcPr>
          <w:p w14:paraId="485F1FFD" w14:textId="77777777" w:rsidR="005C1C1D" w:rsidRPr="00D8063B" w:rsidRDefault="005C1C1D" w:rsidP="00DA6BCB">
            <w:pPr>
              <w:pStyle w:val="NormalCentered"/>
              <w:rPr>
                <w:lang w:val="en-GB"/>
              </w:rPr>
            </w:pPr>
            <w:r w:rsidRPr="00D8063B">
              <w:rPr>
                <w:i/>
                <w:iCs/>
                <w:lang w:val="en-GB"/>
              </w:rPr>
              <w:t>Information on assets</w:t>
            </w:r>
          </w:p>
        </w:tc>
        <w:tc>
          <w:tcPr>
            <w:tcW w:w="1764" w:type="dxa"/>
            <w:tcBorders>
              <w:top w:val="single" w:sz="2" w:space="0" w:color="auto"/>
              <w:left w:val="single" w:sz="2" w:space="0" w:color="auto"/>
              <w:bottom w:val="single" w:sz="2" w:space="0" w:color="auto"/>
              <w:right w:val="single" w:sz="2" w:space="0" w:color="auto"/>
            </w:tcBorders>
          </w:tcPr>
          <w:p w14:paraId="045B02A2" w14:textId="77777777" w:rsidR="005C1C1D" w:rsidRPr="00D8063B" w:rsidRDefault="005C1C1D" w:rsidP="00DA6BCB">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3280AC89" w14:textId="77777777" w:rsidR="005C1C1D" w:rsidRPr="00D8063B" w:rsidRDefault="005C1C1D" w:rsidP="00DA6BCB">
            <w:pPr>
              <w:pStyle w:val="NormalCentered"/>
              <w:rPr>
                <w:lang w:val="en-GB"/>
              </w:rPr>
            </w:pPr>
          </w:p>
        </w:tc>
      </w:tr>
      <w:tr w:rsidR="005C1C1D" w:rsidRPr="00D8063B" w14:paraId="6359303F" w14:textId="77777777" w:rsidTr="00FC23C1">
        <w:tc>
          <w:tcPr>
            <w:tcW w:w="1486" w:type="dxa"/>
            <w:tcBorders>
              <w:top w:val="single" w:sz="2" w:space="0" w:color="auto"/>
              <w:left w:val="single" w:sz="2" w:space="0" w:color="auto"/>
              <w:bottom w:val="single" w:sz="2" w:space="0" w:color="auto"/>
              <w:right w:val="single" w:sz="2" w:space="0" w:color="auto"/>
            </w:tcBorders>
          </w:tcPr>
          <w:p w14:paraId="64152232" w14:textId="77777777" w:rsidR="005C1C1D" w:rsidRPr="00D8063B" w:rsidRDefault="005C1C1D" w:rsidP="00DA6BCB">
            <w:pPr>
              <w:pStyle w:val="NormalLeft"/>
              <w:rPr>
                <w:lang w:val="en-GB"/>
              </w:rPr>
            </w:pPr>
            <w:r w:rsidRPr="00D8063B">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9CDCC28" w14:textId="77777777" w:rsidR="005C1C1D" w:rsidRPr="00D8063B" w:rsidRDefault="005C1C1D" w:rsidP="00DA6BCB">
            <w:pPr>
              <w:pStyle w:val="NormalLeft"/>
              <w:rPr>
                <w:lang w:val="en-GB"/>
              </w:rPr>
            </w:pPr>
            <w:r w:rsidRPr="00D8063B">
              <w:rPr>
                <w:lang w:val="en-GB"/>
              </w:rPr>
              <w:t>Asset ID Code</w:t>
            </w:r>
          </w:p>
        </w:tc>
        <w:tc>
          <w:tcPr>
            <w:tcW w:w="6036" w:type="dxa"/>
            <w:tcBorders>
              <w:top w:val="single" w:sz="2" w:space="0" w:color="auto"/>
              <w:left w:val="single" w:sz="2" w:space="0" w:color="auto"/>
              <w:bottom w:val="single" w:sz="2" w:space="0" w:color="auto"/>
              <w:right w:val="single" w:sz="2" w:space="0" w:color="auto"/>
            </w:tcBorders>
          </w:tcPr>
          <w:p w14:paraId="071DD4E7" w14:textId="77777777" w:rsidR="005C1C1D" w:rsidRPr="00D8063B" w:rsidRDefault="005C1C1D" w:rsidP="00DA6BCB">
            <w:pPr>
              <w:pStyle w:val="NormalLeft"/>
              <w:rPr>
                <w:lang w:val="en-GB"/>
              </w:rPr>
            </w:pPr>
            <w:r w:rsidRPr="00D8063B">
              <w:rPr>
                <w:lang w:val="en-GB"/>
              </w:rPr>
              <w:t>Asset ID code using the following priority:</w:t>
            </w:r>
          </w:p>
          <w:p w14:paraId="1E7D6881" w14:textId="77777777" w:rsidR="005C1C1D" w:rsidRPr="00D8063B" w:rsidRDefault="005C1C1D" w:rsidP="00DA6BCB">
            <w:pPr>
              <w:pStyle w:val="Tiret0"/>
              <w:numPr>
                <w:ilvl w:val="0"/>
                <w:numId w:val="14"/>
              </w:numPr>
              <w:ind w:left="851" w:hanging="851"/>
              <w:rPr>
                <w:lang w:val="en-GB"/>
              </w:rPr>
            </w:pPr>
            <w:r w:rsidRPr="00D8063B">
              <w:rPr>
                <w:lang w:val="en-GB"/>
              </w:rPr>
              <w:t>ISO 6166 code of ISIN when available</w:t>
            </w:r>
          </w:p>
          <w:p w14:paraId="4C1ED462"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55C6A44B"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This code must be unique and kept consistent over time.</w:t>
            </w:r>
          </w:p>
          <w:p w14:paraId="4099B247"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5C1C1D" w:rsidRPr="00D8063B" w14:paraId="493276A0" w14:textId="77777777" w:rsidTr="00FC23C1">
        <w:tc>
          <w:tcPr>
            <w:tcW w:w="1486" w:type="dxa"/>
            <w:tcBorders>
              <w:top w:val="single" w:sz="2" w:space="0" w:color="auto"/>
              <w:left w:val="single" w:sz="2" w:space="0" w:color="auto"/>
              <w:bottom w:val="single" w:sz="2" w:space="0" w:color="auto"/>
              <w:right w:val="single" w:sz="2" w:space="0" w:color="auto"/>
            </w:tcBorders>
          </w:tcPr>
          <w:p w14:paraId="6F9CD4A6" w14:textId="77777777" w:rsidR="005C1C1D" w:rsidRPr="00D8063B" w:rsidRDefault="005C1C1D" w:rsidP="00DA6BCB">
            <w:pPr>
              <w:pStyle w:val="NormalLeft"/>
              <w:rPr>
                <w:lang w:val="en-GB"/>
              </w:rPr>
            </w:pPr>
            <w:r w:rsidRPr="00D8063B">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6E96D67E" w14:textId="77777777" w:rsidR="005C1C1D" w:rsidRPr="00D8063B" w:rsidRDefault="005C1C1D" w:rsidP="00DA6BCB">
            <w:pPr>
              <w:pStyle w:val="NormalLeft"/>
              <w:rPr>
                <w:lang w:val="en-GB"/>
              </w:rPr>
            </w:pPr>
            <w:r w:rsidRPr="00D8063B">
              <w:rPr>
                <w:lang w:val="en-GB"/>
              </w:rPr>
              <w:t>Asset ID Code Type</w:t>
            </w:r>
          </w:p>
        </w:tc>
        <w:tc>
          <w:tcPr>
            <w:tcW w:w="6036" w:type="dxa"/>
            <w:tcBorders>
              <w:top w:val="single" w:sz="2" w:space="0" w:color="auto"/>
              <w:left w:val="single" w:sz="2" w:space="0" w:color="auto"/>
              <w:bottom w:val="single" w:sz="2" w:space="0" w:color="auto"/>
              <w:right w:val="single" w:sz="2" w:space="0" w:color="auto"/>
            </w:tcBorders>
          </w:tcPr>
          <w:p w14:paraId="2BAF9915"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0A909778" w14:textId="77777777" w:rsidR="005C1C1D" w:rsidRPr="00D8063B" w:rsidRDefault="005C1C1D" w:rsidP="00DA6BCB">
            <w:pPr>
              <w:pStyle w:val="NormalLeft"/>
              <w:rPr>
                <w:lang w:val="en-GB"/>
              </w:rPr>
            </w:pPr>
            <w:r w:rsidRPr="00D8063B">
              <w:rPr>
                <w:lang w:val="en-GB"/>
              </w:rPr>
              <w:t>1 — ISO 6166 for ISIN code</w:t>
            </w:r>
          </w:p>
          <w:p w14:paraId="680F8C17"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377E42B8"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01D26A0F"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003B736E"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03C7FC5D" w14:textId="77777777" w:rsidR="005C1C1D" w:rsidRPr="00D8063B" w:rsidRDefault="005C1C1D" w:rsidP="00DA6BCB">
            <w:pPr>
              <w:pStyle w:val="NormalLeft"/>
              <w:rPr>
                <w:lang w:val="en-GB"/>
              </w:rPr>
            </w:pPr>
            <w:r w:rsidRPr="00D8063B">
              <w:rPr>
                <w:lang w:val="en-GB"/>
              </w:rPr>
              <w:t>6 — BBGID (The Bloomberg Global ID)</w:t>
            </w:r>
          </w:p>
          <w:p w14:paraId="2A292524" w14:textId="77777777" w:rsidR="005C1C1D" w:rsidRPr="00D8063B" w:rsidRDefault="005C1C1D" w:rsidP="00DA6BCB">
            <w:pPr>
              <w:pStyle w:val="NormalLeft"/>
              <w:rPr>
                <w:lang w:val="en-GB"/>
              </w:rPr>
            </w:pPr>
            <w:r w:rsidRPr="00D8063B">
              <w:rPr>
                <w:lang w:val="en-GB"/>
              </w:rPr>
              <w:t>7 — Reuters RIC (Reuters instrument code)</w:t>
            </w:r>
          </w:p>
          <w:p w14:paraId="0782A9DC" w14:textId="77777777" w:rsidR="005C1C1D" w:rsidRPr="00D8063B" w:rsidRDefault="005C1C1D" w:rsidP="00DA6BCB">
            <w:pPr>
              <w:pStyle w:val="NormalLeft"/>
              <w:rPr>
                <w:lang w:val="en-GB"/>
              </w:rPr>
            </w:pPr>
            <w:r w:rsidRPr="00D8063B">
              <w:rPr>
                <w:lang w:val="en-GB"/>
              </w:rPr>
              <w:t>8 — FIGI (Financial Instrument Global Identifier)</w:t>
            </w:r>
          </w:p>
          <w:p w14:paraId="3ABB227E"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38271B7F" w14:textId="77777777" w:rsidR="005C1C1D" w:rsidRPr="00D8063B" w:rsidRDefault="005C1C1D" w:rsidP="00DA6BCB">
            <w:pPr>
              <w:pStyle w:val="NormalLeft"/>
              <w:rPr>
                <w:lang w:val="en-GB"/>
              </w:rPr>
            </w:pPr>
            <w:r w:rsidRPr="00D8063B">
              <w:rPr>
                <w:lang w:val="en-GB"/>
              </w:rPr>
              <w:t>99 — Code attributed by the undertaking</w:t>
            </w:r>
          </w:p>
          <w:p w14:paraId="4F569F84" w14:textId="279E26DF"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w:t>
            </w:r>
            <w:del w:id="1781" w:author="Author">
              <w:r w:rsidRPr="00D8063B">
                <w:rPr>
                  <w:lang w:val="en-GB"/>
                </w:rPr>
                <w:delText>9</w:delText>
              </w:r>
            </w:del>
            <w:ins w:id="1782" w:author="Author">
              <w:r w:rsidR="00267819" w:rsidRPr="00D8063B">
                <w:rPr>
                  <w:lang w:val="en-GB"/>
                </w:rPr>
                <w:t>9</w:t>
              </w:r>
              <w:r w:rsidRPr="00D8063B">
                <w:rPr>
                  <w:lang w:val="en-GB"/>
                </w:rPr>
                <w:t>9</w:t>
              </w:r>
            </w:ins>
            <w:r w:rsidRPr="00D8063B">
              <w:rPr>
                <w:lang w:val="en-GB"/>
              </w:rPr>
              <w:t>/1’.</w:t>
            </w:r>
          </w:p>
        </w:tc>
      </w:tr>
      <w:tr w:rsidR="005C1C1D" w:rsidRPr="00D8063B" w14:paraId="193FDAD6" w14:textId="77777777" w:rsidTr="00FC23C1">
        <w:tc>
          <w:tcPr>
            <w:tcW w:w="1486" w:type="dxa"/>
            <w:tcBorders>
              <w:top w:val="single" w:sz="2" w:space="0" w:color="auto"/>
              <w:left w:val="single" w:sz="2" w:space="0" w:color="auto"/>
              <w:bottom w:val="single" w:sz="2" w:space="0" w:color="auto"/>
              <w:right w:val="single" w:sz="2" w:space="0" w:color="auto"/>
            </w:tcBorders>
          </w:tcPr>
          <w:p w14:paraId="2FFDB2A4" w14:textId="77777777" w:rsidR="005C1C1D" w:rsidRPr="00D8063B" w:rsidRDefault="005C1C1D" w:rsidP="00DA6BCB">
            <w:pPr>
              <w:pStyle w:val="NormalLeft"/>
              <w:rPr>
                <w:lang w:val="en-GB"/>
              </w:rPr>
            </w:pPr>
            <w:r w:rsidRPr="00D8063B">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32BB013D" w14:textId="77777777" w:rsidR="005C1C1D" w:rsidRPr="00D8063B" w:rsidRDefault="005C1C1D" w:rsidP="00DA6BCB">
            <w:pPr>
              <w:pStyle w:val="NormalLeft"/>
              <w:rPr>
                <w:lang w:val="en-GB"/>
              </w:rPr>
            </w:pPr>
            <w:r w:rsidRPr="00D8063B">
              <w:rPr>
                <w:lang w:val="en-GB"/>
              </w:rPr>
              <w:t>Item Title</w:t>
            </w:r>
          </w:p>
        </w:tc>
        <w:tc>
          <w:tcPr>
            <w:tcW w:w="6036" w:type="dxa"/>
            <w:tcBorders>
              <w:top w:val="single" w:sz="2" w:space="0" w:color="auto"/>
              <w:left w:val="single" w:sz="2" w:space="0" w:color="auto"/>
              <w:bottom w:val="single" w:sz="2" w:space="0" w:color="auto"/>
              <w:right w:val="single" w:sz="2" w:space="0" w:color="auto"/>
            </w:tcBorders>
          </w:tcPr>
          <w:p w14:paraId="4B2B5BD3" w14:textId="77777777" w:rsidR="005C1C1D" w:rsidRPr="00D8063B" w:rsidRDefault="005C1C1D" w:rsidP="00DA6BCB">
            <w:pPr>
              <w:pStyle w:val="NormalLeft"/>
              <w:rPr>
                <w:lang w:val="en-GB"/>
              </w:rPr>
            </w:pPr>
            <w:r w:rsidRPr="00D8063B">
              <w:rPr>
                <w:lang w:val="en-GB"/>
              </w:rPr>
              <w:t>Identify the reported item by filling the name of the asset (or the address in case of property), with the detail settled by the undertaking.</w:t>
            </w:r>
          </w:p>
          <w:p w14:paraId="596E7F3F" w14:textId="77777777" w:rsidR="005C1C1D" w:rsidRPr="00D8063B" w:rsidRDefault="005C1C1D" w:rsidP="00DA6BCB">
            <w:pPr>
              <w:pStyle w:val="NormalLeft"/>
              <w:rPr>
                <w:lang w:val="en-GB"/>
              </w:rPr>
            </w:pPr>
            <w:r w:rsidRPr="00D8063B">
              <w:rPr>
                <w:lang w:val="en-GB"/>
              </w:rPr>
              <w:t>The following shall be considered:</w:t>
            </w:r>
          </w:p>
          <w:p w14:paraId="7F148CAB" w14:textId="689FBBDA"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783" w:author="Author">
              <w:r w:rsidR="00C95F0E">
                <w:rPr>
                  <w:lang w:val="en-GB"/>
                </w:rPr>
                <w:t>87 and CIC 88</w:t>
              </w:r>
            </w:ins>
            <w:del w:id="1784" w:author="Author">
              <w:r w:rsidRPr="00D8063B" w:rsidDel="00C95F0E">
                <w:rPr>
                  <w:lang w:val="en-GB"/>
                </w:rPr>
                <w:delText>category 8 — Mortgages and Loans, when relating to mortgage and loans to natural persons</w:delText>
              </w:r>
            </w:del>
            <w:r w:rsidRPr="00D8063B">
              <w:rPr>
                <w:lang w:val="en-GB"/>
              </w:rPr>
              <w:t>, this item shall contain ‘Loans to AMSB members’ i.e. loans to the Administrative, Management and Supervisory Body (‘AMSB’) or ‘Loans to other natural persons’, according to its nature, as those assets are not required to be individualised. Loans to other than natural persons shall be reported line–by–line.</w:t>
            </w:r>
          </w:p>
          <w:p w14:paraId="74E79A49" w14:textId="0D5551DB" w:rsidR="00D120A8" w:rsidRPr="00D8063B" w:rsidRDefault="005C1C1D" w:rsidP="00D120A8">
            <w:pPr>
              <w:pStyle w:val="Tiret0"/>
              <w:numPr>
                <w:ilvl w:val="0"/>
                <w:numId w:val="14"/>
              </w:numPr>
              <w:ind w:left="851" w:hanging="851"/>
              <w:rPr>
                <w:ins w:id="1785" w:author="Author"/>
                <w:lang w:val="en-GB"/>
              </w:rPr>
            </w:pPr>
            <w:r w:rsidRPr="00D8063B">
              <w:rPr>
                <w:lang w:val="en-GB"/>
              </w:rPr>
              <w:t>This item is not applicable for CIC 95 — Plant and equipment (for own use) as those assets are not required to be individualised, CIC 71 and CIC 75</w:t>
            </w:r>
            <w:ins w:id="1786" w:author="Author">
              <w:r w:rsidR="00267819" w:rsidRPr="00D8063B">
                <w:rPr>
                  <w:lang w:val="en-GB"/>
                </w:rPr>
                <w:t xml:space="preserve"> </w:t>
              </w:r>
              <w:del w:id="1787" w:author="Author">
                <w:r w:rsidR="00267819" w:rsidRPr="00D8063B" w:rsidDel="005F17BF">
                  <w:rPr>
                    <w:lang w:val="en-GB"/>
                  </w:rPr>
                  <w:delText>and CIC 09</w:delText>
                </w:r>
                <w:r w:rsidR="00D120A8" w:rsidRPr="00D8063B" w:rsidDel="005F17BF">
                  <w:rPr>
                    <w:lang w:val="en-GB"/>
                  </w:rPr>
                  <w:delText xml:space="preserve"> </w:delText>
                </w:r>
              </w:del>
              <w:r w:rsidR="00D120A8" w:rsidRPr="00D8063B">
                <w:rPr>
                  <w:lang w:val="en-GB"/>
                </w:rPr>
                <w:t>(unless required by the national supervisory authority).</w:t>
              </w:r>
            </w:ins>
          </w:p>
          <w:p w14:paraId="526574D4" w14:textId="5A150689" w:rsidR="005C1C1D" w:rsidRPr="00D8063B" w:rsidRDefault="00FC23C1" w:rsidP="00492CF2">
            <w:pPr>
              <w:pStyle w:val="Tiret0"/>
              <w:numPr>
                <w:ilvl w:val="0"/>
                <w:numId w:val="14"/>
              </w:numPr>
              <w:ind w:left="851" w:hanging="851"/>
              <w:rPr>
                <w:lang w:val="en-GB"/>
              </w:rPr>
            </w:pPr>
            <w:ins w:id="1788" w:author="Author">
              <w:r w:rsidRPr="00180831">
                <w:rPr>
                  <w:color w:val="000000" w:themeColor="text1"/>
                  <w:lang w:val="en-GB"/>
                </w:rPr>
                <w:t xml:space="preserve">For property the country ISO Alpha-2 + postal code + city + street name + street number) of the property held </w:t>
              </w:r>
              <w:r>
                <w:rPr>
                  <w:color w:val="000000" w:themeColor="text1"/>
                  <w:lang w:val="en-GB"/>
                </w:rPr>
                <w:t xml:space="preserve">or the </w:t>
              </w:r>
              <w:r w:rsidRPr="00180831">
                <w:rPr>
                  <w:color w:val="000000" w:themeColor="text1"/>
                  <w:lang w:val="en-GB"/>
                </w:rPr>
                <w:t xml:space="preserve">latitude &amp; longitude </w:t>
              </w:r>
              <w:r>
                <w:rPr>
                  <w:color w:val="000000" w:themeColor="text1"/>
                  <w:lang w:val="en-GB"/>
                </w:rPr>
                <w:t xml:space="preserve">or </w:t>
              </w:r>
              <w:del w:id="1789" w:author="Author">
                <w:r w:rsidDel="0079361F">
                  <w:rPr>
                    <w:color w:val="000000" w:themeColor="text1"/>
                    <w:lang w:val="en-GB"/>
                  </w:rPr>
                  <w:delText>or</w:delText>
                </w:r>
              </w:del>
              <w:r>
                <w:rPr>
                  <w:color w:val="000000" w:themeColor="text1"/>
                  <w:lang w:val="en-GB"/>
                </w:rPr>
                <w:t xml:space="preserve"> the </w:t>
              </w:r>
              <w:r w:rsidRPr="00D611E8">
                <w:rPr>
                  <w:color w:val="000000" w:themeColor="text1"/>
                  <w:lang w:val="en-GB"/>
                </w:rPr>
                <w:t>CRESTA/NUTS region of the property investment</w:t>
              </w:r>
              <w:r w:rsidR="00492CF2">
                <w:rPr>
                  <w:color w:val="000000" w:themeColor="text1"/>
                  <w:lang w:val="en-GB"/>
                </w:rPr>
                <w:t xml:space="preserve"> shall be reported</w:t>
              </w:r>
              <w:r w:rsidRPr="00D611E8">
                <w:rPr>
                  <w:color w:val="000000" w:themeColor="text1"/>
                  <w:lang w:val="en-GB"/>
                </w:rPr>
                <w:t>: administrative boundaries (e.g. province or county boundaries, e.g. NUTS3 level) or merged postal code areas (e.g. first-two-digit postal code areas, similar to CRESTA 2019[2] low resolution zones)</w:t>
              </w:r>
              <w:r w:rsidRPr="00180831">
                <w:rPr>
                  <w:color w:val="000000" w:themeColor="text1"/>
                  <w:lang w:val="en-GB"/>
                </w:rPr>
                <w:t>.</w:t>
              </w:r>
              <w:del w:id="1790" w:author="Author">
                <w:r w:rsidR="00D120A8" w:rsidRPr="00D8063B" w:rsidDel="00FC23C1">
                  <w:rPr>
                    <w:color w:val="000000" w:themeColor="text1"/>
                    <w:lang w:val="en-GB"/>
                  </w:rPr>
                  <w:delText>For property please report the latitude &amp; longitude OR the country ISO Alpha-2 + postal code + city + street</w:delText>
                </w:r>
                <w:r w:rsidR="00515BD6" w:rsidDel="00FC23C1">
                  <w:rPr>
                    <w:color w:val="000000" w:themeColor="text1"/>
                    <w:lang w:val="en-GB"/>
                  </w:rPr>
                  <w:delText xml:space="preserve"> </w:delText>
                </w:r>
                <w:r w:rsidR="00D120A8" w:rsidRPr="00D8063B" w:rsidDel="00FC23C1">
                  <w:rPr>
                    <w:color w:val="000000" w:themeColor="text1"/>
                    <w:lang w:val="en-GB"/>
                  </w:rPr>
                  <w:delText>name + street</w:delText>
                </w:r>
                <w:r w:rsidR="00515BD6" w:rsidDel="00FC23C1">
                  <w:rPr>
                    <w:color w:val="000000" w:themeColor="text1"/>
                    <w:lang w:val="en-GB"/>
                  </w:rPr>
                  <w:delText xml:space="preserve"> </w:delText>
                </w:r>
                <w:r w:rsidR="00D120A8" w:rsidRPr="00D8063B" w:rsidDel="00FC23C1">
                  <w:rPr>
                    <w:color w:val="000000" w:themeColor="text1"/>
                    <w:lang w:val="en-GB"/>
                  </w:rPr>
                  <w:delText>number) of the property held.</w:delText>
                </w:r>
              </w:del>
            </w:ins>
            <w:r w:rsidR="005C1C1D" w:rsidRPr="00D8063B">
              <w:rPr>
                <w:lang w:val="en-GB"/>
              </w:rPr>
              <w:t>.</w:t>
            </w:r>
          </w:p>
        </w:tc>
      </w:tr>
      <w:tr w:rsidR="005C1C1D" w:rsidRPr="00D8063B" w14:paraId="3749233C" w14:textId="77777777" w:rsidTr="00FC23C1">
        <w:tc>
          <w:tcPr>
            <w:tcW w:w="1486" w:type="dxa"/>
            <w:tcBorders>
              <w:top w:val="single" w:sz="2" w:space="0" w:color="auto"/>
              <w:left w:val="single" w:sz="2" w:space="0" w:color="auto"/>
              <w:bottom w:val="single" w:sz="2" w:space="0" w:color="auto"/>
              <w:right w:val="single" w:sz="2" w:space="0" w:color="auto"/>
            </w:tcBorders>
          </w:tcPr>
          <w:p w14:paraId="41BAF3D9" w14:textId="77777777" w:rsidR="005C1C1D" w:rsidRPr="00D8063B" w:rsidRDefault="005C1C1D" w:rsidP="00DA6BCB">
            <w:pPr>
              <w:pStyle w:val="NormalLeft"/>
              <w:rPr>
                <w:lang w:val="en-GB"/>
              </w:rPr>
            </w:pPr>
            <w:r w:rsidRPr="00D8063B">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3C2996D6" w14:textId="77777777" w:rsidR="005C1C1D" w:rsidRPr="00D8063B" w:rsidRDefault="005C1C1D" w:rsidP="00DA6BCB">
            <w:pPr>
              <w:pStyle w:val="NormalLeft"/>
              <w:rPr>
                <w:lang w:val="en-GB"/>
              </w:rPr>
            </w:pPr>
            <w:r w:rsidRPr="00D8063B">
              <w:rPr>
                <w:lang w:val="en-GB"/>
              </w:rPr>
              <w:t>Issuer Name</w:t>
            </w:r>
          </w:p>
        </w:tc>
        <w:tc>
          <w:tcPr>
            <w:tcW w:w="6036" w:type="dxa"/>
            <w:tcBorders>
              <w:top w:val="single" w:sz="2" w:space="0" w:color="auto"/>
              <w:left w:val="single" w:sz="2" w:space="0" w:color="auto"/>
              <w:bottom w:val="single" w:sz="2" w:space="0" w:color="auto"/>
              <w:right w:val="single" w:sz="2" w:space="0" w:color="auto"/>
            </w:tcBorders>
          </w:tcPr>
          <w:p w14:paraId="228C62C4" w14:textId="77777777" w:rsidR="005C1C1D" w:rsidRPr="00D8063B" w:rsidRDefault="005C1C1D" w:rsidP="00DA6BCB">
            <w:pPr>
              <w:pStyle w:val="NormalLeft"/>
              <w:rPr>
                <w:lang w:val="en-GB"/>
              </w:rPr>
            </w:pPr>
            <w:r w:rsidRPr="00D8063B">
              <w:rPr>
                <w:lang w:val="en-GB"/>
              </w:rPr>
              <w:t>Name of the issuer, defined as the entity that issues assets to investors.</w:t>
            </w:r>
          </w:p>
          <w:p w14:paraId="7EB5B691" w14:textId="77777777" w:rsidR="005C1C1D" w:rsidRPr="00D8063B" w:rsidRDefault="005C1C1D" w:rsidP="00DA6BCB">
            <w:pPr>
              <w:pStyle w:val="NormalLeft"/>
              <w:rPr>
                <w:lang w:val="en-GB"/>
              </w:rPr>
            </w:pPr>
            <w:r w:rsidRPr="00D8063B">
              <w:rPr>
                <w:lang w:val="en-GB"/>
              </w:rPr>
              <w:t>When available, this item corresponds to the entity name in the LEI database. When this is not available corresponds to the legal name.</w:t>
            </w:r>
          </w:p>
          <w:p w14:paraId="1C29CFD0" w14:textId="77777777" w:rsidR="005C1C1D" w:rsidRPr="00D8063B" w:rsidRDefault="005C1C1D" w:rsidP="00DA6BCB">
            <w:pPr>
              <w:pStyle w:val="NormalLeft"/>
              <w:rPr>
                <w:lang w:val="en-GB"/>
              </w:rPr>
            </w:pPr>
            <w:r w:rsidRPr="00D8063B">
              <w:rPr>
                <w:lang w:val="en-GB"/>
              </w:rPr>
              <w:t>The following shall be considered:</w:t>
            </w:r>
          </w:p>
          <w:p w14:paraId="0B163136" w14:textId="00400D01"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name is the name of the fund manager</w:t>
            </w:r>
            <w:ins w:id="1791" w:author="Author">
              <w:r w:rsidR="00267819" w:rsidRPr="00D8063B">
                <w:rPr>
                  <w:lang w:val="en-GB"/>
                </w:rPr>
                <w:t xml:space="preserve"> (entity). The authorised management company who can and is responsible for managing the fund is the one to be reported regardless </w:t>
              </w:r>
              <w:r w:rsidR="005C6D71">
                <w:rPr>
                  <w:lang w:val="en-GB"/>
                </w:rPr>
                <w:t xml:space="preserve">if </w:t>
              </w:r>
              <w:r w:rsidR="00267819" w:rsidRPr="00D8063B">
                <w:rPr>
                  <w:lang w:val="en-GB"/>
                </w:rPr>
                <w:t>some activities have been outsourced, including the actual management of the portfolio, i.e. the decision on buying/selling</w:t>
              </w:r>
            </w:ins>
            <w:r w:rsidRPr="00D8063B">
              <w:rPr>
                <w:lang w:val="en-GB"/>
              </w:rPr>
              <w:t>;</w:t>
            </w:r>
          </w:p>
          <w:p w14:paraId="6D6AA581"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name is the name of the depositary entity;</w:t>
            </w:r>
          </w:p>
          <w:p w14:paraId="2F5C2B3E" w14:textId="6AA72714"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792" w:author="Author">
              <w:r w:rsidR="00C95F0E">
                <w:rPr>
                  <w:lang w:val="en-GB"/>
                </w:rPr>
                <w:t>87 and CIC 88</w:t>
              </w:r>
            </w:ins>
            <w:del w:id="1793" w:author="Author">
              <w:r w:rsidRPr="00D8063B" w:rsidDel="00C95F0E">
                <w:rPr>
                  <w:lang w:val="en-GB"/>
                </w:rPr>
                <w:delText>category 8 — Mortgages and Loans, when relating to mortgage and loans to natural persons</w:delText>
              </w:r>
            </w:del>
            <w:r w:rsidRPr="00D8063B">
              <w:rPr>
                <w:lang w:val="en-GB"/>
              </w:rPr>
              <w:t>, this item shall contain ‘Loans to AMSB members’ or ‘Loans to other natural persons’, according to its nature, as those assets are not required to be individualised;</w:t>
            </w:r>
          </w:p>
          <w:p w14:paraId="7DF3BA38" w14:textId="6075F582"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794" w:author="Author">
              <w:r w:rsidR="00C95F0E">
                <w:rPr>
                  <w:lang w:val="en-GB"/>
                </w:rPr>
                <w:t xml:space="preserve">category </w:t>
              </w:r>
            </w:ins>
            <w:r w:rsidRPr="00D8063B">
              <w:rPr>
                <w:lang w:val="en-GB"/>
              </w:rPr>
              <w:t xml:space="preserve">8 — Mortgages and Loans, other than </w:t>
            </w:r>
            <w:ins w:id="1795" w:author="Author">
              <w:r w:rsidR="00C95F0E">
                <w:rPr>
                  <w:lang w:val="en-GB"/>
                </w:rPr>
                <w:t>CIC 87 and CIC 88</w:t>
              </w:r>
              <w:r w:rsidR="00C95F0E" w:rsidRPr="00180831">
                <w:rPr>
                  <w:lang w:val="en-GB"/>
                </w:rPr>
                <w:t xml:space="preserve"> </w:t>
              </w:r>
            </w:ins>
            <w:del w:id="1796" w:author="Author">
              <w:r w:rsidRPr="00D8063B" w:rsidDel="00C95F0E">
                <w:rPr>
                  <w:lang w:val="en-GB"/>
                </w:rPr>
                <w:delText xml:space="preserve">mortgage and loans to natural persons </w:delText>
              </w:r>
            </w:del>
            <w:r w:rsidRPr="00D8063B">
              <w:rPr>
                <w:lang w:val="en-GB"/>
              </w:rPr>
              <w:t>the information shall relate to the borrower;</w:t>
            </w:r>
          </w:p>
          <w:p w14:paraId="0A3BE83D" w14:textId="77777777" w:rsidR="005C1C1D" w:rsidRPr="00D8063B" w:rsidRDefault="005C1C1D" w:rsidP="00DA6BCB">
            <w:pPr>
              <w:pStyle w:val="Point0"/>
              <w:rPr>
                <w:lang w:val="en-GB"/>
              </w:rPr>
            </w:pPr>
            <w:r w:rsidRPr="00D8063B">
              <w:rPr>
                <w:lang w:val="en-GB"/>
              </w:rPr>
              <w:tab/>
              <w:t>This item is not applicable for CIC 71, CIC 75 and CIC category 9 — Property.</w:t>
            </w:r>
          </w:p>
        </w:tc>
      </w:tr>
      <w:tr w:rsidR="005C1C1D" w:rsidRPr="00D8063B" w14:paraId="325F7DD8" w14:textId="77777777" w:rsidTr="00FC23C1">
        <w:tc>
          <w:tcPr>
            <w:tcW w:w="1486" w:type="dxa"/>
            <w:tcBorders>
              <w:top w:val="single" w:sz="2" w:space="0" w:color="auto"/>
              <w:left w:val="single" w:sz="2" w:space="0" w:color="auto"/>
              <w:bottom w:val="single" w:sz="2" w:space="0" w:color="auto"/>
              <w:right w:val="single" w:sz="2" w:space="0" w:color="auto"/>
            </w:tcBorders>
          </w:tcPr>
          <w:p w14:paraId="0BD97BAF" w14:textId="77777777" w:rsidR="005C1C1D" w:rsidRPr="00D8063B" w:rsidRDefault="005C1C1D" w:rsidP="00DA6BCB">
            <w:pPr>
              <w:pStyle w:val="NormalLeft"/>
              <w:rPr>
                <w:lang w:val="en-GB"/>
              </w:rPr>
            </w:pPr>
            <w:r w:rsidRPr="00D8063B">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316A959B" w14:textId="77777777" w:rsidR="005C1C1D" w:rsidRPr="00D8063B" w:rsidRDefault="005C1C1D" w:rsidP="00DA6BCB">
            <w:pPr>
              <w:pStyle w:val="NormalLeft"/>
              <w:rPr>
                <w:lang w:val="en-GB"/>
              </w:rPr>
            </w:pPr>
            <w:r w:rsidRPr="00D8063B">
              <w:rPr>
                <w:lang w:val="en-GB"/>
              </w:rPr>
              <w:t>Issuer Code</w:t>
            </w:r>
          </w:p>
        </w:tc>
        <w:tc>
          <w:tcPr>
            <w:tcW w:w="6036" w:type="dxa"/>
            <w:tcBorders>
              <w:top w:val="single" w:sz="2" w:space="0" w:color="auto"/>
              <w:left w:val="single" w:sz="2" w:space="0" w:color="auto"/>
              <w:bottom w:val="single" w:sz="2" w:space="0" w:color="auto"/>
              <w:right w:val="single" w:sz="2" w:space="0" w:color="auto"/>
            </w:tcBorders>
          </w:tcPr>
          <w:p w14:paraId="60FA3B84" w14:textId="77777777" w:rsidR="005C1C1D" w:rsidRPr="00D8063B" w:rsidRDefault="005C1C1D" w:rsidP="00DA6BCB">
            <w:pPr>
              <w:pStyle w:val="NormalLeft"/>
              <w:rPr>
                <w:lang w:val="en-GB"/>
              </w:rPr>
            </w:pPr>
            <w:r w:rsidRPr="00D8063B">
              <w:rPr>
                <w:lang w:val="en-GB"/>
              </w:rPr>
              <w:t>Identification of the issuer using the Legal Entity Identifier (LEI) if available.</w:t>
            </w:r>
          </w:p>
          <w:p w14:paraId="7ACA197B" w14:textId="77777777" w:rsidR="005C1C1D" w:rsidRPr="00D8063B" w:rsidRDefault="005C1C1D" w:rsidP="00DA6BCB">
            <w:pPr>
              <w:pStyle w:val="NormalLeft"/>
              <w:rPr>
                <w:lang w:val="en-GB"/>
              </w:rPr>
            </w:pPr>
            <w:r w:rsidRPr="00D8063B">
              <w:rPr>
                <w:lang w:val="en-GB"/>
              </w:rPr>
              <w:t>If none is available this item shall not be reported.</w:t>
            </w:r>
          </w:p>
          <w:p w14:paraId="36407E6B" w14:textId="77777777" w:rsidR="005C1C1D" w:rsidRPr="00D8063B" w:rsidRDefault="005C1C1D" w:rsidP="00DA6BCB">
            <w:pPr>
              <w:pStyle w:val="NormalLeft"/>
              <w:rPr>
                <w:lang w:val="en-GB"/>
              </w:rPr>
            </w:pPr>
            <w:r w:rsidRPr="00D8063B">
              <w:rPr>
                <w:lang w:val="en-GB"/>
              </w:rPr>
              <w:t>The following shall be considered:</w:t>
            </w:r>
          </w:p>
          <w:p w14:paraId="633E96BA" w14:textId="2370F6DA"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code is the code of the fund manager</w:t>
            </w:r>
            <w:ins w:id="1797" w:author="Author">
              <w:r w:rsidR="00267819" w:rsidRPr="00D8063B">
                <w:rPr>
                  <w:lang w:val="en-GB"/>
                </w:rPr>
                <w:t xml:space="preserve"> (entity). The authorised management company who can and is responsible for managing the fund is the one to be reported regardless </w:t>
              </w:r>
              <w:r w:rsidR="005C6D71">
                <w:rPr>
                  <w:lang w:val="en-GB"/>
                </w:rPr>
                <w:t xml:space="preserve">if </w:t>
              </w:r>
              <w:r w:rsidR="00267819" w:rsidRPr="00D8063B">
                <w:rPr>
                  <w:lang w:val="en-GB"/>
                </w:rPr>
                <w:t>some activities have been outsourced, including the actual management of the portfolio, i.e. the decision on buying/selling</w:t>
              </w:r>
            </w:ins>
            <w:r w:rsidRPr="00D8063B">
              <w:rPr>
                <w:lang w:val="en-GB"/>
              </w:rPr>
              <w:t>;</w:t>
            </w:r>
          </w:p>
          <w:p w14:paraId="73293ED3"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code is the code of the depositary entity</w:t>
            </w:r>
          </w:p>
          <w:p w14:paraId="105C1C04" w14:textId="172A61AB"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798" w:author="Author">
              <w:r w:rsidR="00C95F0E">
                <w:rPr>
                  <w:lang w:val="en-GB"/>
                </w:rPr>
                <w:t xml:space="preserve">category </w:t>
              </w:r>
            </w:ins>
            <w:r w:rsidRPr="00D8063B">
              <w:rPr>
                <w:lang w:val="en-GB"/>
              </w:rPr>
              <w:t xml:space="preserve">8 — Mortgages and Loans, other than </w:t>
            </w:r>
            <w:ins w:id="1799" w:author="Author">
              <w:r w:rsidR="00C95F0E">
                <w:rPr>
                  <w:lang w:val="en-GB"/>
                </w:rPr>
                <w:t>CIC 87 and CIC 88</w:t>
              </w:r>
              <w:r w:rsidR="00C95F0E" w:rsidRPr="00180831">
                <w:rPr>
                  <w:lang w:val="en-GB"/>
                </w:rPr>
                <w:t xml:space="preserve"> </w:t>
              </w:r>
            </w:ins>
            <w:del w:id="1800" w:author="Author">
              <w:r w:rsidRPr="00D8063B" w:rsidDel="00C95F0E">
                <w:rPr>
                  <w:lang w:val="en-GB"/>
                </w:rPr>
                <w:delText xml:space="preserve">mortgage and loans to natural persons </w:delText>
              </w:r>
            </w:del>
            <w:r w:rsidRPr="00D8063B">
              <w:rPr>
                <w:lang w:val="en-GB"/>
              </w:rPr>
              <w:t>the information shall relate to the borrower;</w:t>
            </w:r>
          </w:p>
          <w:p w14:paraId="38AB8691"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 and CIC category 9 — Property;</w:t>
            </w:r>
          </w:p>
          <w:p w14:paraId="27563C99" w14:textId="0FD4DA46" w:rsidR="005C1C1D" w:rsidRPr="00D8063B" w:rsidRDefault="005C1C1D" w:rsidP="00DA6BCB">
            <w:pPr>
              <w:pStyle w:val="Point0"/>
              <w:rPr>
                <w:lang w:val="en-GB"/>
              </w:rPr>
            </w:pPr>
            <w:r w:rsidRPr="00D8063B">
              <w:rPr>
                <w:lang w:val="en-GB"/>
              </w:rPr>
              <w:tab/>
              <w:t xml:space="preserve">This item is not applicable to CIC </w:t>
            </w:r>
            <w:ins w:id="1801" w:author="Author">
              <w:r w:rsidR="00C95F0E">
                <w:rPr>
                  <w:lang w:val="en-GB"/>
                </w:rPr>
                <w:t>87 and CIC 88</w:t>
              </w:r>
            </w:ins>
            <w:del w:id="1802" w:author="Author">
              <w:r w:rsidRPr="00D8063B" w:rsidDel="00C95F0E">
                <w:rPr>
                  <w:lang w:val="en-GB"/>
                </w:rPr>
                <w:delText>category 8 — Mortgages and Loans, when relating to mortgage and loans to natural persons</w:delText>
              </w:r>
            </w:del>
            <w:r w:rsidRPr="00D8063B">
              <w:rPr>
                <w:lang w:val="en-GB"/>
              </w:rPr>
              <w:t>.</w:t>
            </w:r>
          </w:p>
        </w:tc>
      </w:tr>
      <w:tr w:rsidR="005C1C1D" w:rsidRPr="00D8063B" w14:paraId="30058DF2" w14:textId="77777777" w:rsidTr="00FC23C1">
        <w:tc>
          <w:tcPr>
            <w:tcW w:w="1486" w:type="dxa"/>
            <w:tcBorders>
              <w:top w:val="single" w:sz="2" w:space="0" w:color="auto"/>
              <w:left w:val="single" w:sz="2" w:space="0" w:color="auto"/>
              <w:bottom w:val="single" w:sz="2" w:space="0" w:color="auto"/>
              <w:right w:val="single" w:sz="2" w:space="0" w:color="auto"/>
            </w:tcBorders>
          </w:tcPr>
          <w:p w14:paraId="146B8D28" w14:textId="77777777" w:rsidR="005C1C1D" w:rsidRPr="00D8063B" w:rsidRDefault="005C1C1D" w:rsidP="00DA6BCB">
            <w:pPr>
              <w:pStyle w:val="NormalLeft"/>
              <w:rPr>
                <w:lang w:val="en-GB"/>
              </w:rPr>
            </w:pPr>
            <w:r w:rsidRPr="00D8063B">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7D12E828" w14:textId="77777777" w:rsidR="005C1C1D" w:rsidRPr="00D8063B" w:rsidRDefault="005C1C1D" w:rsidP="00DA6BCB">
            <w:pPr>
              <w:pStyle w:val="NormalLeft"/>
              <w:rPr>
                <w:lang w:val="en-GB"/>
              </w:rPr>
            </w:pPr>
            <w:r w:rsidRPr="00D8063B">
              <w:rPr>
                <w:lang w:val="en-GB"/>
              </w:rPr>
              <w:t>Type of issuer code</w:t>
            </w:r>
          </w:p>
        </w:tc>
        <w:tc>
          <w:tcPr>
            <w:tcW w:w="6036" w:type="dxa"/>
            <w:tcBorders>
              <w:top w:val="single" w:sz="2" w:space="0" w:color="auto"/>
              <w:left w:val="single" w:sz="2" w:space="0" w:color="auto"/>
              <w:bottom w:val="single" w:sz="2" w:space="0" w:color="auto"/>
              <w:right w:val="single" w:sz="2" w:space="0" w:color="auto"/>
            </w:tcBorders>
          </w:tcPr>
          <w:p w14:paraId="59614250" w14:textId="77777777" w:rsidR="005C1C1D" w:rsidRPr="00D8063B" w:rsidRDefault="005C1C1D" w:rsidP="00DA6BCB">
            <w:pPr>
              <w:pStyle w:val="NormalLeft"/>
              <w:rPr>
                <w:lang w:val="en-GB"/>
              </w:rPr>
            </w:pPr>
            <w:r w:rsidRPr="00D8063B">
              <w:rPr>
                <w:lang w:val="en-GB"/>
              </w:rPr>
              <w:t>Identification of the type of code used for the ‘Issuer Code’ item. One of the options in the following closed list shall be used:</w:t>
            </w:r>
          </w:p>
          <w:p w14:paraId="0339D39A" w14:textId="77777777" w:rsidR="005C1C1D" w:rsidRPr="00D8063B" w:rsidRDefault="005C1C1D" w:rsidP="00DA6BCB">
            <w:pPr>
              <w:pStyle w:val="NormalLeft"/>
              <w:rPr>
                <w:lang w:val="en-GB"/>
              </w:rPr>
            </w:pPr>
            <w:r w:rsidRPr="00D8063B">
              <w:rPr>
                <w:lang w:val="en-GB"/>
              </w:rPr>
              <w:t>1 — LEI</w:t>
            </w:r>
          </w:p>
          <w:p w14:paraId="5C777AEF" w14:textId="77777777" w:rsidR="005C1C1D" w:rsidRPr="00D8063B" w:rsidRDefault="005C1C1D" w:rsidP="00DA6BCB">
            <w:pPr>
              <w:pStyle w:val="NormalLeft"/>
              <w:rPr>
                <w:lang w:val="en-GB"/>
              </w:rPr>
            </w:pPr>
            <w:r w:rsidRPr="00D8063B">
              <w:rPr>
                <w:lang w:val="en-GB"/>
              </w:rPr>
              <w:t>9 — None</w:t>
            </w:r>
          </w:p>
          <w:p w14:paraId="6EB4014F" w14:textId="2E28E19C" w:rsidR="005C1C1D" w:rsidRPr="00D8063B" w:rsidRDefault="005C1C1D" w:rsidP="00DA6BCB">
            <w:pPr>
              <w:pStyle w:val="NormalLeft"/>
              <w:rPr>
                <w:lang w:val="en-GB"/>
              </w:rPr>
            </w:pPr>
            <w:r w:rsidRPr="00D8063B">
              <w:rPr>
                <w:lang w:val="en-GB"/>
              </w:rPr>
              <w:t xml:space="preserve">This item is not applicable to CIC </w:t>
            </w:r>
            <w:ins w:id="1803" w:author="Author">
              <w:r w:rsidR="00C95F0E">
                <w:rPr>
                  <w:lang w:val="en-GB"/>
                </w:rPr>
                <w:t>87 and CIC 88</w:t>
              </w:r>
            </w:ins>
            <w:del w:id="1804" w:author="Author">
              <w:r w:rsidRPr="00D8063B" w:rsidDel="00C95F0E">
                <w:rPr>
                  <w:lang w:val="en-GB"/>
                </w:rPr>
                <w:delText>category 8 — Mortgages and Loans, when relating to mortgage and loans to natural persons</w:delText>
              </w:r>
            </w:del>
            <w:r w:rsidRPr="00D8063B">
              <w:rPr>
                <w:lang w:val="en-GB"/>
              </w:rPr>
              <w:t>.</w:t>
            </w:r>
          </w:p>
          <w:p w14:paraId="0AA3266B"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0D68DC9A" w14:textId="77777777" w:rsidTr="00FC23C1">
        <w:tc>
          <w:tcPr>
            <w:tcW w:w="1486" w:type="dxa"/>
            <w:tcBorders>
              <w:top w:val="single" w:sz="2" w:space="0" w:color="auto"/>
              <w:left w:val="single" w:sz="2" w:space="0" w:color="auto"/>
              <w:bottom w:val="single" w:sz="2" w:space="0" w:color="auto"/>
              <w:right w:val="single" w:sz="2" w:space="0" w:color="auto"/>
            </w:tcBorders>
          </w:tcPr>
          <w:p w14:paraId="602343CB" w14:textId="77777777" w:rsidR="005C1C1D" w:rsidRPr="00D8063B" w:rsidRDefault="005C1C1D" w:rsidP="00DA6BCB">
            <w:pPr>
              <w:pStyle w:val="NormalLeft"/>
              <w:rPr>
                <w:lang w:val="en-GB"/>
              </w:rPr>
            </w:pPr>
            <w:r w:rsidRPr="00D8063B">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43ECBC81" w14:textId="77777777" w:rsidR="005C1C1D" w:rsidRPr="00D8063B" w:rsidRDefault="005C1C1D" w:rsidP="00DA6BCB">
            <w:pPr>
              <w:pStyle w:val="NormalLeft"/>
              <w:rPr>
                <w:lang w:val="en-GB"/>
              </w:rPr>
            </w:pPr>
            <w:r w:rsidRPr="00D8063B">
              <w:rPr>
                <w:lang w:val="en-GB"/>
              </w:rPr>
              <w:t>Issuer Sector</w:t>
            </w:r>
          </w:p>
        </w:tc>
        <w:tc>
          <w:tcPr>
            <w:tcW w:w="6036" w:type="dxa"/>
            <w:tcBorders>
              <w:top w:val="single" w:sz="2" w:space="0" w:color="auto"/>
              <w:left w:val="single" w:sz="2" w:space="0" w:color="auto"/>
              <w:bottom w:val="single" w:sz="2" w:space="0" w:color="auto"/>
              <w:right w:val="single" w:sz="2" w:space="0" w:color="auto"/>
            </w:tcBorders>
          </w:tcPr>
          <w:p w14:paraId="6C088112" w14:textId="46D8164D" w:rsidR="005C1C1D" w:rsidRPr="00D8063B" w:rsidRDefault="005C1C1D" w:rsidP="00DA6BCB">
            <w:pPr>
              <w:pStyle w:val="NormalLeft"/>
              <w:rPr>
                <w:lang w:val="en-GB"/>
              </w:rPr>
            </w:pPr>
            <w:r w:rsidRPr="00D8063B">
              <w:rPr>
                <w:lang w:val="en-GB"/>
              </w:rPr>
              <w:t xml:space="preserve">Identify the economic sector of issuer based on the latest version of the Statistical classification of economic activities in the European Community (‘NACE’) code (as published in an EC Regulation). </w:t>
            </w:r>
            <w:ins w:id="1805" w:author="Author">
              <w:r w:rsidR="00D120A8" w:rsidRPr="00D8063B">
                <w:rPr>
                  <w:lang w:val="en-GB"/>
                </w:rPr>
                <w:t xml:space="preserve">For NACE sections A to N full four-digit reporting of the NACE codes is required, i.e. the letter identifying the Section followed by the 4 digits code for the class shall be used (e.g. ‘K6411’).  For the remaining sections </w:t>
              </w:r>
            </w:ins>
            <w:del w:id="1806" w:author="Author">
              <w:r w:rsidRPr="00D8063B" w:rsidDel="00D120A8">
                <w:rPr>
                  <w:lang w:val="en-GB"/>
                </w:rPr>
                <w:delText>T</w:delText>
              </w:r>
            </w:del>
            <w:ins w:id="1807" w:author="Author">
              <w:r w:rsidR="00D120A8" w:rsidRPr="00D8063B">
                <w:rPr>
                  <w:lang w:val="en-GB"/>
                </w:rPr>
                <w:t>t</w:t>
              </w:r>
            </w:ins>
            <w:r w:rsidRPr="00D8063B">
              <w:rPr>
                <w:lang w:val="en-GB"/>
              </w:rPr>
              <w:t>he letter reference of the NACE code identifying the Section shall be used as a minimum for identifying sectors (e.g. ‘</w:t>
            </w:r>
            <w:del w:id="1808" w:author="Author">
              <w:r w:rsidRPr="00D8063B" w:rsidDel="00D120A8">
                <w:rPr>
                  <w:lang w:val="en-GB"/>
                </w:rPr>
                <w:delText>A</w:delText>
              </w:r>
            </w:del>
            <w:ins w:id="1809" w:author="Author">
              <w:r w:rsidR="00D120A8" w:rsidRPr="00D8063B">
                <w:rPr>
                  <w:lang w:val="en-GB"/>
                </w:rPr>
                <w:t>P</w:t>
              </w:r>
            </w:ins>
            <w:r w:rsidRPr="00D8063B">
              <w:rPr>
                <w:lang w:val="en-GB"/>
              </w:rPr>
              <w:t>’ or ‘</w:t>
            </w:r>
            <w:ins w:id="1810" w:author="Author">
              <w:r w:rsidR="00D120A8" w:rsidRPr="00D8063B">
                <w:rPr>
                  <w:lang w:val="en-GB"/>
                </w:rPr>
                <w:t>P8501</w:t>
              </w:r>
            </w:ins>
            <w:del w:id="1811" w:author="Author">
              <w:r w:rsidRPr="00D8063B" w:rsidDel="00D120A8">
                <w:rPr>
                  <w:lang w:val="en-GB"/>
                </w:rPr>
                <w:delText>A0111</w:delText>
              </w:r>
            </w:del>
            <w:r w:rsidRPr="00D8063B">
              <w:rPr>
                <w:lang w:val="en-GB"/>
              </w:rPr>
              <w:t>’ would be acceptable)</w:t>
            </w:r>
            <w:del w:id="1812" w:author="Author">
              <w:r w:rsidRPr="00D8063B" w:rsidDel="00D120A8">
                <w:rPr>
                  <w:lang w:val="en-GB"/>
                </w:rPr>
                <w:delText xml:space="preserve"> except for the NACE relating to Financial and Insurance activities, for which the letter identifying the Section followed by the 4 digits code for the class shall be used (e.g. ‘K6411’)</w:delText>
              </w:r>
            </w:del>
            <w:r w:rsidRPr="00D8063B">
              <w:rPr>
                <w:lang w:val="en-GB"/>
              </w:rPr>
              <w:t>.</w:t>
            </w:r>
          </w:p>
          <w:p w14:paraId="18C0F0FC" w14:textId="77777777" w:rsidR="005C1C1D" w:rsidRPr="00D8063B" w:rsidRDefault="005C1C1D" w:rsidP="00DA6BCB">
            <w:pPr>
              <w:pStyle w:val="NormalLeft"/>
              <w:rPr>
                <w:lang w:val="en-GB"/>
              </w:rPr>
            </w:pPr>
            <w:r w:rsidRPr="00D8063B">
              <w:rPr>
                <w:lang w:val="en-GB"/>
              </w:rPr>
              <w:t>The following shall be considered:</w:t>
            </w:r>
          </w:p>
          <w:p w14:paraId="3CE9C239"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sector is the sector of the fund manager;</w:t>
            </w:r>
          </w:p>
          <w:p w14:paraId="6ECCD3E7"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sector is the sector of the depositary entity</w:t>
            </w:r>
          </w:p>
          <w:p w14:paraId="42EA44E5" w14:textId="240F8FA8"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813" w:author="Author">
              <w:r w:rsidR="00C023BD" w:rsidRPr="00D8063B">
                <w:rPr>
                  <w:lang w:val="en-GB"/>
                </w:rPr>
                <w:t xml:space="preserve">category </w:t>
              </w:r>
            </w:ins>
            <w:r w:rsidRPr="00D8063B">
              <w:rPr>
                <w:lang w:val="en-GB"/>
              </w:rPr>
              <w:t xml:space="preserve">8 — Mortgages and Loans, other than </w:t>
            </w:r>
            <w:ins w:id="1814" w:author="Author">
              <w:r w:rsidR="00C95F0E">
                <w:rPr>
                  <w:lang w:val="en-GB"/>
                </w:rPr>
                <w:t>CIC 87 and CIC 88</w:t>
              </w:r>
              <w:r w:rsidR="00C95F0E" w:rsidRPr="00180831">
                <w:rPr>
                  <w:lang w:val="en-GB"/>
                </w:rPr>
                <w:t xml:space="preserve"> </w:t>
              </w:r>
            </w:ins>
            <w:del w:id="1815" w:author="Author">
              <w:r w:rsidRPr="00D8063B" w:rsidDel="00C95F0E">
                <w:rPr>
                  <w:lang w:val="en-GB"/>
                </w:rPr>
                <w:delText xml:space="preserve">mortgage and loans to natural persons </w:delText>
              </w:r>
            </w:del>
            <w:r w:rsidRPr="00D8063B">
              <w:rPr>
                <w:lang w:val="en-GB"/>
              </w:rPr>
              <w:t>the information shall relate to the borrower;</w:t>
            </w:r>
          </w:p>
          <w:p w14:paraId="3061E853" w14:textId="55FE44AB"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w:t>
            </w:r>
            <w:ins w:id="1816" w:author="Author">
              <w:r w:rsidR="00267819" w:rsidRPr="00D8063B">
                <w:rPr>
                  <w:lang w:val="en-GB"/>
                </w:rPr>
                <w:t>, CIC 09</w:t>
              </w:r>
            </w:ins>
            <w:r w:rsidRPr="00D8063B">
              <w:rPr>
                <w:lang w:val="en-GB"/>
              </w:rPr>
              <w:t xml:space="preserve"> and CIC category 9 — Property;</w:t>
            </w:r>
          </w:p>
          <w:p w14:paraId="371A778B" w14:textId="1194C7BA" w:rsidR="005C1C1D" w:rsidRPr="00D8063B" w:rsidRDefault="005C1C1D" w:rsidP="00DA6BCB">
            <w:pPr>
              <w:pStyle w:val="Tiret0"/>
              <w:numPr>
                <w:ilvl w:val="0"/>
                <w:numId w:val="14"/>
              </w:numPr>
              <w:ind w:left="851" w:hanging="851"/>
              <w:rPr>
                <w:lang w:val="en-GB"/>
              </w:rPr>
            </w:pPr>
            <w:r w:rsidRPr="00D8063B">
              <w:rPr>
                <w:lang w:val="en-GB"/>
              </w:rPr>
              <w:t xml:space="preserve">This item is not applicable to CIC </w:t>
            </w:r>
            <w:ins w:id="1817" w:author="Author">
              <w:r w:rsidR="00C95F0E">
                <w:rPr>
                  <w:lang w:val="en-GB"/>
                </w:rPr>
                <w:t>87 and CIC 88</w:t>
              </w:r>
            </w:ins>
            <w:del w:id="1818" w:author="Author">
              <w:r w:rsidRPr="00D8063B" w:rsidDel="00C95F0E">
                <w:rPr>
                  <w:lang w:val="en-GB"/>
                </w:rPr>
                <w:delText>category 8 — Mortgages and Loans, when relating to mortgage and loans to natural persons</w:delText>
              </w:r>
            </w:del>
            <w:r w:rsidRPr="00D8063B">
              <w:rPr>
                <w:lang w:val="en-GB"/>
              </w:rPr>
              <w:t>.</w:t>
            </w:r>
          </w:p>
        </w:tc>
      </w:tr>
      <w:tr w:rsidR="005C1C1D" w:rsidRPr="00D8063B" w14:paraId="6F5078BC" w14:textId="77777777" w:rsidTr="00FC23C1">
        <w:tc>
          <w:tcPr>
            <w:tcW w:w="1486" w:type="dxa"/>
            <w:tcBorders>
              <w:top w:val="single" w:sz="2" w:space="0" w:color="auto"/>
              <w:left w:val="single" w:sz="2" w:space="0" w:color="auto"/>
              <w:bottom w:val="single" w:sz="2" w:space="0" w:color="auto"/>
              <w:right w:val="single" w:sz="2" w:space="0" w:color="auto"/>
            </w:tcBorders>
          </w:tcPr>
          <w:p w14:paraId="0AE3AFE7" w14:textId="77777777" w:rsidR="005C1C1D" w:rsidRPr="00D8063B" w:rsidRDefault="005C1C1D" w:rsidP="00DA6BCB">
            <w:pPr>
              <w:pStyle w:val="NormalLeft"/>
              <w:rPr>
                <w:lang w:val="en-GB"/>
              </w:rPr>
            </w:pPr>
            <w:r w:rsidRPr="00D8063B">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5BDFEDFC" w14:textId="77777777" w:rsidR="005C1C1D" w:rsidRPr="00D8063B" w:rsidRDefault="005C1C1D" w:rsidP="00DA6BCB">
            <w:pPr>
              <w:pStyle w:val="NormalLeft"/>
              <w:rPr>
                <w:lang w:val="en-GB"/>
              </w:rPr>
            </w:pPr>
            <w:r w:rsidRPr="00D8063B">
              <w:rPr>
                <w:lang w:val="en-GB"/>
              </w:rPr>
              <w:t>Issuer Group</w:t>
            </w:r>
          </w:p>
        </w:tc>
        <w:tc>
          <w:tcPr>
            <w:tcW w:w="6036" w:type="dxa"/>
            <w:tcBorders>
              <w:top w:val="single" w:sz="2" w:space="0" w:color="auto"/>
              <w:left w:val="single" w:sz="2" w:space="0" w:color="auto"/>
              <w:bottom w:val="single" w:sz="2" w:space="0" w:color="auto"/>
              <w:right w:val="single" w:sz="2" w:space="0" w:color="auto"/>
            </w:tcBorders>
          </w:tcPr>
          <w:p w14:paraId="4138A9D3" w14:textId="4F7F1BE9" w:rsidR="00267819" w:rsidRPr="00D8063B" w:rsidRDefault="005C1C1D" w:rsidP="00267819">
            <w:pPr>
              <w:pStyle w:val="NormalLeft"/>
              <w:rPr>
                <w:ins w:id="1819" w:author="Author"/>
                <w:lang w:val="en-GB"/>
              </w:rPr>
            </w:pPr>
            <w:r w:rsidRPr="00D8063B">
              <w:rPr>
                <w:lang w:val="en-GB"/>
              </w:rPr>
              <w:t xml:space="preserve">Name of issuer's ultimate parent entity. For collective investment undertakings </w:t>
            </w:r>
            <w:ins w:id="1820" w:author="Author">
              <w:r w:rsidR="00267819" w:rsidRPr="00D8063B">
                <w:rPr>
                  <w:lang w:val="en-GB"/>
                </w:rPr>
                <w:t>the ultimate parent of the fund manager (entity) sh</w:t>
              </w:r>
              <w:r w:rsidR="00390FDF">
                <w:rPr>
                  <w:lang w:val="en-GB"/>
                </w:rPr>
                <w:t>all</w:t>
              </w:r>
              <w:del w:id="1821" w:author="Author">
                <w:r w:rsidR="00267819" w:rsidRPr="00D8063B" w:rsidDel="00390FDF">
                  <w:rPr>
                    <w:lang w:val="en-GB"/>
                  </w:rPr>
                  <w:delText>ould</w:delText>
                </w:r>
              </w:del>
              <w:r w:rsidR="00267819" w:rsidRPr="00D8063B">
                <w:rPr>
                  <w:lang w:val="en-GB"/>
                </w:rPr>
                <w:t xml:space="preserve"> be reported.</w:t>
              </w:r>
            </w:ins>
          </w:p>
          <w:p w14:paraId="35D7D1BB" w14:textId="5B082257" w:rsidR="00267819" w:rsidRPr="00D8063B" w:rsidDel="0079361F" w:rsidRDefault="00267819" w:rsidP="00267819">
            <w:pPr>
              <w:pStyle w:val="NormalLeft"/>
              <w:rPr>
                <w:ins w:id="1822" w:author="Author"/>
                <w:del w:id="1823" w:author="Author"/>
                <w:lang w:val="en-GB"/>
              </w:rPr>
            </w:pPr>
            <w:ins w:id="1824" w:author="Author">
              <w:del w:id="1825" w:author="Author">
                <w:r w:rsidRPr="00D8063B" w:rsidDel="0079361F">
                  <w:rPr>
                    <w:lang w:val="en-GB"/>
                  </w:rPr>
                  <w:delText>The ultimate parent is defined as the controlling enterprise of a group.</w:delText>
                </w:r>
              </w:del>
            </w:ins>
          </w:p>
          <w:p w14:paraId="3395B0C0" w14:textId="220DDFFE" w:rsidR="00267819" w:rsidRPr="00D8063B" w:rsidDel="0079361F" w:rsidRDefault="00267819" w:rsidP="00267819">
            <w:pPr>
              <w:pStyle w:val="NormalLeft"/>
              <w:rPr>
                <w:ins w:id="1826" w:author="Author"/>
                <w:del w:id="1827" w:author="Author"/>
                <w:lang w:val="en-GB"/>
              </w:rPr>
            </w:pPr>
            <w:ins w:id="1828" w:author="Author">
              <w:del w:id="1829" w:author="Author">
                <w:r w:rsidRPr="00D8063B" w:rsidDel="0079361F">
                  <w:rPr>
                    <w:lang w:val="en-GB"/>
                  </w:rPr>
                  <w:delText>Where a controlling enterprise and one or several controlled enterprises are combined under the common management of the controlling enterprise, they form a group; the individual enterprises are group member companies. Where a control agreement is in place between enterprises, or where one enterprise has been integrated into another, the enterprises are to be regarded as enterprises combined under common management. The assumption is that a controlled enterprise forms a group with the controlling enterprise.</w:delText>
                </w:r>
              </w:del>
            </w:ins>
          </w:p>
          <w:p w14:paraId="38B9B7CF" w14:textId="7F1389FE" w:rsidR="005C1C1D" w:rsidRPr="00D8063B" w:rsidDel="0079361F" w:rsidRDefault="00267819" w:rsidP="00267819">
            <w:pPr>
              <w:pStyle w:val="NormalLeft"/>
              <w:rPr>
                <w:del w:id="1830" w:author="Author"/>
                <w:lang w:val="en-GB"/>
              </w:rPr>
            </w:pPr>
            <w:ins w:id="1831" w:author="Author">
              <w:del w:id="1832" w:author="Author">
                <w:r w:rsidRPr="00D8063B" w:rsidDel="0079361F">
                  <w:rPr>
                    <w:lang w:val="en-GB"/>
                  </w:rPr>
                  <w:delText>Where legally independent enterprises are combined under common management without one enterprise being controlled by the other, they likewise form a group of enterprises; the individual enterprises are group member companies.</w:delText>
                </w:r>
              </w:del>
            </w:ins>
            <w:del w:id="1833" w:author="Author">
              <w:r w:rsidR="005C1C1D" w:rsidRPr="00D8063B" w:rsidDel="0079361F">
                <w:rPr>
                  <w:lang w:val="en-GB"/>
                </w:rPr>
                <w:delText>.</w:delText>
              </w:r>
            </w:del>
          </w:p>
          <w:p w14:paraId="7AABB2F4" w14:textId="152F0B41" w:rsidR="00C023BD" w:rsidRPr="00D8063B" w:rsidRDefault="00C023BD" w:rsidP="00C023BD">
            <w:pPr>
              <w:pStyle w:val="NormalLeft"/>
              <w:jc w:val="both"/>
              <w:rPr>
                <w:ins w:id="1834" w:author="Author"/>
                <w:lang w:val="en-GB"/>
              </w:rPr>
            </w:pPr>
            <w:ins w:id="1835" w:author="Author">
              <w:del w:id="1836" w:author="Author">
                <w:r w:rsidRPr="00D8063B" w:rsidDel="0079361F">
                  <w:rPr>
                    <w:lang w:val="en-GB"/>
                  </w:rPr>
                  <w:delText>The ultimate parent should be understood at least as ultimate consolidation entity, defined as the highest level legal entity preparing consolidated financial statements (including the expectation of the national supervisory authority in this area).</w:delText>
                </w:r>
              </w:del>
            </w:ins>
          </w:p>
          <w:p w14:paraId="1FF67685" w14:textId="77777777" w:rsidR="00C023BD" w:rsidRPr="00D8063B" w:rsidRDefault="00C023BD" w:rsidP="00DA6BCB">
            <w:pPr>
              <w:pStyle w:val="NormalLeft"/>
              <w:rPr>
                <w:ins w:id="1837" w:author="Author"/>
                <w:lang w:val="en-GB"/>
              </w:rPr>
            </w:pPr>
          </w:p>
          <w:p w14:paraId="47CD632E" w14:textId="3190ED90" w:rsidR="005C1C1D" w:rsidRPr="00D8063B" w:rsidRDefault="005C1C1D" w:rsidP="00DA6BCB">
            <w:pPr>
              <w:pStyle w:val="NormalLeft"/>
              <w:rPr>
                <w:lang w:val="en-GB"/>
              </w:rPr>
            </w:pPr>
            <w:r w:rsidRPr="00D8063B">
              <w:rPr>
                <w:lang w:val="en-GB"/>
              </w:rPr>
              <w:t>When available, this item corresponds to the entity name in the LEI database. When this is not available corresponds to the legal name.</w:t>
            </w:r>
          </w:p>
          <w:p w14:paraId="2D62B387" w14:textId="77777777" w:rsidR="005C1C1D" w:rsidRPr="00D8063B" w:rsidRDefault="005C1C1D" w:rsidP="00DA6BCB">
            <w:pPr>
              <w:pStyle w:val="NormalLeft"/>
              <w:rPr>
                <w:lang w:val="en-GB"/>
              </w:rPr>
            </w:pPr>
            <w:r w:rsidRPr="00D8063B">
              <w:rPr>
                <w:lang w:val="en-GB"/>
              </w:rPr>
              <w:t>The following shall be considered:</w:t>
            </w:r>
          </w:p>
          <w:p w14:paraId="3E8E1763" w14:textId="6C56A933" w:rsidR="005C1C1D" w:rsidRPr="00D8063B" w:rsidRDefault="005C1C1D" w:rsidP="00DA6BCB">
            <w:pPr>
              <w:pStyle w:val="Tiret0"/>
              <w:numPr>
                <w:ilvl w:val="0"/>
                <w:numId w:val="14"/>
              </w:numPr>
              <w:ind w:left="851" w:hanging="851"/>
              <w:rPr>
                <w:lang w:val="en-GB"/>
              </w:rPr>
            </w:pPr>
            <w:r w:rsidRPr="00D8063B">
              <w:rPr>
                <w:lang w:val="en-GB"/>
              </w:rPr>
              <w:t xml:space="preserve">Regarding CIC category 4 — Collective Investments Undertakings, </w:t>
            </w:r>
            <w:ins w:id="1838" w:author="Author">
              <w:r w:rsidR="00EE461C" w:rsidRPr="00D8063B">
                <w:rPr>
                  <w:lang w:val="en-GB"/>
                </w:rPr>
                <w:t xml:space="preserve">the ultimate parent of the fund manager (entity) </w:t>
              </w:r>
              <w:del w:id="1839" w:author="Author">
                <w:r w:rsidR="00EE461C" w:rsidRPr="00D8063B" w:rsidDel="00390FDF">
                  <w:rPr>
                    <w:lang w:val="en-GB"/>
                  </w:rPr>
                  <w:delText>should</w:delText>
                </w:r>
              </w:del>
              <w:r w:rsidR="00390FDF">
                <w:rPr>
                  <w:lang w:val="en-GB"/>
                </w:rPr>
                <w:t>shall</w:t>
              </w:r>
              <w:r w:rsidR="00EE461C" w:rsidRPr="00D8063B">
                <w:rPr>
                  <w:lang w:val="en-GB"/>
                </w:rPr>
                <w:t xml:space="preserve"> be reported</w:t>
              </w:r>
            </w:ins>
            <w:del w:id="1840" w:author="Author">
              <w:r w:rsidRPr="00D8063B" w:rsidDel="00EE461C">
                <w:rPr>
                  <w:lang w:val="en-GB"/>
                </w:rPr>
                <w:delText>the group relation relates to the fund manager</w:delText>
              </w:r>
            </w:del>
            <w:r w:rsidRPr="00D8063B">
              <w:rPr>
                <w:lang w:val="en-GB"/>
              </w:rPr>
              <w:t>;</w:t>
            </w:r>
          </w:p>
          <w:p w14:paraId="6C240688"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group relation relates to the depositary entity</w:t>
            </w:r>
          </w:p>
          <w:p w14:paraId="3D1B79E1" w14:textId="134B3826"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841" w:author="Author">
              <w:r w:rsidR="0079361F">
                <w:rPr>
                  <w:lang w:val="en-GB"/>
                </w:rPr>
                <w:t xml:space="preserve">category </w:t>
              </w:r>
            </w:ins>
            <w:r w:rsidRPr="00D8063B">
              <w:rPr>
                <w:lang w:val="en-GB"/>
              </w:rPr>
              <w:t xml:space="preserve">8 — Mortgages and Loans, other than </w:t>
            </w:r>
            <w:ins w:id="1842" w:author="Author">
              <w:r w:rsidR="00C95F0E">
                <w:rPr>
                  <w:lang w:val="en-GB"/>
                </w:rPr>
                <w:t>CIC 87 and CIC 88</w:t>
              </w:r>
              <w:r w:rsidR="00C95F0E" w:rsidRPr="00180831">
                <w:rPr>
                  <w:lang w:val="en-GB"/>
                </w:rPr>
                <w:t xml:space="preserve"> </w:t>
              </w:r>
            </w:ins>
            <w:del w:id="1843" w:author="Author">
              <w:r w:rsidRPr="00D8063B" w:rsidDel="00C95F0E">
                <w:rPr>
                  <w:lang w:val="en-GB"/>
                </w:rPr>
                <w:delText xml:space="preserve">mortgage and loans to natural persons </w:delText>
              </w:r>
            </w:del>
            <w:r w:rsidRPr="00D8063B">
              <w:rPr>
                <w:lang w:val="en-GB"/>
              </w:rPr>
              <w:t>the group relation relates to the borrower;</w:t>
            </w:r>
          </w:p>
          <w:p w14:paraId="621F8AEC" w14:textId="6EAD3C4D" w:rsidR="005C1C1D" w:rsidRPr="00D8063B" w:rsidRDefault="005C1C1D" w:rsidP="00DA6BCB">
            <w:pPr>
              <w:pStyle w:val="Tiret0"/>
              <w:numPr>
                <w:ilvl w:val="0"/>
                <w:numId w:val="14"/>
              </w:numPr>
              <w:ind w:left="851" w:hanging="851"/>
              <w:rPr>
                <w:lang w:val="en-GB"/>
              </w:rPr>
            </w:pPr>
            <w:r w:rsidRPr="00D8063B">
              <w:rPr>
                <w:lang w:val="en-GB"/>
              </w:rPr>
              <w:t xml:space="preserve">This item is not applicable for CIC </w:t>
            </w:r>
            <w:ins w:id="1844" w:author="Author">
              <w:r w:rsidR="00C95F0E">
                <w:rPr>
                  <w:lang w:val="en-GB"/>
                </w:rPr>
                <w:t>CIC 87 and CIC 88</w:t>
              </w:r>
            </w:ins>
            <w:del w:id="1845" w:author="Author">
              <w:r w:rsidRPr="00D8063B" w:rsidDel="00C95F0E">
                <w:rPr>
                  <w:lang w:val="en-GB"/>
                </w:rPr>
                <w:delText>category 8 — Mortgages and Loans (for mortgages and loans to natural persons)</w:delText>
              </w:r>
            </w:del>
            <w:ins w:id="1846" w:author="Author">
              <w:r w:rsidR="00C95F0E">
                <w:rPr>
                  <w:lang w:val="en-GB"/>
                </w:rPr>
                <w:t>;</w:t>
              </w:r>
            </w:ins>
          </w:p>
          <w:p w14:paraId="2B2A70BB" w14:textId="77777777" w:rsidR="00EE461C" w:rsidRPr="00D8063B" w:rsidRDefault="005C1C1D" w:rsidP="00DA6BCB">
            <w:pPr>
              <w:pStyle w:val="Tiret0"/>
              <w:numPr>
                <w:ilvl w:val="0"/>
                <w:numId w:val="14"/>
              </w:numPr>
              <w:ind w:left="851" w:hanging="851"/>
              <w:rPr>
                <w:ins w:id="1847" w:author="Author"/>
                <w:lang w:val="en-GB"/>
              </w:rPr>
            </w:pPr>
            <w:r w:rsidRPr="00D8063B">
              <w:rPr>
                <w:lang w:val="en-GB"/>
              </w:rPr>
              <w:t>This item is not applicable for CIC 71, CIC 75</w:t>
            </w:r>
            <w:ins w:id="1848" w:author="Author">
              <w:r w:rsidR="00EE461C" w:rsidRPr="00D8063B">
                <w:rPr>
                  <w:lang w:val="en-GB"/>
                </w:rPr>
                <w:t>, CIC 09</w:t>
              </w:r>
            </w:ins>
            <w:r w:rsidRPr="00D8063B">
              <w:rPr>
                <w:lang w:val="en-GB"/>
              </w:rPr>
              <w:t xml:space="preserve"> and CIC category 9 — Property</w:t>
            </w:r>
            <w:ins w:id="1849" w:author="Author">
              <w:r w:rsidR="00EE461C" w:rsidRPr="00D8063B">
                <w:rPr>
                  <w:lang w:val="en-GB"/>
                </w:rPr>
                <w:t> ;</w:t>
              </w:r>
            </w:ins>
          </w:p>
          <w:p w14:paraId="18B03DA3" w14:textId="77777777" w:rsidR="00EE461C" w:rsidRPr="00D8063B" w:rsidRDefault="00EE461C" w:rsidP="00EE461C">
            <w:pPr>
              <w:pStyle w:val="Tiret0"/>
              <w:numPr>
                <w:ilvl w:val="0"/>
                <w:numId w:val="14"/>
              </w:numPr>
              <w:ind w:left="893" w:hanging="893"/>
              <w:rPr>
                <w:ins w:id="1850" w:author="Author"/>
                <w:lang w:val="en-GB"/>
              </w:rPr>
            </w:pPr>
            <w:ins w:id="1851" w:author="Author">
              <w:r w:rsidRPr="00D8063B">
                <w:rPr>
                  <w:lang w:val="en-GB"/>
                </w:rPr>
                <w:t>This item is not applicable for bonds issued by:</w:t>
              </w:r>
            </w:ins>
          </w:p>
          <w:p w14:paraId="3C395E00" w14:textId="3FBAD759" w:rsidR="00EE461C" w:rsidRPr="00D8063B" w:rsidRDefault="00EE461C" w:rsidP="00EE461C">
            <w:pPr>
              <w:pStyle w:val="Tiret0"/>
              <w:numPr>
                <w:ilvl w:val="0"/>
                <w:numId w:val="14"/>
              </w:numPr>
              <w:ind w:left="1176"/>
              <w:rPr>
                <w:ins w:id="1852" w:author="Author"/>
                <w:lang w:val="en-GB"/>
              </w:rPr>
            </w:pPr>
            <w:ins w:id="1853" w:author="Author">
              <w:r w:rsidRPr="00D8063B">
                <w:rPr>
                  <w:lang w:val="en-GB"/>
                </w:rPr>
                <w:t>a central government</w:t>
              </w:r>
              <w:r w:rsidR="005C6D71">
                <w:rPr>
                  <w:lang w:val="en-GB"/>
                </w:rPr>
                <w:t>,</w:t>
              </w:r>
            </w:ins>
          </w:p>
          <w:p w14:paraId="7FD7F0ED" w14:textId="77777777" w:rsidR="00EE461C" w:rsidRPr="00D8063B" w:rsidRDefault="00EE461C" w:rsidP="00EE461C">
            <w:pPr>
              <w:pStyle w:val="Tiret0"/>
              <w:numPr>
                <w:ilvl w:val="0"/>
                <w:numId w:val="14"/>
              </w:numPr>
              <w:ind w:left="1176"/>
              <w:rPr>
                <w:ins w:id="1854" w:author="Author"/>
                <w:lang w:val="en-GB"/>
              </w:rPr>
            </w:pPr>
            <w:ins w:id="1855" w:author="Author">
              <w:r w:rsidRPr="00D8063B">
                <w:rPr>
                  <w:lang w:val="en-GB"/>
                </w:rPr>
                <w:t>a local government,</w:t>
              </w:r>
            </w:ins>
          </w:p>
          <w:p w14:paraId="1A42A684" w14:textId="77777777" w:rsidR="00EE461C" w:rsidRPr="00D8063B" w:rsidRDefault="00EE461C" w:rsidP="00EE461C">
            <w:pPr>
              <w:pStyle w:val="Tiret0"/>
              <w:numPr>
                <w:ilvl w:val="0"/>
                <w:numId w:val="14"/>
              </w:numPr>
              <w:ind w:left="1176"/>
              <w:rPr>
                <w:ins w:id="1856" w:author="Author"/>
                <w:lang w:val="en-GB"/>
              </w:rPr>
            </w:pPr>
            <w:ins w:id="1857" w:author="Author">
              <w:r w:rsidRPr="00D8063B">
                <w:rPr>
                  <w:lang w:val="en-GB"/>
                </w:rPr>
                <w:t>a government agency,</w:t>
              </w:r>
            </w:ins>
          </w:p>
          <w:p w14:paraId="09FAD785" w14:textId="77777777" w:rsidR="00EE461C" w:rsidRPr="00D8063B" w:rsidRDefault="00EE461C" w:rsidP="00EE461C">
            <w:pPr>
              <w:pStyle w:val="Tiret0"/>
              <w:numPr>
                <w:ilvl w:val="0"/>
                <w:numId w:val="14"/>
              </w:numPr>
              <w:ind w:left="1176"/>
              <w:rPr>
                <w:ins w:id="1858" w:author="Author"/>
                <w:lang w:val="en-GB"/>
              </w:rPr>
            </w:pPr>
            <w:ins w:id="1859" w:author="Author">
              <w:r w:rsidRPr="00D8063B">
                <w:rPr>
                  <w:lang w:val="en-GB"/>
                </w:rPr>
                <w:t>a central bank,</w:t>
              </w:r>
            </w:ins>
          </w:p>
          <w:p w14:paraId="772ABA51" w14:textId="201CD339" w:rsidR="00EE461C" w:rsidRPr="00D8063B" w:rsidRDefault="00EE461C" w:rsidP="00EE461C">
            <w:pPr>
              <w:pStyle w:val="Tiret0"/>
              <w:numPr>
                <w:ilvl w:val="0"/>
                <w:numId w:val="14"/>
              </w:numPr>
              <w:ind w:left="1176"/>
              <w:rPr>
                <w:ins w:id="1860" w:author="Author"/>
                <w:lang w:val="en-GB"/>
              </w:rPr>
            </w:pPr>
            <w:ins w:id="1861" w:author="Author">
              <w:r w:rsidRPr="00D8063B">
                <w:rPr>
                  <w:lang w:val="en-GB"/>
                </w:rPr>
                <w:t>the group/entity itself,</w:t>
              </w:r>
            </w:ins>
          </w:p>
          <w:p w14:paraId="6F2165EF" w14:textId="3AE2A523" w:rsidR="005C1C1D" w:rsidRPr="00D8063B" w:rsidRDefault="00EE461C" w:rsidP="00C023BD">
            <w:pPr>
              <w:pStyle w:val="Tiret0"/>
              <w:numPr>
                <w:ilvl w:val="0"/>
                <w:numId w:val="14"/>
              </w:numPr>
              <w:ind w:left="851" w:hanging="851"/>
              <w:rPr>
                <w:lang w:val="en-GB"/>
              </w:rPr>
            </w:pPr>
            <w:ins w:id="1862" w:author="Author">
              <w:r w:rsidRPr="00D8063B">
                <w:rPr>
                  <w:lang w:val="en-GB"/>
                </w:rPr>
                <w:t>a supranational organi</w:t>
              </w:r>
              <w:r w:rsidR="00C023BD" w:rsidRPr="00D8063B">
                <w:rPr>
                  <w:lang w:val="en-GB"/>
                </w:rPr>
                <w:t>s</w:t>
              </w:r>
              <w:del w:id="1863" w:author="Author">
                <w:r w:rsidRPr="00D8063B" w:rsidDel="00C023BD">
                  <w:rPr>
                    <w:lang w:val="en-GB"/>
                  </w:rPr>
                  <w:delText>z</w:delText>
                </w:r>
              </w:del>
              <w:r w:rsidRPr="00D8063B">
                <w:rPr>
                  <w:lang w:val="en-GB"/>
                </w:rPr>
                <w:t>ation (as long as no issuer group exists).</w:t>
              </w:r>
            </w:ins>
            <w:del w:id="1864" w:author="Author">
              <w:r w:rsidR="005C1C1D" w:rsidRPr="00D8063B" w:rsidDel="00EE461C">
                <w:rPr>
                  <w:lang w:val="en-GB"/>
                </w:rPr>
                <w:delText>.</w:delText>
              </w:r>
            </w:del>
          </w:p>
        </w:tc>
      </w:tr>
      <w:tr w:rsidR="005C1C1D" w:rsidRPr="00D8063B" w14:paraId="229B5B4E" w14:textId="77777777" w:rsidTr="00FC23C1">
        <w:tc>
          <w:tcPr>
            <w:tcW w:w="1486" w:type="dxa"/>
            <w:tcBorders>
              <w:top w:val="single" w:sz="2" w:space="0" w:color="auto"/>
              <w:left w:val="single" w:sz="2" w:space="0" w:color="auto"/>
              <w:bottom w:val="single" w:sz="2" w:space="0" w:color="auto"/>
              <w:right w:val="single" w:sz="2" w:space="0" w:color="auto"/>
            </w:tcBorders>
          </w:tcPr>
          <w:p w14:paraId="7D34A853" w14:textId="77777777" w:rsidR="005C1C1D" w:rsidRPr="00D8063B" w:rsidRDefault="005C1C1D" w:rsidP="00DA6BCB">
            <w:pPr>
              <w:pStyle w:val="NormalLeft"/>
              <w:rPr>
                <w:lang w:val="en-GB"/>
              </w:rPr>
            </w:pPr>
            <w:r w:rsidRPr="00D8063B">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682A64DF" w14:textId="77777777" w:rsidR="005C1C1D" w:rsidRPr="00D8063B" w:rsidRDefault="005C1C1D" w:rsidP="00DA6BCB">
            <w:pPr>
              <w:pStyle w:val="NormalLeft"/>
              <w:rPr>
                <w:lang w:val="en-GB"/>
              </w:rPr>
            </w:pPr>
            <w:r w:rsidRPr="00D8063B">
              <w:rPr>
                <w:lang w:val="en-GB"/>
              </w:rPr>
              <w:t>Issuer Group Code</w:t>
            </w:r>
          </w:p>
        </w:tc>
        <w:tc>
          <w:tcPr>
            <w:tcW w:w="6036" w:type="dxa"/>
            <w:tcBorders>
              <w:top w:val="single" w:sz="2" w:space="0" w:color="auto"/>
              <w:left w:val="single" w:sz="2" w:space="0" w:color="auto"/>
              <w:bottom w:val="single" w:sz="2" w:space="0" w:color="auto"/>
              <w:right w:val="single" w:sz="2" w:space="0" w:color="auto"/>
            </w:tcBorders>
          </w:tcPr>
          <w:p w14:paraId="3D6CAE6E" w14:textId="30522AA1" w:rsidR="005C1C1D" w:rsidRPr="00D8063B" w:rsidRDefault="005C1C1D" w:rsidP="00DA6BCB">
            <w:pPr>
              <w:pStyle w:val="NormalLeft"/>
              <w:rPr>
                <w:lang w:val="en-GB"/>
              </w:rPr>
            </w:pPr>
            <w:r w:rsidRPr="00D8063B">
              <w:rPr>
                <w:lang w:val="en-GB"/>
              </w:rPr>
              <w:t xml:space="preserve">Issuer group's identification using the </w:t>
            </w:r>
            <w:del w:id="1865" w:author="Author">
              <w:r w:rsidRPr="00D8063B" w:rsidDel="00390FDF">
                <w:rPr>
                  <w:lang w:val="en-GB"/>
                </w:rPr>
                <w:delText>Legal Entity Identifier (</w:delText>
              </w:r>
            </w:del>
            <w:r w:rsidRPr="00D8063B">
              <w:rPr>
                <w:lang w:val="en-GB"/>
              </w:rPr>
              <w:t>LEI</w:t>
            </w:r>
            <w:del w:id="1866" w:author="Author">
              <w:r w:rsidRPr="00D8063B" w:rsidDel="00390FDF">
                <w:rPr>
                  <w:lang w:val="en-GB"/>
                </w:rPr>
                <w:delText>)</w:delText>
              </w:r>
            </w:del>
            <w:r w:rsidRPr="00D8063B">
              <w:rPr>
                <w:lang w:val="en-GB"/>
              </w:rPr>
              <w:t xml:space="preserve"> if available.</w:t>
            </w:r>
          </w:p>
          <w:p w14:paraId="0D6C8FA0" w14:textId="77777777" w:rsidR="005C1C1D" w:rsidRPr="00D8063B" w:rsidRDefault="005C1C1D" w:rsidP="00DA6BCB">
            <w:pPr>
              <w:pStyle w:val="NormalLeft"/>
              <w:rPr>
                <w:lang w:val="en-GB"/>
              </w:rPr>
            </w:pPr>
            <w:r w:rsidRPr="00D8063B">
              <w:rPr>
                <w:lang w:val="en-GB"/>
              </w:rPr>
              <w:t>If none is available, this item shall not be reported.</w:t>
            </w:r>
          </w:p>
          <w:p w14:paraId="18CEA28D" w14:textId="77777777" w:rsidR="005C1C1D" w:rsidRPr="00D8063B" w:rsidRDefault="005C1C1D" w:rsidP="00DA6BCB">
            <w:pPr>
              <w:pStyle w:val="NormalLeft"/>
              <w:rPr>
                <w:lang w:val="en-GB"/>
              </w:rPr>
            </w:pPr>
            <w:r w:rsidRPr="00D8063B">
              <w:rPr>
                <w:lang w:val="en-GB"/>
              </w:rPr>
              <w:t>The following shall be considered:</w:t>
            </w:r>
          </w:p>
          <w:p w14:paraId="4A3EC241" w14:textId="394D00CC" w:rsidR="005C1C1D" w:rsidRPr="00D8063B" w:rsidRDefault="005C1C1D" w:rsidP="00DA6BCB">
            <w:pPr>
              <w:pStyle w:val="Tiret0"/>
              <w:numPr>
                <w:ilvl w:val="0"/>
                <w:numId w:val="14"/>
              </w:numPr>
              <w:ind w:left="851" w:hanging="851"/>
              <w:rPr>
                <w:lang w:val="en-GB"/>
              </w:rPr>
            </w:pPr>
            <w:r w:rsidRPr="00D8063B">
              <w:rPr>
                <w:lang w:val="en-GB"/>
              </w:rPr>
              <w:t xml:space="preserve">Regarding CIC category 4 — Collective Investments Undertakings, </w:t>
            </w:r>
            <w:ins w:id="1867" w:author="Author">
              <w:r w:rsidR="00EE461C" w:rsidRPr="00D8063B">
                <w:rPr>
                  <w:lang w:val="en-GB"/>
                </w:rPr>
                <w:t xml:space="preserve">the ultimate parent of the fund manager (entity) </w:t>
              </w:r>
              <w:del w:id="1868" w:author="Author">
                <w:r w:rsidR="00EE461C" w:rsidRPr="00D8063B" w:rsidDel="00390FDF">
                  <w:rPr>
                    <w:lang w:val="en-GB"/>
                  </w:rPr>
                  <w:delText>should</w:delText>
                </w:r>
              </w:del>
              <w:r w:rsidR="00390FDF">
                <w:rPr>
                  <w:lang w:val="en-GB"/>
                </w:rPr>
                <w:t>shall</w:t>
              </w:r>
              <w:r w:rsidR="00EE461C" w:rsidRPr="00D8063B">
                <w:rPr>
                  <w:lang w:val="en-GB"/>
                </w:rPr>
                <w:t xml:space="preserve"> be reported</w:t>
              </w:r>
            </w:ins>
            <w:del w:id="1869" w:author="Author">
              <w:r w:rsidRPr="00D8063B" w:rsidDel="00EE461C">
                <w:rPr>
                  <w:lang w:val="en-GB"/>
                </w:rPr>
                <w:delText>the group relation relates to the fund manager</w:delText>
              </w:r>
            </w:del>
            <w:r w:rsidRPr="00D8063B">
              <w:rPr>
                <w:lang w:val="en-GB"/>
              </w:rPr>
              <w:t>;</w:t>
            </w:r>
          </w:p>
          <w:p w14:paraId="64AF18F1"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group relation relates to the depositary entity</w:t>
            </w:r>
          </w:p>
          <w:p w14:paraId="2C5CD3E2" w14:textId="625005D4"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870" w:author="Author">
              <w:r w:rsidR="0079361F">
                <w:rPr>
                  <w:lang w:val="en-GB"/>
                </w:rPr>
                <w:t xml:space="preserve">category </w:t>
              </w:r>
            </w:ins>
            <w:r w:rsidRPr="00D8063B">
              <w:rPr>
                <w:lang w:val="en-GB"/>
              </w:rPr>
              <w:t xml:space="preserve">8 — Mortgages and Loans, other than </w:t>
            </w:r>
            <w:ins w:id="1871" w:author="Author">
              <w:r w:rsidR="00C95F0E">
                <w:rPr>
                  <w:lang w:val="en-GB"/>
                </w:rPr>
                <w:t>CIC 87 and CIC 88</w:t>
              </w:r>
              <w:r w:rsidR="00C95F0E" w:rsidRPr="00180831">
                <w:rPr>
                  <w:lang w:val="en-GB"/>
                </w:rPr>
                <w:t xml:space="preserve"> </w:t>
              </w:r>
            </w:ins>
            <w:del w:id="1872" w:author="Author">
              <w:r w:rsidRPr="00D8063B" w:rsidDel="00C95F0E">
                <w:rPr>
                  <w:lang w:val="en-GB"/>
                </w:rPr>
                <w:delText xml:space="preserve">mortgage and loans to natural persons </w:delText>
              </w:r>
            </w:del>
            <w:r w:rsidRPr="00D8063B">
              <w:rPr>
                <w:lang w:val="en-GB"/>
              </w:rPr>
              <w:t>the group relation relates to the borrower;</w:t>
            </w:r>
          </w:p>
          <w:p w14:paraId="00394206" w14:textId="56186F59" w:rsidR="005C1C1D" w:rsidRPr="00D8063B" w:rsidRDefault="005C1C1D" w:rsidP="00DA6BCB">
            <w:pPr>
              <w:pStyle w:val="Tiret0"/>
              <w:numPr>
                <w:ilvl w:val="0"/>
                <w:numId w:val="14"/>
              </w:numPr>
              <w:ind w:left="851" w:hanging="851"/>
              <w:rPr>
                <w:lang w:val="en-GB"/>
              </w:rPr>
            </w:pPr>
            <w:r w:rsidRPr="00D8063B">
              <w:rPr>
                <w:lang w:val="en-GB"/>
              </w:rPr>
              <w:t>This item is not applicable for CIC</w:t>
            </w:r>
            <w:del w:id="1873" w:author="Author">
              <w:r w:rsidRPr="00D8063B" w:rsidDel="0079361F">
                <w:rPr>
                  <w:lang w:val="en-GB"/>
                </w:rPr>
                <w:delText xml:space="preserve"> </w:delText>
              </w:r>
            </w:del>
            <w:ins w:id="1874" w:author="Author">
              <w:r w:rsidR="00C95F0E">
                <w:rPr>
                  <w:lang w:val="en-GB"/>
                </w:rPr>
                <w:t xml:space="preserve"> 87 and CIC 88</w:t>
              </w:r>
            </w:ins>
            <w:del w:id="1875" w:author="Author">
              <w:r w:rsidRPr="00D8063B" w:rsidDel="00C95F0E">
                <w:rPr>
                  <w:lang w:val="en-GB"/>
                </w:rPr>
                <w:delText>category 8 — Mortgages and Loans (for mortgages and loans to natural persons)</w:delText>
              </w:r>
            </w:del>
            <w:ins w:id="1876" w:author="Author">
              <w:r w:rsidR="00C95F0E">
                <w:rPr>
                  <w:lang w:val="en-GB"/>
                </w:rPr>
                <w:t>;</w:t>
              </w:r>
            </w:ins>
          </w:p>
          <w:p w14:paraId="3D807840" w14:textId="77777777" w:rsidR="00EE461C" w:rsidRPr="00D8063B" w:rsidRDefault="005C1C1D" w:rsidP="00DA6BCB">
            <w:pPr>
              <w:pStyle w:val="Tiret0"/>
              <w:numPr>
                <w:ilvl w:val="0"/>
                <w:numId w:val="14"/>
              </w:numPr>
              <w:ind w:left="851" w:hanging="851"/>
              <w:rPr>
                <w:ins w:id="1877" w:author="Author"/>
                <w:lang w:val="en-GB"/>
              </w:rPr>
            </w:pPr>
            <w:r w:rsidRPr="00D8063B">
              <w:rPr>
                <w:lang w:val="en-GB"/>
              </w:rPr>
              <w:t>This item is not applicable for CIC 71, CIC 75</w:t>
            </w:r>
            <w:ins w:id="1878" w:author="Author">
              <w:r w:rsidR="00EE461C" w:rsidRPr="00D8063B">
                <w:rPr>
                  <w:lang w:val="en-GB"/>
                </w:rPr>
                <w:t>, CIC 09</w:t>
              </w:r>
            </w:ins>
            <w:r w:rsidRPr="00D8063B">
              <w:rPr>
                <w:lang w:val="en-GB"/>
              </w:rPr>
              <w:t xml:space="preserve"> and CIC category 9 — Property</w:t>
            </w:r>
            <w:ins w:id="1879" w:author="Author">
              <w:r w:rsidR="00EE461C" w:rsidRPr="00D8063B">
                <w:rPr>
                  <w:lang w:val="en-GB"/>
                </w:rPr>
                <w:t> ;</w:t>
              </w:r>
            </w:ins>
          </w:p>
          <w:p w14:paraId="0FE5F46C" w14:textId="77777777" w:rsidR="00EE461C" w:rsidRPr="00D8063B" w:rsidRDefault="00EE461C" w:rsidP="00EE461C">
            <w:pPr>
              <w:pStyle w:val="Tiret0"/>
              <w:numPr>
                <w:ilvl w:val="0"/>
                <w:numId w:val="14"/>
              </w:numPr>
              <w:ind w:left="893" w:hanging="893"/>
              <w:rPr>
                <w:ins w:id="1880" w:author="Author"/>
                <w:lang w:val="en-GB"/>
              </w:rPr>
            </w:pPr>
            <w:ins w:id="1881" w:author="Author">
              <w:r w:rsidRPr="00D8063B">
                <w:rPr>
                  <w:lang w:val="en-GB"/>
                </w:rPr>
                <w:t>This item is not applicable for bonds issued by:</w:t>
              </w:r>
            </w:ins>
          </w:p>
          <w:p w14:paraId="03DE9A0C" w14:textId="57FAEEB2" w:rsidR="00EE461C" w:rsidRPr="00D8063B" w:rsidRDefault="00EE461C" w:rsidP="00EE461C">
            <w:pPr>
              <w:pStyle w:val="Tiret0"/>
              <w:numPr>
                <w:ilvl w:val="0"/>
                <w:numId w:val="14"/>
              </w:numPr>
              <w:ind w:left="1176"/>
              <w:rPr>
                <w:ins w:id="1882" w:author="Author"/>
                <w:lang w:val="en-GB"/>
              </w:rPr>
            </w:pPr>
            <w:ins w:id="1883" w:author="Author">
              <w:r w:rsidRPr="00D8063B">
                <w:rPr>
                  <w:lang w:val="en-GB"/>
                </w:rPr>
                <w:t>a central government</w:t>
              </w:r>
              <w:r w:rsidR="005C6D71">
                <w:rPr>
                  <w:lang w:val="en-GB"/>
                </w:rPr>
                <w:t>,</w:t>
              </w:r>
            </w:ins>
          </w:p>
          <w:p w14:paraId="0DC86FEE" w14:textId="32ACB74A" w:rsidR="00EE461C" w:rsidRPr="00D8063B" w:rsidRDefault="00EE461C" w:rsidP="00EE461C">
            <w:pPr>
              <w:pStyle w:val="Tiret0"/>
              <w:numPr>
                <w:ilvl w:val="0"/>
                <w:numId w:val="14"/>
              </w:numPr>
              <w:ind w:left="1176"/>
              <w:rPr>
                <w:ins w:id="1884" w:author="Author"/>
                <w:lang w:val="en-GB"/>
              </w:rPr>
            </w:pPr>
            <w:ins w:id="1885" w:author="Author">
              <w:r w:rsidRPr="00D8063B">
                <w:rPr>
                  <w:lang w:val="en-GB"/>
                </w:rPr>
                <w:t>a local government,</w:t>
              </w:r>
            </w:ins>
          </w:p>
          <w:p w14:paraId="5D7AA3B6" w14:textId="32EB0541" w:rsidR="00EE461C" w:rsidRPr="00D8063B" w:rsidRDefault="00EE461C" w:rsidP="00EE461C">
            <w:pPr>
              <w:pStyle w:val="Tiret0"/>
              <w:numPr>
                <w:ilvl w:val="0"/>
                <w:numId w:val="14"/>
              </w:numPr>
              <w:ind w:left="1176"/>
              <w:rPr>
                <w:ins w:id="1886" w:author="Author"/>
                <w:lang w:val="en-GB"/>
              </w:rPr>
            </w:pPr>
            <w:ins w:id="1887" w:author="Author">
              <w:r w:rsidRPr="00D8063B">
                <w:rPr>
                  <w:lang w:val="en-GB"/>
                </w:rPr>
                <w:t>a government agency,</w:t>
              </w:r>
            </w:ins>
          </w:p>
          <w:p w14:paraId="44E75FAF" w14:textId="3BCBA29A" w:rsidR="00EE461C" w:rsidRPr="00D8063B" w:rsidRDefault="00EE461C" w:rsidP="00EE461C">
            <w:pPr>
              <w:pStyle w:val="Tiret0"/>
              <w:numPr>
                <w:ilvl w:val="0"/>
                <w:numId w:val="14"/>
              </w:numPr>
              <w:ind w:left="1176"/>
              <w:rPr>
                <w:ins w:id="1888" w:author="Author"/>
                <w:lang w:val="en-GB"/>
              </w:rPr>
            </w:pPr>
            <w:ins w:id="1889" w:author="Author">
              <w:r w:rsidRPr="00D8063B">
                <w:rPr>
                  <w:lang w:val="en-GB"/>
                </w:rPr>
                <w:t>a central bank,</w:t>
              </w:r>
            </w:ins>
          </w:p>
          <w:p w14:paraId="7B4EA792" w14:textId="3B7B012E" w:rsidR="00EE461C" w:rsidRPr="00D8063B" w:rsidRDefault="00EE461C" w:rsidP="00EE461C">
            <w:pPr>
              <w:pStyle w:val="Tiret0"/>
              <w:numPr>
                <w:ilvl w:val="0"/>
                <w:numId w:val="14"/>
              </w:numPr>
              <w:ind w:left="1176"/>
              <w:rPr>
                <w:ins w:id="1890" w:author="Author"/>
                <w:lang w:val="en-GB"/>
              </w:rPr>
            </w:pPr>
            <w:ins w:id="1891" w:author="Author">
              <w:r w:rsidRPr="00D8063B">
                <w:rPr>
                  <w:lang w:val="en-GB"/>
                </w:rPr>
                <w:t>the group/entity itself,</w:t>
              </w:r>
            </w:ins>
          </w:p>
          <w:p w14:paraId="2FA68725" w14:textId="4CCC719B" w:rsidR="005C1C1D" w:rsidRPr="00D8063B" w:rsidRDefault="00EE461C" w:rsidP="006E22EC">
            <w:pPr>
              <w:pStyle w:val="Tiret0"/>
              <w:numPr>
                <w:ilvl w:val="0"/>
                <w:numId w:val="14"/>
              </w:numPr>
              <w:ind w:left="851" w:hanging="851"/>
              <w:rPr>
                <w:lang w:val="en-GB"/>
              </w:rPr>
            </w:pPr>
            <w:ins w:id="1892" w:author="Author">
              <w:r w:rsidRPr="00D8063B">
                <w:rPr>
                  <w:lang w:val="en-GB"/>
                </w:rPr>
                <w:t>a supranational organi</w:t>
              </w:r>
              <w:del w:id="1893" w:author="Author">
                <w:r w:rsidRPr="00D8063B" w:rsidDel="00C023BD">
                  <w:rPr>
                    <w:lang w:val="en-GB"/>
                  </w:rPr>
                  <w:delText>z</w:delText>
                </w:r>
              </w:del>
              <w:r w:rsidR="00C023BD" w:rsidRPr="00D8063B">
                <w:rPr>
                  <w:lang w:val="en-GB"/>
                </w:rPr>
                <w:t>s</w:t>
              </w:r>
              <w:r w:rsidRPr="00D8063B">
                <w:rPr>
                  <w:lang w:val="en-GB"/>
                </w:rPr>
                <w:t>ation (as long as no issuer group exists).</w:t>
              </w:r>
            </w:ins>
            <w:del w:id="1894" w:author="Author">
              <w:r w:rsidR="005C1C1D" w:rsidRPr="00D8063B" w:rsidDel="00EE461C">
                <w:rPr>
                  <w:lang w:val="en-GB"/>
                </w:rPr>
                <w:delText>.</w:delText>
              </w:r>
            </w:del>
          </w:p>
        </w:tc>
      </w:tr>
      <w:tr w:rsidR="005C1C1D" w:rsidRPr="00D8063B" w14:paraId="43098B7E" w14:textId="77777777" w:rsidTr="00FC23C1">
        <w:tc>
          <w:tcPr>
            <w:tcW w:w="1486" w:type="dxa"/>
            <w:tcBorders>
              <w:top w:val="single" w:sz="2" w:space="0" w:color="auto"/>
              <w:left w:val="single" w:sz="2" w:space="0" w:color="auto"/>
              <w:bottom w:val="single" w:sz="2" w:space="0" w:color="auto"/>
              <w:right w:val="single" w:sz="2" w:space="0" w:color="auto"/>
            </w:tcBorders>
          </w:tcPr>
          <w:p w14:paraId="3D0A7E6D" w14:textId="77777777" w:rsidR="005C1C1D" w:rsidRPr="00D8063B" w:rsidRDefault="005C1C1D" w:rsidP="00DA6BCB">
            <w:pPr>
              <w:pStyle w:val="NormalLeft"/>
              <w:rPr>
                <w:lang w:val="en-GB"/>
              </w:rPr>
            </w:pPr>
            <w:r w:rsidRPr="00D8063B">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56A0F330" w14:textId="77777777" w:rsidR="005C1C1D" w:rsidRPr="00D8063B" w:rsidRDefault="005C1C1D" w:rsidP="00DA6BCB">
            <w:pPr>
              <w:pStyle w:val="NormalLeft"/>
              <w:rPr>
                <w:lang w:val="en-GB"/>
              </w:rPr>
            </w:pPr>
            <w:r w:rsidRPr="00D8063B">
              <w:rPr>
                <w:lang w:val="en-GB"/>
              </w:rPr>
              <w:t>Type of issuer group code</w:t>
            </w:r>
          </w:p>
        </w:tc>
        <w:tc>
          <w:tcPr>
            <w:tcW w:w="6036" w:type="dxa"/>
            <w:tcBorders>
              <w:top w:val="single" w:sz="2" w:space="0" w:color="auto"/>
              <w:left w:val="single" w:sz="2" w:space="0" w:color="auto"/>
              <w:bottom w:val="single" w:sz="2" w:space="0" w:color="auto"/>
              <w:right w:val="single" w:sz="2" w:space="0" w:color="auto"/>
            </w:tcBorders>
          </w:tcPr>
          <w:p w14:paraId="779E5F3C" w14:textId="77777777" w:rsidR="005C1C1D" w:rsidRPr="00D8063B" w:rsidRDefault="005C1C1D" w:rsidP="00DA6BCB">
            <w:pPr>
              <w:pStyle w:val="NormalLeft"/>
              <w:rPr>
                <w:lang w:val="en-GB"/>
              </w:rPr>
            </w:pPr>
            <w:r w:rsidRPr="00D8063B">
              <w:rPr>
                <w:lang w:val="en-GB"/>
              </w:rPr>
              <w:t>Identification of the code used for the ‘Issuer Group Code’ item. One of the options in the following closed list shall be used:</w:t>
            </w:r>
          </w:p>
          <w:p w14:paraId="11B88918" w14:textId="77777777" w:rsidR="005C1C1D" w:rsidRPr="00D8063B" w:rsidRDefault="005C1C1D" w:rsidP="00DA6BCB">
            <w:pPr>
              <w:pStyle w:val="NormalLeft"/>
              <w:rPr>
                <w:lang w:val="en-GB"/>
              </w:rPr>
            </w:pPr>
            <w:r w:rsidRPr="00D8063B">
              <w:rPr>
                <w:lang w:val="en-GB"/>
              </w:rPr>
              <w:t>1 — LEI</w:t>
            </w:r>
          </w:p>
          <w:p w14:paraId="6F7020C7" w14:textId="77777777" w:rsidR="005C1C1D" w:rsidRPr="00D8063B" w:rsidRDefault="005C1C1D" w:rsidP="00DA6BCB">
            <w:pPr>
              <w:pStyle w:val="NormalLeft"/>
              <w:rPr>
                <w:lang w:val="en-GB"/>
              </w:rPr>
            </w:pPr>
            <w:r w:rsidRPr="00D8063B">
              <w:rPr>
                <w:lang w:val="en-GB"/>
              </w:rPr>
              <w:t>9 — None</w:t>
            </w:r>
          </w:p>
          <w:p w14:paraId="3BA661F0" w14:textId="4D8DE9F7" w:rsidR="005C1C1D" w:rsidRPr="00D8063B" w:rsidDel="00C023BD" w:rsidRDefault="005C1C1D" w:rsidP="00DA6BCB">
            <w:pPr>
              <w:pStyle w:val="NormalLeft"/>
              <w:rPr>
                <w:del w:id="1895" w:author="Author"/>
                <w:lang w:val="en-GB"/>
              </w:rPr>
            </w:pPr>
            <w:del w:id="1896" w:author="Author">
              <w:r w:rsidRPr="00D8063B" w:rsidDel="00C023BD">
                <w:rPr>
                  <w:lang w:val="en-GB"/>
                </w:rPr>
                <w:delText>This item is not applicable to CIC category 8 — Mortgages and Loans, when relating to mortgage and loans to natural persons.</w:delText>
              </w:r>
            </w:del>
          </w:p>
          <w:p w14:paraId="580E9898" w14:textId="6B3EBEEA" w:rsidR="005C1C1D" w:rsidRPr="00D8063B" w:rsidDel="00C023BD" w:rsidRDefault="005C1C1D" w:rsidP="00DA6BCB">
            <w:pPr>
              <w:pStyle w:val="NormalLeft"/>
              <w:rPr>
                <w:ins w:id="1897" w:author="Author"/>
                <w:del w:id="1898" w:author="Author"/>
                <w:lang w:val="en-GB"/>
              </w:rPr>
            </w:pPr>
            <w:del w:id="1899" w:author="Author">
              <w:r w:rsidRPr="00D8063B" w:rsidDel="00C023BD">
                <w:rPr>
                  <w:lang w:val="en-GB"/>
                </w:rPr>
                <w:delText>This item is not applicable for CIC 71, CIC 75</w:delText>
              </w:r>
            </w:del>
            <w:ins w:id="1900" w:author="Author">
              <w:del w:id="1901" w:author="Author">
                <w:r w:rsidR="00EE461C" w:rsidRPr="00D8063B" w:rsidDel="00C023BD">
                  <w:rPr>
                    <w:lang w:val="en-GB"/>
                  </w:rPr>
                  <w:delText>, CIC 09</w:delText>
                </w:r>
              </w:del>
            </w:ins>
            <w:del w:id="1902" w:author="Author">
              <w:r w:rsidRPr="00D8063B" w:rsidDel="00C023BD">
                <w:rPr>
                  <w:lang w:val="en-GB"/>
                </w:rPr>
                <w:delText xml:space="preserve"> and CIC category 9 — Property.</w:delText>
              </w:r>
            </w:del>
            <w:ins w:id="1903" w:author="Author">
              <w:del w:id="1904" w:author="Author">
                <w:r w:rsidR="00EE461C" w:rsidRPr="00D8063B" w:rsidDel="00C023BD">
                  <w:rPr>
                    <w:lang w:val="en-GB"/>
                  </w:rPr>
                  <w:delText> ;</w:delText>
                </w:r>
              </w:del>
            </w:ins>
            <w:del w:id="1905" w:author="Author">
              <w:r w:rsidRPr="00D8063B" w:rsidDel="00C023BD">
                <w:rPr>
                  <w:lang w:val="en-GB"/>
                </w:rPr>
                <w:delText>.</w:delText>
              </w:r>
            </w:del>
          </w:p>
          <w:p w14:paraId="2BDE0D58" w14:textId="612F1A0E" w:rsidR="00EE461C" w:rsidRPr="00D8063B" w:rsidDel="00C023BD" w:rsidRDefault="00EE461C" w:rsidP="00EE461C">
            <w:pPr>
              <w:pStyle w:val="NormalLeft"/>
              <w:rPr>
                <w:ins w:id="1906" w:author="Author"/>
                <w:del w:id="1907" w:author="Author"/>
                <w:lang w:val="en-GB"/>
              </w:rPr>
            </w:pPr>
            <w:ins w:id="1908" w:author="Author">
              <w:del w:id="1909" w:author="Author">
                <w:r w:rsidRPr="00D8063B" w:rsidDel="00C023BD">
                  <w:rPr>
                    <w:lang w:val="en-GB"/>
                  </w:rPr>
                  <w:delText>This item is not applicable for bonds issued by:</w:delText>
                </w:r>
              </w:del>
            </w:ins>
          </w:p>
          <w:p w14:paraId="00B2C536" w14:textId="67077F73" w:rsidR="00EE461C" w:rsidRPr="00D8063B" w:rsidDel="00C023BD" w:rsidRDefault="00EE461C" w:rsidP="00EE461C">
            <w:pPr>
              <w:pStyle w:val="NormalLeft"/>
              <w:rPr>
                <w:ins w:id="1910" w:author="Author"/>
                <w:del w:id="1911" w:author="Author"/>
                <w:lang w:val="en-GB"/>
              </w:rPr>
            </w:pPr>
            <w:ins w:id="1912" w:author="Author">
              <w:del w:id="1913" w:author="Author">
                <w:r w:rsidRPr="00D8063B" w:rsidDel="00C023BD">
                  <w:rPr>
                    <w:lang w:val="en-GB"/>
                  </w:rPr>
                  <w:delText>–</w:delText>
                </w:r>
                <w:r w:rsidRPr="00D8063B" w:rsidDel="00C023BD">
                  <w:rPr>
                    <w:lang w:val="en-GB"/>
                  </w:rPr>
                  <w:tab/>
                  <w:delText>a central government</w:delText>
                </w:r>
              </w:del>
            </w:ins>
          </w:p>
          <w:p w14:paraId="65444CBB" w14:textId="25B13BFD" w:rsidR="00EE461C" w:rsidRPr="00D8063B" w:rsidDel="00C023BD" w:rsidRDefault="00EE461C" w:rsidP="00EE461C">
            <w:pPr>
              <w:pStyle w:val="NormalLeft"/>
              <w:rPr>
                <w:ins w:id="1914" w:author="Author"/>
                <w:del w:id="1915" w:author="Author"/>
                <w:lang w:val="en-GB"/>
              </w:rPr>
            </w:pPr>
            <w:ins w:id="1916" w:author="Author">
              <w:del w:id="1917" w:author="Author">
                <w:r w:rsidRPr="00D8063B" w:rsidDel="00C023BD">
                  <w:rPr>
                    <w:lang w:val="en-GB"/>
                  </w:rPr>
                  <w:delText>–</w:delText>
                </w:r>
                <w:r w:rsidRPr="00D8063B" w:rsidDel="00C023BD">
                  <w:rPr>
                    <w:lang w:val="en-GB"/>
                  </w:rPr>
                  <w:tab/>
                  <w:delText>a local government,</w:delText>
                </w:r>
              </w:del>
            </w:ins>
          </w:p>
          <w:p w14:paraId="084090E8" w14:textId="1B573141" w:rsidR="00EE461C" w:rsidRPr="00D8063B" w:rsidDel="00C023BD" w:rsidRDefault="00EE461C" w:rsidP="00EE461C">
            <w:pPr>
              <w:pStyle w:val="NormalLeft"/>
              <w:rPr>
                <w:ins w:id="1918" w:author="Author"/>
                <w:del w:id="1919" w:author="Author"/>
                <w:lang w:val="en-GB"/>
              </w:rPr>
            </w:pPr>
            <w:ins w:id="1920" w:author="Author">
              <w:del w:id="1921" w:author="Author">
                <w:r w:rsidRPr="00D8063B" w:rsidDel="00C023BD">
                  <w:rPr>
                    <w:lang w:val="en-GB"/>
                  </w:rPr>
                  <w:delText>–</w:delText>
                </w:r>
                <w:r w:rsidRPr="00D8063B" w:rsidDel="00C023BD">
                  <w:rPr>
                    <w:lang w:val="en-GB"/>
                  </w:rPr>
                  <w:tab/>
                  <w:delText>a government agency,</w:delText>
                </w:r>
              </w:del>
            </w:ins>
          </w:p>
          <w:p w14:paraId="3003D399" w14:textId="7B094401" w:rsidR="00EE461C" w:rsidRPr="00D8063B" w:rsidDel="00C023BD" w:rsidRDefault="00EE461C" w:rsidP="00EE461C">
            <w:pPr>
              <w:pStyle w:val="NormalLeft"/>
              <w:rPr>
                <w:ins w:id="1922" w:author="Author"/>
                <w:del w:id="1923" w:author="Author"/>
                <w:lang w:val="en-GB"/>
              </w:rPr>
            </w:pPr>
            <w:ins w:id="1924" w:author="Author">
              <w:del w:id="1925" w:author="Author">
                <w:r w:rsidRPr="00D8063B" w:rsidDel="00C023BD">
                  <w:rPr>
                    <w:lang w:val="en-GB"/>
                  </w:rPr>
                  <w:delText>–</w:delText>
                </w:r>
                <w:r w:rsidRPr="00D8063B" w:rsidDel="00C023BD">
                  <w:rPr>
                    <w:lang w:val="en-GB"/>
                  </w:rPr>
                  <w:tab/>
                  <w:delText>a central bank,</w:delText>
                </w:r>
              </w:del>
            </w:ins>
          </w:p>
          <w:p w14:paraId="1DD95AB8" w14:textId="2D82DFD0" w:rsidR="00EE461C" w:rsidRPr="00D8063B" w:rsidDel="00C023BD" w:rsidRDefault="00EE461C" w:rsidP="00EE461C">
            <w:pPr>
              <w:pStyle w:val="NormalLeft"/>
              <w:rPr>
                <w:ins w:id="1926" w:author="Author"/>
                <w:del w:id="1927" w:author="Author"/>
                <w:lang w:val="en-GB"/>
              </w:rPr>
            </w:pPr>
            <w:ins w:id="1928" w:author="Author">
              <w:del w:id="1929" w:author="Author">
                <w:r w:rsidRPr="00D8063B" w:rsidDel="00C023BD">
                  <w:rPr>
                    <w:lang w:val="en-GB"/>
                  </w:rPr>
                  <w:delText>–</w:delText>
                </w:r>
                <w:r w:rsidRPr="00D8063B" w:rsidDel="00C023BD">
                  <w:rPr>
                    <w:lang w:val="en-GB"/>
                  </w:rPr>
                  <w:tab/>
                  <w:delText>the group/entity itself,</w:delText>
                </w:r>
              </w:del>
            </w:ins>
          </w:p>
          <w:p w14:paraId="79080089" w14:textId="3B6209F0" w:rsidR="00EE461C" w:rsidRPr="00D8063B" w:rsidRDefault="00EE461C" w:rsidP="00EE461C">
            <w:pPr>
              <w:pStyle w:val="NormalLeft"/>
              <w:rPr>
                <w:lang w:val="en-GB"/>
              </w:rPr>
            </w:pPr>
            <w:ins w:id="1930" w:author="Author">
              <w:del w:id="1931" w:author="Author">
                <w:r w:rsidRPr="00D8063B" w:rsidDel="00C023BD">
                  <w:rPr>
                    <w:lang w:val="en-GB"/>
                  </w:rPr>
                  <w:delText>–</w:delText>
                </w:r>
                <w:r w:rsidRPr="00D8063B" w:rsidDel="00C023BD">
                  <w:rPr>
                    <w:lang w:val="en-GB"/>
                  </w:rPr>
                  <w:tab/>
                  <w:delText>a supranational organization (as long as no issuer group such as UNESCO/UN exists).</w:delText>
                </w:r>
              </w:del>
            </w:ins>
          </w:p>
        </w:tc>
      </w:tr>
      <w:tr w:rsidR="005C1C1D" w:rsidRPr="00D8063B" w14:paraId="461523B6" w14:textId="77777777" w:rsidTr="00FC23C1">
        <w:tc>
          <w:tcPr>
            <w:tcW w:w="1486" w:type="dxa"/>
            <w:tcBorders>
              <w:top w:val="single" w:sz="2" w:space="0" w:color="auto"/>
              <w:left w:val="single" w:sz="2" w:space="0" w:color="auto"/>
              <w:bottom w:val="single" w:sz="2" w:space="0" w:color="auto"/>
              <w:right w:val="single" w:sz="2" w:space="0" w:color="auto"/>
            </w:tcBorders>
          </w:tcPr>
          <w:p w14:paraId="60394733" w14:textId="77777777" w:rsidR="005C1C1D" w:rsidRPr="00D8063B" w:rsidRDefault="005C1C1D" w:rsidP="00DA6BCB">
            <w:pPr>
              <w:pStyle w:val="NormalLeft"/>
              <w:rPr>
                <w:lang w:val="en-GB"/>
              </w:rPr>
            </w:pPr>
            <w:r w:rsidRPr="00D8063B">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106D54FC" w14:textId="77777777" w:rsidR="005C1C1D" w:rsidRPr="00D8063B" w:rsidRDefault="005C1C1D" w:rsidP="00DA6BCB">
            <w:pPr>
              <w:pStyle w:val="NormalLeft"/>
              <w:rPr>
                <w:lang w:val="en-GB"/>
              </w:rPr>
            </w:pPr>
            <w:r w:rsidRPr="00D8063B">
              <w:rPr>
                <w:lang w:val="en-GB"/>
              </w:rPr>
              <w:t>Issuer Country</w:t>
            </w:r>
          </w:p>
        </w:tc>
        <w:tc>
          <w:tcPr>
            <w:tcW w:w="6036" w:type="dxa"/>
            <w:tcBorders>
              <w:top w:val="single" w:sz="2" w:space="0" w:color="auto"/>
              <w:left w:val="single" w:sz="2" w:space="0" w:color="auto"/>
              <w:bottom w:val="single" w:sz="2" w:space="0" w:color="auto"/>
              <w:right w:val="single" w:sz="2" w:space="0" w:color="auto"/>
            </w:tcBorders>
          </w:tcPr>
          <w:p w14:paraId="4D61F8C6" w14:textId="77777777" w:rsidR="005C1C1D" w:rsidRPr="00D8063B" w:rsidRDefault="005C1C1D" w:rsidP="00DA6BCB">
            <w:pPr>
              <w:pStyle w:val="NormalLeft"/>
              <w:rPr>
                <w:lang w:val="en-GB"/>
              </w:rPr>
            </w:pPr>
            <w:r w:rsidRPr="00D8063B">
              <w:rPr>
                <w:lang w:val="en-GB"/>
              </w:rPr>
              <w:t>ISO 3166–1 alpha–2 code of the country of localisation of the issuer.</w:t>
            </w:r>
          </w:p>
          <w:p w14:paraId="4291AABB" w14:textId="77777777" w:rsidR="005C1C1D" w:rsidRPr="00D8063B" w:rsidRDefault="005C1C1D" w:rsidP="00DA6BCB">
            <w:pPr>
              <w:pStyle w:val="NormalLeft"/>
              <w:rPr>
                <w:lang w:val="en-GB"/>
              </w:rPr>
            </w:pPr>
            <w:r w:rsidRPr="00D8063B">
              <w:rPr>
                <w:lang w:val="en-GB"/>
              </w:rPr>
              <w:t>The localisation of the issuer is assessed by the address of the entity issuing the asset.</w:t>
            </w:r>
          </w:p>
          <w:p w14:paraId="694FA9DD" w14:textId="77777777" w:rsidR="005C1C1D" w:rsidRPr="00D8063B" w:rsidRDefault="005C1C1D" w:rsidP="00DA6BCB">
            <w:pPr>
              <w:pStyle w:val="NormalLeft"/>
              <w:rPr>
                <w:lang w:val="en-GB"/>
              </w:rPr>
            </w:pPr>
            <w:r w:rsidRPr="00D8063B">
              <w:rPr>
                <w:lang w:val="en-GB"/>
              </w:rPr>
              <w:t>The following shall be considered:</w:t>
            </w:r>
          </w:p>
          <w:p w14:paraId="30346CA3" w14:textId="708306E1" w:rsidR="005C1C1D" w:rsidRPr="00D8063B" w:rsidRDefault="005C1C1D" w:rsidP="00DA6BCB">
            <w:pPr>
              <w:pStyle w:val="Tiret0"/>
              <w:numPr>
                <w:ilvl w:val="0"/>
                <w:numId w:val="14"/>
              </w:numPr>
              <w:ind w:left="851" w:hanging="851"/>
              <w:rPr>
                <w:lang w:val="en-GB"/>
              </w:rPr>
            </w:pPr>
            <w:r w:rsidRPr="00D8063B">
              <w:rPr>
                <w:lang w:val="en-GB"/>
              </w:rPr>
              <w:t xml:space="preserve">Regarding CIC category 4 — Collective Investments Undertakings, the issuer country is the country </w:t>
            </w:r>
            <w:del w:id="1932" w:author="Author">
              <w:r w:rsidRPr="00D8063B" w:rsidDel="004C184F">
                <w:rPr>
                  <w:lang w:val="en-GB"/>
                </w:rPr>
                <w:delText>is relative to</w:delText>
              </w:r>
            </w:del>
            <w:ins w:id="1933" w:author="Author">
              <w:r w:rsidR="004C184F" w:rsidRPr="00D8063B">
                <w:rPr>
                  <w:lang w:val="en-GB"/>
                </w:rPr>
                <w:t>of</w:t>
              </w:r>
            </w:ins>
            <w:r w:rsidRPr="00D8063B">
              <w:rPr>
                <w:lang w:val="en-GB"/>
              </w:rPr>
              <w:t xml:space="preserve"> the fund manager</w:t>
            </w:r>
            <w:del w:id="1934" w:author="Author">
              <w:r w:rsidRPr="00D8063B">
                <w:rPr>
                  <w:lang w:val="en-GB"/>
                </w:rPr>
                <w:delText>;</w:delText>
              </w:r>
            </w:del>
            <w:ins w:id="1935" w:author="Author">
              <w:r w:rsidR="004C184F" w:rsidRPr="00D8063B">
                <w:rPr>
                  <w:lang w:val="en-GB"/>
                </w:rPr>
                <w:t xml:space="preserve"> (entity)</w:t>
              </w:r>
              <w:r w:rsidRPr="00D8063B">
                <w:rPr>
                  <w:lang w:val="en-GB"/>
                </w:rPr>
                <w:t>;</w:t>
              </w:r>
            </w:ins>
          </w:p>
          <w:p w14:paraId="66386B86"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country is the country of the depositary entity</w:t>
            </w:r>
          </w:p>
          <w:p w14:paraId="1D81EA5E" w14:textId="3438CF09" w:rsidR="005C1C1D" w:rsidRPr="00D8063B" w:rsidRDefault="005C1C1D" w:rsidP="00DA6BCB">
            <w:pPr>
              <w:pStyle w:val="Tiret0"/>
              <w:numPr>
                <w:ilvl w:val="0"/>
                <w:numId w:val="14"/>
              </w:numPr>
              <w:ind w:left="851" w:hanging="851"/>
              <w:rPr>
                <w:lang w:val="en-GB"/>
              </w:rPr>
            </w:pPr>
            <w:r w:rsidRPr="00D8063B">
              <w:rPr>
                <w:lang w:val="en-GB"/>
              </w:rPr>
              <w:t xml:space="preserve">Regarding CIC 8 — Mortgages and Loans, other than </w:t>
            </w:r>
            <w:ins w:id="1936" w:author="Author">
              <w:r w:rsidR="00C95F0E">
                <w:rPr>
                  <w:lang w:val="en-GB"/>
                </w:rPr>
                <w:t>CIC 87 and CIC 88</w:t>
              </w:r>
              <w:r w:rsidR="00C95F0E" w:rsidRPr="00180831">
                <w:rPr>
                  <w:lang w:val="en-GB"/>
                </w:rPr>
                <w:t xml:space="preserve"> </w:t>
              </w:r>
            </w:ins>
            <w:del w:id="1937" w:author="Author">
              <w:r w:rsidRPr="00D8063B" w:rsidDel="00C95F0E">
                <w:rPr>
                  <w:lang w:val="en-GB"/>
                </w:rPr>
                <w:delText xml:space="preserve">mortgage and loans to natural persons </w:delText>
              </w:r>
            </w:del>
            <w:r w:rsidRPr="00D8063B">
              <w:rPr>
                <w:lang w:val="en-GB"/>
              </w:rPr>
              <w:t>the information shall relate to the borrower;</w:t>
            </w:r>
          </w:p>
          <w:p w14:paraId="1C08E733" w14:textId="497EC9D1" w:rsidR="005C1C1D" w:rsidRPr="00D8063B" w:rsidDel="00984D3F" w:rsidRDefault="005C1C1D" w:rsidP="00DA6BCB">
            <w:pPr>
              <w:pStyle w:val="Tiret0"/>
              <w:numPr>
                <w:ilvl w:val="0"/>
                <w:numId w:val="14"/>
              </w:numPr>
              <w:ind w:left="851" w:hanging="851"/>
              <w:rPr>
                <w:del w:id="1938" w:author="Author"/>
                <w:lang w:val="en-GB"/>
              </w:rPr>
            </w:pPr>
            <w:del w:id="1939" w:author="Author">
              <w:r w:rsidRPr="00D8063B" w:rsidDel="00984D3F">
                <w:rPr>
                  <w:lang w:val="en-GB"/>
                </w:rPr>
                <w:delText>This item is not applicable for CIC 71, CIC 75</w:delText>
              </w:r>
            </w:del>
            <w:ins w:id="1940" w:author="Author">
              <w:del w:id="1941" w:author="Author">
                <w:r w:rsidR="004C184F" w:rsidRPr="00D8063B" w:rsidDel="00984D3F">
                  <w:rPr>
                    <w:lang w:val="en-GB"/>
                  </w:rPr>
                  <w:delText>, CIC 09</w:delText>
                </w:r>
              </w:del>
            </w:ins>
            <w:del w:id="1942" w:author="Author">
              <w:r w:rsidRPr="00D8063B" w:rsidDel="00984D3F">
                <w:rPr>
                  <w:lang w:val="en-GB"/>
                </w:rPr>
                <w:delText xml:space="preserve"> and CIC category 9 — Property;</w:delText>
              </w:r>
            </w:del>
          </w:p>
          <w:p w14:paraId="1C9A5B35" w14:textId="7CE53760" w:rsidR="005C1C1D" w:rsidRDefault="005C1C1D" w:rsidP="00DA6BCB">
            <w:pPr>
              <w:pStyle w:val="Tiret0"/>
              <w:numPr>
                <w:ilvl w:val="0"/>
                <w:numId w:val="14"/>
              </w:numPr>
              <w:ind w:left="851" w:hanging="851"/>
              <w:rPr>
                <w:ins w:id="1943" w:author="Author"/>
                <w:lang w:val="en-GB"/>
              </w:rPr>
            </w:pPr>
            <w:r w:rsidRPr="00D8063B">
              <w:rPr>
                <w:lang w:val="en-GB"/>
              </w:rPr>
              <w:t>This item is not applicable to CIC</w:t>
            </w:r>
            <w:del w:id="1944" w:author="Author">
              <w:r w:rsidRPr="00D8063B" w:rsidDel="00C95F0E">
                <w:rPr>
                  <w:lang w:val="en-GB"/>
                </w:rPr>
                <w:delText xml:space="preserve"> </w:delText>
              </w:r>
            </w:del>
            <w:ins w:id="1945" w:author="Author">
              <w:r w:rsidR="00C95F0E" w:rsidRPr="00180831">
                <w:rPr>
                  <w:lang w:val="en-GB"/>
                </w:rPr>
                <w:t xml:space="preserve"> 8</w:t>
              </w:r>
              <w:r w:rsidR="00C95F0E">
                <w:rPr>
                  <w:lang w:val="en-GB"/>
                </w:rPr>
                <w:t>7 and CIC 88</w:t>
              </w:r>
            </w:ins>
            <w:del w:id="1946" w:author="Author">
              <w:r w:rsidRPr="00D8063B" w:rsidDel="00C95F0E">
                <w:rPr>
                  <w:lang w:val="en-GB"/>
                </w:rPr>
                <w:delText>category 8 — Mortgages and Loans, when relating to mortgage and loans to natural persons</w:delText>
              </w:r>
            </w:del>
            <w:ins w:id="1947" w:author="Author">
              <w:r w:rsidR="00984D3F">
                <w:rPr>
                  <w:lang w:val="en-GB"/>
                </w:rPr>
                <w:t>;</w:t>
              </w:r>
            </w:ins>
            <w:del w:id="1948" w:author="Author">
              <w:r w:rsidRPr="00D8063B" w:rsidDel="00984D3F">
                <w:rPr>
                  <w:lang w:val="en-GB"/>
                </w:rPr>
                <w:delText>.</w:delText>
              </w:r>
            </w:del>
          </w:p>
          <w:p w14:paraId="4D2430E9" w14:textId="2A258828" w:rsidR="00984D3F" w:rsidRPr="00984D3F" w:rsidRDefault="00984D3F" w:rsidP="00984D3F">
            <w:pPr>
              <w:pStyle w:val="Tiret0"/>
              <w:numPr>
                <w:ilvl w:val="0"/>
                <w:numId w:val="14"/>
              </w:numPr>
              <w:ind w:left="851" w:hanging="851"/>
              <w:rPr>
                <w:lang w:val="en-GB"/>
              </w:rPr>
            </w:pPr>
            <w:ins w:id="1949" w:author="Author">
              <w:r w:rsidRPr="00D8063B">
                <w:rPr>
                  <w:lang w:val="en-GB"/>
                </w:rPr>
                <w:t>This item is not applicable for CIC 71, CIC 75, CIC 09 and CIC category 9 — Property</w:t>
              </w:r>
              <w:r>
                <w:rPr>
                  <w:lang w:val="en-GB"/>
                </w:rPr>
                <w:t>.</w:t>
              </w:r>
            </w:ins>
          </w:p>
          <w:p w14:paraId="68A9C543" w14:textId="77777777" w:rsidR="005C1C1D" w:rsidRPr="00D8063B" w:rsidRDefault="005C1C1D" w:rsidP="00DA6BCB">
            <w:pPr>
              <w:pStyle w:val="NormalLeft"/>
              <w:rPr>
                <w:lang w:val="en-GB"/>
              </w:rPr>
            </w:pPr>
            <w:r w:rsidRPr="00D8063B">
              <w:rPr>
                <w:lang w:val="en-GB"/>
              </w:rPr>
              <w:t>One of the options shall be used:</w:t>
            </w:r>
          </w:p>
          <w:p w14:paraId="54018058" w14:textId="57DF98B5" w:rsidR="005C1C1D" w:rsidRPr="00D8063B" w:rsidRDefault="005C1C1D" w:rsidP="00DA6BCB">
            <w:pPr>
              <w:pStyle w:val="Tiret0"/>
              <w:numPr>
                <w:ilvl w:val="0"/>
                <w:numId w:val="14"/>
              </w:numPr>
              <w:ind w:left="851" w:hanging="851"/>
              <w:rPr>
                <w:lang w:val="en-GB"/>
              </w:rPr>
            </w:pPr>
            <w:del w:id="1950" w:author="Author">
              <w:r w:rsidRPr="00D8063B">
                <w:rPr>
                  <w:lang w:val="en-GB"/>
                </w:rPr>
                <w:delText>ISO 3166–1 alpha–2 code</w:delText>
              </w:r>
            </w:del>
            <w:ins w:id="1951" w:author="Author">
              <w:r w:rsidRPr="00D8063B">
                <w:rPr>
                  <w:lang w:val="en-GB"/>
                </w:rPr>
                <w:t>ISO 3166–1 alpha–2 code</w:t>
              </w:r>
              <w:r w:rsidR="00C023BD" w:rsidRPr="00D8063B">
                <w:rPr>
                  <w:lang w:val="en-GB"/>
                </w:rPr>
                <w:t>;</w:t>
              </w:r>
              <w:del w:id="1952" w:author="Author">
                <w:r w:rsidR="004C184F" w:rsidRPr="00D8063B" w:rsidDel="00C023BD">
                  <w:rPr>
                    <w:lang w:val="en-GB"/>
                  </w:rPr>
                  <w:delText xml:space="preserve"> (</w:delText>
                </w:r>
              </w:del>
            </w:ins>
          </w:p>
          <w:p w14:paraId="58A5841D" w14:textId="25C80002" w:rsidR="005C1C1D" w:rsidRPr="00D8063B" w:rsidRDefault="005C1C1D" w:rsidP="00DA6BCB">
            <w:pPr>
              <w:pStyle w:val="Tiret0"/>
              <w:numPr>
                <w:ilvl w:val="0"/>
                <w:numId w:val="14"/>
              </w:numPr>
              <w:ind w:left="851" w:hanging="851"/>
              <w:rPr>
                <w:lang w:val="en-GB"/>
              </w:rPr>
            </w:pPr>
            <w:r w:rsidRPr="00D8063B">
              <w:rPr>
                <w:lang w:val="en-GB"/>
              </w:rPr>
              <w:t>XA: Supranational issuers</w:t>
            </w:r>
            <w:ins w:id="1953" w:author="Author">
              <w:r w:rsidR="00C023BD" w:rsidRPr="00D8063B">
                <w:rPr>
                  <w:lang w:val="en-GB"/>
                </w:rPr>
                <w:t xml:space="preserve"> (public institutions established by a commitment between national states, e.g. issued by a multilateral development bank as referred to in paragraph 2 of Article 117 of Regulation (EU) No 575/2013 or issued by an international organisation referred to in Article 118 of Regulation (EU) No 575/2013, with exemption of ‘European Union Institutions’);</w:t>
              </w:r>
            </w:ins>
          </w:p>
          <w:p w14:paraId="60CA25B3" w14:textId="23317276" w:rsidR="005C1C1D" w:rsidRPr="00D8063B" w:rsidRDefault="005C1C1D" w:rsidP="00390FDF">
            <w:pPr>
              <w:pStyle w:val="Tiret0"/>
              <w:numPr>
                <w:ilvl w:val="0"/>
                <w:numId w:val="14"/>
              </w:numPr>
              <w:ind w:left="851" w:hanging="851"/>
              <w:rPr>
                <w:lang w:val="en-GB"/>
              </w:rPr>
            </w:pPr>
            <w:r w:rsidRPr="00D8063B">
              <w:rPr>
                <w:lang w:val="en-GB"/>
              </w:rPr>
              <w:t>EU: European Union Institutions</w:t>
            </w:r>
            <w:ins w:id="1954" w:author="Author">
              <w:r w:rsidR="004C184F" w:rsidRPr="00D8063B">
                <w:rPr>
                  <w:lang w:val="en-GB"/>
                </w:rPr>
                <w:t xml:space="preserve"> (as defined in </w:t>
              </w:r>
              <w:del w:id="1955" w:author="Author">
                <w:r w:rsidR="004C184F" w:rsidRPr="00D8063B" w:rsidDel="00390FDF">
                  <w:rPr>
                    <w:lang w:val="en-GB"/>
                  </w:rPr>
                  <w:delText>Title III</w:delText>
                </w:r>
              </w:del>
              <w:r w:rsidR="004C184F" w:rsidRPr="00D8063B">
                <w:rPr>
                  <w:lang w:val="en-GB"/>
                </w:rPr>
                <w:t xml:space="preserve"> Article 13 of the Treaty </w:t>
              </w:r>
              <w:r w:rsidR="00390FDF">
                <w:rPr>
                  <w:lang w:val="en-GB"/>
                </w:rPr>
                <w:t>on</w:t>
              </w:r>
              <w:r w:rsidR="00390FDF" w:rsidRPr="004564DD">
                <w:rPr>
                  <w:lang w:val="en-GB"/>
                </w:rPr>
                <w:t xml:space="preserve"> E</w:t>
              </w:r>
              <w:r w:rsidR="00390FDF">
                <w:rPr>
                  <w:lang w:val="en-GB"/>
                </w:rPr>
                <w:t>uropean Union</w:t>
              </w:r>
              <w:r w:rsidR="00390FDF" w:rsidRPr="00D8063B">
                <w:rPr>
                  <w:lang w:val="en-GB"/>
                </w:rPr>
                <w:t xml:space="preserve"> </w:t>
              </w:r>
              <w:del w:id="1956" w:author="Author">
                <w:r w:rsidR="004C184F" w:rsidRPr="00D8063B" w:rsidDel="00390FDF">
                  <w:rPr>
                    <w:lang w:val="en-GB"/>
                  </w:rPr>
                  <w:delText>(2016/C 202/01))</w:delText>
                </w:r>
              </w:del>
              <w:r w:rsidR="004C184F" w:rsidRPr="00D8063B">
                <w:rPr>
                  <w:lang w:val="en-GB"/>
                </w:rPr>
                <w:t>.</w:t>
              </w:r>
            </w:ins>
          </w:p>
        </w:tc>
      </w:tr>
      <w:tr w:rsidR="005C1C1D" w:rsidRPr="00D8063B" w14:paraId="79A9D2B1" w14:textId="77777777" w:rsidTr="00FC23C1">
        <w:tc>
          <w:tcPr>
            <w:tcW w:w="1486" w:type="dxa"/>
            <w:tcBorders>
              <w:top w:val="single" w:sz="2" w:space="0" w:color="auto"/>
              <w:left w:val="single" w:sz="2" w:space="0" w:color="auto"/>
              <w:bottom w:val="single" w:sz="2" w:space="0" w:color="auto"/>
              <w:right w:val="single" w:sz="2" w:space="0" w:color="auto"/>
            </w:tcBorders>
          </w:tcPr>
          <w:p w14:paraId="3407D53C" w14:textId="77777777" w:rsidR="005C1C1D" w:rsidRPr="00D8063B" w:rsidRDefault="005C1C1D" w:rsidP="00DA6BCB">
            <w:pPr>
              <w:pStyle w:val="NormalLeft"/>
              <w:rPr>
                <w:lang w:val="en-GB"/>
              </w:rPr>
            </w:pPr>
            <w:r w:rsidRPr="00D8063B">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2B8C29A7" w14:textId="77777777" w:rsidR="005C1C1D" w:rsidRPr="00D8063B" w:rsidRDefault="005C1C1D" w:rsidP="00DA6BCB">
            <w:pPr>
              <w:pStyle w:val="NormalLeft"/>
              <w:rPr>
                <w:lang w:val="en-GB"/>
              </w:rPr>
            </w:pPr>
            <w:r w:rsidRPr="00D8063B">
              <w:rPr>
                <w:lang w:val="en-GB"/>
              </w:rPr>
              <w:t>Currency</w:t>
            </w:r>
          </w:p>
        </w:tc>
        <w:tc>
          <w:tcPr>
            <w:tcW w:w="6036" w:type="dxa"/>
            <w:tcBorders>
              <w:top w:val="single" w:sz="2" w:space="0" w:color="auto"/>
              <w:left w:val="single" w:sz="2" w:space="0" w:color="auto"/>
              <w:bottom w:val="single" w:sz="2" w:space="0" w:color="auto"/>
              <w:right w:val="single" w:sz="2" w:space="0" w:color="auto"/>
            </w:tcBorders>
          </w:tcPr>
          <w:p w14:paraId="3B26B0C1" w14:textId="77777777" w:rsidR="005C1C1D" w:rsidRPr="00D8063B" w:rsidRDefault="005C1C1D" w:rsidP="00DA6BCB">
            <w:pPr>
              <w:pStyle w:val="NormalLeft"/>
              <w:rPr>
                <w:lang w:val="en-GB"/>
              </w:rPr>
            </w:pPr>
            <w:r w:rsidRPr="00D8063B">
              <w:rPr>
                <w:lang w:val="en-GB"/>
              </w:rPr>
              <w:t>Identify the ISO 4217 alphabetic code of the currency of the issue.</w:t>
            </w:r>
          </w:p>
          <w:p w14:paraId="5657A1B8" w14:textId="77777777" w:rsidR="005C1C1D" w:rsidRPr="00D8063B" w:rsidRDefault="005C1C1D" w:rsidP="00DA6BCB">
            <w:pPr>
              <w:pStyle w:val="NormalLeft"/>
              <w:rPr>
                <w:lang w:val="en-GB"/>
              </w:rPr>
            </w:pPr>
            <w:r w:rsidRPr="00D8063B">
              <w:rPr>
                <w:lang w:val="en-GB"/>
              </w:rPr>
              <w:t>The following shall be considered:</w:t>
            </w:r>
          </w:p>
          <w:p w14:paraId="7AE4063A" w14:textId="4B85053A" w:rsidR="005C1C1D" w:rsidRPr="00D8063B" w:rsidRDefault="005C1C1D" w:rsidP="00DA6BCB">
            <w:pPr>
              <w:pStyle w:val="Tiret0"/>
              <w:numPr>
                <w:ilvl w:val="0"/>
                <w:numId w:val="14"/>
              </w:numPr>
              <w:ind w:left="851" w:hanging="851"/>
              <w:rPr>
                <w:lang w:val="en-GB"/>
              </w:rPr>
            </w:pPr>
            <w:r w:rsidRPr="00D8063B">
              <w:rPr>
                <w:lang w:val="en-GB"/>
              </w:rPr>
              <w:t xml:space="preserve">This item is not applicable for CIC </w:t>
            </w:r>
            <w:ins w:id="1957" w:author="Author">
              <w:r w:rsidR="00C95F0E">
                <w:rPr>
                  <w:lang w:val="en-GB"/>
                </w:rPr>
                <w:t>87 and CIC 88</w:t>
              </w:r>
            </w:ins>
            <w:del w:id="1958" w:author="Author">
              <w:r w:rsidRPr="00D8063B" w:rsidDel="00C95F0E">
                <w:rPr>
                  <w:lang w:val="en-GB"/>
                </w:rPr>
                <w:delText>category 8 — Mortgages and Loans (for mortgages and loans to natural persons</w:delText>
              </w:r>
            </w:del>
            <w:r w:rsidRPr="00D8063B">
              <w:rPr>
                <w:lang w:val="en-GB"/>
              </w:rPr>
              <w:t>, as those assets are not required to be individualised), CIC 75</w:t>
            </w:r>
            <w:ins w:id="1959" w:author="Author">
              <w:r w:rsidR="004C184F" w:rsidRPr="00D8063B">
                <w:rPr>
                  <w:lang w:val="en-GB"/>
                </w:rPr>
                <w:t>, CIC 09</w:t>
              </w:r>
            </w:ins>
            <w:r w:rsidRPr="00D8063B">
              <w:rPr>
                <w:lang w:val="en-GB"/>
              </w:rPr>
              <w:t xml:space="preserve"> and for CIC 95 — Plant and equipment (for own use) for the same reason;</w:t>
            </w:r>
          </w:p>
          <w:p w14:paraId="18CFDEFA" w14:textId="0F64BD95" w:rsidR="005C1C1D" w:rsidRPr="00D8063B" w:rsidRDefault="005C1C1D" w:rsidP="00DA6BCB">
            <w:pPr>
              <w:pStyle w:val="Tiret0"/>
              <w:numPr>
                <w:ilvl w:val="0"/>
                <w:numId w:val="14"/>
              </w:numPr>
              <w:ind w:left="851" w:hanging="851"/>
              <w:rPr>
                <w:lang w:val="en-GB"/>
              </w:rPr>
            </w:pPr>
            <w:r w:rsidRPr="00D8063B">
              <w:rPr>
                <w:lang w:val="en-GB"/>
              </w:rPr>
              <w:t>Regarding CIC Category 9</w:t>
            </w:r>
            <w:ins w:id="1960" w:author="Author">
              <w:r w:rsidR="004C184F" w:rsidRPr="00D8063B">
                <w:rPr>
                  <w:lang w:val="en-GB"/>
                </w:rPr>
                <w:t xml:space="preserve"> - Property</w:t>
              </w:r>
            </w:ins>
            <w:r w:rsidRPr="00D8063B">
              <w:rPr>
                <w:lang w:val="en-GB"/>
              </w:rPr>
              <w:t>, excluding CIC 95 — Plant and equipment (for own use), the currency corresponds to the currency in which the investment was made.</w:t>
            </w:r>
          </w:p>
        </w:tc>
      </w:tr>
      <w:tr w:rsidR="005C1C1D" w:rsidRPr="00D8063B" w14:paraId="2B051113" w14:textId="77777777" w:rsidTr="00FC23C1">
        <w:tc>
          <w:tcPr>
            <w:tcW w:w="1486" w:type="dxa"/>
            <w:tcBorders>
              <w:top w:val="single" w:sz="2" w:space="0" w:color="auto"/>
              <w:left w:val="single" w:sz="2" w:space="0" w:color="auto"/>
              <w:bottom w:val="single" w:sz="2" w:space="0" w:color="auto"/>
              <w:right w:val="single" w:sz="2" w:space="0" w:color="auto"/>
            </w:tcBorders>
          </w:tcPr>
          <w:p w14:paraId="0304C126" w14:textId="77777777" w:rsidR="005C1C1D" w:rsidRPr="00D8063B" w:rsidRDefault="005C1C1D" w:rsidP="00DA6BCB">
            <w:pPr>
              <w:pStyle w:val="NormalLeft"/>
              <w:rPr>
                <w:lang w:val="en-GB"/>
              </w:rPr>
            </w:pPr>
            <w:r w:rsidRPr="00D8063B">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68727132" w14:textId="77777777" w:rsidR="005C1C1D" w:rsidRPr="00D8063B" w:rsidRDefault="005C1C1D" w:rsidP="00DA6BCB">
            <w:pPr>
              <w:pStyle w:val="NormalLeft"/>
              <w:rPr>
                <w:lang w:val="en-GB"/>
              </w:rPr>
            </w:pPr>
            <w:r w:rsidRPr="00D8063B">
              <w:rPr>
                <w:lang w:val="en-GB"/>
              </w:rPr>
              <w:t>CIC</w:t>
            </w:r>
          </w:p>
        </w:tc>
        <w:tc>
          <w:tcPr>
            <w:tcW w:w="6036" w:type="dxa"/>
            <w:tcBorders>
              <w:top w:val="single" w:sz="2" w:space="0" w:color="auto"/>
              <w:left w:val="single" w:sz="2" w:space="0" w:color="auto"/>
              <w:bottom w:val="single" w:sz="2" w:space="0" w:color="auto"/>
              <w:right w:val="single" w:sz="2" w:space="0" w:color="auto"/>
            </w:tcBorders>
          </w:tcPr>
          <w:p w14:paraId="096D7352" w14:textId="77777777" w:rsidR="005C1C1D" w:rsidRPr="00D8063B" w:rsidRDefault="005C1C1D" w:rsidP="00DA6BCB">
            <w:pPr>
              <w:pStyle w:val="NormalLeft"/>
              <w:rPr>
                <w:lang w:val="en-GB"/>
              </w:rPr>
            </w:pPr>
            <w:r w:rsidRPr="00D8063B">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p w14:paraId="46EDC756" w14:textId="77777777" w:rsidR="005C1C1D" w:rsidRPr="00D8063B" w:rsidRDefault="005C1C1D" w:rsidP="00DA6BCB">
            <w:pPr>
              <w:pStyle w:val="NormalLeft"/>
              <w:rPr>
                <w:lang w:val="en-GB"/>
              </w:rPr>
            </w:pPr>
            <w:r w:rsidRPr="00D8063B">
              <w:rPr>
                <w:lang w:val="en-GB"/>
              </w:rPr>
              <w:t>The parent undertaking shall check and ensure that the CIC code used for the same security from different undertakings is the same in the group reporting.</w:t>
            </w:r>
          </w:p>
        </w:tc>
      </w:tr>
      <w:tr w:rsidR="004C184F" w:rsidRPr="00D8063B" w14:paraId="0488F2E6" w14:textId="77777777" w:rsidTr="00FC23C1">
        <w:trPr>
          <w:ins w:id="1961" w:author="Author"/>
        </w:trPr>
        <w:tc>
          <w:tcPr>
            <w:tcW w:w="1486" w:type="dxa"/>
            <w:tcBorders>
              <w:top w:val="single" w:sz="2" w:space="0" w:color="auto"/>
              <w:left w:val="single" w:sz="2" w:space="0" w:color="auto"/>
              <w:bottom w:val="single" w:sz="2" w:space="0" w:color="auto"/>
              <w:right w:val="single" w:sz="2" w:space="0" w:color="auto"/>
            </w:tcBorders>
          </w:tcPr>
          <w:p w14:paraId="5CC98AD8" w14:textId="2B9C0CDE" w:rsidR="004C184F" w:rsidRPr="00D8063B" w:rsidRDefault="004C184F" w:rsidP="004C184F">
            <w:pPr>
              <w:pStyle w:val="NormalLeft"/>
              <w:rPr>
                <w:ins w:id="1962" w:author="Author"/>
                <w:lang w:val="en-GB"/>
              </w:rPr>
            </w:pPr>
            <w:ins w:id="1963" w:author="Author">
              <w:r w:rsidRPr="00D8063B">
                <w:rPr>
                  <w:lang w:val="en-GB"/>
                </w:rPr>
                <w:t>C0293</w:t>
              </w:r>
            </w:ins>
          </w:p>
        </w:tc>
        <w:tc>
          <w:tcPr>
            <w:tcW w:w="1764" w:type="dxa"/>
            <w:tcBorders>
              <w:top w:val="single" w:sz="2" w:space="0" w:color="auto"/>
              <w:left w:val="single" w:sz="2" w:space="0" w:color="auto"/>
              <w:bottom w:val="single" w:sz="2" w:space="0" w:color="auto"/>
              <w:right w:val="single" w:sz="2" w:space="0" w:color="auto"/>
            </w:tcBorders>
          </w:tcPr>
          <w:p w14:paraId="3AE06CD1" w14:textId="7B1D28D9" w:rsidR="004C184F" w:rsidRPr="00D8063B" w:rsidRDefault="004C184F" w:rsidP="004C184F">
            <w:pPr>
              <w:pStyle w:val="NormalLeft"/>
              <w:rPr>
                <w:ins w:id="1964" w:author="Author"/>
                <w:lang w:val="en-GB"/>
              </w:rPr>
            </w:pPr>
            <w:ins w:id="1965" w:author="Author">
              <w:r w:rsidRPr="00D8063B">
                <w:rPr>
                  <w:lang w:val="en-GB"/>
                </w:rPr>
                <w:t>Bail-in rules</w:t>
              </w:r>
            </w:ins>
          </w:p>
        </w:tc>
        <w:tc>
          <w:tcPr>
            <w:tcW w:w="6036" w:type="dxa"/>
            <w:tcBorders>
              <w:top w:val="single" w:sz="2" w:space="0" w:color="auto"/>
              <w:left w:val="single" w:sz="2" w:space="0" w:color="auto"/>
              <w:bottom w:val="single" w:sz="2" w:space="0" w:color="auto"/>
              <w:right w:val="single" w:sz="2" w:space="0" w:color="auto"/>
            </w:tcBorders>
          </w:tcPr>
          <w:p w14:paraId="2BF50020" w14:textId="3E4D41A4" w:rsidR="004C184F" w:rsidRPr="00D8063B" w:rsidRDefault="004C184F" w:rsidP="004C184F">
            <w:pPr>
              <w:pStyle w:val="NormalLeft"/>
              <w:rPr>
                <w:ins w:id="1966" w:author="Author"/>
                <w:lang w:val="en-GB"/>
              </w:rPr>
            </w:pPr>
            <w:ins w:id="1967" w:author="Author">
              <w:r w:rsidRPr="00D8063B">
                <w:rPr>
                  <w:lang w:val="en-GB"/>
                </w:rPr>
                <w:t>Identify if the asset is subject to bail-in rules, in line with Art</w:t>
              </w:r>
              <w:r w:rsidR="005C6D71">
                <w:rPr>
                  <w:lang w:val="en-GB"/>
                </w:rPr>
                <w:t>icles</w:t>
              </w:r>
              <w:del w:id="1968" w:author="Author">
                <w:r w:rsidRPr="00D8063B" w:rsidDel="005C6D71">
                  <w:rPr>
                    <w:lang w:val="en-GB"/>
                  </w:rPr>
                  <w:delText>.</w:delText>
                </w:r>
              </w:del>
              <w:r w:rsidRPr="00D8063B">
                <w:rPr>
                  <w:lang w:val="en-GB"/>
                </w:rPr>
                <w:t xml:space="preserve"> 43 and 44 of </w:t>
              </w:r>
              <w:del w:id="1969" w:author="Author">
                <w:r w:rsidRPr="00D8063B" w:rsidDel="005C6D71">
                  <w:rPr>
                    <w:lang w:val="en-GB"/>
                  </w:rPr>
                  <w:delText xml:space="preserve">the </w:delText>
                </w:r>
              </w:del>
              <w:r w:rsidRPr="00D8063B">
                <w:rPr>
                  <w:lang w:val="en-GB"/>
                </w:rPr>
                <w:t>Directive 2014/59/EU (the Bank Recovery and Resolution Directive - BRRD).</w:t>
              </w:r>
            </w:ins>
          </w:p>
          <w:p w14:paraId="71129D38" w14:textId="77777777" w:rsidR="004C184F" w:rsidRPr="00D8063B" w:rsidRDefault="004C184F" w:rsidP="004C184F">
            <w:pPr>
              <w:pStyle w:val="NormalLeft"/>
              <w:rPr>
                <w:ins w:id="1970" w:author="Author"/>
                <w:lang w:val="en-GB"/>
              </w:rPr>
            </w:pPr>
            <w:ins w:id="1971" w:author="Author">
              <w:r w:rsidRPr="00D8063B">
                <w:rPr>
                  <w:lang w:val="en-GB"/>
                </w:rPr>
                <w:t>One of the options in the following closed list shall be used:</w:t>
              </w:r>
            </w:ins>
          </w:p>
          <w:p w14:paraId="72266620" w14:textId="77777777" w:rsidR="004C184F" w:rsidRPr="00D8063B" w:rsidRDefault="004C184F" w:rsidP="004C184F">
            <w:pPr>
              <w:pStyle w:val="NormalLeft"/>
              <w:rPr>
                <w:ins w:id="1972" w:author="Author"/>
                <w:lang w:val="en-GB"/>
              </w:rPr>
            </w:pPr>
            <w:ins w:id="1973" w:author="Author">
              <w:r w:rsidRPr="00D8063B">
                <w:rPr>
                  <w:lang w:val="en-GB"/>
                </w:rPr>
                <w:t>1 – Yes;</w:t>
              </w:r>
            </w:ins>
          </w:p>
          <w:p w14:paraId="4628D256" w14:textId="77777777" w:rsidR="004C184F" w:rsidRPr="00D8063B" w:rsidRDefault="004C184F" w:rsidP="004C184F">
            <w:pPr>
              <w:pStyle w:val="NormalLeft"/>
              <w:rPr>
                <w:ins w:id="1974" w:author="Author"/>
                <w:lang w:val="en-GB"/>
              </w:rPr>
            </w:pPr>
            <w:ins w:id="1975" w:author="Author">
              <w:r w:rsidRPr="00D8063B">
                <w:rPr>
                  <w:lang w:val="en-GB"/>
                </w:rPr>
                <w:t>2 – No;</w:t>
              </w:r>
            </w:ins>
          </w:p>
          <w:p w14:paraId="4EBB5A6D" w14:textId="2719F8B2" w:rsidR="004C184F" w:rsidRPr="00D8063B" w:rsidRDefault="004C184F" w:rsidP="004C184F">
            <w:pPr>
              <w:pStyle w:val="NormalLeft"/>
              <w:rPr>
                <w:ins w:id="1976" w:author="Author"/>
                <w:lang w:val="en-GB"/>
              </w:rPr>
            </w:pPr>
            <w:ins w:id="1977" w:author="Author">
              <w:r w:rsidRPr="00D8063B">
                <w:rPr>
                  <w:lang w:val="en-GB"/>
                </w:rPr>
                <w:t>9 – Not applicable.</w:t>
              </w:r>
            </w:ins>
          </w:p>
        </w:tc>
      </w:tr>
      <w:tr w:rsidR="004C184F" w:rsidRPr="00D8063B" w14:paraId="10121D67" w14:textId="77777777" w:rsidTr="00FC23C1">
        <w:trPr>
          <w:ins w:id="1978" w:author="Author"/>
        </w:trPr>
        <w:tc>
          <w:tcPr>
            <w:tcW w:w="1486" w:type="dxa"/>
            <w:tcBorders>
              <w:top w:val="single" w:sz="2" w:space="0" w:color="auto"/>
              <w:left w:val="single" w:sz="2" w:space="0" w:color="auto"/>
              <w:bottom w:val="single" w:sz="2" w:space="0" w:color="auto"/>
              <w:right w:val="single" w:sz="2" w:space="0" w:color="auto"/>
            </w:tcBorders>
          </w:tcPr>
          <w:p w14:paraId="1A36C529" w14:textId="45B9F125" w:rsidR="004C184F" w:rsidRPr="00D8063B" w:rsidRDefault="004C184F" w:rsidP="004C184F">
            <w:pPr>
              <w:pStyle w:val="NormalLeft"/>
              <w:rPr>
                <w:ins w:id="1979" w:author="Author"/>
                <w:lang w:val="en-GB"/>
              </w:rPr>
            </w:pPr>
            <w:ins w:id="1980" w:author="Author">
              <w:r w:rsidRPr="00D8063B">
                <w:rPr>
                  <w:lang w:val="en-GB"/>
                </w:rPr>
                <w:t>C029</w:t>
              </w:r>
              <w:r w:rsidR="004F2C22">
                <w:rPr>
                  <w:lang w:val="en-GB"/>
                </w:rPr>
                <w:t>4</w:t>
              </w:r>
              <w:del w:id="1981" w:author="Author">
                <w:r w:rsidRPr="00D8063B" w:rsidDel="004F2C22">
                  <w:rPr>
                    <w:lang w:val="en-GB"/>
                  </w:rPr>
                  <w:delText>5</w:delText>
                </w:r>
              </w:del>
            </w:ins>
          </w:p>
        </w:tc>
        <w:tc>
          <w:tcPr>
            <w:tcW w:w="1764" w:type="dxa"/>
            <w:tcBorders>
              <w:top w:val="single" w:sz="2" w:space="0" w:color="auto"/>
              <w:left w:val="single" w:sz="2" w:space="0" w:color="auto"/>
              <w:bottom w:val="single" w:sz="2" w:space="0" w:color="auto"/>
              <w:right w:val="single" w:sz="2" w:space="0" w:color="auto"/>
            </w:tcBorders>
          </w:tcPr>
          <w:p w14:paraId="42368791" w14:textId="33DED69F" w:rsidR="004C184F" w:rsidRPr="00D8063B" w:rsidRDefault="00D355B3" w:rsidP="004C184F">
            <w:pPr>
              <w:pStyle w:val="NormalLeft"/>
              <w:rPr>
                <w:ins w:id="1982" w:author="Author"/>
                <w:lang w:val="en-GB"/>
              </w:rPr>
            </w:pPr>
            <w:ins w:id="1983" w:author="Author">
              <w:r w:rsidRPr="00D8063B">
                <w:rPr>
                  <w:lang w:val="en-GB"/>
                </w:rPr>
                <w:t>Regional Governments and Local Authorities (RGLA)</w:t>
              </w:r>
              <w:del w:id="1984" w:author="Author">
                <w:r w:rsidR="004C184F" w:rsidRPr="00D8063B" w:rsidDel="00D355B3">
                  <w:rPr>
                    <w:lang w:val="en-GB"/>
                  </w:rPr>
                  <w:delText>RGLA</w:delText>
                </w:r>
              </w:del>
            </w:ins>
          </w:p>
        </w:tc>
        <w:tc>
          <w:tcPr>
            <w:tcW w:w="6036" w:type="dxa"/>
            <w:tcBorders>
              <w:top w:val="single" w:sz="2" w:space="0" w:color="auto"/>
              <w:left w:val="single" w:sz="2" w:space="0" w:color="auto"/>
              <w:bottom w:val="single" w:sz="2" w:space="0" w:color="auto"/>
              <w:right w:val="single" w:sz="2" w:space="0" w:color="auto"/>
            </w:tcBorders>
          </w:tcPr>
          <w:p w14:paraId="71EC02FE" w14:textId="14336B60" w:rsidR="004C184F" w:rsidRPr="00D8063B" w:rsidRDefault="004C184F" w:rsidP="004C184F">
            <w:pPr>
              <w:pStyle w:val="NormalLeft"/>
              <w:rPr>
                <w:ins w:id="1985" w:author="Author"/>
                <w:lang w:val="en-GB"/>
              </w:rPr>
            </w:pPr>
            <w:ins w:id="1986" w:author="Author">
              <w:r w:rsidRPr="00D8063B">
                <w:rPr>
                  <w:lang w:val="en-GB"/>
                </w:rPr>
                <w:t xml:space="preserve">Identify assets issued or guaranteed by Regional Governments and Local Authorities (RGLA) listed and not listed in the </w:t>
              </w:r>
              <w:r w:rsidR="00390FDF" w:rsidRPr="00180831">
                <w:rPr>
                  <w:lang w:val="en-GB"/>
                </w:rPr>
                <w:t>Implementing Regulation</w:t>
              </w:r>
              <w:del w:id="1987" w:author="Author">
                <w:r w:rsidRPr="00D8063B" w:rsidDel="00390FDF">
                  <w:rPr>
                    <w:lang w:val="en-GB"/>
                  </w:rPr>
                  <w:delText>ITS</w:delText>
                </w:r>
              </w:del>
              <w:r w:rsidRPr="00D8063B">
                <w:rPr>
                  <w:lang w:val="en-GB"/>
                </w:rPr>
                <w:t xml:space="preserve"> (EU) 2015/2011, regarding assets classifiable with CIC 13 and 14.</w:t>
              </w:r>
            </w:ins>
          </w:p>
          <w:p w14:paraId="063BC16A" w14:textId="77777777" w:rsidR="004C184F" w:rsidRPr="00D8063B" w:rsidRDefault="004C184F" w:rsidP="004C184F">
            <w:pPr>
              <w:pStyle w:val="NormalLeft"/>
              <w:rPr>
                <w:ins w:id="1988" w:author="Author"/>
                <w:lang w:val="en-GB"/>
              </w:rPr>
            </w:pPr>
            <w:ins w:id="1989" w:author="Author">
              <w:r w:rsidRPr="00D8063B">
                <w:rPr>
                  <w:lang w:val="en-GB"/>
                </w:rPr>
                <w:t>One of the options in the following closed list shall be used:</w:t>
              </w:r>
            </w:ins>
          </w:p>
          <w:p w14:paraId="3D77ABCA" w14:textId="60520872" w:rsidR="004C184F" w:rsidRPr="00D8063B" w:rsidRDefault="004C184F" w:rsidP="004C184F">
            <w:pPr>
              <w:pStyle w:val="NormalLeft"/>
              <w:rPr>
                <w:ins w:id="1990" w:author="Author"/>
                <w:lang w:val="en-GB"/>
              </w:rPr>
            </w:pPr>
            <w:ins w:id="1991" w:author="Author">
              <w:r w:rsidRPr="00D8063B">
                <w:rPr>
                  <w:lang w:val="en-GB"/>
                </w:rPr>
                <w:t>1 – Listed</w:t>
              </w:r>
              <w:r w:rsidR="00C023BD" w:rsidRPr="00D8063B">
                <w:rPr>
                  <w:lang w:val="en-GB"/>
                </w:rPr>
                <w:t xml:space="preserve"> in </w:t>
              </w:r>
              <w:r w:rsidR="00390FDF" w:rsidRPr="00180831">
                <w:rPr>
                  <w:lang w:val="en-GB"/>
                </w:rPr>
                <w:t>Implementing Regulation</w:t>
              </w:r>
              <w:del w:id="1992" w:author="Author">
                <w:r w:rsidR="00C023BD" w:rsidRPr="00D8063B" w:rsidDel="00390FDF">
                  <w:rPr>
                    <w:lang w:val="en-GB"/>
                  </w:rPr>
                  <w:delText>the ITS</w:delText>
                </w:r>
              </w:del>
              <w:r w:rsidR="00390FDF" w:rsidRPr="00560CAC">
                <w:rPr>
                  <w:lang w:val="en-GB"/>
                </w:rPr>
                <w:t>(EU) 2015/2011</w:t>
              </w:r>
              <w:r w:rsidRPr="00D8063B">
                <w:rPr>
                  <w:lang w:val="en-GB"/>
                </w:rPr>
                <w:t>;</w:t>
              </w:r>
            </w:ins>
          </w:p>
          <w:p w14:paraId="33064BA3" w14:textId="13B4D508" w:rsidR="004C184F" w:rsidRPr="00D8063B" w:rsidRDefault="004C184F" w:rsidP="004C184F">
            <w:pPr>
              <w:pStyle w:val="NormalLeft"/>
              <w:rPr>
                <w:ins w:id="1993" w:author="Author"/>
                <w:lang w:val="en-GB"/>
              </w:rPr>
            </w:pPr>
            <w:ins w:id="1994" w:author="Author">
              <w:r w:rsidRPr="00D8063B">
                <w:rPr>
                  <w:lang w:val="en-GB"/>
                </w:rPr>
                <w:t>2 – Not listed</w:t>
              </w:r>
              <w:r w:rsidR="00C023BD" w:rsidRPr="00D8063B">
                <w:rPr>
                  <w:lang w:val="en-GB"/>
                </w:rPr>
                <w:t xml:space="preserve"> in </w:t>
              </w:r>
              <w:r w:rsidR="00390FDF" w:rsidRPr="00180831">
                <w:rPr>
                  <w:lang w:val="en-GB"/>
                </w:rPr>
                <w:t>Implementing Regulation</w:t>
              </w:r>
              <w:r w:rsidR="00390FDF" w:rsidRPr="00560CAC">
                <w:rPr>
                  <w:lang w:val="en-GB"/>
                </w:rPr>
                <w:t>(EU) 2015/2011</w:t>
              </w:r>
              <w:del w:id="1995" w:author="Author">
                <w:r w:rsidR="00C023BD" w:rsidRPr="00D8063B" w:rsidDel="00390FDF">
                  <w:rPr>
                    <w:lang w:val="en-GB"/>
                  </w:rPr>
                  <w:delText>the ITS</w:delText>
                </w:r>
              </w:del>
              <w:r w:rsidRPr="00D8063B">
                <w:rPr>
                  <w:lang w:val="en-GB"/>
                </w:rPr>
                <w:t>;</w:t>
              </w:r>
            </w:ins>
          </w:p>
          <w:p w14:paraId="40FB9F11" w14:textId="13906B3C" w:rsidR="004C184F" w:rsidRPr="00D8063B" w:rsidRDefault="004C184F" w:rsidP="004C184F">
            <w:pPr>
              <w:pStyle w:val="NormalLeft"/>
              <w:rPr>
                <w:ins w:id="1996" w:author="Author"/>
                <w:lang w:val="en-GB"/>
              </w:rPr>
            </w:pPr>
            <w:ins w:id="1997" w:author="Author">
              <w:r w:rsidRPr="00D8063B">
                <w:rPr>
                  <w:lang w:val="en-GB"/>
                </w:rPr>
                <w:t>9 – Not applicable.</w:t>
              </w:r>
            </w:ins>
          </w:p>
        </w:tc>
      </w:tr>
      <w:tr w:rsidR="004C184F" w:rsidRPr="00D8063B" w14:paraId="6C564DEF" w14:textId="77777777" w:rsidTr="00FC23C1">
        <w:trPr>
          <w:ins w:id="1998" w:author="Author"/>
        </w:trPr>
        <w:tc>
          <w:tcPr>
            <w:tcW w:w="1486" w:type="dxa"/>
            <w:tcBorders>
              <w:top w:val="single" w:sz="2" w:space="0" w:color="auto"/>
              <w:left w:val="single" w:sz="2" w:space="0" w:color="auto"/>
              <w:bottom w:val="single" w:sz="2" w:space="0" w:color="auto"/>
              <w:right w:val="single" w:sz="2" w:space="0" w:color="auto"/>
            </w:tcBorders>
          </w:tcPr>
          <w:p w14:paraId="7324440A" w14:textId="060E7BC1" w:rsidR="004C184F" w:rsidRPr="00D8063B" w:rsidRDefault="004C184F" w:rsidP="004C184F">
            <w:pPr>
              <w:pStyle w:val="NormalLeft"/>
              <w:rPr>
                <w:ins w:id="1999" w:author="Author"/>
                <w:lang w:val="en-GB"/>
              </w:rPr>
            </w:pPr>
            <w:ins w:id="2000" w:author="Author">
              <w:r w:rsidRPr="00D8063B">
                <w:rPr>
                  <w:lang w:val="en-GB"/>
                </w:rPr>
                <w:t>C029</w:t>
              </w:r>
              <w:r w:rsidR="004F2C22">
                <w:rPr>
                  <w:lang w:val="en-GB"/>
                </w:rPr>
                <w:t>5</w:t>
              </w:r>
              <w:del w:id="2001" w:author="Author">
                <w:r w:rsidRPr="00D8063B" w:rsidDel="004F2C22">
                  <w:rPr>
                    <w:lang w:val="en-GB"/>
                  </w:rPr>
                  <w:delText>6</w:delText>
                </w:r>
              </w:del>
            </w:ins>
          </w:p>
        </w:tc>
        <w:tc>
          <w:tcPr>
            <w:tcW w:w="1764" w:type="dxa"/>
            <w:tcBorders>
              <w:top w:val="single" w:sz="2" w:space="0" w:color="auto"/>
              <w:left w:val="single" w:sz="2" w:space="0" w:color="auto"/>
              <w:bottom w:val="single" w:sz="2" w:space="0" w:color="auto"/>
              <w:right w:val="single" w:sz="2" w:space="0" w:color="auto"/>
            </w:tcBorders>
          </w:tcPr>
          <w:p w14:paraId="51533243" w14:textId="58543B07" w:rsidR="004C184F" w:rsidRPr="00D8063B" w:rsidRDefault="004C184F" w:rsidP="004C184F">
            <w:pPr>
              <w:pStyle w:val="NormalLeft"/>
              <w:rPr>
                <w:ins w:id="2002" w:author="Author"/>
                <w:lang w:val="en-GB"/>
              </w:rPr>
            </w:pPr>
            <w:ins w:id="2003" w:author="Author">
              <w:r w:rsidRPr="00D8063B">
                <w:rPr>
                  <w:lang w:val="en-GB"/>
                </w:rPr>
                <w:t>Crypto-assets</w:t>
              </w:r>
            </w:ins>
          </w:p>
        </w:tc>
        <w:tc>
          <w:tcPr>
            <w:tcW w:w="6036" w:type="dxa"/>
            <w:tcBorders>
              <w:top w:val="single" w:sz="2" w:space="0" w:color="auto"/>
              <w:left w:val="single" w:sz="2" w:space="0" w:color="auto"/>
              <w:bottom w:val="single" w:sz="2" w:space="0" w:color="auto"/>
              <w:right w:val="single" w:sz="2" w:space="0" w:color="auto"/>
            </w:tcBorders>
          </w:tcPr>
          <w:p w14:paraId="026114CC" w14:textId="77777777" w:rsidR="004C184F" w:rsidRPr="00D8063B" w:rsidRDefault="004C184F" w:rsidP="004C184F">
            <w:pPr>
              <w:pStyle w:val="NormalLeft"/>
              <w:rPr>
                <w:ins w:id="2004" w:author="Author"/>
                <w:lang w:val="en-GB"/>
              </w:rPr>
            </w:pPr>
            <w:ins w:id="2005" w:author="Author">
              <w:r w:rsidRPr="00D8063B">
                <w:rPr>
                  <w:lang w:val="en-GB"/>
                </w:rPr>
                <w:t>Identify assets linked to crypto-assets.</w:t>
              </w:r>
            </w:ins>
          </w:p>
          <w:p w14:paraId="6167895C" w14:textId="77777777" w:rsidR="004C184F" w:rsidRPr="00D8063B" w:rsidRDefault="004C184F" w:rsidP="004C184F">
            <w:pPr>
              <w:pStyle w:val="NormalLeft"/>
              <w:rPr>
                <w:ins w:id="2006" w:author="Author"/>
                <w:lang w:val="en-GB"/>
              </w:rPr>
            </w:pPr>
            <w:ins w:id="2007" w:author="Author">
              <w:r w:rsidRPr="00D8063B">
                <w:rPr>
                  <w:lang w:val="en-GB"/>
                </w:rPr>
                <w:t>Crypto-asset means a digital representation of value or rights which may be transferred and stored electronically, using distributed ledger technology or similar technology.</w:t>
              </w:r>
            </w:ins>
          </w:p>
          <w:p w14:paraId="5C0D718E" w14:textId="77777777" w:rsidR="004C184F" w:rsidRPr="00D8063B" w:rsidRDefault="004C184F" w:rsidP="004C184F">
            <w:pPr>
              <w:pStyle w:val="NormalLeft"/>
              <w:rPr>
                <w:ins w:id="2008" w:author="Author"/>
                <w:lang w:val="en-GB"/>
              </w:rPr>
            </w:pPr>
            <w:ins w:id="2009" w:author="Author">
              <w:r w:rsidRPr="00D8063B">
                <w:rPr>
                  <w:lang w:val="en-GB"/>
                </w:rPr>
                <w:t>One of the options in the following closed list shall be used:</w:t>
              </w:r>
            </w:ins>
          </w:p>
          <w:p w14:paraId="0ACA2AFB" w14:textId="51E3CE4E" w:rsidR="004C184F" w:rsidRPr="00D8063B" w:rsidRDefault="004C184F" w:rsidP="004C184F">
            <w:pPr>
              <w:pStyle w:val="NormalLeft"/>
              <w:rPr>
                <w:ins w:id="2010" w:author="Author"/>
                <w:lang w:val="en-GB"/>
              </w:rPr>
            </w:pPr>
            <w:ins w:id="2011" w:author="Author">
              <w:r w:rsidRPr="00D8063B">
                <w:rPr>
                  <w:lang w:val="en-GB"/>
                </w:rPr>
                <w:t xml:space="preserve">1 – </w:t>
              </w:r>
              <w:del w:id="2012" w:author="Author">
                <w:r w:rsidRPr="00D8063B" w:rsidDel="00D355B3">
                  <w:rPr>
                    <w:lang w:val="en-GB"/>
                  </w:rPr>
                  <w:delText>Yes</w:delText>
                </w:r>
              </w:del>
              <w:r w:rsidR="00D355B3" w:rsidRPr="00D8063B">
                <w:rPr>
                  <w:lang w:val="en-GB"/>
                </w:rPr>
                <w:t>Electronic money token - a type of crypto-asset the main purpose of which is to be used as a means of exchange and that purports to maintain a stable value by referring to the value of a fiat currency that is legal tender</w:t>
              </w:r>
              <w:r w:rsidRPr="00D8063B">
                <w:rPr>
                  <w:lang w:val="en-GB"/>
                </w:rPr>
                <w:t>;</w:t>
              </w:r>
            </w:ins>
          </w:p>
          <w:p w14:paraId="28ADB5E1" w14:textId="6924F2E7" w:rsidR="00D355B3" w:rsidRPr="00D8063B" w:rsidRDefault="004C184F" w:rsidP="004C184F">
            <w:pPr>
              <w:pStyle w:val="NormalLeft"/>
              <w:rPr>
                <w:ins w:id="2013" w:author="Author"/>
                <w:lang w:val="en-GB"/>
              </w:rPr>
            </w:pPr>
            <w:ins w:id="2014" w:author="Author">
              <w:r w:rsidRPr="00D8063B">
                <w:rPr>
                  <w:lang w:val="en-GB"/>
                </w:rPr>
                <w:t xml:space="preserve">2 – </w:t>
              </w:r>
              <w:del w:id="2015" w:author="Author">
                <w:r w:rsidRPr="00D8063B" w:rsidDel="00D355B3">
                  <w:rPr>
                    <w:lang w:val="en-GB"/>
                  </w:rPr>
                  <w:delText>No</w:delText>
                </w:r>
              </w:del>
              <w:r w:rsidR="00D355B3" w:rsidRPr="00D8063B">
                <w:rPr>
                  <w:lang w:val="en-GB"/>
                </w:rPr>
                <w:t>Asset-referenced token - a type of crypto-asset that purports to maintain a stable value by referring to the value of several fiat currencies that are legal tender, one or several commodities or one or several crypto-assets, or a combination of such assets;</w:t>
              </w:r>
            </w:ins>
          </w:p>
          <w:p w14:paraId="26C5DF69" w14:textId="0D53F685" w:rsidR="00D355B3" w:rsidRPr="00D8063B" w:rsidRDefault="00D355B3" w:rsidP="004C184F">
            <w:pPr>
              <w:pStyle w:val="NormalLeft"/>
              <w:rPr>
                <w:ins w:id="2016" w:author="Author"/>
                <w:lang w:val="en-GB"/>
              </w:rPr>
            </w:pPr>
            <w:ins w:id="2017" w:author="Author">
              <w:r w:rsidRPr="00D8063B">
                <w:rPr>
                  <w:lang w:val="en-GB"/>
                </w:rPr>
                <w:t>3 – Utility token - a type of crypto-asset which is intended to provide digital access to a good or service, available on DLT, and is only accepted by the issuer of that token;</w:t>
              </w:r>
            </w:ins>
          </w:p>
          <w:p w14:paraId="209727AB" w14:textId="2AC0B26C" w:rsidR="00D355B3" w:rsidRPr="00D8063B" w:rsidRDefault="00D355B3" w:rsidP="004C184F">
            <w:pPr>
              <w:pStyle w:val="NormalLeft"/>
              <w:rPr>
                <w:ins w:id="2018" w:author="Author"/>
                <w:lang w:val="en-GB"/>
              </w:rPr>
            </w:pPr>
            <w:ins w:id="2019" w:author="Author">
              <w:r w:rsidRPr="00D8063B">
                <w:rPr>
                  <w:lang w:val="en-GB"/>
                </w:rPr>
                <w:t>4 – Other crypto-assets;</w:t>
              </w:r>
            </w:ins>
          </w:p>
          <w:p w14:paraId="7FBC0D47" w14:textId="167BE9B0" w:rsidR="004C184F" w:rsidRPr="00D8063B" w:rsidRDefault="00D355B3" w:rsidP="004C184F">
            <w:pPr>
              <w:pStyle w:val="NormalLeft"/>
              <w:rPr>
                <w:ins w:id="2020" w:author="Author"/>
                <w:lang w:val="en-GB"/>
              </w:rPr>
            </w:pPr>
            <w:ins w:id="2021" w:author="Author">
              <w:r w:rsidRPr="00D8063B">
                <w:rPr>
                  <w:lang w:val="en-GB"/>
                </w:rPr>
                <w:t>5 – No</w:t>
              </w:r>
              <w:r w:rsidR="004C184F" w:rsidRPr="00D8063B">
                <w:rPr>
                  <w:lang w:val="en-GB"/>
                </w:rPr>
                <w:t>.</w:t>
              </w:r>
            </w:ins>
          </w:p>
        </w:tc>
      </w:tr>
      <w:tr w:rsidR="004C184F" w:rsidRPr="00D8063B" w14:paraId="62DBBCF7" w14:textId="77777777" w:rsidTr="00FC23C1">
        <w:trPr>
          <w:ins w:id="2022" w:author="Author"/>
        </w:trPr>
        <w:tc>
          <w:tcPr>
            <w:tcW w:w="1486" w:type="dxa"/>
            <w:tcBorders>
              <w:top w:val="single" w:sz="2" w:space="0" w:color="auto"/>
              <w:left w:val="single" w:sz="2" w:space="0" w:color="auto"/>
              <w:bottom w:val="single" w:sz="2" w:space="0" w:color="auto"/>
              <w:right w:val="single" w:sz="2" w:space="0" w:color="auto"/>
            </w:tcBorders>
          </w:tcPr>
          <w:p w14:paraId="2B5756E1" w14:textId="7AD8996A" w:rsidR="004C184F" w:rsidRPr="00D8063B" w:rsidRDefault="004C184F" w:rsidP="004C184F">
            <w:pPr>
              <w:pStyle w:val="NormalLeft"/>
              <w:rPr>
                <w:ins w:id="2023" w:author="Author"/>
                <w:lang w:val="en-GB"/>
              </w:rPr>
            </w:pPr>
            <w:ins w:id="2024" w:author="Author">
              <w:r w:rsidRPr="00D8063B">
                <w:rPr>
                  <w:lang w:val="en-GB"/>
                </w:rPr>
                <w:t>C029</w:t>
              </w:r>
              <w:r w:rsidR="004F2C22">
                <w:rPr>
                  <w:lang w:val="en-GB"/>
                </w:rPr>
                <w:t>6</w:t>
              </w:r>
              <w:del w:id="2025" w:author="Author">
                <w:r w:rsidRPr="00D8063B" w:rsidDel="004F2C22">
                  <w:rPr>
                    <w:lang w:val="en-GB"/>
                  </w:rPr>
                  <w:delText>7</w:delText>
                </w:r>
              </w:del>
            </w:ins>
          </w:p>
        </w:tc>
        <w:tc>
          <w:tcPr>
            <w:tcW w:w="1764" w:type="dxa"/>
            <w:tcBorders>
              <w:top w:val="single" w:sz="2" w:space="0" w:color="auto"/>
              <w:left w:val="single" w:sz="2" w:space="0" w:color="auto"/>
              <w:bottom w:val="single" w:sz="2" w:space="0" w:color="auto"/>
              <w:right w:val="single" w:sz="2" w:space="0" w:color="auto"/>
            </w:tcBorders>
          </w:tcPr>
          <w:p w14:paraId="50ACCADB" w14:textId="647B8A70" w:rsidR="004C184F" w:rsidRPr="00D8063B" w:rsidRDefault="004C184F" w:rsidP="004C184F">
            <w:pPr>
              <w:pStyle w:val="NormalLeft"/>
              <w:rPr>
                <w:ins w:id="2026" w:author="Author"/>
                <w:lang w:val="en-GB"/>
              </w:rPr>
            </w:pPr>
            <w:ins w:id="2027" w:author="Author">
              <w:r w:rsidRPr="00D8063B">
                <w:rPr>
                  <w:lang w:val="en-GB"/>
                </w:rPr>
                <w:t>Property type</w:t>
              </w:r>
            </w:ins>
          </w:p>
        </w:tc>
        <w:tc>
          <w:tcPr>
            <w:tcW w:w="6036" w:type="dxa"/>
            <w:tcBorders>
              <w:top w:val="single" w:sz="2" w:space="0" w:color="auto"/>
              <w:left w:val="single" w:sz="2" w:space="0" w:color="auto"/>
              <w:bottom w:val="single" w:sz="2" w:space="0" w:color="auto"/>
              <w:right w:val="single" w:sz="2" w:space="0" w:color="auto"/>
            </w:tcBorders>
          </w:tcPr>
          <w:p w14:paraId="4885E267" w14:textId="0A870079" w:rsidR="004C184F" w:rsidRPr="00D8063B" w:rsidRDefault="004C184F" w:rsidP="004C184F">
            <w:pPr>
              <w:pStyle w:val="NormalLeft"/>
              <w:rPr>
                <w:ins w:id="2028" w:author="Author"/>
                <w:lang w:val="en-GB"/>
              </w:rPr>
            </w:pPr>
            <w:ins w:id="2029" w:author="Author">
              <w:r w:rsidRPr="00D8063B">
                <w:rPr>
                  <w:lang w:val="en-GB"/>
                </w:rPr>
                <w:t>Identify property type, according to ESRB Recommendation of 21 March 2019 amending Recommendation ESRB/2016/14 on closing real estate data gaps</w:t>
              </w:r>
              <w:del w:id="2030" w:author="Author">
                <w:r w:rsidRPr="00D8063B" w:rsidDel="00390FDF">
                  <w:rPr>
                    <w:lang w:val="en-GB"/>
                  </w:rPr>
                  <w:delText xml:space="preserve"> (ESRB/2019/3)</w:delText>
                </w:r>
              </w:del>
              <w:r w:rsidRPr="00D8063B">
                <w:rPr>
                  <w:lang w:val="en-GB"/>
                </w:rPr>
                <w:t>.</w:t>
              </w:r>
            </w:ins>
          </w:p>
          <w:p w14:paraId="534B5DB6" w14:textId="77777777" w:rsidR="004C184F" w:rsidRPr="00D8063B" w:rsidRDefault="004C184F" w:rsidP="004C184F">
            <w:pPr>
              <w:pStyle w:val="NormalLeft"/>
              <w:rPr>
                <w:ins w:id="2031" w:author="Author"/>
                <w:lang w:val="en-GB"/>
              </w:rPr>
            </w:pPr>
            <w:ins w:id="2032" w:author="Author">
              <w:r w:rsidRPr="00D8063B">
                <w:rPr>
                  <w:lang w:val="en-GB"/>
                </w:rPr>
                <w:t>One of the options in the following closed list shall be used:</w:t>
              </w:r>
            </w:ins>
          </w:p>
          <w:p w14:paraId="0D56F639" w14:textId="77777777" w:rsidR="004C184F" w:rsidRPr="00D8063B" w:rsidRDefault="004C184F" w:rsidP="004C184F">
            <w:pPr>
              <w:pStyle w:val="NormalLeft"/>
              <w:rPr>
                <w:ins w:id="2033" w:author="Author"/>
                <w:lang w:val="en-GB"/>
              </w:rPr>
            </w:pPr>
            <w:ins w:id="2034" w:author="Author">
              <w:r w:rsidRPr="00D8063B">
                <w:rPr>
                  <w:lang w:val="en-GB"/>
                </w:rPr>
                <w:t>1 - Residential, e.g. multi-household premises;</w:t>
              </w:r>
            </w:ins>
          </w:p>
          <w:p w14:paraId="5C3099C9" w14:textId="77777777" w:rsidR="004C184F" w:rsidRPr="00D8063B" w:rsidRDefault="004C184F" w:rsidP="004C184F">
            <w:pPr>
              <w:pStyle w:val="NormalLeft"/>
              <w:rPr>
                <w:ins w:id="2035" w:author="Author"/>
                <w:lang w:val="en-GB"/>
              </w:rPr>
            </w:pPr>
            <w:ins w:id="2036" w:author="Author">
              <w:r w:rsidRPr="00D8063B">
                <w:rPr>
                  <w:lang w:val="en-GB"/>
                </w:rPr>
                <w:t>2 - Retail, e.g. hotels, restaurants, shopping malls;</w:t>
              </w:r>
            </w:ins>
          </w:p>
          <w:p w14:paraId="4F888CE2" w14:textId="77777777" w:rsidR="004C184F" w:rsidRPr="00D8063B" w:rsidRDefault="004C184F" w:rsidP="004C184F">
            <w:pPr>
              <w:pStyle w:val="NormalLeft"/>
              <w:rPr>
                <w:ins w:id="2037" w:author="Author"/>
                <w:lang w:val="en-GB"/>
              </w:rPr>
            </w:pPr>
            <w:ins w:id="2038" w:author="Author">
              <w:r w:rsidRPr="00D8063B">
                <w:rPr>
                  <w:lang w:val="en-GB"/>
                </w:rPr>
                <w:t>3 - Offices, e.g. a property primarily used as professional or business offices;</w:t>
              </w:r>
            </w:ins>
          </w:p>
          <w:p w14:paraId="4491A446" w14:textId="77777777" w:rsidR="004C184F" w:rsidRPr="00D8063B" w:rsidRDefault="004C184F" w:rsidP="004C184F">
            <w:pPr>
              <w:pStyle w:val="NormalLeft"/>
              <w:rPr>
                <w:ins w:id="2039" w:author="Author"/>
                <w:lang w:val="en-GB"/>
              </w:rPr>
            </w:pPr>
            <w:ins w:id="2040" w:author="Author">
              <w:r w:rsidRPr="00D8063B">
                <w:rPr>
                  <w:lang w:val="en-GB"/>
                </w:rPr>
                <w:t>4 - Industrial, e.g. property used for the purposes of production, distribution and logistics;</w:t>
              </w:r>
            </w:ins>
          </w:p>
          <w:p w14:paraId="2257FA08" w14:textId="77777777" w:rsidR="004C184F" w:rsidRPr="00D8063B" w:rsidRDefault="004C184F" w:rsidP="004C184F">
            <w:pPr>
              <w:pStyle w:val="NormalLeft"/>
              <w:rPr>
                <w:ins w:id="2041" w:author="Author"/>
                <w:lang w:val="en-GB"/>
              </w:rPr>
            </w:pPr>
            <w:ins w:id="2042" w:author="Author">
              <w:r w:rsidRPr="00D8063B">
                <w:rPr>
                  <w:lang w:val="en-GB"/>
                </w:rPr>
                <w:t>5 - Other types of commercial property;</w:t>
              </w:r>
            </w:ins>
          </w:p>
          <w:p w14:paraId="241FCE43" w14:textId="77777777" w:rsidR="004C184F" w:rsidRPr="00D8063B" w:rsidRDefault="004C184F" w:rsidP="004C184F">
            <w:pPr>
              <w:pStyle w:val="NormalLeft"/>
              <w:rPr>
                <w:ins w:id="2043" w:author="Author"/>
                <w:lang w:val="en-GB"/>
              </w:rPr>
            </w:pPr>
            <w:ins w:id="2044" w:author="Author">
              <w:r w:rsidRPr="00D8063B">
                <w:rPr>
                  <w:lang w:val="en-GB"/>
                </w:rPr>
                <w:t>9 – Not applicable.</w:t>
              </w:r>
            </w:ins>
          </w:p>
          <w:p w14:paraId="3D6478F5" w14:textId="1A72E575" w:rsidR="0039306C" w:rsidRPr="001A6CE2" w:rsidRDefault="0039306C" w:rsidP="0039306C">
            <w:pPr>
              <w:pStyle w:val="NormalLeft"/>
              <w:rPr>
                <w:ins w:id="2045" w:author="Author"/>
                <w:lang w:val="en-US"/>
              </w:rPr>
            </w:pPr>
            <w:ins w:id="2046" w:author="Author">
              <w:r w:rsidRPr="001A6CE2">
                <w:rPr>
                  <w:lang w:val="en-US"/>
                </w:rPr>
                <w:t xml:space="preserve">If a property has a mixed use, it </w:t>
              </w:r>
              <w:del w:id="2047" w:author="Author">
                <w:r w:rsidRPr="001A6CE2" w:rsidDel="00390FDF">
                  <w:rPr>
                    <w:lang w:val="en-US"/>
                  </w:rPr>
                  <w:delText>should</w:delText>
                </w:r>
              </w:del>
              <w:r w:rsidR="00390FDF">
                <w:rPr>
                  <w:lang w:val="en-US"/>
                </w:rPr>
                <w:t>shall</w:t>
              </w:r>
              <w:r w:rsidRPr="001A6CE2">
                <w:rPr>
                  <w:lang w:val="en-US"/>
                </w:rPr>
                <w:t xml:space="preserve"> be considered as different properties (based for example on the surface areas dedicated to each use) whenever it is feasible to make such breakdown</w:t>
              </w:r>
              <w:r w:rsidR="005C6D71">
                <w:rPr>
                  <w:lang w:val="en-US"/>
                </w:rPr>
                <w:t>;</w:t>
              </w:r>
              <w:del w:id="2048" w:author="Author">
                <w:r w:rsidRPr="001A6CE2" w:rsidDel="005C6D71">
                  <w:rPr>
                    <w:lang w:val="en-US"/>
                  </w:rPr>
                  <w:delText>,</w:delText>
                </w:r>
              </w:del>
              <w:r w:rsidRPr="001A6CE2">
                <w:rPr>
                  <w:lang w:val="en-US"/>
                </w:rPr>
                <w:t xml:space="preserve"> otherwise, the property can be classified according to its dominant use.</w:t>
              </w:r>
            </w:ins>
          </w:p>
          <w:p w14:paraId="0FEF1A97" w14:textId="614B73E4" w:rsidR="004C184F" w:rsidRPr="00D8063B" w:rsidRDefault="004C184F" w:rsidP="004C184F">
            <w:pPr>
              <w:pStyle w:val="NormalLeft"/>
              <w:rPr>
                <w:ins w:id="2049" w:author="Author"/>
                <w:lang w:val="en-GB"/>
              </w:rPr>
            </w:pPr>
            <w:ins w:id="2050" w:author="Author">
              <w:r w:rsidRPr="00D8063B">
                <w:rPr>
                  <w:lang w:val="en-GB"/>
                </w:rPr>
                <w:t>This item is only applicable to CIC category 9 - Property</w:t>
              </w:r>
            </w:ins>
          </w:p>
        </w:tc>
      </w:tr>
      <w:tr w:rsidR="004C184F" w:rsidRPr="00D8063B" w14:paraId="0CF2E927" w14:textId="77777777" w:rsidTr="00FC23C1">
        <w:trPr>
          <w:ins w:id="2051" w:author="Author"/>
        </w:trPr>
        <w:tc>
          <w:tcPr>
            <w:tcW w:w="1486" w:type="dxa"/>
            <w:tcBorders>
              <w:top w:val="single" w:sz="2" w:space="0" w:color="auto"/>
              <w:left w:val="single" w:sz="2" w:space="0" w:color="auto"/>
              <w:bottom w:val="single" w:sz="2" w:space="0" w:color="auto"/>
              <w:right w:val="single" w:sz="2" w:space="0" w:color="auto"/>
            </w:tcBorders>
          </w:tcPr>
          <w:p w14:paraId="260BC0F8" w14:textId="12212F87" w:rsidR="004C184F" w:rsidRPr="00D8063B" w:rsidRDefault="004C184F" w:rsidP="004C184F">
            <w:pPr>
              <w:pStyle w:val="NormalLeft"/>
              <w:rPr>
                <w:ins w:id="2052" w:author="Author"/>
                <w:lang w:val="en-GB"/>
              </w:rPr>
            </w:pPr>
            <w:ins w:id="2053" w:author="Author">
              <w:r w:rsidRPr="00D8063B">
                <w:rPr>
                  <w:lang w:val="en-GB"/>
                </w:rPr>
                <w:t>C029</w:t>
              </w:r>
              <w:r w:rsidR="004F2C22">
                <w:rPr>
                  <w:lang w:val="en-GB"/>
                </w:rPr>
                <w:t>7</w:t>
              </w:r>
              <w:del w:id="2054" w:author="Author">
                <w:r w:rsidRPr="00D8063B" w:rsidDel="004F2C22">
                  <w:rPr>
                    <w:lang w:val="en-GB"/>
                  </w:rPr>
                  <w:delText>8</w:delText>
                </w:r>
              </w:del>
            </w:ins>
          </w:p>
        </w:tc>
        <w:tc>
          <w:tcPr>
            <w:tcW w:w="1764" w:type="dxa"/>
            <w:tcBorders>
              <w:top w:val="single" w:sz="2" w:space="0" w:color="auto"/>
              <w:left w:val="single" w:sz="2" w:space="0" w:color="auto"/>
              <w:bottom w:val="single" w:sz="2" w:space="0" w:color="auto"/>
              <w:right w:val="single" w:sz="2" w:space="0" w:color="auto"/>
            </w:tcBorders>
          </w:tcPr>
          <w:p w14:paraId="2BF6C223" w14:textId="6FA3693B" w:rsidR="004C184F" w:rsidRPr="00D8063B" w:rsidRDefault="004C184F" w:rsidP="004C184F">
            <w:pPr>
              <w:pStyle w:val="NormalLeft"/>
              <w:rPr>
                <w:ins w:id="2055" w:author="Author"/>
                <w:lang w:val="en-GB"/>
              </w:rPr>
            </w:pPr>
            <w:ins w:id="2056" w:author="Author">
              <w:r w:rsidRPr="00D8063B">
                <w:rPr>
                  <w:lang w:val="en-GB"/>
                </w:rPr>
                <w:t>Property location</w:t>
              </w:r>
            </w:ins>
          </w:p>
        </w:tc>
        <w:tc>
          <w:tcPr>
            <w:tcW w:w="6036" w:type="dxa"/>
            <w:tcBorders>
              <w:top w:val="single" w:sz="2" w:space="0" w:color="auto"/>
              <w:left w:val="single" w:sz="2" w:space="0" w:color="auto"/>
              <w:bottom w:val="single" w:sz="2" w:space="0" w:color="auto"/>
              <w:right w:val="single" w:sz="2" w:space="0" w:color="auto"/>
            </w:tcBorders>
          </w:tcPr>
          <w:p w14:paraId="5E21CC52" w14:textId="6263FF15" w:rsidR="004C184F" w:rsidRPr="00D8063B" w:rsidRDefault="004C184F" w:rsidP="004C184F">
            <w:pPr>
              <w:pStyle w:val="NormalLeft"/>
              <w:rPr>
                <w:ins w:id="2057" w:author="Author"/>
                <w:lang w:val="en-GB"/>
              </w:rPr>
            </w:pPr>
            <w:ins w:id="2058" w:author="Author">
              <w:r w:rsidRPr="00D8063B">
                <w:rPr>
                  <w:lang w:val="en-GB"/>
                </w:rPr>
                <w:t>Identify property location, according to ESRB Recommendation of 21 March 2019 amending Recommendation ESRB/2016/14 on closing real estate data gaps</w:t>
              </w:r>
              <w:del w:id="2059" w:author="Author">
                <w:r w:rsidRPr="00D8063B" w:rsidDel="00390FDF">
                  <w:rPr>
                    <w:lang w:val="en-GB"/>
                  </w:rPr>
                  <w:delText xml:space="preserve"> (ESRB/2019/3)</w:delText>
                </w:r>
              </w:del>
              <w:r w:rsidRPr="00D8063B">
                <w:rPr>
                  <w:lang w:val="en-GB"/>
                </w:rPr>
                <w:t>.</w:t>
              </w:r>
            </w:ins>
          </w:p>
          <w:p w14:paraId="51A85A4D" w14:textId="77777777" w:rsidR="004C184F" w:rsidRPr="00D8063B" w:rsidRDefault="004C184F" w:rsidP="004C184F">
            <w:pPr>
              <w:pStyle w:val="NormalLeft"/>
              <w:rPr>
                <w:ins w:id="2060" w:author="Author"/>
                <w:lang w:val="en-GB"/>
              </w:rPr>
            </w:pPr>
            <w:ins w:id="2061" w:author="Author">
              <w:r w:rsidRPr="00D8063B">
                <w:rPr>
                  <w:lang w:val="en-GB"/>
                </w:rPr>
                <w:t>One of the options in the following closed list shall be used:</w:t>
              </w:r>
            </w:ins>
          </w:p>
          <w:p w14:paraId="429D271F" w14:textId="77777777" w:rsidR="004C184F" w:rsidRPr="00D8063B" w:rsidRDefault="004C184F" w:rsidP="004C184F">
            <w:pPr>
              <w:pStyle w:val="NormalLeft"/>
              <w:rPr>
                <w:ins w:id="2062" w:author="Author"/>
                <w:lang w:val="en-GB"/>
              </w:rPr>
            </w:pPr>
            <w:ins w:id="2063" w:author="Author">
              <w:r w:rsidRPr="00D8063B">
                <w:rPr>
                  <w:lang w:val="en-GB"/>
                </w:rPr>
                <w:t>1 - Prime;</w:t>
              </w:r>
            </w:ins>
          </w:p>
          <w:p w14:paraId="21F2A05D" w14:textId="77777777" w:rsidR="004C184F" w:rsidRPr="00D8063B" w:rsidRDefault="004C184F" w:rsidP="004C184F">
            <w:pPr>
              <w:pStyle w:val="NormalLeft"/>
              <w:rPr>
                <w:ins w:id="2064" w:author="Author"/>
                <w:lang w:val="en-GB"/>
              </w:rPr>
            </w:pPr>
            <w:ins w:id="2065" w:author="Author">
              <w:r w:rsidRPr="00D8063B">
                <w:rPr>
                  <w:lang w:val="en-GB"/>
                </w:rPr>
                <w:t>2 – Non-prime;</w:t>
              </w:r>
            </w:ins>
          </w:p>
          <w:p w14:paraId="73FEC9ED" w14:textId="77777777" w:rsidR="004C184F" w:rsidRPr="00D8063B" w:rsidRDefault="004C184F" w:rsidP="004C184F">
            <w:pPr>
              <w:pStyle w:val="NormalLeft"/>
              <w:rPr>
                <w:ins w:id="2066" w:author="Author"/>
                <w:lang w:val="en-GB"/>
              </w:rPr>
            </w:pPr>
            <w:ins w:id="2067" w:author="Author">
              <w:r w:rsidRPr="00D8063B">
                <w:rPr>
                  <w:lang w:val="en-GB"/>
                </w:rPr>
                <w:t>9 – Not applicable.</w:t>
              </w:r>
            </w:ins>
          </w:p>
          <w:p w14:paraId="34827C9A" w14:textId="537C23D3" w:rsidR="004C184F" w:rsidRPr="00D8063B" w:rsidRDefault="004C184F" w:rsidP="004C184F">
            <w:pPr>
              <w:pStyle w:val="NormalLeft"/>
              <w:rPr>
                <w:ins w:id="2068" w:author="Author"/>
                <w:lang w:val="en-GB"/>
              </w:rPr>
            </w:pPr>
            <w:ins w:id="2069" w:author="Author">
              <w:r w:rsidRPr="00D8063B">
                <w:rPr>
                  <w:lang w:val="en-GB"/>
                </w:rPr>
                <w:t>This item is only applicable to CIC category 9 - Property</w:t>
              </w:r>
            </w:ins>
          </w:p>
        </w:tc>
      </w:tr>
      <w:tr w:rsidR="004C184F" w:rsidRPr="00D8063B" w14:paraId="7C82F74A" w14:textId="77777777" w:rsidTr="00FC23C1">
        <w:tc>
          <w:tcPr>
            <w:tcW w:w="1486" w:type="dxa"/>
            <w:tcBorders>
              <w:top w:val="single" w:sz="2" w:space="0" w:color="auto"/>
              <w:left w:val="single" w:sz="2" w:space="0" w:color="auto"/>
              <w:bottom w:val="single" w:sz="2" w:space="0" w:color="auto"/>
              <w:right w:val="single" w:sz="2" w:space="0" w:color="auto"/>
            </w:tcBorders>
          </w:tcPr>
          <w:p w14:paraId="7C6CCFC7" w14:textId="5DAF9883" w:rsidR="004C184F" w:rsidRPr="00D8063B" w:rsidRDefault="004C184F" w:rsidP="004C184F">
            <w:pPr>
              <w:pStyle w:val="NormalLeft"/>
              <w:rPr>
                <w:lang w:val="en-GB"/>
              </w:rPr>
            </w:pPr>
            <w:r w:rsidRPr="00D8063B">
              <w:rPr>
                <w:lang w:val="en-GB"/>
              </w:rPr>
              <w:t>C0300 </w:t>
            </w:r>
          </w:p>
        </w:tc>
        <w:tc>
          <w:tcPr>
            <w:tcW w:w="1764" w:type="dxa"/>
            <w:tcBorders>
              <w:top w:val="single" w:sz="2" w:space="0" w:color="auto"/>
              <w:left w:val="single" w:sz="2" w:space="0" w:color="auto"/>
              <w:bottom w:val="single" w:sz="2" w:space="0" w:color="auto"/>
              <w:right w:val="single" w:sz="2" w:space="0" w:color="auto"/>
            </w:tcBorders>
          </w:tcPr>
          <w:p w14:paraId="756C093D" w14:textId="1E8E91A5" w:rsidR="004C184F" w:rsidRPr="00D8063B" w:rsidRDefault="004C184F" w:rsidP="004C184F">
            <w:pPr>
              <w:pStyle w:val="NormalLeft"/>
              <w:rPr>
                <w:lang w:val="en-GB"/>
              </w:rPr>
            </w:pPr>
            <w:r w:rsidRPr="00D8063B">
              <w:rPr>
                <w:lang w:val="en-GB"/>
              </w:rPr>
              <w:t xml:space="preserve">Infrastructure investment  </w:t>
            </w:r>
          </w:p>
        </w:tc>
        <w:tc>
          <w:tcPr>
            <w:tcW w:w="6036" w:type="dxa"/>
            <w:tcBorders>
              <w:top w:val="single" w:sz="2" w:space="0" w:color="auto"/>
              <w:left w:val="single" w:sz="2" w:space="0" w:color="auto"/>
              <w:bottom w:val="single" w:sz="2" w:space="0" w:color="auto"/>
              <w:right w:val="single" w:sz="2" w:space="0" w:color="auto"/>
            </w:tcBorders>
          </w:tcPr>
          <w:p w14:paraId="4CAB646B" w14:textId="56173C65" w:rsidR="004C184F" w:rsidRPr="00D8063B" w:rsidRDefault="004C184F" w:rsidP="004C184F">
            <w:pPr>
              <w:pStyle w:val="NormalLeft"/>
              <w:rPr>
                <w:lang w:val="en-GB"/>
              </w:rPr>
            </w:pPr>
            <w:r w:rsidRPr="00D8063B">
              <w:rPr>
                <w:lang w:val="en-GB"/>
              </w:rPr>
              <w:t xml:space="preserve">Identify if the asset is an infrastructure investment as defined in </w:t>
            </w:r>
            <w:del w:id="2070" w:author="Author">
              <w:r w:rsidRPr="00D8063B" w:rsidDel="00390FDF">
                <w:rPr>
                  <w:lang w:val="en-GB"/>
                </w:rPr>
                <w:delText>a</w:delText>
              </w:r>
            </w:del>
            <w:ins w:id="2071" w:author="Author">
              <w:r w:rsidR="00390FDF">
                <w:rPr>
                  <w:lang w:val="en-GB"/>
                </w:rPr>
                <w:t>A</w:t>
              </w:r>
            </w:ins>
            <w:r w:rsidRPr="00D8063B">
              <w:rPr>
                <w:lang w:val="en-GB"/>
              </w:rPr>
              <w:t xml:space="preserve">rticle 1 (55a) and (55b) of </w:t>
            </w:r>
            <w:del w:id="2072" w:author="Author">
              <w:r w:rsidRPr="00D8063B" w:rsidDel="00390FDF">
                <w:rPr>
                  <w:lang w:val="en-GB"/>
                </w:rPr>
                <w:delText xml:space="preserve">Commission </w:delText>
              </w:r>
            </w:del>
            <w:r w:rsidRPr="00D8063B">
              <w:rPr>
                <w:lang w:val="en-GB"/>
              </w:rPr>
              <w:t>Delegated Regulation (EU) 2015/35.</w:t>
            </w:r>
          </w:p>
          <w:p w14:paraId="66382F11" w14:textId="77777777" w:rsidR="004C184F" w:rsidRPr="00D8063B" w:rsidRDefault="004C184F" w:rsidP="004C184F">
            <w:pPr>
              <w:pStyle w:val="NormalLeft"/>
              <w:rPr>
                <w:lang w:val="en-GB"/>
              </w:rPr>
            </w:pPr>
            <w:r w:rsidRPr="00D8063B">
              <w:rPr>
                <w:lang w:val="en-GB"/>
              </w:rPr>
              <w:t>One of the options in the following closed list shall be used:</w:t>
            </w:r>
          </w:p>
          <w:p w14:paraId="147282FC" w14:textId="77777777" w:rsidR="004C184F" w:rsidRPr="00D8063B" w:rsidRDefault="004C184F" w:rsidP="004C184F">
            <w:pPr>
              <w:pStyle w:val="NormalLeft"/>
              <w:rPr>
                <w:lang w:val="en-GB"/>
              </w:rPr>
            </w:pPr>
            <w:r w:rsidRPr="00D8063B">
              <w:rPr>
                <w:lang w:val="en-GB"/>
              </w:rPr>
              <w:t>1 — Not an infrastructure investment</w:t>
            </w:r>
          </w:p>
          <w:p w14:paraId="0817AEEE" w14:textId="77777777" w:rsidR="004C184F" w:rsidRPr="00D8063B" w:rsidRDefault="004C184F" w:rsidP="004C184F">
            <w:pPr>
              <w:pStyle w:val="NormalLeft"/>
              <w:rPr>
                <w:lang w:val="en-GB"/>
              </w:rPr>
            </w:pPr>
            <w:r w:rsidRPr="00D8063B">
              <w:rPr>
                <w:lang w:val="en-GB"/>
              </w:rPr>
              <w:t>2 — Infrastructure non-qualifying: Government Guarantee (Government, Central bank, Regional government or local authority)</w:t>
            </w:r>
          </w:p>
          <w:p w14:paraId="0F9E887A" w14:textId="77777777" w:rsidR="004C184F" w:rsidRPr="00D8063B" w:rsidRDefault="004C184F" w:rsidP="004C184F">
            <w:pPr>
              <w:pStyle w:val="NormalLeft"/>
              <w:rPr>
                <w:lang w:val="en-GB"/>
              </w:rPr>
            </w:pPr>
            <w:r w:rsidRPr="00D8063B">
              <w:rPr>
                <w:lang w:val="en-GB"/>
              </w:rPr>
              <w:t>3 — Infrastructure non-qualifying: Government Supported including Public Finance initiative (Government, Central bank, Regional government or local authority)</w:t>
            </w:r>
          </w:p>
          <w:p w14:paraId="4FE663A5" w14:textId="77777777" w:rsidR="004C184F" w:rsidRPr="00D8063B" w:rsidRDefault="004C184F" w:rsidP="004C184F">
            <w:pPr>
              <w:pStyle w:val="NormalLeft"/>
              <w:rPr>
                <w:lang w:val="en-GB"/>
              </w:rPr>
            </w:pPr>
            <w:r w:rsidRPr="00D8063B">
              <w:rPr>
                <w:lang w:val="en-GB"/>
              </w:rPr>
              <w:t>4 — Infrastructure non-qualifying: Supranational Guarantee/Supported (ECB, Multilateral development bank, International organisation)</w:t>
            </w:r>
          </w:p>
          <w:p w14:paraId="54899B0A" w14:textId="77777777" w:rsidR="004C184F" w:rsidRPr="00D8063B" w:rsidRDefault="004C184F" w:rsidP="004C184F">
            <w:pPr>
              <w:pStyle w:val="NormalLeft"/>
              <w:rPr>
                <w:lang w:val="en-GB"/>
              </w:rPr>
            </w:pPr>
            <w:r w:rsidRPr="00D8063B">
              <w:rPr>
                <w:lang w:val="en-GB"/>
              </w:rPr>
              <w:t>9 — Infrastructure non-qualifying: Other non-qualifying infrastructure loans or investments, not classified under the above categories</w:t>
            </w:r>
          </w:p>
          <w:p w14:paraId="3E0DB044" w14:textId="77777777" w:rsidR="004C184F" w:rsidRPr="00D8063B" w:rsidRDefault="004C184F" w:rsidP="004C184F">
            <w:pPr>
              <w:pStyle w:val="NormalLeft"/>
              <w:rPr>
                <w:lang w:val="en-GB"/>
              </w:rPr>
            </w:pPr>
            <w:r w:rsidRPr="00D8063B">
              <w:rPr>
                <w:lang w:val="en-GB"/>
              </w:rPr>
              <w:t>12 — Infrastructure qualifying: Government Guarantee (Government, Central bank, Regional government or local authority)</w:t>
            </w:r>
          </w:p>
          <w:p w14:paraId="2E2FEE2E" w14:textId="77777777" w:rsidR="004C184F" w:rsidRPr="00D8063B" w:rsidRDefault="004C184F" w:rsidP="004C184F">
            <w:pPr>
              <w:pStyle w:val="NormalLeft"/>
              <w:rPr>
                <w:lang w:val="en-GB"/>
              </w:rPr>
            </w:pPr>
            <w:r w:rsidRPr="00D8063B">
              <w:rPr>
                <w:lang w:val="en-GB"/>
              </w:rPr>
              <w:t>13 — Infrastructure qualifying: Government Supported including Public Finance initiative (Government, Central bank, Regional government or local authority)</w:t>
            </w:r>
          </w:p>
          <w:p w14:paraId="7FD12D81" w14:textId="77777777" w:rsidR="004C184F" w:rsidRPr="00D8063B" w:rsidRDefault="004C184F" w:rsidP="004C184F">
            <w:pPr>
              <w:pStyle w:val="NormalLeft"/>
              <w:rPr>
                <w:lang w:val="en-GB"/>
              </w:rPr>
            </w:pPr>
            <w:r w:rsidRPr="00D8063B">
              <w:rPr>
                <w:lang w:val="en-GB"/>
              </w:rPr>
              <w:t>14 — Infrastructure qualifying: Supranational Guarantee/Supported (ECB, Multilateral development bank, International organisation)</w:t>
            </w:r>
          </w:p>
          <w:p w14:paraId="16CBA30E" w14:textId="77777777" w:rsidR="004C184F" w:rsidRPr="00D8063B" w:rsidRDefault="004C184F" w:rsidP="004C184F">
            <w:pPr>
              <w:pStyle w:val="NormalLeft"/>
              <w:rPr>
                <w:lang w:val="en-GB"/>
              </w:rPr>
            </w:pPr>
            <w:r w:rsidRPr="00D8063B">
              <w:rPr>
                <w:lang w:val="en-GB"/>
              </w:rPr>
              <w:t>19 — Infrastructure qualifying: Other qualifying infrastructure investments, not classified in the above categories.</w:t>
            </w:r>
          </w:p>
          <w:p w14:paraId="1D3B06DC" w14:textId="60916919" w:rsidR="004C184F" w:rsidRPr="00D8063B" w:rsidRDefault="004C184F" w:rsidP="004C184F">
            <w:pPr>
              <w:pStyle w:val="NormalLeft"/>
              <w:rPr>
                <w:lang w:val="en-GB"/>
              </w:rPr>
            </w:pPr>
            <w:r w:rsidRPr="00D8063B">
              <w:rPr>
                <w:lang w:val="en-GB"/>
              </w:rPr>
              <w:t xml:space="preserve">20 — European Long-Term Investment Fund (ELTIF investing in infrastructure assets and ELTIF investing in other — non infrastructure — assets)  </w:t>
            </w:r>
          </w:p>
        </w:tc>
      </w:tr>
      <w:tr w:rsidR="007132DC" w:rsidRPr="00D8063B" w:rsidDel="008A0F6C" w14:paraId="3A6A14B8" w14:textId="75F7AD56" w:rsidTr="00FC23C1">
        <w:trPr>
          <w:ins w:id="2073" w:author="Author"/>
          <w:del w:id="2074" w:author="Author"/>
        </w:trPr>
        <w:tc>
          <w:tcPr>
            <w:tcW w:w="1486" w:type="dxa"/>
            <w:tcBorders>
              <w:top w:val="single" w:sz="2" w:space="0" w:color="auto"/>
              <w:left w:val="single" w:sz="2" w:space="0" w:color="auto"/>
              <w:bottom w:val="single" w:sz="2" w:space="0" w:color="auto"/>
              <w:right w:val="single" w:sz="2" w:space="0" w:color="auto"/>
            </w:tcBorders>
          </w:tcPr>
          <w:p w14:paraId="3E72FB49" w14:textId="05B313DE" w:rsidR="007132DC" w:rsidRPr="00D8063B" w:rsidDel="008A0F6C" w:rsidRDefault="007132DC" w:rsidP="007132DC">
            <w:pPr>
              <w:pStyle w:val="NormalLeft"/>
              <w:rPr>
                <w:ins w:id="2075" w:author="Author"/>
                <w:del w:id="2076" w:author="Author"/>
                <w:lang w:val="en-GB"/>
              </w:rPr>
            </w:pPr>
            <w:ins w:id="2077" w:author="Author">
              <w:del w:id="2078" w:author="Author">
                <w:r w:rsidRPr="00D8063B" w:rsidDel="008A0F6C">
                  <w:rPr>
                    <w:lang w:val="en-GB"/>
                  </w:rPr>
                  <w:delText>C0301</w:delText>
                </w:r>
              </w:del>
            </w:ins>
          </w:p>
        </w:tc>
        <w:tc>
          <w:tcPr>
            <w:tcW w:w="1764" w:type="dxa"/>
            <w:tcBorders>
              <w:top w:val="single" w:sz="2" w:space="0" w:color="auto"/>
              <w:left w:val="single" w:sz="2" w:space="0" w:color="auto"/>
              <w:bottom w:val="single" w:sz="2" w:space="0" w:color="auto"/>
              <w:right w:val="single" w:sz="2" w:space="0" w:color="auto"/>
            </w:tcBorders>
          </w:tcPr>
          <w:p w14:paraId="5C1EFBAE" w14:textId="2AFEABBC" w:rsidR="007132DC" w:rsidRPr="00D8063B" w:rsidDel="008A0F6C" w:rsidRDefault="007132DC" w:rsidP="007132DC">
            <w:pPr>
              <w:pStyle w:val="NormalLeft"/>
              <w:rPr>
                <w:ins w:id="2079" w:author="Author"/>
                <w:del w:id="2080" w:author="Author"/>
                <w:lang w:val="en-GB"/>
              </w:rPr>
            </w:pPr>
            <w:ins w:id="2081" w:author="Author">
              <w:del w:id="2082" w:author="Author">
                <w:r w:rsidRPr="00D8063B" w:rsidDel="008A0F6C">
                  <w:rPr>
                    <w:lang w:val="en-GB"/>
                  </w:rPr>
                  <w:delText>Long-term equity investment</w:delText>
                </w:r>
              </w:del>
            </w:ins>
          </w:p>
        </w:tc>
        <w:tc>
          <w:tcPr>
            <w:tcW w:w="6036" w:type="dxa"/>
            <w:tcBorders>
              <w:top w:val="single" w:sz="2" w:space="0" w:color="auto"/>
              <w:left w:val="single" w:sz="2" w:space="0" w:color="auto"/>
              <w:bottom w:val="single" w:sz="2" w:space="0" w:color="auto"/>
              <w:right w:val="single" w:sz="2" w:space="0" w:color="auto"/>
            </w:tcBorders>
          </w:tcPr>
          <w:p w14:paraId="3AEF23E9" w14:textId="6A896776" w:rsidR="000778E9" w:rsidRPr="00D8063B" w:rsidDel="008A0F6C" w:rsidRDefault="000778E9" w:rsidP="000778E9">
            <w:pPr>
              <w:pStyle w:val="NormalLeft"/>
              <w:rPr>
                <w:ins w:id="2083" w:author="Author"/>
                <w:del w:id="2084" w:author="Author"/>
                <w:lang w:val="en-GB"/>
              </w:rPr>
            </w:pPr>
            <w:ins w:id="2085" w:author="Author">
              <w:del w:id="2086" w:author="Author">
                <w:r w:rsidRPr="00D8063B" w:rsidDel="008A0F6C">
                  <w:rPr>
                    <w:lang w:val="en-GB"/>
                  </w:rPr>
                  <w:delText>Only applicable to CIC categories 3 – Equity and 4 – Collective Investment Undertakings.</w:delText>
                </w:r>
              </w:del>
            </w:ins>
          </w:p>
          <w:p w14:paraId="034175F1" w14:textId="5BAAC1CE" w:rsidR="000778E9" w:rsidRPr="00D8063B" w:rsidDel="008A0F6C" w:rsidRDefault="000778E9" w:rsidP="000778E9">
            <w:pPr>
              <w:pStyle w:val="NormalLeft"/>
              <w:rPr>
                <w:ins w:id="2087" w:author="Author"/>
                <w:del w:id="2088" w:author="Author"/>
                <w:lang w:val="en-GB"/>
              </w:rPr>
            </w:pPr>
            <w:ins w:id="2089" w:author="Author">
              <w:del w:id="2090" w:author="Author">
                <w:r w:rsidRPr="00D8063B" w:rsidDel="008A0F6C">
                  <w:rPr>
                    <w:lang w:val="en-GB"/>
                  </w:rPr>
                  <w:delText>Identify if an equity or collective investment undertaking is classified under the provisions of Art. 171a. of Delegated Regulation (EU) 2015/35. One of the options in the following closed list shall be used:</w:delText>
                </w:r>
              </w:del>
            </w:ins>
          </w:p>
          <w:p w14:paraId="01565F4B" w14:textId="7F4346E3" w:rsidR="000778E9" w:rsidRPr="00D8063B" w:rsidDel="008A0F6C" w:rsidRDefault="000778E9" w:rsidP="000778E9">
            <w:pPr>
              <w:pStyle w:val="NormalLeft"/>
              <w:rPr>
                <w:ins w:id="2091" w:author="Author"/>
                <w:del w:id="2092" w:author="Author"/>
                <w:lang w:val="en-GB"/>
              </w:rPr>
            </w:pPr>
            <w:ins w:id="2093" w:author="Author">
              <w:del w:id="2094" w:author="Author">
                <w:r w:rsidRPr="00D8063B" w:rsidDel="008A0F6C">
                  <w:rPr>
                    <w:lang w:val="en-GB"/>
                  </w:rPr>
                  <w:delText>1 - Yes</w:delText>
                </w:r>
              </w:del>
            </w:ins>
          </w:p>
          <w:p w14:paraId="69927153" w14:textId="46F6B46C" w:rsidR="000778E9" w:rsidRPr="00D8063B" w:rsidDel="008A0F6C" w:rsidRDefault="000778E9" w:rsidP="000778E9">
            <w:pPr>
              <w:pStyle w:val="NormalLeft"/>
              <w:rPr>
                <w:ins w:id="2095" w:author="Author"/>
                <w:del w:id="2096" w:author="Author"/>
                <w:lang w:val="en-GB"/>
              </w:rPr>
            </w:pPr>
            <w:ins w:id="2097" w:author="Author">
              <w:del w:id="2098" w:author="Author">
                <w:r w:rsidRPr="00D8063B" w:rsidDel="008A0F6C">
                  <w:rPr>
                    <w:lang w:val="en-GB"/>
                  </w:rPr>
                  <w:delText>2 – No</w:delText>
                </w:r>
              </w:del>
            </w:ins>
          </w:p>
          <w:p w14:paraId="2BAA2C16" w14:textId="69C2EC7F" w:rsidR="007132DC" w:rsidRPr="00D8063B" w:rsidDel="008A0F6C" w:rsidRDefault="000778E9" w:rsidP="000778E9">
            <w:pPr>
              <w:pStyle w:val="NormalLeft"/>
              <w:rPr>
                <w:ins w:id="2099" w:author="Author"/>
                <w:del w:id="2100" w:author="Author"/>
                <w:lang w:val="en-GB"/>
              </w:rPr>
            </w:pPr>
            <w:ins w:id="2101" w:author="Author">
              <w:del w:id="2102" w:author="Author">
                <w:r w:rsidRPr="00D8063B" w:rsidDel="008A0F6C">
                  <w:rPr>
                    <w:lang w:val="en-GB"/>
                  </w:rPr>
                  <w:delText>9 – Not applicable</w:delText>
                </w:r>
              </w:del>
            </w:ins>
          </w:p>
        </w:tc>
      </w:tr>
      <w:tr w:rsidR="007132DC" w:rsidRPr="00D8063B" w14:paraId="16D2B391" w14:textId="77777777" w:rsidTr="00FC23C1">
        <w:tc>
          <w:tcPr>
            <w:tcW w:w="1486" w:type="dxa"/>
            <w:tcBorders>
              <w:top w:val="single" w:sz="2" w:space="0" w:color="auto"/>
              <w:left w:val="single" w:sz="2" w:space="0" w:color="auto"/>
              <w:bottom w:val="single" w:sz="2" w:space="0" w:color="auto"/>
              <w:right w:val="single" w:sz="2" w:space="0" w:color="auto"/>
            </w:tcBorders>
          </w:tcPr>
          <w:p w14:paraId="4755DC20" w14:textId="48FC1492" w:rsidR="007132DC" w:rsidRPr="00D8063B" w:rsidRDefault="007132DC" w:rsidP="007132DC">
            <w:pPr>
              <w:pStyle w:val="NormalLeft"/>
              <w:rPr>
                <w:lang w:val="en-GB"/>
              </w:rPr>
            </w:pPr>
            <w:r w:rsidRPr="00D8063B">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43EA9669" w14:textId="3566EF6E" w:rsidR="007132DC" w:rsidRPr="00D8063B" w:rsidRDefault="007132DC" w:rsidP="007132DC">
            <w:pPr>
              <w:pStyle w:val="NormalLeft"/>
              <w:rPr>
                <w:lang w:val="en-GB"/>
              </w:rPr>
            </w:pPr>
            <w:r w:rsidRPr="00D8063B">
              <w:rPr>
                <w:lang w:val="en-GB"/>
              </w:rPr>
              <w:t>Holdings in related undertakings, including participations</w:t>
            </w:r>
          </w:p>
        </w:tc>
        <w:tc>
          <w:tcPr>
            <w:tcW w:w="6036" w:type="dxa"/>
            <w:tcBorders>
              <w:top w:val="single" w:sz="2" w:space="0" w:color="auto"/>
              <w:left w:val="single" w:sz="2" w:space="0" w:color="auto"/>
              <w:bottom w:val="single" w:sz="2" w:space="0" w:color="auto"/>
              <w:right w:val="single" w:sz="2" w:space="0" w:color="auto"/>
            </w:tcBorders>
          </w:tcPr>
          <w:p w14:paraId="19990B5F" w14:textId="194C2F6B" w:rsidR="007132DC" w:rsidRPr="00D8063B" w:rsidRDefault="007132DC" w:rsidP="007132DC">
            <w:pPr>
              <w:pStyle w:val="NormalLeft"/>
              <w:rPr>
                <w:lang w:val="en-GB"/>
              </w:rPr>
            </w:pPr>
            <w:r w:rsidRPr="00D8063B">
              <w:rPr>
                <w:lang w:val="en-GB"/>
              </w:rPr>
              <w:t xml:space="preserve">Only applicable to </w:t>
            </w:r>
            <w:del w:id="2103" w:author="Author">
              <w:r w:rsidRPr="00D8063B" w:rsidDel="00FA183F">
                <w:rPr>
                  <w:lang w:val="en-GB"/>
                </w:rPr>
                <w:delText xml:space="preserve">asset </w:delText>
              </w:r>
            </w:del>
            <w:ins w:id="2104" w:author="Author">
              <w:r w:rsidRPr="00D8063B">
                <w:rPr>
                  <w:lang w:val="en-GB"/>
                </w:rPr>
                <w:t xml:space="preserve">CIC </w:t>
              </w:r>
            </w:ins>
            <w:r w:rsidRPr="00D8063B">
              <w:rPr>
                <w:lang w:val="en-GB"/>
              </w:rPr>
              <w:t>categories 3</w:t>
            </w:r>
            <w:ins w:id="2105" w:author="Author">
              <w:r w:rsidRPr="00D8063B">
                <w:rPr>
                  <w:lang w:val="en-GB"/>
                </w:rPr>
                <w:t xml:space="preserve"> - Equity </w:t>
              </w:r>
            </w:ins>
            <w:r w:rsidRPr="00D8063B">
              <w:rPr>
                <w:lang w:val="en-GB"/>
              </w:rPr>
              <w:t>and 4</w:t>
            </w:r>
            <w:ins w:id="2106" w:author="Author">
              <w:r w:rsidRPr="00D8063B">
                <w:rPr>
                  <w:lang w:val="en-GB"/>
                </w:rPr>
                <w:t xml:space="preserve"> - Collective Investment Undertakings</w:t>
              </w:r>
            </w:ins>
            <w:r w:rsidRPr="00D8063B">
              <w:rPr>
                <w:lang w:val="en-GB"/>
              </w:rPr>
              <w:t>.</w:t>
            </w:r>
          </w:p>
          <w:p w14:paraId="1F55EB18" w14:textId="5D05BFF2" w:rsidR="007132DC" w:rsidRPr="00D8063B" w:rsidRDefault="007132DC" w:rsidP="007132DC">
            <w:pPr>
              <w:pStyle w:val="NormalLeft"/>
              <w:rPr>
                <w:lang w:val="en-GB"/>
              </w:rPr>
            </w:pPr>
            <w:r w:rsidRPr="00D8063B">
              <w:rPr>
                <w:lang w:val="en-GB"/>
              </w:rPr>
              <w:t>Identify if an equity and other share is a participation.</w:t>
            </w:r>
          </w:p>
          <w:p w14:paraId="3E28B84F" w14:textId="7FF8B9CD" w:rsidR="007132DC" w:rsidRPr="00D8063B" w:rsidRDefault="007132DC" w:rsidP="007132DC">
            <w:pPr>
              <w:pStyle w:val="NormalLeft"/>
              <w:rPr>
                <w:lang w:val="en-GB"/>
              </w:rPr>
            </w:pPr>
            <w:r w:rsidRPr="00D8063B">
              <w:rPr>
                <w:lang w:val="en-GB"/>
              </w:rPr>
              <w:t>One of the options in the following closed list shall be used:</w:t>
            </w:r>
          </w:p>
          <w:p w14:paraId="3B337834" w14:textId="1AC385C0" w:rsidR="007132DC" w:rsidRPr="00D8063B" w:rsidRDefault="007132DC" w:rsidP="007132DC">
            <w:pPr>
              <w:pStyle w:val="NormalLeft"/>
              <w:rPr>
                <w:lang w:val="en-GB"/>
              </w:rPr>
            </w:pPr>
            <w:r w:rsidRPr="00D8063B">
              <w:rPr>
                <w:lang w:val="en-GB"/>
              </w:rPr>
              <w:t>1– Not a participation</w:t>
            </w:r>
          </w:p>
          <w:p w14:paraId="409743FF" w14:textId="3ACDADDA" w:rsidR="007132DC" w:rsidRPr="00D8063B" w:rsidRDefault="007132DC" w:rsidP="007132DC">
            <w:pPr>
              <w:pStyle w:val="NormalLeft"/>
              <w:rPr>
                <w:lang w:val="en-GB"/>
              </w:rPr>
            </w:pPr>
            <w:r w:rsidRPr="00D8063B">
              <w:rPr>
                <w:lang w:val="en-GB"/>
              </w:rPr>
              <w:t>2 — Non–controlled participation in a related insurance and reinsurance undertaking under method 1</w:t>
            </w:r>
          </w:p>
          <w:p w14:paraId="06187711" w14:textId="5365F29F" w:rsidR="007132DC" w:rsidRPr="00D8063B" w:rsidRDefault="007132DC" w:rsidP="007132DC">
            <w:pPr>
              <w:pStyle w:val="NormalLeft"/>
              <w:rPr>
                <w:lang w:val="en-GB"/>
              </w:rPr>
            </w:pPr>
            <w:r w:rsidRPr="00D8063B">
              <w:rPr>
                <w:lang w:val="en-GB"/>
              </w:rPr>
              <w:t>3 — Non–controlled participation in related insurance and reinsurance undertaking under method 2</w:t>
            </w:r>
          </w:p>
          <w:p w14:paraId="739C6A17" w14:textId="48352D24" w:rsidR="007132DC" w:rsidRPr="00D8063B" w:rsidRDefault="007132DC" w:rsidP="007132DC">
            <w:pPr>
              <w:pStyle w:val="NormalLeft"/>
              <w:rPr>
                <w:lang w:val="en-GB"/>
              </w:rPr>
            </w:pPr>
            <w:r w:rsidRPr="00D8063B">
              <w:rPr>
                <w:lang w:val="en-GB"/>
              </w:rPr>
              <w:t>4 — Participation in other financial sector</w:t>
            </w:r>
          </w:p>
          <w:p w14:paraId="529EE6EC" w14:textId="2ADE9C7D" w:rsidR="007132DC" w:rsidRPr="00D8063B" w:rsidRDefault="007132DC" w:rsidP="007132DC">
            <w:pPr>
              <w:pStyle w:val="NormalLeft"/>
              <w:rPr>
                <w:lang w:val="en-GB"/>
              </w:rPr>
            </w:pPr>
            <w:r w:rsidRPr="00D8063B">
              <w:rPr>
                <w:lang w:val="en-GB"/>
              </w:rPr>
              <w:t>5 — Subsidiary under method 2</w:t>
            </w:r>
          </w:p>
          <w:p w14:paraId="350DBB3C" w14:textId="078E94DF" w:rsidR="007132DC" w:rsidRPr="00D8063B" w:rsidRDefault="007132DC" w:rsidP="007132DC">
            <w:pPr>
              <w:pStyle w:val="NormalLeft"/>
              <w:rPr>
                <w:lang w:val="en-GB"/>
              </w:rPr>
            </w:pPr>
            <w:r w:rsidRPr="00D8063B">
              <w:rPr>
                <w:lang w:val="en-GB"/>
              </w:rPr>
              <w:t>6 — Participation in other strategic related undertaking under method 1</w:t>
            </w:r>
          </w:p>
          <w:p w14:paraId="6AD4BBEB" w14:textId="7170C83E" w:rsidR="007132DC" w:rsidRPr="00D8063B" w:rsidRDefault="007132DC" w:rsidP="007132DC">
            <w:pPr>
              <w:pStyle w:val="NormalLeft"/>
              <w:rPr>
                <w:lang w:val="en-GB"/>
              </w:rPr>
            </w:pPr>
            <w:r w:rsidRPr="00D8063B">
              <w:rPr>
                <w:lang w:val="en-GB"/>
              </w:rPr>
              <w:t>7 — Participation in other non–strategic related undertaking under method 1</w:t>
            </w:r>
          </w:p>
          <w:p w14:paraId="7E3A1F60" w14:textId="4E307E37" w:rsidR="007132DC" w:rsidRPr="00D8063B" w:rsidRDefault="007132DC" w:rsidP="007132DC">
            <w:pPr>
              <w:pStyle w:val="NormalLeft"/>
              <w:rPr>
                <w:lang w:val="en-GB"/>
              </w:rPr>
            </w:pPr>
            <w:r w:rsidRPr="00D8063B">
              <w:rPr>
                <w:lang w:val="en-GB"/>
              </w:rPr>
              <w:t>8 — Other participations (e.g. participation in other undertakings under method 2)</w:t>
            </w:r>
          </w:p>
        </w:tc>
      </w:tr>
      <w:tr w:rsidR="007132DC" w:rsidRPr="00D8063B" w14:paraId="3A924F5C" w14:textId="77777777" w:rsidTr="00FC23C1">
        <w:tc>
          <w:tcPr>
            <w:tcW w:w="1486" w:type="dxa"/>
            <w:tcBorders>
              <w:top w:val="single" w:sz="2" w:space="0" w:color="auto"/>
              <w:left w:val="single" w:sz="2" w:space="0" w:color="auto"/>
              <w:bottom w:val="single" w:sz="2" w:space="0" w:color="auto"/>
              <w:right w:val="single" w:sz="2" w:space="0" w:color="auto"/>
            </w:tcBorders>
          </w:tcPr>
          <w:p w14:paraId="2C3F87BC" w14:textId="77777777" w:rsidR="007132DC" w:rsidRPr="00D8063B" w:rsidRDefault="007132DC" w:rsidP="007132DC">
            <w:pPr>
              <w:pStyle w:val="NormalLeft"/>
              <w:rPr>
                <w:lang w:val="en-GB"/>
              </w:rPr>
            </w:pPr>
            <w:r w:rsidRPr="00D8063B">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1C470AC5" w14:textId="77777777" w:rsidR="007132DC" w:rsidRPr="00D8063B" w:rsidRDefault="007132DC" w:rsidP="007132DC">
            <w:pPr>
              <w:pStyle w:val="NormalLeft"/>
              <w:rPr>
                <w:lang w:val="en-GB"/>
              </w:rPr>
            </w:pPr>
            <w:r w:rsidRPr="00D8063B">
              <w:rPr>
                <w:lang w:val="en-GB"/>
              </w:rPr>
              <w:t>External rating</w:t>
            </w:r>
          </w:p>
        </w:tc>
        <w:tc>
          <w:tcPr>
            <w:tcW w:w="6036" w:type="dxa"/>
            <w:tcBorders>
              <w:top w:val="single" w:sz="2" w:space="0" w:color="auto"/>
              <w:left w:val="single" w:sz="2" w:space="0" w:color="auto"/>
              <w:bottom w:val="single" w:sz="2" w:space="0" w:color="auto"/>
              <w:right w:val="single" w:sz="2" w:space="0" w:color="auto"/>
            </w:tcBorders>
          </w:tcPr>
          <w:p w14:paraId="6C74E861" w14:textId="0F553C98" w:rsidR="007132DC" w:rsidRPr="00D8063B" w:rsidRDefault="007132DC" w:rsidP="007132DC">
            <w:pPr>
              <w:pStyle w:val="NormalLeft"/>
              <w:rPr>
                <w:lang w:val="en-GB"/>
              </w:rPr>
            </w:pPr>
            <w:r w:rsidRPr="00D8063B">
              <w:rPr>
                <w:lang w:val="en-GB"/>
              </w:rPr>
              <w:t>Applicable at least to CIC categories 1</w:t>
            </w:r>
            <w:ins w:id="2107" w:author="Author">
              <w:r w:rsidRPr="00D8063B">
                <w:rPr>
                  <w:lang w:val="en-GB"/>
                </w:rPr>
                <w:t xml:space="preserve"> - Government bonds, 2 – Corporate bonds, 5 - Structured notes, 6 - Collateralised securities</w:t>
              </w:r>
              <w:r w:rsidR="004F2C22">
                <w:rPr>
                  <w:lang w:val="en-GB"/>
                </w:rPr>
                <w:t>,</w:t>
              </w:r>
              <w:r w:rsidRPr="00D8063B">
                <w:rPr>
                  <w:lang w:val="en-GB"/>
                </w:rPr>
                <w:t xml:space="preserve"> </w:t>
              </w:r>
              <w:r w:rsidR="004F2C22">
                <w:rPr>
                  <w:lang w:val="en-GB"/>
                </w:rPr>
                <w:t>CIC 87 and CIC 88</w:t>
              </w:r>
              <w:del w:id="2108" w:author="Author">
                <w:r w:rsidRPr="00D8063B" w:rsidDel="004F2C22">
                  <w:rPr>
                    <w:lang w:val="en-GB"/>
                  </w:rPr>
                  <w:delText xml:space="preserve">and 8 </w:delText>
                </w:r>
              </w:del>
            </w:ins>
            <w:del w:id="2109" w:author="Author">
              <w:r w:rsidR="005C1C1D" w:rsidRPr="00D8063B" w:rsidDel="004F2C22">
                <w:rPr>
                  <w:lang w:val="en-GB"/>
                </w:rPr>
                <w:delText>(</w:delText>
              </w:r>
            </w:del>
            <w:ins w:id="2110" w:author="Author">
              <w:del w:id="2111" w:author="Author">
                <w:r w:rsidRPr="00D8063B" w:rsidDel="004F2C22">
                  <w:rPr>
                    <w:lang w:val="en-GB"/>
                  </w:rPr>
                  <w:delText xml:space="preserve">- Mortgages and Loans, </w:delText>
                </w:r>
              </w:del>
            </w:ins>
            <w:del w:id="2112" w:author="Author">
              <w:r w:rsidRPr="00D8063B" w:rsidDel="004F2C22">
                <w:rPr>
                  <w:lang w:val="en-GB"/>
                </w:rPr>
                <w:delText>, 2, 5, 6 and 8</w:delText>
              </w:r>
            </w:del>
            <w:ins w:id="2113" w:author="Author">
              <w:del w:id="2114" w:author="Author">
                <w:r w:rsidRPr="00D8063B" w:rsidDel="004F2C22">
                  <w:rPr>
                    <w:lang w:val="en-GB"/>
                  </w:rPr>
                  <w:delText xml:space="preserve"> </w:delText>
                </w:r>
              </w:del>
            </w:ins>
            <w:del w:id="2115" w:author="Author">
              <w:r w:rsidRPr="00D8063B" w:rsidDel="004F2C22">
                <w:rPr>
                  <w:lang w:val="en-GB"/>
                </w:rPr>
                <w:delText xml:space="preserve">(Mortgages and Loans, </w:delText>
              </w:r>
            </w:del>
            <w:ins w:id="2116" w:author="Author">
              <w:del w:id="2117" w:author="Author">
                <w:r w:rsidRPr="00D8063B" w:rsidDel="004F2C22">
                  <w:rPr>
                    <w:lang w:val="en-GB"/>
                  </w:rPr>
                  <w:delText>(</w:delText>
                </w:r>
              </w:del>
            </w:ins>
            <w:del w:id="2118" w:author="Author">
              <w:r w:rsidRPr="00D8063B" w:rsidDel="004F2C22">
                <w:rPr>
                  <w:lang w:val="en-GB"/>
                </w:rPr>
                <w:delText>other than mortgages and loans to natural persons)</w:delText>
              </w:r>
            </w:del>
            <w:r w:rsidRPr="00D8063B">
              <w:rPr>
                <w:lang w:val="en-GB"/>
              </w:rPr>
              <w:t>, where available.</w:t>
            </w:r>
          </w:p>
          <w:p w14:paraId="5C03AFA6" w14:textId="77777777" w:rsidR="007132DC" w:rsidRPr="00D8063B" w:rsidRDefault="007132DC" w:rsidP="007132DC">
            <w:pPr>
              <w:pStyle w:val="NormalLeft"/>
              <w:rPr>
                <w:lang w:val="en-GB"/>
              </w:rPr>
            </w:pPr>
            <w:r w:rsidRPr="00D8063B">
              <w:rPr>
                <w:lang w:val="en-GB"/>
              </w:rPr>
              <w:t>This is the issue rating of the asset at the reporting reference date as provided by the nominated credit assessment institution (ECAI).</w:t>
            </w:r>
          </w:p>
          <w:p w14:paraId="1476480D" w14:textId="4076015A" w:rsidR="007132DC" w:rsidRPr="00D8063B" w:rsidRDefault="007132DC" w:rsidP="007132DC">
            <w:pPr>
              <w:pStyle w:val="NormalLeft"/>
              <w:rPr>
                <w:lang w:val="en-GB"/>
              </w:rPr>
            </w:pPr>
            <w:r w:rsidRPr="00D8063B">
              <w:rPr>
                <w:lang w:val="en-GB"/>
              </w:rPr>
              <w:t xml:space="preserve">If an issue rating is not available, the item shall be left blank.  </w:t>
            </w:r>
          </w:p>
          <w:p w14:paraId="18B6DEE9" w14:textId="32B3D1C7" w:rsidR="007132DC" w:rsidRPr="00D8063B" w:rsidRDefault="007132DC" w:rsidP="007132DC">
            <w:pPr>
              <w:pStyle w:val="NormalLeft"/>
              <w:rPr>
                <w:lang w:val="en-GB"/>
              </w:rPr>
            </w:pPr>
            <w:r w:rsidRPr="00D8063B">
              <w:rPr>
                <w:lang w:val="en-GB"/>
              </w:rPr>
              <w:t xml:space="preserve">In case ‘Multiple ECAI’ is reported in C0330 report the most representative external rating.  </w:t>
            </w:r>
          </w:p>
        </w:tc>
      </w:tr>
      <w:tr w:rsidR="007132DC" w:rsidRPr="00D8063B" w14:paraId="15E72573" w14:textId="77777777" w:rsidTr="00FC23C1">
        <w:tc>
          <w:tcPr>
            <w:tcW w:w="1486" w:type="dxa"/>
            <w:tcBorders>
              <w:top w:val="single" w:sz="2" w:space="0" w:color="auto"/>
              <w:left w:val="single" w:sz="2" w:space="0" w:color="auto"/>
              <w:bottom w:val="single" w:sz="2" w:space="0" w:color="auto"/>
              <w:right w:val="single" w:sz="2" w:space="0" w:color="auto"/>
            </w:tcBorders>
          </w:tcPr>
          <w:p w14:paraId="19FB578A" w14:textId="77777777" w:rsidR="007132DC" w:rsidRPr="00D8063B" w:rsidRDefault="007132DC" w:rsidP="007132DC">
            <w:pPr>
              <w:pStyle w:val="NormalLeft"/>
              <w:rPr>
                <w:lang w:val="en-GB"/>
              </w:rPr>
            </w:pPr>
            <w:r w:rsidRPr="00D8063B">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5A59F7D0" w14:textId="77777777" w:rsidR="007132DC" w:rsidRPr="00D8063B" w:rsidRDefault="007132DC" w:rsidP="007132DC">
            <w:pPr>
              <w:pStyle w:val="NormalLeft"/>
              <w:rPr>
                <w:lang w:val="en-GB"/>
              </w:rPr>
            </w:pPr>
            <w:r w:rsidRPr="00D8063B">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4884C69F" w14:textId="39DF8168" w:rsidR="007132DC" w:rsidRPr="00D8063B" w:rsidRDefault="007132DC" w:rsidP="007132DC">
            <w:pPr>
              <w:pStyle w:val="NormalLeft"/>
              <w:rPr>
                <w:lang w:val="en-GB"/>
              </w:rPr>
            </w:pPr>
            <w:r w:rsidRPr="00D8063B">
              <w:rPr>
                <w:lang w:val="en-GB"/>
              </w:rPr>
              <w:t xml:space="preserve">Identify the credit assessment institution (ECAI) giving the external rating in C0320, by using the </w:t>
            </w:r>
            <w:ins w:id="2119" w:author="Author">
              <w:r w:rsidR="007C39E9" w:rsidRPr="00D8063B">
                <w:rPr>
                  <w:lang w:val="en-GB"/>
                </w:rPr>
                <w:t xml:space="preserve">name of the ECAI as published on ESMA's website. </w:t>
              </w:r>
            </w:ins>
            <w:del w:id="2120" w:author="Author">
              <w:r w:rsidRPr="00D8063B" w:rsidDel="007C39E9">
                <w:rPr>
                  <w:lang w:val="en-GB"/>
                </w:rPr>
                <w:delText xml:space="preserve">following closed list. </w:delText>
              </w:r>
            </w:del>
            <w:r w:rsidRPr="00D8063B">
              <w:rPr>
                <w:lang w:val="en-GB"/>
              </w:rPr>
              <w:t xml:space="preserve">In case of ratings issued by subsidiaries of the ECAI please report the parent ECAI (the reference is </w:t>
            </w:r>
            <w:ins w:id="2121" w:author="Author">
              <w:r w:rsidR="00390FDF">
                <w:rPr>
                  <w:lang w:val="en-GB"/>
                </w:rPr>
                <w:t xml:space="preserve">made </w:t>
              </w:r>
            </w:ins>
            <w:r w:rsidRPr="00D8063B">
              <w:rPr>
                <w:lang w:val="en-GB"/>
              </w:rPr>
              <w:t xml:space="preserve">to ESMA list of credit rating agencies registered or certified in accordance with Regulation (EC) No 1060/2009 </w:t>
            </w:r>
            <w:del w:id="2122" w:author="Author">
              <w:r w:rsidRPr="00D8063B" w:rsidDel="00390FDF">
                <w:rPr>
                  <w:lang w:val="en-GB"/>
                </w:rPr>
                <w:delText xml:space="preserve">of the European Parliament and of the Council of 16 September 2009 </w:delText>
              </w:r>
            </w:del>
            <w:r w:rsidRPr="00D8063B">
              <w:rPr>
                <w:lang w:val="en-GB"/>
              </w:rPr>
              <w:t xml:space="preserve">on credit rating agencies). </w:t>
            </w:r>
            <w:del w:id="2123" w:author="Author">
              <w:r w:rsidRPr="00D8063B" w:rsidDel="007C39E9">
                <w:rPr>
                  <w:lang w:val="en-GB"/>
                </w:rPr>
                <w:delText>In case a new Credit Rating Agency is registered or certified by ESMA and while the closed list is not up-dated please report ‘Other nominated ECAI’.</w:delText>
              </w:r>
            </w:del>
          </w:p>
          <w:p w14:paraId="28C4965C" w14:textId="413A4B58" w:rsidR="007132DC" w:rsidRPr="00D8063B" w:rsidRDefault="007132DC" w:rsidP="007132DC">
            <w:pPr>
              <w:pStyle w:val="NormalLeft"/>
              <w:rPr>
                <w:lang w:val="en-GB"/>
              </w:rPr>
            </w:pPr>
            <w:r w:rsidRPr="00D8063B">
              <w:rPr>
                <w:lang w:val="en-GB"/>
              </w:rPr>
              <w:t xml:space="preserve">Applicable at least to CIC categories </w:t>
            </w:r>
            <w:ins w:id="2124" w:author="Author">
              <w:r w:rsidRPr="00D8063B">
                <w:rPr>
                  <w:lang w:val="en-GB"/>
                </w:rPr>
                <w:t>1 - Government bonds, 2 – Corporate bonds, 5 - Structured notes, 6 - Collateralised securities and 8 - Mortgages and Loans, (</w:t>
              </w:r>
            </w:ins>
            <w:del w:id="2125" w:author="Author">
              <w:r w:rsidRPr="00D8063B" w:rsidDel="00A030B1">
                <w:rPr>
                  <w:lang w:val="en-GB"/>
                </w:rPr>
                <w:delText xml:space="preserve">1, 2, 5, 6 and 8 (Mortgages and Loans, </w:delText>
              </w:r>
            </w:del>
            <w:r w:rsidRPr="00D8063B">
              <w:rPr>
                <w:lang w:val="en-GB"/>
              </w:rPr>
              <w:t xml:space="preserve">other than </w:t>
            </w:r>
            <w:ins w:id="2126" w:author="Author">
              <w:r w:rsidR="004F2C22">
                <w:rPr>
                  <w:lang w:val="en-GB"/>
                </w:rPr>
                <w:t>CIC 87 and CIC 88</w:t>
              </w:r>
            </w:ins>
            <w:del w:id="2127" w:author="Author">
              <w:r w:rsidRPr="00D8063B" w:rsidDel="004F2C22">
                <w:rPr>
                  <w:lang w:val="en-GB"/>
                </w:rPr>
                <w:delText>mortgages and loans to natural persons</w:delText>
              </w:r>
            </w:del>
            <w:r w:rsidRPr="00D8063B">
              <w:rPr>
                <w:lang w:val="en-GB"/>
              </w:rPr>
              <w:t xml:space="preserve">), where available.  </w:t>
            </w:r>
          </w:p>
          <w:p w14:paraId="71B87670" w14:textId="4E3AE687" w:rsidR="007132DC" w:rsidRPr="00D8063B" w:rsidDel="007C39E9" w:rsidRDefault="007132DC" w:rsidP="007C39E9">
            <w:pPr>
              <w:pStyle w:val="Point0"/>
              <w:rPr>
                <w:del w:id="2128" w:author="Author"/>
                <w:lang w:val="en-GB"/>
              </w:rPr>
            </w:pPr>
            <w:r w:rsidRPr="00D8063B">
              <w:rPr>
                <w:lang w:val="en-GB"/>
              </w:rPr>
              <w:tab/>
              <w:t>—</w:t>
            </w:r>
            <w:r w:rsidRPr="00D8063B">
              <w:rPr>
                <w:lang w:val="en-GB"/>
              </w:rPr>
              <w:tab/>
            </w:r>
            <w:del w:id="2129" w:author="Author">
              <w:r w:rsidRPr="00D8063B" w:rsidDel="007C39E9">
                <w:rPr>
                  <w:lang w:val="en-GB"/>
                </w:rPr>
                <w:delText>Euler Hermes Rating GmbH (LEI code: 391200QXGLWHK9VK6V27)</w:delText>
              </w:r>
            </w:del>
          </w:p>
          <w:p w14:paraId="4CA4A76A" w14:textId="60E70D65" w:rsidR="007132DC" w:rsidRPr="00D8063B" w:rsidDel="007C39E9" w:rsidRDefault="007132DC" w:rsidP="007C39E9">
            <w:pPr>
              <w:pStyle w:val="Point0"/>
              <w:rPr>
                <w:del w:id="2130" w:author="Author"/>
                <w:lang w:val="en-GB"/>
              </w:rPr>
            </w:pPr>
            <w:del w:id="2131" w:author="Author">
              <w:r w:rsidRPr="00D8063B" w:rsidDel="007C39E9">
                <w:rPr>
                  <w:lang w:val="en-GB"/>
                </w:rPr>
                <w:tab/>
                <w:delText>—</w:delText>
              </w:r>
              <w:r w:rsidRPr="00D8063B" w:rsidDel="007C39E9">
                <w:rPr>
                  <w:lang w:val="en-GB"/>
                </w:rPr>
                <w:tab/>
                <w:delText>Japan Credit Rating Agency Ltd (LEI code: 35380002378CEGMRVW86)</w:delText>
              </w:r>
            </w:del>
          </w:p>
          <w:p w14:paraId="63B769BE" w14:textId="78B03455" w:rsidR="007132DC" w:rsidRPr="00D8063B" w:rsidDel="007C39E9" w:rsidRDefault="007132DC">
            <w:pPr>
              <w:pStyle w:val="Point0"/>
              <w:rPr>
                <w:del w:id="2132" w:author="Author"/>
                <w:lang w:val="en-GB"/>
              </w:rPr>
            </w:pPr>
            <w:del w:id="2133" w:author="Author">
              <w:r w:rsidRPr="00D8063B" w:rsidDel="007C39E9">
                <w:rPr>
                  <w:lang w:val="en-GB"/>
                </w:rPr>
                <w:tab/>
                <w:delText>—</w:delText>
              </w:r>
              <w:r w:rsidRPr="00D8063B" w:rsidDel="007C39E9">
                <w:rPr>
                  <w:lang w:val="en-GB"/>
                </w:rPr>
                <w:tab/>
                <w:delText>BCRA-Credit Rating Agency AD (LEI code: 747800Z0IC3P66HTQ142)</w:delText>
              </w:r>
            </w:del>
          </w:p>
          <w:p w14:paraId="0E608EDE" w14:textId="6B5F66EC" w:rsidR="007132DC" w:rsidRPr="00D8063B" w:rsidDel="007C39E9" w:rsidRDefault="007132DC">
            <w:pPr>
              <w:pStyle w:val="Point0"/>
              <w:rPr>
                <w:del w:id="2134" w:author="Author"/>
                <w:lang w:val="en-GB"/>
              </w:rPr>
            </w:pPr>
            <w:del w:id="2135" w:author="Author">
              <w:r w:rsidRPr="00D8063B" w:rsidDel="007C39E9">
                <w:rPr>
                  <w:lang w:val="en-GB"/>
                </w:rPr>
                <w:tab/>
                <w:delText>—</w:delText>
              </w:r>
              <w:r w:rsidRPr="00D8063B" w:rsidDel="007C39E9">
                <w:rPr>
                  <w:lang w:val="en-GB"/>
                </w:rPr>
                <w:tab/>
                <w:delText>Creditreform Rating AG (LEI code: 391200PHL11KDUTTST66)</w:delText>
              </w:r>
            </w:del>
          </w:p>
          <w:p w14:paraId="2955A341" w14:textId="7FC2C823" w:rsidR="007132DC" w:rsidRPr="00D8063B" w:rsidDel="007C39E9" w:rsidRDefault="007132DC">
            <w:pPr>
              <w:pStyle w:val="Point0"/>
              <w:rPr>
                <w:del w:id="2136" w:author="Author"/>
                <w:lang w:val="en-GB"/>
              </w:rPr>
            </w:pPr>
            <w:del w:id="2137" w:author="Author">
              <w:r w:rsidRPr="00D8063B" w:rsidDel="007C39E9">
                <w:rPr>
                  <w:lang w:val="en-GB"/>
                </w:rPr>
                <w:tab/>
                <w:delText>—</w:delText>
              </w:r>
              <w:r w:rsidRPr="00D8063B" w:rsidDel="007C39E9">
                <w:rPr>
                  <w:lang w:val="en-GB"/>
                </w:rPr>
                <w:tab/>
                <w:delText>Scope Ratings GmbH (LEI code: 391200WU1EZUQFHDWE91)</w:delText>
              </w:r>
            </w:del>
          </w:p>
          <w:p w14:paraId="5564CED3" w14:textId="787F5B03" w:rsidR="007132DC" w:rsidRPr="00D8063B" w:rsidDel="007C39E9" w:rsidRDefault="007132DC">
            <w:pPr>
              <w:pStyle w:val="Point0"/>
              <w:rPr>
                <w:del w:id="2138" w:author="Author"/>
                <w:lang w:val="en-GB"/>
              </w:rPr>
            </w:pPr>
            <w:del w:id="2139" w:author="Author">
              <w:r w:rsidRPr="00D8063B" w:rsidDel="007C39E9">
                <w:rPr>
                  <w:lang w:val="en-GB"/>
                </w:rPr>
                <w:tab/>
                <w:delText>—</w:delText>
              </w:r>
              <w:r w:rsidRPr="00D8063B" w:rsidDel="007C39E9">
                <w:rPr>
                  <w:lang w:val="en-GB"/>
                </w:rPr>
                <w:tab/>
                <w:delText>ICAP Group SA (LEI code: 2138008U6LKT8VG2UK85)</w:delText>
              </w:r>
            </w:del>
          </w:p>
          <w:p w14:paraId="175F692B" w14:textId="75DB41BF" w:rsidR="007132DC" w:rsidRPr="00D8063B" w:rsidDel="007C39E9" w:rsidRDefault="007132DC">
            <w:pPr>
              <w:pStyle w:val="Point0"/>
              <w:rPr>
                <w:del w:id="2140" w:author="Author"/>
                <w:lang w:val="en-GB"/>
              </w:rPr>
            </w:pPr>
            <w:del w:id="2141" w:author="Author">
              <w:r w:rsidRPr="00D8063B" w:rsidDel="007C39E9">
                <w:rPr>
                  <w:lang w:val="en-GB"/>
                </w:rPr>
                <w:tab/>
                <w:delText>—</w:delText>
              </w:r>
              <w:r w:rsidRPr="00D8063B" w:rsidDel="007C39E9">
                <w:rPr>
                  <w:lang w:val="en-GB"/>
                </w:rPr>
                <w:tab/>
                <w:delText>GBB-Rating Gesellschaft für Bonitätsbeurteilung GmbH (LEI code: 391200OLWXCTKPADVV72)</w:delText>
              </w:r>
            </w:del>
          </w:p>
          <w:p w14:paraId="42525B68" w14:textId="1BCF079D" w:rsidR="007132DC" w:rsidRPr="00D8063B" w:rsidDel="007C39E9" w:rsidRDefault="007132DC">
            <w:pPr>
              <w:pStyle w:val="Point0"/>
              <w:rPr>
                <w:del w:id="2142" w:author="Author"/>
                <w:lang w:val="en-GB"/>
              </w:rPr>
            </w:pPr>
            <w:del w:id="2143" w:author="Author">
              <w:r w:rsidRPr="00D8063B" w:rsidDel="007C39E9">
                <w:rPr>
                  <w:lang w:val="en-GB"/>
                </w:rPr>
                <w:tab/>
                <w:delText>—</w:delText>
              </w:r>
              <w:r w:rsidRPr="00D8063B" w:rsidDel="007C39E9">
                <w:rPr>
                  <w:lang w:val="en-GB"/>
                </w:rPr>
                <w:tab/>
                <w:delText>ASSEKURATA Assekuranz Rating-Agentur GmbH (LEI code: 529900977LETWLJF3295)</w:delText>
              </w:r>
            </w:del>
          </w:p>
          <w:p w14:paraId="6C8974E1" w14:textId="411E076C" w:rsidR="007132DC" w:rsidRPr="00D8063B" w:rsidDel="007C39E9" w:rsidRDefault="007132DC">
            <w:pPr>
              <w:pStyle w:val="Point0"/>
              <w:rPr>
                <w:del w:id="2144" w:author="Author"/>
                <w:lang w:val="en-GB"/>
              </w:rPr>
            </w:pPr>
            <w:del w:id="2145" w:author="Author">
              <w:r w:rsidRPr="00D8063B" w:rsidDel="007C39E9">
                <w:rPr>
                  <w:lang w:val="en-GB"/>
                </w:rPr>
                <w:tab/>
                <w:delText>—</w:delText>
              </w:r>
              <w:r w:rsidRPr="00D8063B" w:rsidDel="007C39E9">
                <w:rPr>
                  <w:lang w:val="en-GB"/>
                </w:rPr>
                <w:tab/>
                <w:delText>ARC Ratings, S.A. (LEI code: 213800OZNJQMV6UA7D79)</w:delText>
              </w:r>
            </w:del>
          </w:p>
          <w:p w14:paraId="7055BC3E" w14:textId="48E42C3F" w:rsidR="007132DC" w:rsidRPr="00D8063B" w:rsidDel="007C39E9" w:rsidRDefault="007132DC">
            <w:pPr>
              <w:pStyle w:val="Point0"/>
              <w:rPr>
                <w:del w:id="2146" w:author="Author"/>
                <w:lang w:val="en-GB"/>
              </w:rPr>
            </w:pPr>
            <w:del w:id="2147" w:author="Author">
              <w:r w:rsidRPr="00D8063B" w:rsidDel="007C39E9">
                <w:rPr>
                  <w:lang w:val="en-GB"/>
                </w:rPr>
                <w:tab/>
                <w:delText>—</w:delText>
              </w:r>
              <w:r w:rsidRPr="00D8063B" w:rsidDel="007C39E9">
                <w:rPr>
                  <w:lang w:val="en-GB"/>
                </w:rPr>
                <w:tab/>
                <w:delText>AM Best Europe</w:delText>
              </w:r>
            </w:del>
          </w:p>
          <w:p w14:paraId="242394EE" w14:textId="45309B9F" w:rsidR="007132DC" w:rsidRPr="00D8063B" w:rsidDel="007C39E9" w:rsidRDefault="007132DC">
            <w:pPr>
              <w:pStyle w:val="Point0"/>
              <w:rPr>
                <w:del w:id="2148" w:author="Author"/>
                <w:lang w:val="en-GB"/>
              </w:rPr>
            </w:pPr>
            <w:del w:id="2149" w:author="Author">
              <w:r w:rsidRPr="00D8063B" w:rsidDel="007C39E9">
                <w:rPr>
                  <w:lang w:val="en-GB"/>
                </w:rPr>
                <w:tab/>
                <w:delText>—</w:delText>
              </w:r>
              <w:r w:rsidRPr="00D8063B" w:rsidDel="007C39E9">
                <w:rPr>
                  <w:lang w:val="en-GB"/>
                </w:rPr>
                <w:tab/>
                <w:delText>A.M. Best (EU) Rating Services B.V. (LEI code: 549300Z2RUKFKV7GON79)</w:delText>
              </w:r>
            </w:del>
          </w:p>
          <w:p w14:paraId="0415326D" w14:textId="638944D0" w:rsidR="007132DC" w:rsidRPr="00D8063B" w:rsidDel="007C39E9" w:rsidRDefault="007132DC">
            <w:pPr>
              <w:pStyle w:val="Point0"/>
              <w:rPr>
                <w:del w:id="2150" w:author="Author"/>
                <w:lang w:val="en-GB"/>
              </w:rPr>
            </w:pPr>
            <w:del w:id="2151" w:author="Author">
              <w:r w:rsidRPr="00D8063B" w:rsidDel="007C39E9">
                <w:rPr>
                  <w:lang w:val="en-GB"/>
                </w:rPr>
                <w:tab/>
                <w:delText>—</w:delText>
              </w:r>
              <w:r w:rsidRPr="00D8063B" w:rsidDel="007C39E9">
                <w:rPr>
                  <w:lang w:val="en-GB"/>
                </w:rPr>
                <w:tab/>
                <w:delText>AM Best Europe-Rating Services Ltd. (AMBERS) (LEI code: 549300VO8J8E5IQV1T26)</w:delText>
              </w:r>
            </w:del>
          </w:p>
          <w:p w14:paraId="3C3C2969" w14:textId="3CB89741" w:rsidR="007132DC" w:rsidRPr="00D8063B" w:rsidDel="007C39E9" w:rsidRDefault="007132DC">
            <w:pPr>
              <w:pStyle w:val="Point0"/>
              <w:rPr>
                <w:del w:id="2152" w:author="Author"/>
                <w:lang w:val="en-GB"/>
              </w:rPr>
            </w:pPr>
            <w:del w:id="2153" w:author="Author">
              <w:r w:rsidRPr="00D8063B" w:rsidDel="007C39E9">
                <w:rPr>
                  <w:lang w:val="en-GB"/>
                </w:rPr>
                <w:tab/>
                <w:delText>—</w:delText>
              </w:r>
              <w:r w:rsidRPr="00D8063B" w:rsidDel="007C39E9">
                <w:rPr>
                  <w:lang w:val="en-GB"/>
                </w:rPr>
                <w:tab/>
                <w:delText>DBRS Ratings Limited (LEI code: 5493008CGCDQLGT3EH93)</w:delText>
              </w:r>
            </w:del>
          </w:p>
          <w:p w14:paraId="6B0D6241" w14:textId="69E480C9" w:rsidR="007132DC" w:rsidRPr="00D8063B" w:rsidDel="007C39E9" w:rsidRDefault="007132DC">
            <w:pPr>
              <w:pStyle w:val="Point0"/>
              <w:rPr>
                <w:del w:id="2154" w:author="Author"/>
                <w:lang w:val="en-GB"/>
              </w:rPr>
            </w:pPr>
            <w:del w:id="2155" w:author="Author">
              <w:r w:rsidRPr="00D8063B" w:rsidDel="007C39E9">
                <w:rPr>
                  <w:lang w:val="en-GB"/>
                </w:rPr>
                <w:tab/>
                <w:delText>—</w:delText>
              </w:r>
              <w:r w:rsidRPr="00D8063B" w:rsidDel="007C39E9">
                <w:rPr>
                  <w:lang w:val="en-GB"/>
                </w:rPr>
                <w:tab/>
                <w:delText>Fitch</w:delText>
              </w:r>
            </w:del>
          </w:p>
          <w:p w14:paraId="7B7F51E5" w14:textId="3425E334" w:rsidR="007132DC" w:rsidRPr="00D8063B" w:rsidDel="007C39E9" w:rsidRDefault="007132DC">
            <w:pPr>
              <w:pStyle w:val="Point0"/>
              <w:rPr>
                <w:del w:id="2156" w:author="Author"/>
                <w:lang w:val="en-GB"/>
              </w:rPr>
            </w:pPr>
            <w:del w:id="2157" w:author="Author">
              <w:r w:rsidRPr="00D8063B" w:rsidDel="007C39E9">
                <w:rPr>
                  <w:lang w:val="en-GB"/>
                </w:rPr>
                <w:tab/>
                <w:delText>—</w:delText>
              </w:r>
              <w:r w:rsidRPr="00D8063B" w:rsidDel="007C39E9">
                <w:rPr>
                  <w:lang w:val="en-GB"/>
                </w:rPr>
                <w:tab/>
                <w:delText>Fitch France S.A.S. (LEI code: 2138009Y4TCZT6QOJO69)</w:delText>
              </w:r>
            </w:del>
          </w:p>
          <w:p w14:paraId="5E75A8D0" w14:textId="47E0F76B" w:rsidR="007132DC" w:rsidRPr="00D8063B" w:rsidDel="007C39E9" w:rsidRDefault="007132DC">
            <w:pPr>
              <w:pStyle w:val="Point0"/>
              <w:rPr>
                <w:del w:id="2158" w:author="Author"/>
                <w:lang w:val="en-GB"/>
              </w:rPr>
            </w:pPr>
            <w:del w:id="2159" w:author="Author">
              <w:r w:rsidRPr="00D8063B" w:rsidDel="007C39E9">
                <w:rPr>
                  <w:lang w:val="en-GB"/>
                </w:rPr>
                <w:tab/>
                <w:delText>—</w:delText>
              </w:r>
              <w:r w:rsidRPr="00D8063B" w:rsidDel="007C39E9">
                <w:rPr>
                  <w:lang w:val="en-GB"/>
                </w:rPr>
                <w:tab/>
                <w:delText>Fitch Deutschland GmbH (LEI code: 213800JEMOT1H45VN340)</w:delText>
              </w:r>
            </w:del>
          </w:p>
          <w:p w14:paraId="62DA1FAF" w14:textId="0D6FD166" w:rsidR="007132DC" w:rsidRPr="00D8063B" w:rsidDel="007C39E9" w:rsidRDefault="007132DC">
            <w:pPr>
              <w:pStyle w:val="Point0"/>
              <w:rPr>
                <w:del w:id="2160" w:author="Author"/>
                <w:lang w:val="en-GB"/>
              </w:rPr>
            </w:pPr>
            <w:del w:id="2161" w:author="Author">
              <w:r w:rsidRPr="00D8063B" w:rsidDel="007C39E9">
                <w:rPr>
                  <w:lang w:val="en-GB"/>
                </w:rPr>
                <w:tab/>
                <w:delText>—</w:delText>
              </w:r>
              <w:r w:rsidRPr="00D8063B" w:rsidDel="007C39E9">
                <w:rPr>
                  <w:lang w:val="en-GB"/>
                </w:rPr>
                <w:tab/>
                <w:delText>Fitch Italia S.p.A. (LEI code: 213800POJ9QSCHL3KR31)</w:delText>
              </w:r>
            </w:del>
          </w:p>
          <w:p w14:paraId="64FE5A88" w14:textId="2775196E" w:rsidR="007132DC" w:rsidRPr="00D8063B" w:rsidDel="007C39E9" w:rsidRDefault="007132DC">
            <w:pPr>
              <w:pStyle w:val="Point0"/>
              <w:rPr>
                <w:del w:id="2162" w:author="Author"/>
                <w:lang w:val="en-GB"/>
              </w:rPr>
            </w:pPr>
            <w:del w:id="2163" w:author="Author">
              <w:r w:rsidRPr="00D8063B" w:rsidDel="007C39E9">
                <w:rPr>
                  <w:lang w:val="en-GB"/>
                </w:rPr>
                <w:tab/>
                <w:delText>—</w:delText>
              </w:r>
              <w:r w:rsidRPr="00D8063B" w:rsidDel="007C39E9">
                <w:rPr>
                  <w:lang w:val="en-GB"/>
                </w:rPr>
                <w:tab/>
                <w:delText>Fitch Polska S.A. (LEI code: 213800RYJTJPW2WD5704)</w:delText>
              </w:r>
            </w:del>
          </w:p>
          <w:p w14:paraId="0CE40B12" w14:textId="62224B4F" w:rsidR="007132DC" w:rsidRPr="00D8063B" w:rsidDel="007C39E9" w:rsidRDefault="007132DC">
            <w:pPr>
              <w:pStyle w:val="Point0"/>
              <w:rPr>
                <w:del w:id="2164" w:author="Author"/>
                <w:lang w:val="en-GB"/>
              </w:rPr>
            </w:pPr>
            <w:del w:id="2165" w:author="Author">
              <w:r w:rsidRPr="00D8063B" w:rsidDel="007C39E9">
                <w:rPr>
                  <w:lang w:val="en-GB"/>
                </w:rPr>
                <w:tab/>
                <w:delText>—</w:delText>
              </w:r>
              <w:r w:rsidRPr="00D8063B" w:rsidDel="007C39E9">
                <w:rPr>
                  <w:lang w:val="en-GB"/>
                </w:rPr>
                <w:tab/>
                <w:delText>Fitch Ratings España S.A.U. (LEI code: 213800RENFIIODKETE60)</w:delText>
              </w:r>
            </w:del>
          </w:p>
          <w:p w14:paraId="23896817" w14:textId="758FF8BC" w:rsidR="007132DC" w:rsidRPr="00D8063B" w:rsidDel="007C39E9" w:rsidRDefault="007132DC">
            <w:pPr>
              <w:pStyle w:val="Point0"/>
              <w:rPr>
                <w:del w:id="2166" w:author="Author"/>
                <w:lang w:val="en-GB"/>
              </w:rPr>
            </w:pPr>
            <w:del w:id="2167" w:author="Author">
              <w:r w:rsidRPr="00D8063B" w:rsidDel="007C39E9">
                <w:rPr>
                  <w:lang w:val="en-GB"/>
                </w:rPr>
                <w:tab/>
                <w:delText>—</w:delText>
              </w:r>
              <w:r w:rsidRPr="00D8063B" w:rsidDel="007C39E9">
                <w:rPr>
                  <w:lang w:val="en-GB"/>
                </w:rPr>
                <w:tab/>
                <w:delText>Fitch Ratings Limited (LEI code: 2138009F8YAHVC8W3Q52)</w:delText>
              </w:r>
            </w:del>
          </w:p>
          <w:p w14:paraId="696AF6D2" w14:textId="17B6E0C9" w:rsidR="007132DC" w:rsidRPr="00D8063B" w:rsidDel="007C39E9" w:rsidRDefault="007132DC">
            <w:pPr>
              <w:pStyle w:val="Point0"/>
              <w:rPr>
                <w:del w:id="2168" w:author="Author"/>
                <w:lang w:val="en-GB"/>
              </w:rPr>
            </w:pPr>
            <w:del w:id="2169" w:author="Author">
              <w:r w:rsidRPr="00D8063B" w:rsidDel="007C39E9">
                <w:rPr>
                  <w:lang w:val="en-GB"/>
                </w:rPr>
                <w:tab/>
                <w:delText>—</w:delText>
              </w:r>
              <w:r w:rsidRPr="00D8063B" w:rsidDel="007C39E9">
                <w:rPr>
                  <w:lang w:val="en-GB"/>
                </w:rPr>
                <w:tab/>
                <w:delText>Fitch Ratings CIS Limited (LEI code: 213800B7528Q4DIF2G76)</w:delText>
              </w:r>
            </w:del>
          </w:p>
          <w:p w14:paraId="478BC688" w14:textId="1851327B" w:rsidR="007132DC" w:rsidRPr="00D8063B" w:rsidDel="007C39E9" w:rsidRDefault="007132DC">
            <w:pPr>
              <w:pStyle w:val="Point0"/>
              <w:rPr>
                <w:del w:id="2170" w:author="Author"/>
                <w:lang w:val="en-GB"/>
              </w:rPr>
            </w:pPr>
            <w:del w:id="2171" w:author="Author">
              <w:r w:rsidRPr="00D8063B" w:rsidDel="007C39E9">
                <w:rPr>
                  <w:lang w:val="en-GB"/>
                </w:rPr>
                <w:tab/>
                <w:delText>—</w:delText>
              </w:r>
              <w:r w:rsidRPr="00D8063B" w:rsidDel="007C39E9">
                <w:rPr>
                  <w:lang w:val="en-GB"/>
                </w:rPr>
                <w:tab/>
                <w:delText>Moody’s</w:delText>
              </w:r>
            </w:del>
          </w:p>
          <w:p w14:paraId="584C2CFE" w14:textId="6F826B40" w:rsidR="007132DC" w:rsidRPr="00D8063B" w:rsidDel="007C39E9" w:rsidRDefault="007132DC">
            <w:pPr>
              <w:pStyle w:val="Point0"/>
              <w:rPr>
                <w:del w:id="2172" w:author="Author"/>
                <w:lang w:val="en-GB"/>
              </w:rPr>
            </w:pPr>
            <w:del w:id="2173" w:author="Author">
              <w:r w:rsidRPr="00D8063B" w:rsidDel="007C39E9">
                <w:rPr>
                  <w:lang w:val="en-GB"/>
                </w:rPr>
                <w:tab/>
                <w:delText>—</w:delText>
              </w:r>
              <w:r w:rsidRPr="00D8063B" w:rsidDel="007C39E9">
                <w:rPr>
                  <w:lang w:val="en-GB"/>
                </w:rPr>
                <w:tab/>
                <w:delText>Moody’s Investors Service Cyprus Ltd (LEI code: 549300V4LCOYCMNUVR81)</w:delText>
              </w:r>
            </w:del>
          </w:p>
          <w:p w14:paraId="7D66E117" w14:textId="7450BDDB" w:rsidR="007132DC" w:rsidRPr="00D8063B" w:rsidDel="007C39E9" w:rsidRDefault="007132DC">
            <w:pPr>
              <w:pStyle w:val="Point0"/>
              <w:rPr>
                <w:del w:id="2174" w:author="Author"/>
                <w:lang w:val="en-GB"/>
              </w:rPr>
            </w:pPr>
            <w:del w:id="2175" w:author="Author">
              <w:r w:rsidRPr="00D8063B" w:rsidDel="007C39E9">
                <w:rPr>
                  <w:lang w:val="en-GB"/>
                </w:rPr>
                <w:tab/>
                <w:delText>—</w:delText>
              </w:r>
              <w:r w:rsidRPr="00D8063B" w:rsidDel="007C39E9">
                <w:rPr>
                  <w:lang w:val="en-GB"/>
                </w:rPr>
                <w:tab/>
                <w:delText>Moody’s France S.A.S. (LEI code: 549300EB2XQYRSE54F02)</w:delText>
              </w:r>
            </w:del>
          </w:p>
          <w:p w14:paraId="6ED620DF" w14:textId="3801F0C3" w:rsidR="007132DC" w:rsidRPr="00D8063B" w:rsidDel="007C39E9" w:rsidRDefault="007132DC">
            <w:pPr>
              <w:pStyle w:val="Point0"/>
              <w:rPr>
                <w:del w:id="2176" w:author="Author"/>
                <w:lang w:val="en-GB"/>
              </w:rPr>
            </w:pPr>
            <w:del w:id="2177" w:author="Author">
              <w:r w:rsidRPr="00D8063B" w:rsidDel="007C39E9">
                <w:rPr>
                  <w:lang w:val="en-GB"/>
                </w:rPr>
                <w:tab/>
                <w:delText>—</w:delText>
              </w:r>
              <w:r w:rsidRPr="00D8063B" w:rsidDel="007C39E9">
                <w:rPr>
                  <w:lang w:val="en-GB"/>
                </w:rPr>
                <w:tab/>
                <w:delText>Moody’s Deutschland GmbH (LEI code: 549300M5JMGHVTWYZH47)</w:delText>
              </w:r>
            </w:del>
          </w:p>
          <w:p w14:paraId="27B7EC0C" w14:textId="0AD60F8A" w:rsidR="007132DC" w:rsidRPr="00D8063B" w:rsidDel="007C39E9" w:rsidRDefault="007132DC">
            <w:pPr>
              <w:pStyle w:val="Point0"/>
              <w:rPr>
                <w:del w:id="2178" w:author="Author"/>
                <w:lang w:val="en-GB"/>
              </w:rPr>
            </w:pPr>
            <w:del w:id="2179" w:author="Author">
              <w:r w:rsidRPr="00D8063B" w:rsidDel="007C39E9">
                <w:rPr>
                  <w:lang w:val="en-GB"/>
                </w:rPr>
                <w:tab/>
                <w:delText>—</w:delText>
              </w:r>
              <w:r w:rsidRPr="00D8063B" w:rsidDel="007C39E9">
                <w:rPr>
                  <w:lang w:val="en-GB"/>
                </w:rPr>
                <w:tab/>
                <w:delText>Moody’s Italia S.r.l. (LEI code: 549300GMXJ4QK70UOU68)</w:delText>
              </w:r>
            </w:del>
          </w:p>
          <w:p w14:paraId="55E74487" w14:textId="28BDA01A" w:rsidR="007132DC" w:rsidRPr="00D8063B" w:rsidDel="007C39E9" w:rsidRDefault="007132DC">
            <w:pPr>
              <w:pStyle w:val="Point0"/>
              <w:rPr>
                <w:del w:id="2180" w:author="Author"/>
                <w:lang w:val="en-GB"/>
              </w:rPr>
            </w:pPr>
            <w:del w:id="2181" w:author="Author">
              <w:r w:rsidRPr="00D8063B" w:rsidDel="007C39E9">
                <w:rPr>
                  <w:lang w:val="en-GB"/>
                </w:rPr>
                <w:tab/>
                <w:delText>—</w:delText>
              </w:r>
              <w:r w:rsidRPr="00D8063B" w:rsidDel="007C39E9">
                <w:rPr>
                  <w:lang w:val="en-GB"/>
                </w:rPr>
                <w:tab/>
                <w:delText>Moody’s Investors Service España S.A. (LEI code: 5493005X59ILY4BGJK90)</w:delText>
              </w:r>
            </w:del>
          </w:p>
          <w:p w14:paraId="243CC36A" w14:textId="45BB2586" w:rsidR="007132DC" w:rsidRPr="00D8063B" w:rsidDel="007C39E9" w:rsidRDefault="007132DC">
            <w:pPr>
              <w:pStyle w:val="Point0"/>
              <w:rPr>
                <w:del w:id="2182" w:author="Author"/>
                <w:lang w:val="en-GB"/>
              </w:rPr>
            </w:pPr>
            <w:del w:id="2183" w:author="Author">
              <w:r w:rsidRPr="00D8063B" w:rsidDel="007C39E9">
                <w:rPr>
                  <w:lang w:val="en-GB"/>
                </w:rPr>
                <w:tab/>
                <w:delText>—</w:delText>
              </w:r>
              <w:r w:rsidRPr="00D8063B" w:rsidDel="007C39E9">
                <w:rPr>
                  <w:lang w:val="en-GB"/>
                </w:rPr>
                <w:tab/>
                <w:delText>Moody’s Investors Service Ltd (LEI code: 549300SM89WABHDNJ349)</w:delText>
              </w:r>
            </w:del>
          </w:p>
          <w:p w14:paraId="4A218137" w14:textId="5DC64D55" w:rsidR="007132DC" w:rsidRPr="00D8063B" w:rsidDel="007C39E9" w:rsidRDefault="007132DC">
            <w:pPr>
              <w:pStyle w:val="Point0"/>
              <w:rPr>
                <w:del w:id="2184" w:author="Author"/>
                <w:lang w:val="en-GB"/>
              </w:rPr>
            </w:pPr>
            <w:del w:id="2185" w:author="Author">
              <w:r w:rsidRPr="00D8063B" w:rsidDel="007C39E9">
                <w:rPr>
                  <w:lang w:val="en-GB"/>
                </w:rPr>
                <w:tab/>
                <w:delText>—</w:delText>
              </w:r>
              <w:r w:rsidRPr="00D8063B" w:rsidDel="007C39E9">
                <w:rPr>
                  <w:lang w:val="en-GB"/>
                </w:rPr>
                <w:tab/>
                <w:delText>Moody’s Investors Service EMEA Ltd (LEI code: 54930009NU3JYS1HTT72)</w:delText>
              </w:r>
            </w:del>
          </w:p>
          <w:p w14:paraId="0266EE4E" w14:textId="22787FC3" w:rsidR="007132DC" w:rsidRPr="00D8063B" w:rsidDel="007C39E9" w:rsidRDefault="007132DC">
            <w:pPr>
              <w:pStyle w:val="Point0"/>
              <w:rPr>
                <w:del w:id="2186" w:author="Author"/>
                <w:lang w:val="en-GB"/>
              </w:rPr>
            </w:pPr>
            <w:del w:id="2187" w:author="Author">
              <w:r w:rsidRPr="00D8063B" w:rsidDel="007C39E9">
                <w:rPr>
                  <w:lang w:val="en-GB"/>
                </w:rPr>
                <w:tab/>
                <w:delText>—</w:delText>
              </w:r>
              <w:r w:rsidRPr="00D8063B" w:rsidDel="007C39E9">
                <w:rPr>
                  <w:lang w:val="en-GB"/>
                </w:rPr>
                <w:tab/>
                <w:delText>Moody’s Investors Service (Nordics) AB (LEI code: 549300W79ZVFWJCD2Z23)</w:delText>
              </w:r>
            </w:del>
          </w:p>
          <w:p w14:paraId="41D0D936" w14:textId="7D385FE0" w:rsidR="007132DC" w:rsidRPr="00D8063B" w:rsidDel="007C39E9" w:rsidRDefault="007132DC">
            <w:pPr>
              <w:pStyle w:val="Point0"/>
              <w:rPr>
                <w:del w:id="2188" w:author="Author"/>
                <w:lang w:val="en-GB"/>
              </w:rPr>
            </w:pPr>
            <w:del w:id="2189" w:author="Author">
              <w:r w:rsidRPr="00D8063B" w:rsidDel="007C39E9">
                <w:rPr>
                  <w:lang w:val="en-GB"/>
                </w:rPr>
                <w:tab/>
                <w:delText>—</w:delText>
              </w:r>
              <w:r w:rsidRPr="00D8063B" w:rsidDel="007C39E9">
                <w:rPr>
                  <w:lang w:val="en-GB"/>
                </w:rPr>
                <w:tab/>
                <w:delText>Standard &amp; Poor’s</w:delText>
              </w:r>
            </w:del>
          </w:p>
          <w:p w14:paraId="0429D346" w14:textId="328F3F3E" w:rsidR="007132DC" w:rsidRPr="00D8063B" w:rsidDel="007C39E9" w:rsidRDefault="007132DC">
            <w:pPr>
              <w:pStyle w:val="Point0"/>
              <w:rPr>
                <w:del w:id="2190" w:author="Author"/>
                <w:lang w:val="en-GB"/>
              </w:rPr>
            </w:pPr>
            <w:del w:id="2191" w:author="Author">
              <w:r w:rsidRPr="00D8063B" w:rsidDel="007C39E9">
                <w:rPr>
                  <w:lang w:val="en-GB"/>
                </w:rPr>
                <w:tab/>
                <w:delText>—</w:delText>
              </w:r>
              <w:r w:rsidRPr="00D8063B" w:rsidDel="007C39E9">
                <w:rPr>
                  <w:lang w:val="en-GB"/>
                </w:rPr>
                <w:tab/>
                <w:delText>S&amp;P Global Ratings Europe Limited (LEI code:5493008B2TU3S6QE1E12)</w:delText>
              </w:r>
            </w:del>
          </w:p>
          <w:p w14:paraId="539AE910" w14:textId="30F7C6C5" w:rsidR="007132DC" w:rsidRPr="00D8063B" w:rsidDel="007C39E9" w:rsidRDefault="007132DC">
            <w:pPr>
              <w:pStyle w:val="Point0"/>
              <w:rPr>
                <w:del w:id="2192" w:author="Author"/>
                <w:lang w:val="en-GB"/>
              </w:rPr>
            </w:pPr>
            <w:del w:id="2193" w:author="Author">
              <w:r w:rsidRPr="00D8063B" w:rsidDel="007C39E9">
                <w:rPr>
                  <w:lang w:val="en-GB"/>
                </w:rPr>
                <w:tab/>
                <w:delText>—</w:delText>
              </w:r>
              <w:r w:rsidRPr="00D8063B" w:rsidDel="007C39E9">
                <w:rPr>
                  <w:lang w:val="en-GB"/>
                </w:rPr>
                <w:tab/>
                <w:delText>CRIF Ratings S.r.l. (LEI code: 8156001AB6A1D740F237)</w:delText>
              </w:r>
            </w:del>
          </w:p>
          <w:p w14:paraId="78EBF356" w14:textId="0EAFC0DD" w:rsidR="007132DC" w:rsidRPr="00D8063B" w:rsidDel="007C39E9" w:rsidRDefault="007132DC">
            <w:pPr>
              <w:pStyle w:val="Point0"/>
              <w:rPr>
                <w:del w:id="2194" w:author="Author"/>
                <w:lang w:val="en-GB"/>
              </w:rPr>
            </w:pPr>
            <w:del w:id="2195" w:author="Author">
              <w:r w:rsidRPr="00D8063B" w:rsidDel="007C39E9">
                <w:rPr>
                  <w:lang w:val="en-GB"/>
                </w:rPr>
                <w:tab/>
                <w:delText>—</w:delText>
              </w:r>
              <w:r w:rsidRPr="00D8063B" w:rsidDel="007C39E9">
                <w:rPr>
                  <w:lang w:val="en-GB"/>
                </w:rPr>
                <w:tab/>
                <w:delText>Capital Intelligence Ratings Ltd (LEI code: 549300RE88OJP9J24Z18)</w:delText>
              </w:r>
            </w:del>
          </w:p>
          <w:p w14:paraId="0EE312FF" w14:textId="509B571F" w:rsidR="007132DC" w:rsidRPr="00D8063B" w:rsidDel="007C39E9" w:rsidRDefault="007132DC">
            <w:pPr>
              <w:pStyle w:val="Point0"/>
              <w:rPr>
                <w:del w:id="2196" w:author="Author"/>
                <w:lang w:val="en-GB"/>
              </w:rPr>
            </w:pPr>
            <w:del w:id="2197" w:author="Author">
              <w:r w:rsidRPr="00D8063B" w:rsidDel="007C39E9">
                <w:rPr>
                  <w:lang w:val="en-GB"/>
                </w:rPr>
                <w:tab/>
                <w:delText>—</w:delText>
              </w:r>
              <w:r w:rsidRPr="00D8063B" w:rsidDel="007C39E9">
                <w:rPr>
                  <w:lang w:val="en-GB"/>
                </w:rPr>
                <w:tab/>
                <w:delText>European Rating Agency, a.s. (LEI code: 097900BFME0000038276)</w:delText>
              </w:r>
            </w:del>
          </w:p>
          <w:p w14:paraId="385C71B7" w14:textId="6F4C5D04" w:rsidR="007132DC" w:rsidRPr="00D8063B" w:rsidDel="007C39E9" w:rsidRDefault="007132DC">
            <w:pPr>
              <w:pStyle w:val="Point0"/>
              <w:rPr>
                <w:del w:id="2198" w:author="Author"/>
                <w:lang w:val="en-GB"/>
              </w:rPr>
            </w:pPr>
            <w:del w:id="2199" w:author="Author">
              <w:r w:rsidRPr="00D8063B" w:rsidDel="007C39E9">
                <w:rPr>
                  <w:lang w:val="en-GB"/>
                </w:rPr>
                <w:tab/>
                <w:delText>—</w:delText>
              </w:r>
              <w:r w:rsidRPr="00D8063B" w:rsidDel="007C39E9">
                <w:rPr>
                  <w:lang w:val="en-GB"/>
                </w:rPr>
                <w:tab/>
                <w:delText>Axesor Risk Management SL (LEI code: 959800EC2RH76JYS3844)</w:delText>
              </w:r>
            </w:del>
          </w:p>
          <w:p w14:paraId="4D835258" w14:textId="16BBC333" w:rsidR="007132DC" w:rsidRPr="00D8063B" w:rsidDel="007C39E9" w:rsidRDefault="007132DC">
            <w:pPr>
              <w:pStyle w:val="Point0"/>
              <w:rPr>
                <w:del w:id="2200" w:author="Author"/>
                <w:lang w:val="en-GB"/>
              </w:rPr>
            </w:pPr>
            <w:del w:id="2201" w:author="Author">
              <w:r w:rsidRPr="00D8063B" w:rsidDel="007C39E9">
                <w:rPr>
                  <w:lang w:val="en-GB"/>
                </w:rPr>
                <w:tab/>
                <w:delText>—</w:delText>
              </w:r>
              <w:r w:rsidRPr="00D8063B" w:rsidDel="007C39E9">
                <w:rPr>
                  <w:lang w:val="en-GB"/>
                </w:rPr>
                <w:tab/>
                <w:delText>Cerved Rating Agency S.p.A. (LEI code: 8156004AB6C992A99368)</w:delText>
              </w:r>
            </w:del>
          </w:p>
          <w:p w14:paraId="41FAE424" w14:textId="5177D107" w:rsidR="007132DC" w:rsidRPr="00D8063B" w:rsidDel="007C39E9" w:rsidRDefault="007132DC">
            <w:pPr>
              <w:pStyle w:val="Point0"/>
              <w:rPr>
                <w:del w:id="2202" w:author="Author"/>
                <w:lang w:val="en-GB"/>
              </w:rPr>
            </w:pPr>
            <w:del w:id="2203" w:author="Author">
              <w:r w:rsidRPr="00D8063B" w:rsidDel="007C39E9">
                <w:rPr>
                  <w:lang w:val="en-GB"/>
                </w:rPr>
                <w:tab/>
                <w:delText>—</w:delText>
              </w:r>
              <w:r w:rsidRPr="00D8063B" w:rsidDel="007C39E9">
                <w:rPr>
                  <w:lang w:val="en-GB"/>
                </w:rPr>
                <w:tab/>
                <w:delText>Kroll Bond Rating Agency (LEI code: 549300QYZ5CZYXTNZ676)</w:delText>
              </w:r>
            </w:del>
          </w:p>
          <w:p w14:paraId="510F21AD" w14:textId="590E3AE5" w:rsidR="007132DC" w:rsidRPr="00D8063B" w:rsidDel="007C39E9" w:rsidRDefault="007132DC">
            <w:pPr>
              <w:pStyle w:val="Point0"/>
              <w:rPr>
                <w:del w:id="2204" w:author="Author"/>
                <w:lang w:val="en-GB"/>
              </w:rPr>
            </w:pPr>
            <w:del w:id="2205" w:author="Author">
              <w:r w:rsidRPr="00D8063B" w:rsidDel="007C39E9">
                <w:rPr>
                  <w:lang w:val="en-GB"/>
                </w:rPr>
                <w:tab/>
                <w:delText>—</w:delText>
              </w:r>
              <w:r w:rsidRPr="00D8063B" w:rsidDel="007C39E9">
                <w:rPr>
                  <w:lang w:val="en-GB"/>
                </w:rPr>
                <w:tab/>
                <w:delText>The Economist Intelligence Unit Ltd (LEI code: 213800Q7GRZWF95EWN10)</w:delText>
              </w:r>
            </w:del>
          </w:p>
          <w:p w14:paraId="4C8BD991" w14:textId="31368F0F" w:rsidR="007132DC" w:rsidRPr="00D8063B" w:rsidDel="007C39E9" w:rsidRDefault="007132DC">
            <w:pPr>
              <w:pStyle w:val="Point0"/>
              <w:rPr>
                <w:del w:id="2206" w:author="Author"/>
                <w:lang w:val="en-GB"/>
              </w:rPr>
            </w:pPr>
            <w:del w:id="2207" w:author="Author">
              <w:r w:rsidRPr="00D8063B" w:rsidDel="007C39E9">
                <w:rPr>
                  <w:lang w:val="en-GB"/>
                </w:rPr>
                <w:tab/>
                <w:delText>—</w:delText>
              </w:r>
              <w:r w:rsidRPr="00D8063B" w:rsidDel="007C39E9">
                <w:rPr>
                  <w:lang w:val="en-GB"/>
                </w:rPr>
                <w:tab/>
                <w:delText>Dagong Europe Credit Rating Srl (Dagong Europe) (LEI code: 815600BF4FF53B7C6311)</w:delText>
              </w:r>
            </w:del>
          </w:p>
          <w:p w14:paraId="2C2662D9" w14:textId="479C9C9C" w:rsidR="007132DC" w:rsidRPr="00D8063B" w:rsidDel="007C39E9" w:rsidRDefault="007132DC">
            <w:pPr>
              <w:pStyle w:val="Point0"/>
              <w:rPr>
                <w:del w:id="2208" w:author="Author"/>
                <w:lang w:val="en-GB"/>
              </w:rPr>
            </w:pPr>
            <w:del w:id="2209" w:author="Author">
              <w:r w:rsidRPr="00D8063B" w:rsidDel="007C39E9">
                <w:rPr>
                  <w:lang w:val="en-GB"/>
                </w:rPr>
                <w:tab/>
                <w:delText>—</w:delText>
              </w:r>
              <w:r w:rsidRPr="00D8063B" w:rsidDel="007C39E9">
                <w:rPr>
                  <w:lang w:val="en-GB"/>
                </w:rPr>
                <w:tab/>
                <w:delText>Spread Research (LEI code: 969500HB6BVM2UJDOC52)</w:delText>
              </w:r>
            </w:del>
          </w:p>
          <w:p w14:paraId="57AAEA22" w14:textId="0ABEA27B" w:rsidR="007132DC" w:rsidRPr="00D8063B" w:rsidDel="007C39E9" w:rsidRDefault="007132DC">
            <w:pPr>
              <w:pStyle w:val="Point0"/>
              <w:rPr>
                <w:del w:id="2210" w:author="Author"/>
                <w:lang w:val="en-GB"/>
              </w:rPr>
            </w:pPr>
            <w:del w:id="2211" w:author="Author">
              <w:r w:rsidRPr="00D8063B" w:rsidDel="007C39E9">
                <w:rPr>
                  <w:lang w:val="en-GB"/>
                </w:rPr>
                <w:tab/>
                <w:delText>—</w:delText>
              </w:r>
              <w:r w:rsidRPr="00D8063B" w:rsidDel="007C39E9">
                <w:rPr>
                  <w:lang w:val="en-GB"/>
                </w:rPr>
                <w:tab/>
                <w:delText>EuroRating Sp. z o.o. (LEI code: 25940027QWS5GMO74O03)</w:delText>
              </w:r>
            </w:del>
          </w:p>
          <w:p w14:paraId="52E5093F" w14:textId="22D1BEBF" w:rsidR="007132DC" w:rsidRPr="00D8063B" w:rsidDel="007C39E9" w:rsidRDefault="007132DC">
            <w:pPr>
              <w:pStyle w:val="Point0"/>
              <w:rPr>
                <w:del w:id="2212" w:author="Author"/>
                <w:lang w:val="en-GB"/>
              </w:rPr>
            </w:pPr>
            <w:del w:id="2213" w:author="Author">
              <w:r w:rsidRPr="00D8063B" w:rsidDel="007C39E9">
                <w:rPr>
                  <w:lang w:val="en-GB"/>
                </w:rPr>
                <w:tab/>
                <w:delText>—</w:delText>
              </w:r>
              <w:r w:rsidRPr="00D8063B" w:rsidDel="007C39E9">
                <w:rPr>
                  <w:lang w:val="en-GB"/>
                </w:rPr>
                <w:tab/>
                <w:delText>HR Ratings de México, S.A. de C.V. (HR Ratings) (LEI code: 549300IFL3XJKTRHZ480)</w:delText>
              </w:r>
            </w:del>
          </w:p>
          <w:p w14:paraId="37A08922" w14:textId="0EA6F892" w:rsidR="007132DC" w:rsidRPr="00D8063B" w:rsidDel="007C39E9" w:rsidRDefault="007132DC">
            <w:pPr>
              <w:pStyle w:val="Point0"/>
              <w:rPr>
                <w:del w:id="2214" w:author="Author"/>
                <w:lang w:val="en-GB"/>
              </w:rPr>
            </w:pPr>
            <w:del w:id="2215" w:author="Author">
              <w:r w:rsidRPr="00D8063B" w:rsidDel="007C39E9">
                <w:rPr>
                  <w:lang w:val="en-GB"/>
                </w:rPr>
                <w:tab/>
                <w:delText>—</w:delText>
              </w:r>
              <w:r w:rsidRPr="00D8063B" w:rsidDel="007C39E9">
                <w:rPr>
                  <w:lang w:val="en-GB"/>
                </w:rPr>
                <w:tab/>
                <w:delText>Egan-Jones Ratings Co. (EJR) (LEI code: 54930016113PD33V1H31)</w:delText>
              </w:r>
            </w:del>
          </w:p>
          <w:p w14:paraId="24B9AFA0" w14:textId="369AB462" w:rsidR="007132DC" w:rsidRPr="00D8063B" w:rsidRDefault="007132DC">
            <w:pPr>
              <w:pStyle w:val="Point0"/>
              <w:rPr>
                <w:lang w:val="en-GB"/>
              </w:rPr>
            </w:pPr>
            <w:del w:id="2216" w:author="Author">
              <w:r w:rsidRPr="00D8063B" w:rsidDel="007C39E9">
                <w:rPr>
                  <w:lang w:val="en-GB"/>
                </w:rPr>
                <w:tab/>
                <w:delText>—</w:delText>
              </w:r>
              <w:r w:rsidRPr="00D8063B" w:rsidDel="007C39E9">
                <w:rPr>
                  <w:lang w:val="en-GB"/>
                </w:rPr>
                <w:tab/>
                <w:delText>modeFinance S.r.l. (LEI code: 815600B85A94A0122614)</w:delText>
              </w:r>
            </w:del>
          </w:p>
          <w:p w14:paraId="0293518A" w14:textId="6AB65B7F" w:rsidR="007132DC" w:rsidRPr="00D8063B" w:rsidDel="007C39E9" w:rsidRDefault="007132DC">
            <w:pPr>
              <w:pStyle w:val="Point0"/>
              <w:rPr>
                <w:del w:id="2217" w:author="Author"/>
                <w:lang w:val="en-GB"/>
              </w:rPr>
            </w:pPr>
            <w:r w:rsidRPr="00D8063B">
              <w:rPr>
                <w:lang w:val="en-GB"/>
              </w:rPr>
              <w:tab/>
              <w:t>—</w:t>
            </w:r>
            <w:r w:rsidRPr="00D8063B">
              <w:rPr>
                <w:lang w:val="en-GB"/>
              </w:rPr>
              <w:tab/>
            </w:r>
            <w:del w:id="2218" w:author="Author">
              <w:r w:rsidRPr="00D8063B" w:rsidDel="007C39E9">
                <w:rPr>
                  <w:lang w:val="en-GB"/>
                </w:rPr>
                <w:delText>INC Rating Sp. z o.o. (LEI code: 259400SUBF5EPOGK0983)</w:delText>
              </w:r>
            </w:del>
          </w:p>
          <w:p w14:paraId="68ABC863" w14:textId="01193208" w:rsidR="007132DC" w:rsidRPr="00D8063B" w:rsidDel="007C39E9" w:rsidRDefault="007132DC">
            <w:pPr>
              <w:pStyle w:val="Point0"/>
              <w:rPr>
                <w:del w:id="2219" w:author="Author"/>
                <w:lang w:val="en-GB"/>
              </w:rPr>
            </w:pPr>
            <w:del w:id="2220" w:author="Author">
              <w:r w:rsidRPr="00D8063B" w:rsidDel="007C39E9">
                <w:rPr>
                  <w:lang w:val="en-GB"/>
                </w:rPr>
                <w:tab/>
                <w:delText>—</w:delText>
              </w:r>
              <w:r w:rsidRPr="00D8063B" w:rsidDel="007C39E9">
                <w:rPr>
                  <w:lang w:val="en-GB"/>
                </w:rPr>
                <w:tab/>
                <w:delText>Rating-Agentur Expert RA GmbH (LEI code: 213800P3OOBSGWN2UE81)</w:delText>
              </w:r>
            </w:del>
          </w:p>
          <w:p w14:paraId="21337315" w14:textId="41CAEA9F" w:rsidR="007132DC" w:rsidRPr="00D8063B" w:rsidDel="007C39E9" w:rsidRDefault="007132DC">
            <w:pPr>
              <w:pStyle w:val="Point0"/>
              <w:rPr>
                <w:del w:id="2221" w:author="Author"/>
                <w:lang w:val="en-GB"/>
              </w:rPr>
            </w:pPr>
            <w:del w:id="2222" w:author="Author">
              <w:r w:rsidRPr="00D8063B" w:rsidDel="007C39E9">
                <w:rPr>
                  <w:lang w:val="en-GB"/>
                </w:rPr>
                <w:tab/>
                <w:delText>—</w:delText>
              </w:r>
              <w:r w:rsidRPr="00D8063B" w:rsidDel="007C39E9">
                <w:rPr>
                  <w:lang w:val="en-GB"/>
                </w:rPr>
                <w:tab/>
                <w:delText>Kroll Bond Rating Agency Europe Limited (LEI code: 5493001NGHOLC41ZSK05)</w:delText>
              </w:r>
            </w:del>
          </w:p>
          <w:p w14:paraId="4DD2B370" w14:textId="782F81FB" w:rsidR="007132DC" w:rsidRPr="00D8063B" w:rsidDel="007C39E9" w:rsidRDefault="007132DC">
            <w:pPr>
              <w:pStyle w:val="Point0"/>
              <w:rPr>
                <w:del w:id="2223" w:author="Author"/>
                <w:lang w:val="en-GB"/>
              </w:rPr>
            </w:pPr>
            <w:del w:id="2224" w:author="Author">
              <w:r w:rsidRPr="00D8063B" w:rsidDel="007C39E9">
                <w:rPr>
                  <w:lang w:val="en-GB"/>
                </w:rPr>
                <w:tab/>
                <w:delText>—</w:delText>
              </w:r>
              <w:r w:rsidRPr="00D8063B" w:rsidDel="007C39E9">
                <w:rPr>
                  <w:lang w:val="en-GB"/>
                </w:rPr>
                <w:tab/>
                <w:delText>Nordic Credit Rating AS (LEI code: 549300MLUDYVRQOOXS22)</w:delText>
              </w:r>
            </w:del>
          </w:p>
          <w:p w14:paraId="273A9C1E" w14:textId="7C04DAFF" w:rsidR="007132DC" w:rsidRPr="00D8063B" w:rsidDel="007C39E9" w:rsidRDefault="007132DC">
            <w:pPr>
              <w:pStyle w:val="Point0"/>
              <w:rPr>
                <w:del w:id="2225" w:author="Author"/>
                <w:lang w:val="en-GB"/>
              </w:rPr>
            </w:pPr>
            <w:del w:id="2226" w:author="Author">
              <w:r w:rsidRPr="00D8063B" w:rsidDel="007C39E9">
                <w:rPr>
                  <w:lang w:val="en-GB"/>
                </w:rPr>
                <w:tab/>
                <w:delText>—</w:delText>
              </w:r>
              <w:r w:rsidRPr="00D8063B" w:rsidDel="007C39E9">
                <w:rPr>
                  <w:lang w:val="en-GB"/>
                </w:rPr>
                <w:tab/>
                <w:delText>DBRS Rating GmbH (LEI code: 54930033N1HPUEY7I370)</w:delText>
              </w:r>
            </w:del>
          </w:p>
          <w:p w14:paraId="0E83E8DE" w14:textId="2F81A964" w:rsidR="007132DC" w:rsidRPr="00D8063B" w:rsidDel="007C39E9" w:rsidRDefault="007132DC">
            <w:pPr>
              <w:pStyle w:val="Point0"/>
              <w:rPr>
                <w:del w:id="2227" w:author="Author"/>
                <w:lang w:val="en-GB"/>
              </w:rPr>
            </w:pPr>
            <w:del w:id="2228" w:author="Author">
              <w:r w:rsidRPr="00D8063B" w:rsidDel="007C39E9">
                <w:rPr>
                  <w:lang w:val="en-GB"/>
                </w:rPr>
                <w:tab/>
                <w:delText>—</w:delText>
              </w:r>
              <w:r w:rsidRPr="00D8063B" w:rsidDel="007C39E9">
                <w:rPr>
                  <w:lang w:val="en-GB"/>
                </w:rPr>
                <w:tab/>
                <w:delText>Beyond Ratings SAS (LEI code: 9695006ORIPPZ3QSM810)</w:delText>
              </w:r>
            </w:del>
          </w:p>
          <w:p w14:paraId="75894870" w14:textId="31EBA4CA" w:rsidR="007132DC" w:rsidRPr="00D8063B" w:rsidDel="007C39E9" w:rsidRDefault="007132DC">
            <w:pPr>
              <w:pStyle w:val="Point0"/>
              <w:rPr>
                <w:del w:id="2229" w:author="Author"/>
                <w:lang w:val="en-GB"/>
              </w:rPr>
            </w:pPr>
            <w:del w:id="2230" w:author="Author">
              <w:r w:rsidRPr="00D8063B" w:rsidDel="007C39E9">
                <w:rPr>
                  <w:lang w:val="en-GB"/>
                </w:rPr>
                <w:tab/>
                <w:delText>—</w:delText>
              </w:r>
              <w:r w:rsidRPr="00D8063B" w:rsidDel="007C39E9">
                <w:rPr>
                  <w:lang w:val="en-GB"/>
                </w:rPr>
                <w:tab/>
                <w:delText>Other nominated ECAI</w:delText>
              </w:r>
            </w:del>
          </w:p>
          <w:p w14:paraId="2EACEEF1" w14:textId="62B42E71" w:rsidR="007132DC" w:rsidRPr="00D8063B" w:rsidDel="007C39E9" w:rsidRDefault="007132DC">
            <w:pPr>
              <w:pStyle w:val="Point0"/>
              <w:rPr>
                <w:del w:id="2231" w:author="Author"/>
                <w:lang w:val="en-GB"/>
              </w:rPr>
            </w:pPr>
            <w:del w:id="2232" w:author="Author">
              <w:r w:rsidRPr="00D8063B" w:rsidDel="007C39E9">
                <w:rPr>
                  <w:lang w:val="en-GB"/>
                </w:rPr>
                <w:tab/>
                <w:delText>—</w:delText>
              </w:r>
              <w:r w:rsidRPr="00D8063B" w:rsidDel="007C39E9">
                <w:rPr>
                  <w:lang w:val="en-GB"/>
                </w:rPr>
                <w:tab/>
                <w:delText>No ECAI has been nominated and a simplification is being used to calculate the SCR</w:delText>
              </w:r>
            </w:del>
          </w:p>
          <w:p w14:paraId="3B576FF0" w14:textId="35669C0A" w:rsidR="007132DC" w:rsidRPr="00D8063B" w:rsidRDefault="007132DC">
            <w:pPr>
              <w:pStyle w:val="Point0"/>
              <w:rPr>
                <w:lang w:val="en-GB"/>
              </w:rPr>
            </w:pPr>
            <w:del w:id="2233" w:author="Author">
              <w:r w:rsidRPr="00D8063B" w:rsidDel="007C39E9">
                <w:rPr>
                  <w:lang w:val="en-GB"/>
                </w:rPr>
                <w:tab/>
                <w:delText>—</w:delText>
              </w:r>
              <w:r w:rsidRPr="00D8063B" w:rsidDel="007C39E9">
                <w:rPr>
                  <w:lang w:val="en-GB"/>
                </w:rPr>
                <w:tab/>
                <w:delText>Multiple ECAI</w:delText>
              </w:r>
            </w:del>
          </w:p>
          <w:p w14:paraId="303254AC" w14:textId="72351A98" w:rsidR="007132DC" w:rsidRPr="00D8063B" w:rsidRDefault="007132DC" w:rsidP="007132DC">
            <w:pPr>
              <w:pStyle w:val="NormalLeft"/>
              <w:rPr>
                <w:lang w:val="en-GB"/>
              </w:rPr>
            </w:pPr>
            <w:r w:rsidRPr="00D8063B">
              <w:rPr>
                <w:lang w:val="en-GB"/>
              </w:rPr>
              <w:t xml:space="preserve"> This item shall be reported where External rating (C0320) is reported. In case ‘No ECAI has been nominated and a simplification is used to calculate the SCR’, the External rating (C0320) shall be left blank and in Credit quality step (C0340) one of the following options shall be used: 2a; 3a or 3b.  </w:t>
            </w:r>
          </w:p>
        </w:tc>
      </w:tr>
      <w:tr w:rsidR="007132DC" w:rsidRPr="00D8063B" w14:paraId="51B55AD0" w14:textId="77777777" w:rsidTr="00FC23C1">
        <w:tc>
          <w:tcPr>
            <w:tcW w:w="1486" w:type="dxa"/>
            <w:tcBorders>
              <w:top w:val="single" w:sz="2" w:space="0" w:color="auto"/>
              <w:left w:val="single" w:sz="2" w:space="0" w:color="auto"/>
              <w:bottom w:val="single" w:sz="2" w:space="0" w:color="auto"/>
              <w:right w:val="single" w:sz="2" w:space="0" w:color="auto"/>
            </w:tcBorders>
          </w:tcPr>
          <w:p w14:paraId="5F9473E2" w14:textId="77777777" w:rsidR="007132DC" w:rsidRPr="00D8063B" w:rsidRDefault="007132DC" w:rsidP="007132DC">
            <w:pPr>
              <w:pStyle w:val="NormalLeft"/>
              <w:rPr>
                <w:lang w:val="en-GB"/>
              </w:rPr>
            </w:pPr>
            <w:r w:rsidRPr="00D8063B">
              <w:rPr>
                <w:lang w:val="en-GB"/>
              </w:rPr>
              <w:t>C0340</w:t>
            </w:r>
          </w:p>
        </w:tc>
        <w:tc>
          <w:tcPr>
            <w:tcW w:w="1764" w:type="dxa"/>
            <w:tcBorders>
              <w:top w:val="single" w:sz="2" w:space="0" w:color="auto"/>
              <w:left w:val="single" w:sz="2" w:space="0" w:color="auto"/>
              <w:bottom w:val="single" w:sz="2" w:space="0" w:color="auto"/>
              <w:right w:val="single" w:sz="2" w:space="0" w:color="auto"/>
            </w:tcBorders>
          </w:tcPr>
          <w:p w14:paraId="5D2E8D66" w14:textId="77777777" w:rsidR="007132DC" w:rsidRPr="00D8063B" w:rsidRDefault="007132DC" w:rsidP="007132DC">
            <w:pPr>
              <w:pStyle w:val="NormalLeft"/>
              <w:rPr>
                <w:lang w:val="en-GB"/>
              </w:rPr>
            </w:pPr>
            <w:r w:rsidRPr="00D8063B">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5DF37C43" w14:textId="24BFDC0D" w:rsidR="007132DC" w:rsidRPr="00D8063B" w:rsidRDefault="007132DC" w:rsidP="007132DC">
            <w:pPr>
              <w:pStyle w:val="NormalLeft"/>
              <w:rPr>
                <w:lang w:val="en-GB"/>
              </w:rPr>
            </w:pPr>
            <w:r w:rsidRPr="00D8063B">
              <w:rPr>
                <w:lang w:val="en-GB"/>
              </w:rPr>
              <w:t xml:space="preserve">Applicable to any asset for which Credit quality step needs to be attributed for the purpose of SCR calculation. </w:t>
            </w:r>
          </w:p>
          <w:p w14:paraId="60F2F9FE" w14:textId="4E7457EF" w:rsidR="007132DC" w:rsidRPr="00D8063B" w:rsidRDefault="007132DC" w:rsidP="007132DC">
            <w:pPr>
              <w:pStyle w:val="NormalLeft"/>
              <w:rPr>
                <w:lang w:val="en-GB"/>
              </w:rPr>
            </w:pPr>
            <w:r w:rsidRPr="00D8063B">
              <w:rPr>
                <w:lang w:val="en-GB"/>
              </w:rPr>
              <w:t>Identify the credit quality step attributed to the asset, as defined by Article 109a(1) of Directive 2009/138/EC</w:t>
            </w:r>
            <w:ins w:id="2234" w:author="Author">
              <w:r w:rsidRPr="00D8063B">
                <w:rPr>
                  <w:lang w:val="en-GB"/>
                </w:rPr>
                <w:t xml:space="preserve">, by applying the mapping table prescribed in </w:t>
              </w:r>
              <w:del w:id="2235" w:author="Author">
                <w:r w:rsidRPr="00D8063B" w:rsidDel="005C6D71">
                  <w:rPr>
                    <w:lang w:val="en-GB"/>
                  </w:rPr>
                  <w:delText xml:space="preserve">the </w:delText>
                </w:r>
                <w:r w:rsidRPr="00D8063B" w:rsidDel="00390FDF">
                  <w:rPr>
                    <w:lang w:val="en-GB"/>
                  </w:rPr>
                  <w:delText xml:space="preserve">Commission </w:delText>
                </w:r>
              </w:del>
              <w:r w:rsidRPr="00D8063B">
                <w:rPr>
                  <w:lang w:val="en-GB"/>
                </w:rPr>
                <w:t>Implementing Regulation (EU) 2016/1800</w:t>
              </w:r>
            </w:ins>
            <w:r w:rsidRPr="00D8063B">
              <w:rPr>
                <w:lang w:val="en-GB"/>
              </w:rPr>
              <w:t>.</w:t>
            </w:r>
          </w:p>
          <w:p w14:paraId="646D7570" w14:textId="77777777" w:rsidR="007132DC" w:rsidRPr="00D8063B" w:rsidRDefault="007132DC" w:rsidP="007132DC">
            <w:pPr>
              <w:pStyle w:val="NormalLeft"/>
              <w:rPr>
                <w:lang w:val="en-GB"/>
              </w:rPr>
            </w:pPr>
            <w:r w:rsidRPr="00D8063B">
              <w:rPr>
                <w:lang w:val="en-GB"/>
              </w:rPr>
              <w:t>The credit quality step shall in particular reflect any readjustments to the credit quality made internally by the undertakings that use the standard formula.</w:t>
            </w:r>
          </w:p>
          <w:p w14:paraId="563F46AB" w14:textId="77777777" w:rsidR="007132DC" w:rsidRPr="00D8063B" w:rsidRDefault="007132DC" w:rsidP="007132DC">
            <w:pPr>
              <w:pStyle w:val="NormalLeft"/>
              <w:rPr>
                <w:lang w:val="en-GB"/>
              </w:rPr>
            </w:pPr>
            <w:r w:rsidRPr="00D8063B">
              <w:rPr>
                <w:lang w:val="en-GB"/>
              </w:rPr>
              <w:t>This item is not applicable to assets for which undertakings using internal model use internal ratings. If undertakings using internal model do not use internal rating, this item shall be reported.</w:t>
            </w:r>
          </w:p>
          <w:p w14:paraId="5486E70F" w14:textId="77777777" w:rsidR="007132DC" w:rsidRPr="00D8063B" w:rsidRDefault="007132DC" w:rsidP="007132DC">
            <w:pPr>
              <w:pStyle w:val="NormalLeft"/>
              <w:rPr>
                <w:lang w:val="en-GB"/>
              </w:rPr>
            </w:pPr>
            <w:r w:rsidRPr="00D8063B">
              <w:rPr>
                <w:lang w:val="en-GB"/>
              </w:rPr>
              <w:t>One of the options in the following closed list shall be used:</w:t>
            </w:r>
          </w:p>
          <w:p w14:paraId="003E5457" w14:textId="77777777" w:rsidR="007132DC" w:rsidRPr="00D8063B" w:rsidRDefault="007132DC" w:rsidP="007132DC">
            <w:pPr>
              <w:pStyle w:val="Point0"/>
              <w:rPr>
                <w:lang w:val="en-GB"/>
              </w:rPr>
            </w:pPr>
            <w:r w:rsidRPr="00D8063B">
              <w:rPr>
                <w:lang w:val="en-GB"/>
              </w:rPr>
              <w:tab/>
              <w:t>0 –</w:t>
            </w:r>
            <w:r w:rsidRPr="00D8063B">
              <w:rPr>
                <w:lang w:val="en-GB"/>
              </w:rPr>
              <w:tab/>
              <w:t>Credit quality step 0</w:t>
            </w:r>
          </w:p>
          <w:p w14:paraId="723630F8" w14:textId="77777777" w:rsidR="007132DC" w:rsidRPr="00D8063B" w:rsidRDefault="007132DC" w:rsidP="007132DC">
            <w:pPr>
              <w:pStyle w:val="Point0"/>
              <w:rPr>
                <w:lang w:val="en-GB"/>
              </w:rPr>
            </w:pPr>
            <w:r w:rsidRPr="00D8063B">
              <w:rPr>
                <w:lang w:val="en-GB"/>
              </w:rPr>
              <w:tab/>
              <w:t>1 –</w:t>
            </w:r>
            <w:r w:rsidRPr="00D8063B">
              <w:rPr>
                <w:lang w:val="en-GB"/>
              </w:rPr>
              <w:tab/>
              <w:t>Credit quality step 1</w:t>
            </w:r>
          </w:p>
          <w:p w14:paraId="2401901C" w14:textId="77777777" w:rsidR="007132DC" w:rsidRPr="00D8063B" w:rsidRDefault="007132DC" w:rsidP="007132DC">
            <w:pPr>
              <w:pStyle w:val="Point0"/>
              <w:rPr>
                <w:lang w:val="en-GB"/>
              </w:rPr>
            </w:pPr>
            <w:r w:rsidRPr="00D8063B">
              <w:rPr>
                <w:lang w:val="en-GB"/>
              </w:rPr>
              <w:tab/>
              <w:t>2 –</w:t>
            </w:r>
            <w:r w:rsidRPr="00D8063B">
              <w:rPr>
                <w:lang w:val="en-GB"/>
              </w:rPr>
              <w:tab/>
              <w:t>Credit quality step 2</w:t>
            </w:r>
          </w:p>
          <w:p w14:paraId="6B024754" w14:textId="77777777" w:rsidR="007132DC" w:rsidRPr="00D8063B" w:rsidRDefault="007132DC" w:rsidP="007132DC">
            <w:pPr>
              <w:pStyle w:val="Point0"/>
              <w:rPr>
                <w:lang w:val="en-GB"/>
              </w:rPr>
            </w:pPr>
            <w:r w:rsidRPr="00D8063B">
              <w:rPr>
                <w:lang w:val="en-GB"/>
              </w:rPr>
              <w:tab/>
              <w:t>2a –</w:t>
            </w:r>
            <w:r w:rsidRPr="00D8063B">
              <w:rPr>
                <w:lang w:val="en-GB"/>
              </w:rPr>
              <w:tab/>
              <w:t>Credit quality step 2 due to the application of Article 176a of Delegated Regulation (EC) No 2015/35 for unrated bonds and loans</w:t>
            </w:r>
          </w:p>
          <w:p w14:paraId="51775474" w14:textId="77777777" w:rsidR="007132DC" w:rsidRPr="00D8063B" w:rsidRDefault="007132DC" w:rsidP="007132DC">
            <w:pPr>
              <w:pStyle w:val="Point0"/>
              <w:rPr>
                <w:lang w:val="en-GB"/>
              </w:rPr>
            </w:pPr>
            <w:r w:rsidRPr="00D8063B">
              <w:rPr>
                <w:lang w:val="en-GB"/>
              </w:rPr>
              <w:tab/>
              <w:t>3 –</w:t>
            </w:r>
            <w:r w:rsidRPr="00D8063B">
              <w:rPr>
                <w:lang w:val="en-GB"/>
              </w:rPr>
              <w:tab/>
              <w:t>Credit quality step 3</w:t>
            </w:r>
          </w:p>
          <w:p w14:paraId="69EFD88E" w14:textId="77777777" w:rsidR="007132DC" w:rsidRPr="00D8063B" w:rsidRDefault="007132DC" w:rsidP="007132DC">
            <w:pPr>
              <w:pStyle w:val="Point0"/>
              <w:rPr>
                <w:lang w:val="en-GB"/>
              </w:rPr>
            </w:pPr>
            <w:r w:rsidRPr="00D8063B">
              <w:rPr>
                <w:lang w:val="en-GB"/>
              </w:rPr>
              <w:tab/>
              <w:t>3a –</w:t>
            </w:r>
            <w:r w:rsidRPr="00D8063B">
              <w:rPr>
                <w:lang w:val="en-GB"/>
              </w:rPr>
              <w:tab/>
              <w:t>Credit quality step 3 due to the application of simplified calculation under Article 105a of Delegated Regulation (EC) No 2015/35</w:t>
            </w:r>
          </w:p>
          <w:p w14:paraId="3153A770" w14:textId="77777777" w:rsidR="007132DC" w:rsidRPr="00D8063B" w:rsidRDefault="007132DC" w:rsidP="007132DC">
            <w:pPr>
              <w:pStyle w:val="Point0"/>
              <w:rPr>
                <w:lang w:val="en-GB"/>
              </w:rPr>
            </w:pPr>
            <w:r w:rsidRPr="00D8063B">
              <w:rPr>
                <w:lang w:val="en-GB"/>
              </w:rPr>
              <w:tab/>
              <w:t>3b –</w:t>
            </w:r>
            <w:r w:rsidRPr="00D8063B">
              <w:rPr>
                <w:lang w:val="en-GB"/>
              </w:rPr>
              <w:tab/>
              <w:t>Credit quality step 3 due to the application of Article 176a of Delegated Regulation (EC) No 2015/35 for unrated bonds and loans</w:t>
            </w:r>
          </w:p>
          <w:p w14:paraId="714B4415" w14:textId="77777777" w:rsidR="007132DC" w:rsidRPr="00D8063B" w:rsidRDefault="007132DC" w:rsidP="007132DC">
            <w:pPr>
              <w:pStyle w:val="Point0"/>
              <w:rPr>
                <w:lang w:val="en-GB"/>
              </w:rPr>
            </w:pPr>
            <w:r w:rsidRPr="00D8063B">
              <w:rPr>
                <w:lang w:val="en-GB"/>
              </w:rPr>
              <w:tab/>
              <w:t>4 –</w:t>
            </w:r>
            <w:r w:rsidRPr="00D8063B">
              <w:rPr>
                <w:lang w:val="en-GB"/>
              </w:rPr>
              <w:tab/>
              <w:t>Credit quality step 4</w:t>
            </w:r>
          </w:p>
          <w:p w14:paraId="6F7FD602" w14:textId="77777777" w:rsidR="007132DC" w:rsidRPr="00D8063B" w:rsidRDefault="007132DC" w:rsidP="007132DC">
            <w:pPr>
              <w:pStyle w:val="Point0"/>
              <w:rPr>
                <w:lang w:val="en-GB"/>
              </w:rPr>
            </w:pPr>
            <w:r w:rsidRPr="00D8063B">
              <w:rPr>
                <w:lang w:val="en-GB"/>
              </w:rPr>
              <w:tab/>
              <w:t>5 –</w:t>
            </w:r>
            <w:r w:rsidRPr="00D8063B">
              <w:rPr>
                <w:lang w:val="en-GB"/>
              </w:rPr>
              <w:tab/>
              <w:t>Credit quality step 5</w:t>
            </w:r>
          </w:p>
          <w:p w14:paraId="1641F8A6" w14:textId="77777777" w:rsidR="007132DC" w:rsidRPr="00D8063B" w:rsidRDefault="007132DC" w:rsidP="007132DC">
            <w:pPr>
              <w:pStyle w:val="Point0"/>
              <w:rPr>
                <w:lang w:val="en-GB"/>
              </w:rPr>
            </w:pPr>
            <w:r w:rsidRPr="00D8063B">
              <w:rPr>
                <w:lang w:val="en-GB"/>
              </w:rPr>
              <w:tab/>
              <w:t>6 –</w:t>
            </w:r>
            <w:r w:rsidRPr="00D8063B">
              <w:rPr>
                <w:lang w:val="en-GB"/>
              </w:rPr>
              <w:tab/>
              <w:t>Credit quality step 6</w:t>
            </w:r>
          </w:p>
          <w:p w14:paraId="4438CA4A" w14:textId="6A1C37CD" w:rsidR="007132DC" w:rsidRPr="00D8063B" w:rsidRDefault="007132DC" w:rsidP="007132DC">
            <w:pPr>
              <w:pStyle w:val="Point0"/>
              <w:rPr>
                <w:lang w:val="en-GB"/>
              </w:rPr>
            </w:pPr>
            <w:r w:rsidRPr="00D8063B">
              <w:rPr>
                <w:lang w:val="en-GB"/>
              </w:rPr>
              <w:tab/>
              <w:t>9 –</w:t>
            </w:r>
            <w:r w:rsidRPr="00D8063B">
              <w:rPr>
                <w:lang w:val="en-GB"/>
              </w:rPr>
              <w:tab/>
              <w:t>No rating available</w:t>
            </w:r>
          </w:p>
        </w:tc>
      </w:tr>
      <w:tr w:rsidR="007132DC" w:rsidRPr="00D8063B" w14:paraId="68DBA02B" w14:textId="77777777" w:rsidTr="00FC23C1">
        <w:tc>
          <w:tcPr>
            <w:tcW w:w="1486" w:type="dxa"/>
            <w:tcBorders>
              <w:top w:val="single" w:sz="2" w:space="0" w:color="auto"/>
              <w:left w:val="single" w:sz="2" w:space="0" w:color="auto"/>
              <w:bottom w:val="single" w:sz="2" w:space="0" w:color="auto"/>
              <w:right w:val="single" w:sz="2" w:space="0" w:color="auto"/>
            </w:tcBorders>
          </w:tcPr>
          <w:p w14:paraId="3569C6EA" w14:textId="77777777" w:rsidR="007132DC" w:rsidRPr="00D8063B" w:rsidRDefault="007132DC" w:rsidP="007132DC">
            <w:pPr>
              <w:pStyle w:val="NormalLeft"/>
              <w:rPr>
                <w:lang w:val="en-GB"/>
              </w:rPr>
            </w:pPr>
            <w:r w:rsidRPr="00D8063B">
              <w:rPr>
                <w:lang w:val="en-GB"/>
              </w:rPr>
              <w:t>C0350</w:t>
            </w:r>
          </w:p>
        </w:tc>
        <w:tc>
          <w:tcPr>
            <w:tcW w:w="1764" w:type="dxa"/>
            <w:tcBorders>
              <w:top w:val="single" w:sz="2" w:space="0" w:color="auto"/>
              <w:left w:val="single" w:sz="2" w:space="0" w:color="auto"/>
              <w:bottom w:val="single" w:sz="2" w:space="0" w:color="auto"/>
              <w:right w:val="single" w:sz="2" w:space="0" w:color="auto"/>
            </w:tcBorders>
          </w:tcPr>
          <w:p w14:paraId="3600C152" w14:textId="77777777" w:rsidR="007132DC" w:rsidRPr="00D8063B" w:rsidRDefault="007132DC" w:rsidP="007132DC">
            <w:pPr>
              <w:pStyle w:val="NormalLeft"/>
              <w:rPr>
                <w:lang w:val="en-GB"/>
              </w:rPr>
            </w:pPr>
            <w:r w:rsidRPr="00D8063B">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6B057392" w14:textId="4FF090E6" w:rsidR="007132DC" w:rsidRPr="00D8063B" w:rsidRDefault="007132DC" w:rsidP="007132DC">
            <w:pPr>
              <w:pStyle w:val="NormalLeft"/>
              <w:rPr>
                <w:ins w:id="2236" w:author="Author"/>
                <w:lang w:val="en-GB"/>
              </w:rPr>
            </w:pPr>
            <w:r w:rsidRPr="00D8063B">
              <w:rPr>
                <w:lang w:val="en-GB"/>
              </w:rPr>
              <w:t xml:space="preserve">Applicable at least to CIC categories </w:t>
            </w:r>
            <w:ins w:id="2237" w:author="Author">
              <w:r w:rsidRPr="00D8063B">
                <w:rPr>
                  <w:lang w:val="en-GB"/>
                </w:rPr>
                <w:t>1- Government bonds, 2 – Corporate bonds, 5 - Structured notes, 6 - Collateralised securities and 8 - Mortgages and Loans, (</w:t>
              </w:r>
            </w:ins>
            <w:del w:id="2238" w:author="Author">
              <w:r w:rsidRPr="00D8063B" w:rsidDel="00A030B1">
                <w:rPr>
                  <w:lang w:val="en-GB"/>
                </w:rPr>
                <w:delText xml:space="preserve">1, 2, 5, 6 and 8 (Mortgages and Loans, </w:delText>
              </w:r>
            </w:del>
            <w:r w:rsidRPr="00D8063B">
              <w:rPr>
                <w:lang w:val="en-GB"/>
              </w:rPr>
              <w:t xml:space="preserve">other than </w:t>
            </w:r>
            <w:ins w:id="2239" w:author="Author">
              <w:r w:rsidR="004F2C22">
                <w:rPr>
                  <w:lang w:val="en-GB"/>
                </w:rPr>
                <w:t>CIC 87 and CIC 88</w:t>
              </w:r>
            </w:ins>
            <w:del w:id="2240" w:author="Author">
              <w:r w:rsidRPr="00D8063B" w:rsidDel="004F2C22">
                <w:rPr>
                  <w:lang w:val="en-GB"/>
                </w:rPr>
                <w:delText>mortgages and loans to natural persons</w:delText>
              </w:r>
            </w:del>
            <w:r w:rsidRPr="00D8063B">
              <w:rPr>
                <w:lang w:val="en-GB"/>
              </w:rPr>
              <w:t xml:space="preserve">), where available.  </w:t>
            </w:r>
          </w:p>
          <w:p w14:paraId="1EBF5572" w14:textId="77777777" w:rsidR="005966E4" w:rsidRPr="00B65EB1" w:rsidRDefault="005966E4" w:rsidP="005966E4">
            <w:pPr>
              <w:pStyle w:val="NormalLeft"/>
              <w:rPr>
                <w:ins w:id="2241" w:author="Author"/>
                <w:lang w:val="en-GB"/>
              </w:rPr>
            </w:pPr>
            <w:ins w:id="2242" w:author="Author">
              <w:r>
                <w:rPr>
                  <w:lang w:val="en-GB"/>
                </w:rPr>
                <w:t>Internal rating of assets for undertakings using internal ratings.</w:t>
              </w:r>
            </w:ins>
          </w:p>
          <w:p w14:paraId="21202296" w14:textId="20DDC8F6" w:rsidR="007132DC" w:rsidRPr="00D8063B" w:rsidRDefault="00C023BD" w:rsidP="005966E4">
            <w:pPr>
              <w:pStyle w:val="NormalLeft"/>
              <w:rPr>
                <w:lang w:val="en-GB"/>
              </w:rPr>
            </w:pPr>
            <w:ins w:id="2243" w:author="Author">
              <w:r w:rsidRPr="00D8063B">
                <w:rPr>
                  <w:lang w:val="en-GB"/>
                </w:rPr>
                <w:t xml:space="preserve">For undertakings applying a matching adjustment the item shall be reported to the extent that the internal ratings are used to calculate the fundamental spread referred to in </w:t>
              </w:r>
              <w:r w:rsidR="005C6D71">
                <w:rPr>
                  <w:lang w:val="en-GB"/>
                </w:rPr>
                <w:t>A</w:t>
              </w:r>
              <w:del w:id="2244" w:author="Author">
                <w:r w:rsidRPr="00D8063B" w:rsidDel="005C6D71">
                  <w:rPr>
                    <w:lang w:val="en-GB"/>
                  </w:rPr>
                  <w:delText>a</w:delText>
                </w:r>
              </w:del>
              <w:r w:rsidRPr="00D8063B">
                <w:rPr>
                  <w:lang w:val="en-GB"/>
                </w:rPr>
                <w:t>rticle 77(c)(2)</w:t>
              </w:r>
              <w:del w:id="2245" w:author="Author">
                <w:r w:rsidRPr="00D8063B" w:rsidDel="005966E4">
                  <w:rPr>
                    <w:lang w:val="en-GB"/>
                  </w:rPr>
                  <w:delText xml:space="preserve"> of the Directive</w:delText>
                </w:r>
              </w:del>
              <w:r w:rsidRPr="00D8063B">
                <w:rPr>
                  <w:lang w:val="en-GB"/>
                </w:rPr>
                <w:t>.</w:t>
              </w:r>
            </w:ins>
          </w:p>
        </w:tc>
      </w:tr>
      <w:tr w:rsidR="007132DC" w:rsidRPr="00D8063B" w14:paraId="64096060" w14:textId="77777777" w:rsidTr="00FC23C1">
        <w:tc>
          <w:tcPr>
            <w:tcW w:w="1486" w:type="dxa"/>
            <w:tcBorders>
              <w:top w:val="single" w:sz="2" w:space="0" w:color="auto"/>
              <w:left w:val="single" w:sz="2" w:space="0" w:color="auto"/>
              <w:bottom w:val="single" w:sz="2" w:space="0" w:color="auto"/>
              <w:right w:val="single" w:sz="2" w:space="0" w:color="auto"/>
            </w:tcBorders>
          </w:tcPr>
          <w:p w14:paraId="4C9C7CFE" w14:textId="77777777" w:rsidR="007132DC" w:rsidRPr="00D8063B" w:rsidRDefault="007132DC" w:rsidP="007132DC">
            <w:pPr>
              <w:pStyle w:val="NormalLeft"/>
              <w:rPr>
                <w:lang w:val="en-GB"/>
              </w:rPr>
            </w:pPr>
            <w:r w:rsidRPr="00D8063B">
              <w:rPr>
                <w:lang w:val="en-GB"/>
              </w:rPr>
              <w:t>C0360</w:t>
            </w:r>
          </w:p>
        </w:tc>
        <w:tc>
          <w:tcPr>
            <w:tcW w:w="1764" w:type="dxa"/>
            <w:tcBorders>
              <w:top w:val="single" w:sz="2" w:space="0" w:color="auto"/>
              <w:left w:val="single" w:sz="2" w:space="0" w:color="auto"/>
              <w:bottom w:val="single" w:sz="2" w:space="0" w:color="auto"/>
              <w:right w:val="single" w:sz="2" w:space="0" w:color="auto"/>
            </w:tcBorders>
          </w:tcPr>
          <w:p w14:paraId="2A740147" w14:textId="77777777" w:rsidR="007132DC" w:rsidRPr="00D8063B" w:rsidRDefault="007132DC" w:rsidP="007132DC">
            <w:pPr>
              <w:pStyle w:val="NormalLeft"/>
              <w:rPr>
                <w:lang w:val="en-GB"/>
              </w:rPr>
            </w:pPr>
            <w:r w:rsidRPr="00D8063B">
              <w:rPr>
                <w:lang w:val="en-GB"/>
              </w:rPr>
              <w:t>Duration</w:t>
            </w:r>
          </w:p>
        </w:tc>
        <w:tc>
          <w:tcPr>
            <w:tcW w:w="6036" w:type="dxa"/>
            <w:tcBorders>
              <w:top w:val="single" w:sz="2" w:space="0" w:color="auto"/>
              <w:left w:val="single" w:sz="2" w:space="0" w:color="auto"/>
              <w:bottom w:val="single" w:sz="2" w:space="0" w:color="auto"/>
              <w:right w:val="single" w:sz="2" w:space="0" w:color="auto"/>
            </w:tcBorders>
          </w:tcPr>
          <w:p w14:paraId="3F61D4F0" w14:textId="33208A96" w:rsidR="007132DC" w:rsidRPr="00D8063B" w:rsidRDefault="007132DC" w:rsidP="007132DC">
            <w:pPr>
              <w:pStyle w:val="NormalLeft"/>
              <w:rPr>
                <w:lang w:val="en-GB"/>
              </w:rPr>
            </w:pPr>
            <w:r w:rsidRPr="00D8063B">
              <w:rPr>
                <w:lang w:val="en-GB"/>
              </w:rPr>
              <w:t xml:space="preserve">Only applies to CIC categories </w:t>
            </w:r>
            <w:ins w:id="2246" w:author="Author">
              <w:r w:rsidRPr="00D8063B">
                <w:rPr>
                  <w:lang w:val="en-GB"/>
                </w:rPr>
                <w:t>1 – Government bonds, 2 – Corporate bonds, 4 – Collective Investments Undertakings</w:t>
              </w:r>
              <w:r w:rsidRPr="00D8063B" w:rsidDel="00A030B1">
                <w:rPr>
                  <w:lang w:val="en-GB"/>
                </w:rPr>
                <w:t xml:space="preserve"> </w:t>
              </w:r>
            </w:ins>
            <w:del w:id="2247" w:author="Author">
              <w:r w:rsidRPr="00D8063B" w:rsidDel="00A030B1">
                <w:rPr>
                  <w:lang w:val="en-GB"/>
                </w:rPr>
                <w:delText xml:space="preserve">1, 2, 4 </w:delText>
              </w:r>
            </w:del>
            <w:ins w:id="2248" w:author="Author">
              <w:r w:rsidRPr="00D8063B">
                <w:rPr>
                  <w:lang w:val="en-GB"/>
                </w:rPr>
                <w:t xml:space="preserve"> </w:t>
              </w:r>
            </w:ins>
            <w:r w:rsidRPr="00D8063B">
              <w:rPr>
                <w:lang w:val="en-GB"/>
              </w:rPr>
              <w:t xml:space="preserve">(when applicable, e.g. for collective investment undertaking mainly invested in bonds), </w:t>
            </w:r>
            <w:ins w:id="2249" w:author="Author">
              <w:r w:rsidRPr="00D8063B">
                <w:rPr>
                  <w:lang w:val="en-GB"/>
                </w:rPr>
                <w:t>5 – Structured notes and 6 – Collateralised securities.</w:t>
              </w:r>
            </w:ins>
            <w:del w:id="2250" w:author="Author">
              <w:r w:rsidRPr="00D8063B" w:rsidDel="00A030B1">
                <w:rPr>
                  <w:lang w:val="en-GB"/>
                </w:rPr>
                <w:delText>5 and 6</w:delText>
              </w:r>
            </w:del>
            <w:r w:rsidRPr="00D8063B">
              <w:rPr>
                <w:lang w:val="en-GB"/>
              </w:rPr>
              <w:t>.</w:t>
            </w:r>
          </w:p>
          <w:p w14:paraId="2732D45B" w14:textId="2657997B" w:rsidR="007132DC" w:rsidRPr="00D8063B" w:rsidRDefault="007132DC" w:rsidP="007132DC">
            <w:pPr>
              <w:pStyle w:val="NormalLeft"/>
              <w:rPr>
                <w:lang w:val="en-GB"/>
              </w:rPr>
            </w:pPr>
            <w:r w:rsidRPr="00D8063B">
              <w:rPr>
                <w:lang w:val="en-GB"/>
              </w:rPr>
              <w:t>Asset duration, defined as the ‘residual modified duration’ (modified duration calculated based on the remaining time for maturity of the security, counted from the reporting reference date). For assets without fixed maturity the first call date shall be used</w:t>
            </w:r>
            <w:del w:id="2251" w:author="Author">
              <w:r w:rsidR="005C1C1D" w:rsidRPr="00D8063B">
                <w:rPr>
                  <w:lang w:val="en-GB"/>
                </w:rPr>
                <w:delText>.</w:delText>
              </w:r>
            </w:del>
            <w:ins w:id="2252" w:author="Author">
              <w:r w:rsidRPr="00D8063B">
                <w:rPr>
                  <w:lang w:val="en-GB"/>
                </w:rPr>
                <w:t xml:space="preserve"> but the probability of the call option being exercised shall be taken into account.</w:t>
              </w:r>
            </w:ins>
            <w:r w:rsidRPr="00D8063B">
              <w:rPr>
                <w:lang w:val="en-GB"/>
              </w:rPr>
              <w:t xml:space="preserve"> The duration shall be calculated based on economic value.</w:t>
            </w:r>
          </w:p>
        </w:tc>
      </w:tr>
      <w:tr w:rsidR="007132DC" w:rsidRPr="00D8063B" w14:paraId="3FCBBBAD" w14:textId="77777777" w:rsidTr="00FC23C1">
        <w:tc>
          <w:tcPr>
            <w:tcW w:w="1486" w:type="dxa"/>
            <w:tcBorders>
              <w:top w:val="single" w:sz="2" w:space="0" w:color="auto"/>
              <w:left w:val="single" w:sz="2" w:space="0" w:color="auto"/>
              <w:bottom w:val="single" w:sz="2" w:space="0" w:color="auto"/>
              <w:right w:val="single" w:sz="2" w:space="0" w:color="auto"/>
            </w:tcBorders>
          </w:tcPr>
          <w:p w14:paraId="56C3415A" w14:textId="77777777" w:rsidR="007132DC" w:rsidRPr="00D8063B" w:rsidRDefault="007132DC" w:rsidP="007132DC">
            <w:pPr>
              <w:pStyle w:val="NormalLeft"/>
              <w:rPr>
                <w:lang w:val="en-GB"/>
              </w:rPr>
            </w:pPr>
            <w:r w:rsidRPr="00D8063B">
              <w:rPr>
                <w:lang w:val="en-GB"/>
              </w:rPr>
              <w:t>C0370</w:t>
            </w:r>
          </w:p>
        </w:tc>
        <w:tc>
          <w:tcPr>
            <w:tcW w:w="1764" w:type="dxa"/>
            <w:tcBorders>
              <w:top w:val="single" w:sz="2" w:space="0" w:color="auto"/>
              <w:left w:val="single" w:sz="2" w:space="0" w:color="auto"/>
              <w:bottom w:val="single" w:sz="2" w:space="0" w:color="auto"/>
              <w:right w:val="single" w:sz="2" w:space="0" w:color="auto"/>
            </w:tcBorders>
          </w:tcPr>
          <w:p w14:paraId="1BAF0AEA" w14:textId="77777777" w:rsidR="007132DC" w:rsidRPr="00D8063B" w:rsidRDefault="007132DC" w:rsidP="007132DC">
            <w:pPr>
              <w:pStyle w:val="NormalLeft"/>
              <w:rPr>
                <w:lang w:val="en-GB"/>
              </w:rPr>
            </w:pPr>
            <w:r w:rsidRPr="00D8063B">
              <w:rPr>
                <w:lang w:val="en-GB"/>
              </w:rPr>
              <w:t>Unit Solvency II price</w:t>
            </w:r>
          </w:p>
        </w:tc>
        <w:tc>
          <w:tcPr>
            <w:tcW w:w="6036" w:type="dxa"/>
            <w:tcBorders>
              <w:top w:val="single" w:sz="2" w:space="0" w:color="auto"/>
              <w:left w:val="single" w:sz="2" w:space="0" w:color="auto"/>
              <w:bottom w:val="single" w:sz="2" w:space="0" w:color="auto"/>
              <w:right w:val="single" w:sz="2" w:space="0" w:color="auto"/>
            </w:tcBorders>
          </w:tcPr>
          <w:p w14:paraId="25427818" w14:textId="77777777" w:rsidR="007132DC" w:rsidRPr="00D8063B" w:rsidRDefault="007132DC" w:rsidP="007132DC">
            <w:pPr>
              <w:pStyle w:val="NormalLeft"/>
              <w:rPr>
                <w:lang w:val="en-GB"/>
              </w:rPr>
            </w:pPr>
            <w:r w:rsidRPr="00D8063B">
              <w:rPr>
                <w:lang w:val="en-GB"/>
              </w:rPr>
              <w:t>Amount in reporting currency for the asset, if relevant.</w:t>
            </w:r>
          </w:p>
          <w:p w14:paraId="0205F655" w14:textId="77777777" w:rsidR="007132DC" w:rsidRPr="00D8063B" w:rsidRDefault="007132DC" w:rsidP="007132DC">
            <w:pPr>
              <w:pStyle w:val="NormalLeft"/>
              <w:rPr>
                <w:lang w:val="en-GB"/>
              </w:rPr>
            </w:pPr>
            <w:r w:rsidRPr="00D8063B">
              <w:rPr>
                <w:lang w:val="en-GB"/>
              </w:rPr>
              <w:t>This item shall be reported if a ‘quantity’ (C0130) has been provided in the first part of the template (‘Information on positions held’).</w:t>
            </w:r>
          </w:p>
          <w:p w14:paraId="39C7C48A" w14:textId="77777777" w:rsidR="007132DC" w:rsidRPr="00D8063B" w:rsidRDefault="007132DC" w:rsidP="007132DC">
            <w:pPr>
              <w:pStyle w:val="NormalLeft"/>
              <w:rPr>
                <w:lang w:val="en-GB"/>
              </w:rPr>
            </w:pPr>
            <w:r w:rsidRPr="00D8063B">
              <w:rPr>
                <w:lang w:val="en-GB"/>
              </w:rPr>
              <w:t>This item shall not be reported if item Unit percentage of par amount Solvency II price (C0380) is reported.</w:t>
            </w:r>
          </w:p>
        </w:tc>
      </w:tr>
      <w:tr w:rsidR="007132DC" w:rsidRPr="00D8063B" w14:paraId="16AFDC3A" w14:textId="77777777" w:rsidTr="00FC23C1">
        <w:tc>
          <w:tcPr>
            <w:tcW w:w="1486" w:type="dxa"/>
            <w:tcBorders>
              <w:top w:val="single" w:sz="2" w:space="0" w:color="auto"/>
              <w:left w:val="single" w:sz="2" w:space="0" w:color="auto"/>
              <w:bottom w:val="single" w:sz="2" w:space="0" w:color="auto"/>
              <w:right w:val="single" w:sz="2" w:space="0" w:color="auto"/>
            </w:tcBorders>
          </w:tcPr>
          <w:p w14:paraId="05EBA8A7" w14:textId="77777777" w:rsidR="007132DC" w:rsidRPr="00D8063B" w:rsidRDefault="007132DC" w:rsidP="007132DC">
            <w:pPr>
              <w:pStyle w:val="NormalLeft"/>
              <w:rPr>
                <w:lang w:val="en-GB"/>
              </w:rPr>
            </w:pPr>
            <w:r w:rsidRPr="00D8063B">
              <w:rPr>
                <w:lang w:val="en-GB"/>
              </w:rPr>
              <w:t>C0380</w:t>
            </w:r>
          </w:p>
        </w:tc>
        <w:tc>
          <w:tcPr>
            <w:tcW w:w="1764" w:type="dxa"/>
            <w:tcBorders>
              <w:top w:val="single" w:sz="2" w:space="0" w:color="auto"/>
              <w:left w:val="single" w:sz="2" w:space="0" w:color="auto"/>
              <w:bottom w:val="single" w:sz="2" w:space="0" w:color="auto"/>
              <w:right w:val="single" w:sz="2" w:space="0" w:color="auto"/>
            </w:tcBorders>
          </w:tcPr>
          <w:p w14:paraId="3CB1C91D" w14:textId="77777777" w:rsidR="007132DC" w:rsidRPr="00D8063B" w:rsidRDefault="007132DC" w:rsidP="007132DC">
            <w:pPr>
              <w:pStyle w:val="NormalLeft"/>
              <w:rPr>
                <w:lang w:val="en-GB"/>
              </w:rPr>
            </w:pPr>
            <w:r w:rsidRPr="00D8063B">
              <w:rPr>
                <w:lang w:val="en-GB"/>
              </w:rPr>
              <w:t>Unit percentage of par amount Solvency II price</w:t>
            </w:r>
          </w:p>
        </w:tc>
        <w:tc>
          <w:tcPr>
            <w:tcW w:w="6036" w:type="dxa"/>
            <w:tcBorders>
              <w:top w:val="single" w:sz="2" w:space="0" w:color="auto"/>
              <w:left w:val="single" w:sz="2" w:space="0" w:color="auto"/>
              <w:bottom w:val="single" w:sz="2" w:space="0" w:color="auto"/>
              <w:right w:val="single" w:sz="2" w:space="0" w:color="auto"/>
            </w:tcBorders>
          </w:tcPr>
          <w:p w14:paraId="5BEAC4C1" w14:textId="77777777" w:rsidR="007132DC" w:rsidRPr="00D8063B" w:rsidRDefault="007132DC" w:rsidP="007132DC">
            <w:pPr>
              <w:pStyle w:val="NormalLeft"/>
              <w:rPr>
                <w:lang w:val="en-GB"/>
              </w:rPr>
            </w:pPr>
            <w:r w:rsidRPr="00D8063B">
              <w:rPr>
                <w:lang w:val="en-GB"/>
              </w:rPr>
              <w:t>Amount in percentage of par value, clean price without accrued interest, for the asset, if relevant.</w:t>
            </w:r>
          </w:p>
          <w:p w14:paraId="588B112E" w14:textId="7B244221" w:rsidR="007132DC" w:rsidRPr="00D8063B" w:rsidRDefault="007132DC" w:rsidP="007132DC">
            <w:pPr>
              <w:pStyle w:val="NormalLeft"/>
              <w:rPr>
                <w:lang w:val="en-GB"/>
              </w:rPr>
            </w:pPr>
            <w:r w:rsidRPr="00D8063B">
              <w:rPr>
                <w:lang w:val="en-GB"/>
              </w:rPr>
              <w:t xml:space="preserve">This item shall be reported if a ‘par amount’ information (C0140) has been provided in the first part of the template (‘Information on positions held’) except for CIC </w:t>
            </w:r>
            <w:del w:id="2253" w:author="Author">
              <w:r w:rsidRPr="00D8063B" w:rsidDel="00A030B1">
                <w:rPr>
                  <w:lang w:val="en-GB"/>
                </w:rPr>
                <w:delText xml:space="preserve">category </w:delText>
              </w:r>
            </w:del>
            <w:r w:rsidRPr="00D8063B">
              <w:rPr>
                <w:lang w:val="en-GB"/>
              </w:rPr>
              <w:t>71 and</w:t>
            </w:r>
            <w:ins w:id="2254" w:author="Author">
              <w:r w:rsidRPr="00D8063B">
                <w:rPr>
                  <w:lang w:val="en-GB"/>
                </w:rPr>
                <w:t xml:space="preserve"> </w:t>
              </w:r>
            </w:ins>
            <w:del w:id="2255" w:author="Author">
              <w:r w:rsidR="005C1C1D" w:rsidRPr="00D8063B">
                <w:rPr>
                  <w:lang w:val="en-GB"/>
                </w:rPr>
                <w:delText>9</w:delText>
              </w:r>
            </w:del>
            <w:ins w:id="2256" w:author="Author">
              <w:r w:rsidRPr="00D8063B">
                <w:rPr>
                  <w:lang w:val="en-GB"/>
                </w:rPr>
                <w:t>CIC category 9 - Property</w:t>
              </w:r>
            </w:ins>
            <w:r w:rsidRPr="00D8063B">
              <w:rPr>
                <w:lang w:val="en-GB"/>
              </w:rPr>
              <w:t>.</w:t>
            </w:r>
          </w:p>
          <w:p w14:paraId="3FCC2B8F" w14:textId="692929E7" w:rsidR="007132DC" w:rsidRPr="00D8063B" w:rsidRDefault="007132DC" w:rsidP="007132DC">
            <w:pPr>
              <w:pStyle w:val="NormalLeft"/>
              <w:rPr>
                <w:lang w:val="en-GB"/>
              </w:rPr>
            </w:pPr>
            <w:r w:rsidRPr="00D8063B">
              <w:rPr>
                <w:lang w:val="en-GB"/>
              </w:rPr>
              <w:t>This item shall not be reported if item Unit Solvency II price (C0370) is reported.</w:t>
            </w:r>
          </w:p>
        </w:tc>
      </w:tr>
      <w:tr w:rsidR="007132DC" w:rsidRPr="00D8063B" w14:paraId="6EC37CC2" w14:textId="77777777" w:rsidTr="00FC23C1">
        <w:trPr>
          <w:ins w:id="2257" w:author="Author"/>
        </w:trPr>
        <w:tc>
          <w:tcPr>
            <w:tcW w:w="1486" w:type="dxa"/>
            <w:tcBorders>
              <w:top w:val="single" w:sz="2" w:space="0" w:color="auto"/>
              <w:left w:val="single" w:sz="2" w:space="0" w:color="auto"/>
              <w:bottom w:val="single" w:sz="2" w:space="0" w:color="auto"/>
              <w:right w:val="single" w:sz="2" w:space="0" w:color="auto"/>
            </w:tcBorders>
          </w:tcPr>
          <w:p w14:paraId="4A1012E1" w14:textId="55E8B2F0" w:rsidR="007132DC" w:rsidRPr="00D8063B" w:rsidRDefault="007132DC" w:rsidP="007132DC">
            <w:pPr>
              <w:pStyle w:val="NormalLeft"/>
              <w:rPr>
                <w:ins w:id="2258" w:author="Author"/>
                <w:lang w:val="en-GB"/>
              </w:rPr>
            </w:pPr>
            <w:ins w:id="2259" w:author="Author">
              <w:del w:id="2260" w:author="Author">
                <w:r w:rsidRPr="00D8063B" w:rsidDel="001D2614">
                  <w:rPr>
                    <w:lang w:val="en-GB"/>
                  </w:rPr>
                  <w:delText>C0381</w:delText>
                </w:r>
              </w:del>
            </w:ins>
          </w:p>
        </w:tc>
        <w:tc>
          <w:tcPr>
            <w:tcW w:w="1764" w:type="dxa"/>
            <w:tcBorders>
              <w:top w:val="single" w:sz="2" w:space="0" w:color="auto"/>
              <w:left w:val="single" w:sz="2" w:space="0" w:color="auto"/>
              <w:bottom w:val="single" w:sz="2" w:space="0" w:color="auto"/>
              <w:right w:val="single" w:sz="2" w:space="0" w:color="auto"/>
            </w:tcBorders>
          </w:tcPr>
          <w:p w14:paraId="65B112E2" w14:textId="35D7124A" w:rsidR="007132DC" w:rsidRPr="00D8063B" w:rsidRDefault="007132DC" w:rsidP="007132DC">
            <w:pPr>
              <w:pStyle w:val="NormalLeft"/>
              <w:rPr>
                <w:ins w:id="2261" w:author="Author"/>
                <w:lang w:val="en-GB"/>
              </w:rPr>
            </w:pPr>
            <w:ins w:id="2262" w:author="Author">
              <w:del w:id="2263" w:author="Author">
                <w:r w:rsidRPr="00D8063B" w:rsidDel="001D2614">
                  <w:rPr>
                    <w:lang w:val="en-GB"/>
                  </w:rPr>
                  <w:delText>Issue date</w:delText>
                </w:r>
              </w:del>
            </w:ins>
          </w:p>
        </w:tc>
        <w:tc>
          <w:tcPr>
            <w:tcW w:w="6036" w:type="dxa"/>
            <w:tcBorders>
              <w:top w:val="single" w:sz="2" w:space="0" w:color="auto"/>
              <w:left w:val="single" w:sz="2" w:space="0" w:color="auto"/>
              <w:bottom w:val="single" w:sz="2" w:space="0" w:color="auto"/>
              <w:right w:val="single" w:sz="2" w:space="0" w:color="auto"/>
            </w:tcBorders>
          </w:tcPr>
          <w:p w14:paraId="6C6F444B" w14:textId="2C3B126B" w:rsidR="007132DC" w:rsidRPr="00D8063B" w:rsidDel="005966E4" w:rsidRDefault="007132DC" w:rsidP="007132DC">
            <w:pPr>
              <w:pStyle w:val="NormalLeft"/>
              <w:rPr>
                <w:ins w:id="2264" w:author="Author"/>
                <w:del w:id="2265" w:author="Author"/>
                <w:lang w:val="en-GB"/>
              </w:rPr>
            </w:pPr>
            <w:ins w:id="2266" w:author="Author">
              <w:del w:id="2267" w:author="Author">
                <w:r w:rsidRPr="00D8063B" w:rsidDel="005966E4">
                  <w:rPr>
                    <w:lang w:val="en-GB"/>
                  </w:rPr>
                  <w:delText>The date on which the instrument was issued.</w:delText>
                </w:r>
              </w:del>
            </w:ins>
          </w:p>
          <w:p w14:paraId="039BE743" w14:textId="61D6B97B" w:rsidR="007132DC" w:rsidRPr="00D8063B" w:rsidDel="005966E4" w:rsidRDefault="007132DC" w:rsidP="007132DC">
            <w:pPr>
              <w:pStyle w:val="NormalLeft"/>
              <w:rPr>
                <w:ins w:id="2268" w:author="Author"/>
                <w:del w:id="2269" w:author="Author"/>
                <w:lang w:val="en-GB"/>
              </w:rPr>
            </w:pPr>
            <w:ins w:id="2270" w:author="Author">
              <w:del w:id="2271" w:author="Author">
                <w:r w:rsidRPr="00D8063B" w:rsidDel="005966E4">
                  <w:rPr>
                    <w:lang w:val="en-GB"/>
                  </w:rPr>
                  <w:delText xml:space="preserve">This item shall be reported for CIC category 8 and for the following CIC categories if the instruments do not have an ISIN code (i.e. if item Asset ID Code (C0040) does not start with ISIN/ or CAU/ISIN/): </w:delText>
                </w:r>
              </w:del>
            </w:ins>
          </w:p>
          <w:p w14:paraId="0F03AC1E" w14:textId="536FC748" w:rsidR="007132DC" w:rsidRPr="00D8063B" w:rsidDel="005966E4" w:rsidRDefault="007132DC" w:rsidP="007132DC">
            <w:pPr>
              <w:pStyle w:val="NormalLeft"/>
              <w:numPr>
                <w:ilvl w:val="0"/>
                <w:numId w:val="16"/>
              </w:numPr>
              <w:rPr>
                <w:ins w:id="2272" w:author="Author"/>
                <w:del w:id="2273" w:author="Author"/>
                <w:lang w:val="en-GB"/>
              </w:rPr>
            </w:pPr>
            <w:ins w:id="2274" w:author="Author">
              <w:del w:id="2275" w:author="Author">
                <w:r w:rsidRPr="00D8063B" w:rsidDel="005966E4">
                  <w:rPr>
                    <w:lang w:val="en-GB"/>
                  </w:rPr>
                  <w:delText>CIC category 1 – Government bonds;</w:delText>
                </w:r>
              </w:del>
            </w:ins>
          </w:p>
          <w:p w14:paraId="1AEEA5E9" w14:textId="5371E03E" w:rsidR="007132DC" w:rsidRPr="00D8063B" w:rsidDel="005966E4" w:rsidRDefault="007132DC" w:rsidP="007132DC">
            <w:pPr>
              <w:pStyle w:val="NormalLeft"/>
              <w:numPr>
                <w:ilvl w:val="0"/>
                <w:numId w:val="16"/>
              </w:numPr>
              <w:rPr>
                <w:ins w:id="2276" w:author="Author"/>
                <w:del w:id="2277" w:author="Author"/>
                <w:lang w:val="en-GB"/>
              </w:rPr>
            </w:pPr>
            <w:ins w:id="2278" w:author="Author">
              <w:del w:id="2279" w:author="Author">
                <w:r w:rsidRPr="00D8063B" w:rsidDel="005966E4">
                  <w:rPr>
                    <w:lang w:val="en-GB"/>
                  </w:rPr>
                  <w:delText>CIC category 2 – Corporate bonds;</w:delText>
                </w:r>
              </w:del>
            </w:ins>
          </w:p>
          <w:p w14:paraId="505F9929" w14:textId="39C7BCA1" w:rsidR="007132DC" w:rsidRPr="00D8063B" w:rsidDel="005966E4" w:rsidRDefault="007132DC" w:rsidP="007132DC">
            <w:pPr>
              <w:pStyle w:val="NormalLeft"/>
              <w:numPr>
                <w:ilvl w:val="0"/>
                <w:numId w:val="16"/>
              </w:numPr>
              <w:rPr>
                <w:ins w:id="2280" w:author="Author"/>
                <w:del w:id="2281" w:author="Author"/>
                <w:lang w:val="en-GB"/>
              </w:rPr>
            </w:pPr>
            <w:ins w:id="2282" w:author="Author">
              <w:del w:id="2283" w:author="Author">
                <w:r w:rsidRPr="00D8063B" w:rsidDel="005966E4">
                  <w:rPr>
                    <w:lang w:val="en-GB"/>
                  </w:rPr>
                  <w:delText xml:space="preserve">CIC category 5 – Structured notes and </w:delText>
                </w:r>
              </w:del>
            </w:ins>
          </w:p>
          <w:p w14:paraId="7E83989A" w14:textId="48BE764A" w:rsidR="007132DC" w:rsidRPr="00D8063B" w:rsidDel="005966E4" w:rsidRDefault="007132DC" w:rsidP="007132DC">
            <w:pPr>
              <w:pStyle w:val="NormalLeft"/>
              <w:numPr>
                <w:ilvl w:val="0"/>
                <w:numId w:val="16"/>
              </w:numPr>
              <w:rPr>
                <w:ins w:id="2284" w:author="Author"/>
                <w:del w:id="2285" w:author="Author"/>
                <w:lang w:val="en-GB"/>
              </w:rPr>
            </w:pPr>
            <w:ins w:id="2286" w:author="Author">
              <w:del w:id="2287" w:author="Author">
                <w:r w:rsidRPr="00D8063B" w:rsidDel="005966E4">
                  <w:rPr>
                    <w:lang w:val="en-GB"/>
                  </w:rPr>
                  <w:delText>CIC category 6 – Collateralised securities.</w:delText>
                </w:r>
              </w:del>
            </w:ins>
          </w:p>
          <w:p w14:paraId="552E5D70" w14:textId="402B487E" w:rsidR="007132DC" w:rsidRPr="00D8063B" w:rsidRDefault="007132DC" w:rsidP="007132DC">
            <w:pPr>
              <w:pStyle w:val="NormalLeft"/>
              <w:rPr>
                <w:ins w:id="2288" w:author="Author"/>
                <w:lang w:val="en-GB"/>
              </w:rPr>
            </w:pPr>
            <w:ins w:id="2289" w:author="Author">
              <w:del w:id="2290" w:author="Author">
                <w:r w:rsidRPr="00D8063B" w:rsidDel="005966E4">
                  <w:rPr>
                    <w:lang w:val="en-GB"/>
                  </w:rPr>
                  <w:delText>For loans and mortgages to individuals, included within CIC category 8 – Mortgages and Loans, the weighted issue date (based on the loan amount) is to be reported.</w:delText>
                </w:r>
              </w:del>
            </w:ins>
          </w:p>
        </w:tc>
      </w:tr>
      <w:tr w:rsidR="007132DC" w:rsidRPr="00D8063B" w14:paraId="7274A67A" w14:textId="77777777" w:rsidTr="00FC23C1">
        <w:tc>
          <w:tcPr>
            <w:tcW w:w="1486" w:type="dxa"/>
            <w:tcBorders>
              <w:top w:val="single" w:sz="2" w:space="0" w:color="auto"/>
              <w:left w:val="single" w:sz="2" w:space="0" w:color="auto"/>
              <w:bottom w:val="single" w:sz="2" w:space="0" w:color="auto"/>
              <w:right w:val="single" w:sz="2" w:space="0" w:color="auto"/>
            </w:tcBorders>
          </w:tcPr>
          <w:p w14:paraId="73A05749" w14:textId="77777777" w:rsidR="007132DC" w:rsidRPr="00D8063B" w:rsidRDefault="007132DC" w:rsidP="007132DC">
            <w:pPr>
              <w:pStyle w:val="NormalLeft"/>
              <w:rPr>
                <w:lang w:val="en-GB"/>
              </w:rPr>
            </w:pPr>
            <w:r w:rsidRPr="00D8063B">
              <w:rPr>
                <w:lang w:val="en-GB"/>
              </w:rPr>
              <w:t>C0390</w:t>
            </w:r>
          </w:p>
        </w:tc>
        <w:tc>
          <w:tcPr>
            <w:tcW w:w="1764" w:type="dxa"/>
            <w:tcBorders>
              <w:top w:val="single" w:sz="2" w:space="0" w:color="auto"/>
              <w:left w:val="single" w:sz="2" w:space="0" w:color="auto"/>
              <w:bottom w:val="single" w:sz="2" w:space="0" w:color="auto"/>
              <w:right w:val="single" w:sz="2" w:space="0" w:color="auto"/>
            </w:tcBorders>
          </w:tcPr>
          <w:p w14:paraId="694190E4" w14:textId="77777777" w:rsidR="007132DC" w:rsidRPr="00D8063B" w:rsidRDefault="007132DC" w:rsidP="007132DC">
            <w:pPr>
              <w:pStyle w:val="NormalLeft"/>
              <w:rPr>
                <w:lang w:val="en-GB"/>
              </w:rPr>
            </w:pPr>
            <w:r w:rsidRPr="00D8063B">
              <w:rPr>
                <w:lang w:val="en-GB"/>
              </w:rPr>
              <w:t>Maturity date</w:t>
            </w:r>
          </w:p>
        </w:tc>
        <w:tc>
          <w:tcPr>
            <w:tcW w:w="6036" w:type="dxa"/>
            <w:tcBorders>
              <w:top w:val="single" w:sz="2" w:space="0" w:color="auto"/>
              <w:left w:val="single" w:sz="2" w:space="0" w:color="auto"/>
              <w:bottom w:val="single" w:sz="2" w:space="0" w:color="auto"/>
              <w:right w:val="single" w:sz="2" w:space="0" w:color="auto"/>
            </w:tcBorders>
          </w:tcPr>
          <w:p w14:paraId="136060F5" w14:textId="4646D703" w:rsidR="007132DC" w:rsidRPr="00D8063B" w:rsidRDefault="007132DC" w:rsidP="007132DC">
            <w:pPr>
              <w:pStyle w:val="NormalLeft"/>
              <w:rPr>
                <w:lang w:val="en-GB"/>
              </w:rPr>
            </w:pPr>
            <w:r w:rsidRPr="00D8063B">
              <w:rPr>
                <w:lang w:val="en-GB"/>
              </w:rPr>
              <w:t xml:space="preserve">Only applicable for CIC categories </w:t>
            </w:r>
            <w:ins w:id="2291" w:author="Author">
              <w:r w:rsidRPr="00D8063B">
                <w:rPr>
                  <w:lang w:val="en-GB"/>
                </w:rPr>
                <w:t>1 – Government bonds, 2 – Corporate bonds, 5 – Structured notes, 6 – Collateralised securities, and 8 – Mortgages and Loans</w:t>
              </w:r>
            </w:ins>
            <w:del w:id="2292" w:author="Author">
              <w:r w:rsidRPr="00D8063B" w:rsidDel="007157BC">
                <w:rPr>
                  <w:lang w:val="en-GB"/>
                </w:rPr>
                <w:delText>1, 2, 5, 6, and 8</w:delText>
              </w:r>
            </w:del>
            <w:r w:rsidRPr="00D8063B">
              <w:rPr>
                <w:lang w:val="en-GB"/>
              </w:rPr>
              <w:t>, CIC 74 and CIC 79.</w:t>
            </w:r>
          </w:p>
          <w:p w14:paraId="73746095" w14:textId="77777777" w:rsidR="007132DC" w:rsidRPr="00D8063B" w:rsidRDefault="007132DC" w:rsidP="007132DC">
            <w:pPr>
              <w:pStyle w:val="NormalLeft"/>
              <w:rPr>
                <w:lang w:val="en-GB"/>
              </w:rPr>
            </w:pPr>
            <w:r w:rsidRPr="00D8063B">
              <w:rPr>
                <w:lang w:val="en-GB"/>
              </w:rPr>
              <w:t>Identify the ISO 8601 (yyyy–mm–dd) code of the maturity date.</w:t>
            </w:r>
          </w:p>
          <w:p w14:paraId="52AA1C34" w14:textId="77777777" w:rsidR="007132DC" w:rsidRPr="00D8063B" w:rsidRDefault="007132DC" w:rsidP="007132DC">
            <w:pPr>
              <w:pStyle w:val="NormalLeft"/>
              <w:rPr>
                <w:lang w:val="en-GB"/>
              </w:rPr>
            </w:pPr>
            <w:r w:rsidRPr="00D8063B">
              <w:rPr>
                <w:lang w:val="en-GB"/>
              </w:rPr>
              <w:t>It corresponds always to the maturity date, even for callable securities.</w:t>
            </w:r>
          </w:p>
          <w:p w14:paraId="6308DC44" w14:textId="77777777" w:rsidR="007132DC" w:rsidRPr="00D8063B" w:rsidRDefault="007132DC" w:rsidP="007132DC">
            <w:pPr>
              <w:pStyle w:val="NormalLeft"/>
              <w:rPr>
                <w:lang w:val="en-GB"/>
              </w:rPr>
            </w:pPr>
            <w:r w:rsidRPr="00D8063B">
              <w:rPr>
                <w:lang w:val="en-GB"/>
              </w:rPr>
              <w:t>The following shall be considered:</w:t>
            </w:r>
          </w:p>
          <w:p w14:paraId="65F713B0" w14:textId="4E7866AC" w:rsidR="007132DC" w:rsidRPr="00D8063B" w:rsidRDefault="007132DC" w:rsidP="007132DC">
            <w:pPr>
              <w:pStyle w:val="Tiret0"/>
              <w:numPr>
                <w:ilvl w:val="0"/>
                <w:numId w:val="14"/>
              </w:numPr>
              <w:ind w:left="851" w:hanging="851"/>
              <w:rPr>
                <w:lang w:val="en-GB"/>
              </w:rPr>
            </w:pPr>
            <w:r w:rsidRPr="00D8063B">
              <w:rPr>
                <w:lang w:val="en-GB"/>
              </w:rPr>
              <w:t>For perpetual securities use ‘9999–12–31’</w:t>
            </w:r>
            <w:ins w:id="2293" w:author="Author">
              <w:r w:rsidRPr="00D8063B">
                <w:rPr>
                  <w:lang w:val="en-GB"/>
                </w:rPr>
                <w:t> ;</w:t>
              </w:r>
            </w:ins>
          </w:p>
          <w:p w14:paraId="52BB31DC" w14:textId="70923CD9" w:rsidR="007132DC" w:rsidRPr="00D8063B" w:rsidRDefault="007132DC" w:rsidP="007132DC">
            <w:pPr>
              <w:pStyle w:val="Tiret0"/>
              <w:numPr>
                <w:ilvl w:val="0"/>
                <w:numId w:val="14"/>
              </w:numPr>
              <w:ind w:left="851" w:hanging="851"/>
              <w:rPr>
                <w:lang w:val="en-GB"/>
              </w:rPr>
            </w:pPr>
            <w:r w:rsidRPr="00D8063B">
              <w:rPr>
                <w:lang w:val="en-GB"/>
              </w:rPr>
              <w:t>For CIC</w:t>
            </w:r>
            <w:del w:id="2294" w:author="Author">
              <w:r w:rsidRPr="00D8063B" w:rsidDel="004F2C22">
                <w:rPr>
                  <w:lang w:val="en-GB"/>
                </w:rPr>
                <w:delText xml:space="preserve"> </w:delText>
              </w:r>
            </w:del>
            <w:ins w:id="2295" w:author="Author">
              <w:r w:rsidR="004F2C22">
                <w:rPr>
                  <w:lang w:val="en-GB"/>
                </w:rPr>
                <w:t xml:space="preserve"> 87 and CIC 88</w:t>
              </w:r>
            </w:ins>
            <w:del w:id="2296" w:author="Author">
              <w:r w:rsidRPr="00D8063B" w:rsidDel="004F2C22">
                <w:rPr>
                  <w:lang w:val="en-GB"/>
                </w:rPr>
                <w:delText>category 8, regarding loans and mortgages to individuals</w:delText>
              </w:r>
            </w:del>
            <w:r w:rsidRPr="00D8063B">
              <w:rPr>
                <w:lang w:val="en-GB"/>
              </w:rPr>
              <w:t>, the weighted (based on the loan amount) remaining maturity is to be reported.</w:t>
            </w:r>
          </w:p>
        </w:tc>
      </w:tr>
    </w:tbl>
    <w:p w14:paraId="00238332" w14:textId="77777777" w:rsidR="005C1C1D" w:rsidRPr="00D8063B" w:rsidRDefault="005C1C1D" w:rsidP="005C1C1D">
      <w:pPr>
        <w:rPr>
          <w:lang w:val="en-GB"/>
        </w:rPr>
      </w:pPr>
    </w:p>
    <w:p w14:paraId="6D6CC5CA" w14:textId="77777777" w:rsidR="005C1C1D" w:rsidRPr="00D8063B" w:rsidRDefault="005C1C1D" w:rsidP="005C1C1D">
      <w:pPr>
        <w:pStyle w:val="ManualHeading2"/>
        <w:numPr>
          <w:ilvl w:val="0"/>
          <w:numId w:val="0"/>
        </w:numPr>
        <w:ind w:left="851" w:hanging="851"/>
        <w:rPr>
          <w:lang w:val="en-GB"/>
        </w:rPr>
      </w:pPr>
      <w:r w:rsidRPr="00D8063B">
        <w:rPr>
          <w:i/>
          <w:lang w:val="en-GB"/>
        </w:rPr>
        <w:t>S.06.03 — Collective investment undertakings — look–through approach</w:t>
      </w:r>
    </w:p>
    <w:p w14:paraId="00ECD22C" w14:textId="77777777" w:rsidR="005C1C1D" w:rsidRPr="00D8063B" w:rsidRDefault="005C1C1D" w:rsidP="005C1C1D">
      <w:pPr>
        <w:rPr>
          <w:lang w:val="en-GB"/>
        </w:rPr>
      </w:pPr>
      <w:r w:rsidRPr="00D8063B">
        <w:rPr>
          <w:i/>
          <w:lang w:val="en-GB"/>
        </w:rPr>
        <w:t>General comments:</w:t>
      </w:r>
    </w:p>
    <w:p w14:paraId="1847802F" w14:textId="77777777" w:rsidR="005C1C1D" w:rsidRPr="00D8063B" w:rsidRDefault="005C1C1D" w:rsidP="005C1C1D">
      <w:pPr>
        <w:rPr>
          <w:lang w:val="en-GB"/>
        </w:rPr>
      </w:pPr>
      <w:r w:rsidRPr="00D8063B">
        <w:rPr>
          <w:lang w:val="en-GB"/>
        </w:rPr>
        <w:t>This section relates to quarterly and annual submission of information for groups.</w:t>
      </w:r>
    </w:p>
    <w:p w14:paraId="4DA99978" w14:textId="60DC47B3" w:rsidR="005C1C1D" w:rsidRPr="00D8063B" w:rsidRDefault="005C1C1D" w:rsidP="00260EA7">
      <w:pPr>
        <w:rPr>
          <w:lang w:val="en-GB"/>
        </w:rPr>
      </w:pPr>
      <w:r w:rsidRPr="00D8063B">
        <w:rPr>
          <w:lang w:val="en-GB"/>
        </w:rPr>
        <w:t>This template contains information on the look through of collective investment undertakings, or investments packaged as funds and similar undertakings, including when they are participations by underlying asset category, country of issue and currency. Considering proportionality and specific instructions of the template, the look through shall be performed until the asset categories, countries and currencies are identified. In case of funds of funds the look–through shall follow the same approach. </w:t>
      </w:r>
      <w:r w:rsidR="00260EA7" w:rsidRPr="00D8063B">
        <w:rPr>
          <w:lang w:val="en-GB"/>
        </w:rPr>
        <w:t xml:space="preserve"> </w:t>
      </w:r>
    </w:p>
    <w:p w14:paraId="1A304F49" w14:textId="0F4E80AF" w:rsidR="005C1C1D" w:rsidRPr="00D8063B" w:rsidRDefault="005C1C1D" w:rsidP="00260EA7">
      <w:pPr>
        <w:rPr>
          <w:lang w:val="en-GB"/>
        </w:rPr>
      </w:pPr>
      <w:r w:rsidRPr="00D8063B">
        <w:rPr>
          <w:lang w:val="en-GB"/>
        </w:rPr>
        <w:t>The template shall include information corresponding to 100 % of the value invested in collective investment undertakings. However for the identification of countries the look–through shall be implemented in order to identify the exposures of 90 % of the total value of the funds minus the amounts related to CIC 8 and 9, and for the identification of currencies the look–through shall be implemented in order to identify the exposures of 90 % of the total value of the funds. Groups shall ensure that the 10 % not identified by country is diversified across geographical areas, for example that not more than 5 % is in one single country. The look-through shall be applied by groups starting from the major, considering the amount invested, to the lowest single fund and the approach shall be kept consistent over time.</w:t>
      </w:r>
    </w:p>
    <w:p w14:paraId="4A5E5C2A" w14:textId="77777777" w:rsidR="005C1C1D" w:rsidRPr="00D8063B" w:rsidRDefault="005C1C1D" w:rsidP="005C1C1D">
      <w:pPr>
        <w:rPr>
          <w:lang w:val="en-GB"/>
        </w:rPr>
      </w:pPr>
      <w:r w:rsidRPr="00D8063B">
        <w:rPr>
          <w:lang w:val="en-GB"/>
        </w:rPr>
        <w:t>Quarterly information shall only be reported when the ratio of collective investments undertakings held by the group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30 %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21029D63" w14:textId="77777777" w:rsidR="005C1C1D" w:rsidRPr="00D8063B" w:rsidRDefault="005C1C1D" w:rsidP="005C1C1D">
      <w:pPr>
        <w:rPr>
          <w:lang w:val="en-GB"/>
        </w:rPr>
      </w:pPr>
      <w:r w:rsidRPr="00D8063B">
        <w:rPr>
          <w:lang w:val="en-GB"/>
        </w:rPr>
        <w:t>Items shall be reported with positive values unless otherwise stated in the respective instructions.</w:t>
      </w:r>
    </w:p>
    <w:p w14:paraId="7C5CA88B" w14:textId="77777777" w:rsidR="005C1C1D" w:rsidRPr="00D8063B" w:rsidRDefault="005C1C1D" w:rsidP="005C1C1D">
      <w:pPr>
        <w:rPr>
          <w:lang w:val="en-GB"/>
        </w:rPr>
      </w:pPr>
      <w:r w:rsidRPr="00D8063B">
        <w:rPr>
          <w:lang w:val="en-GB"/>
        </w:rPr>
        <w:t>The asset categories referred to in this template are the ones defined in Annex IV — Assets Categories of this Regulation and references to CIC codes refer to Annex VI — CIC table of this Regulation.</w:t>
      </w:r>
    </w:p>
    <w:p w14:paraId="09BAC493" w14:textId="77777777" w:rsidR="005C1C1D" w:rsidRPr="00D8063B" w:rsidRDefault="005C1C1D" w:rsidP="005C1C1D">
      <w:pPr>
        <w:rPr>
          <w:lang w:val="en-GB"/>
        </w:rPr>
      </w:pPr>
      <w:r w:rsidRPr="00D8063B">
        <w:rPr>
          <w:lang w:val="en-GB"/>
        </w:rPr>
        <w:t>This template shall include the look–through of all collective investment undertakings, or investments packaged as funds and similar undertakings, including when they are participations by underlying asset category, reported item–by–item in S.06.02. If one collective investment undertaking, or investment packaged as fund and similar undertaking is held by many undertakings, in this template it shall be reported only once.</w:t>
      </w:r>
    </w:p>
    <w:tbl>
      <w:tblPr>
        <w:tblW w:w="9286" w:type="dxa"/>
        <w:tblLayout w:type="fixed"/>
        <w:tblLook w:val="0000" w:firstRow="0" w:lastRow="0" w:firstColumn="0" w:lastColumn="0" w:noHBand="0" w:noVBand="0"/>
      </w:tblPr>
      <w:tblGrid>
        <w:gridCol w:w="1021"/>
        <w:gridCol w:w="1672"/>
        <w:gridCol w:w="6593"/>
      </w:tblGrid>
      <w:tr w:rsidR="005C1C1D" w:rsidRPr="00D8063B" w14:paraId="258BED39" w14:textId="77777777" w:rsidTr="00C023BD">
        <w:tc>
          <w:tcPr>
            <w:tcW w:w="1021" w:type="dxa"/>
            <w:tcBorders>
              <w:top w:val="single" w:sz="2" w:space="0" w:color="auto"/>
              <w:left w:val="single" w:sz="2" w:space="0" w:color="auto"/>
              <w:bottom w:val="single" w:sz="2" w:space="0" w:color="auto"/>
              <w:right w:val="single" w:sz="2" w:space="0" w:color="auto"/>
            </w:tcBorders>
          </w:tcPr>
          <w:p w14:paraId="5D13FA6A" w14:textId="77777777" w:rsidR="005C1C1D" w:rsidRPr="00D8063B" w:rsidRDefault="005C1C1D" w:rsidP="00DA6BCB">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627AAB7E" w14:textId="77777777" w:rsidR="005C1C1D" w:rsidRPr="00D8063B" w:rsidRDefault="005C1C1D" w:rsidP="00DA6BCB">
            <w:pPr>
              <w:pStyle w:val="NormalCentered"/>
              <w:rPr>
                <w:lang w:val="en-GB"/>
              </w:rPr>
            </w:pPr>
            <w:r w:rsidRPr="00D8063B">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1711EBB3" w14:textId="77777777" w:rsidR="005C1C1D" w:rsidRPr="00D8063B" w:rsidRDefault="005C1C1D" w:rsidP="00DA6BCB">
            <w:pPr>
              <w:pStyle w:val="NormalCentered"/>
              <w:rPr>
                <w:lang w:val="en-GB"/>
              </w:rPr>
            </w:pPr>
            <w:r w:rsidRPr="00D8063B">
              <w:rPr>
                <w:lang w:val="en-GB"/>
              </w:rPr>
              <w:t>INSTRUCTIONS</w:t>
            </w:r>
          </w:p>
        </w:tc>
      </w:tr>
      <w:tr w:rsidR="005C1C1D" w:rsidRPr="00D8063B" w14:paraId="370B6312" w14:textId="77777777" w:rsidTr="00C023BD">
        <w:tc>
          <w:tcPr>
            <w:tcW w:w="1021" w:type="dxa"/>
            <w:tcBorders>
              <w:top w:val="single" w:sz="2" w:space="0" w:color="auto"/>
              <w:left w:val="single" w:sz="2" w:space="0" w:color="auto"/>
              <w:bottom w:val="single" w:sz="2" w:space="0" w:color="auto"/>
              <w:right w:val="single" w:sz="2" w:space="0" w:color="auto"/>
            </w:tcBorders>
          </w:tcPr>
          <w:p w14:paraId="04186A38" w14:textId="77777777" w:rsidR="005C1C1D" w:rsidRPr="00D8063B" w:rsidRDefault="005C1C1D" w:rsidP="00DA6BCB">
            <w:pPr>
              <w:pStyle w:val="NormalLeft"/>
              <w:rPr>
                <w:lang w:val="en-GB"/>
              </w:rPr>
            </w:pPr>
            <w:r w:rsidRPr="00D8063B">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37AF96E6" w14:textId="77777777" w:rsidR="005C1C1D" w:rsidRPr="00D8063B" w:rsidRDefault="005C1C1D" w:rsidP="00DA6BCB">
            <w:pPr>
              <w:pStyle w:val="NormalLeft"/>
              <w:rPr>
                <w:lang w:val="en-GB"/>
              </w:rPr>
            </w:pPr>
            <w:r w:rsidRPr="00D8063B">
              <w:rPr>
                <w:lang w:val="en-GB"/>
              </w:rPr>
              <w:t>Collective Investments Undertaking ID Code</w:t>
            </w:r>
          </w:p>
        </w:tc>
        <w:tc>
          <w:tcPr>
            <w:tcW w:w="6593" w:type="dxa"/>
            <w:tcBorders>
              <w:top w:val="single" w:sz="2" w:space="0" w:color="auto"/>
              <w:left w:val="single" w:sz="2" w:space="0" w:color="auto"/>
              <w:bottom w:val="single" w:sz="2" w:space="0" w:color="auto"/>
              <w:right w:val="single" w:sz="2" w:space="0" w:color="auto"/>
            </w:tcBorders>
          </w:tcPr>
          <w:p w14:paraId="663CC401" w14:textId="77777777" w:rsidR="005C1C1D" w:rsidRPr="00D8063B" w:rsidRDefault="005C1C1D" w:rsidP="00DA6BCB">
            <w:pPr>
              <w:pStyle w:val="NormalLeft"/>
              <w:rPr>
                <w:lang w:val="en-GB"/>
              </w:rPr>
            </w:pPr>
            <w:r w:rsidRPr="00D8063B">
              <w:rPr>
                <w:lang w:val="en-GB"/>
              </w:rPr>
              <w:t>Asset ID code using the following priority:</w:t>
            </w:r>
          </w:p>
          <w:p w14:paraId="44383B05" w14:textId="77777777" w:rsidR="005C1C1D" w:rsidRPr="00D8063B" w:rsidRDefault="005C1C1D" w:rsidP="00DA6BCB">
            <w:pPr>
              <w:pStyle w:val="Tiret0"/>
              <w:numPr>
                <w:ilvl w:val="0"/>
                <w:numId w:val="14"/>
              </w:numPr>
              <w:ind w:left="851" w:hanging="851"/>
              <w:rPr>
                <w:lang w:val="en-GB"/>
              </w:rPr>
            </w:pPr>
            <w:r w:rsidRPr="00D8063B">
              <w:rPr>
                <w:lang w:val="en-GB"/>
              </w:rPr>
              <w:t>ISO 6166 code of ISIN when available</w:t>
            </w:r>
          </w:p>
          <w:p w14:paraId="3C3D14CB"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0E5391C1" w14:textId="77777777" w:rsidR="005C1C1D" w:rsidRPr="00D8063B" w:rsidRDefault="005C1C1D" w:rsidP="00DA6BCB">
            <w:pPr>
              <w:pStyle w:val="Tiret0"/>
              <w:numPr>
                <w:ilvl w:val="0"/>
                <w:numId w:val="14"/>
              </w:numPr>
              <w:ind w:left="851" w:hanging="851"/>
              <w:rPr>
                <w:lang w:val="en-GB"/>
              </w:rPr>
            </w:pPr>
            <w:r w:rsidRPr="00D8063B">
              <w:rPr>
                <w:lang w:val="en-GB"/>
              </w:rPr>
              <w:t>Code attributed by the group, when the options above are not available, and must be consistent over time.</w:t>
            </w:r>
          </w:p>
        </w:tc>
      </w:tr>
      <w:tr w:rsidR="005C1C1D" w:rsidRPr="00D8063B" w14:paraId="6CE7E555" w14:textId="77777777" w:rsidTr="00C023BD">
        <w:tc>
          <w:tcPr>
            <w:tcW w:w="1021" w:type="dxa"/>
            <w:tcBorders>
              <w:top w:val="single" w:sz="2" w:space="0" w:color="auto"/>
              <w:left w:val="single" w:sz="2" w:space="0" w:color="auto"/>
              <w:bottom w:val="single" w:sz="2" w:space="0" w:color="auto"/>
              <w:right w:val="single" w:sz="2" w:space="0" w:color="auto"/>
            </w:tcBorders>
          </w:tcPr>
          <w:p w14:paraId="4AE467BB" w14:textId="77777777" w:rsidR="005C1C1D" w:rsidRPr="00D8063B" w:rsidRDefault="005C1C1D" w:rsidP="00DA6BCB">
            <w:pPr>
              <w:pStyle w:val="NormalLeft"/>
              <w:rPr>
                <w:lang w:val="en-GB"/>
              </w:rPr>
            </w:pPr>
            <w:r w:rsidRPr="00D8063B">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376C41A2" w14:textId="77777777" w:rsidR="005C1C1D" w:rsidRPr="00D8063B" w:rsidRDefault="005C1C1D" w:rsidP="00DA6BCB">
            <w:pPr>
              <w:pStyle w:val="NormalLeft"/>
              <w:rPr>
                <w:lang w:val="en-GB"/>
              </w:rPr>
            </w:pPr>
            <w:r w:rsidRPr="00D8063B">
              <w:rPr>
                <w:lang w:val="en-GB"/>
              </w:rPr>
              <w:t>Collective Investments Undertaking ID Code type</w:t>
            </w:r>
          </w:p>
        </w:tc>
        <w:tc>
          <w:tcPr>
            <w:tcW w:w="6593" w:type="dxa"/>
            <w:tcBorders>
              <w:top w:val="single" w:sz="2" w:space="0" w:color="auto"/>
              <w:left w:val="single" w:sz="2" w:space="0" w:color="auto"/>
              <w:bottom w:val="single" w:sz="2" w:space="0" w:color="auto"/>
              <w:right w:val="single" w:sz="2" w:space="0" w:color="auto"/>
            </w:tcBorders>
          </w:tcPr>
          <w:p w14:paraId="4F1EAF61"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673AF9AC" w14:textId="77777777" w:rsidR="005C1C1D" w:rsidRPr="00D8063B" w:rsidRDefault="005C1C1D" w:rsidP="00DA6BCB">
            <w:pPr>
              <w:pStyle w:val="NormalLeft"/>
              <w:rPr>
                <w:lang w:val="en-GB"/>
              </w:rPr>
            </w:pPr>
            <w:r w:rsidRPr="00D8063B">
              <w:rPr>
                <w:lang w:val="en-GB"/>
              </w:rPr>
              <w:t>1 — ISO/6166 for ISIN</w:t>
            </w:r>
          </w:p>
          <w:p w14:paraId="5C8928BA"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14EC6155"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4B5EB3B9"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0B21A2BE"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246D0108" w14:textId="77777777" w:rsidR="005C1C1D" w:rsidRPr="00D8063B" w:rsidRDefault="005C1C1D" w:rsidP="00DA6BCB">
            <w:pPr>
              <w:pStyle w:val="NormalLeft"/>
              <w:rPr>
                <w:lang w:val="en-GB"/>
              </w:rPr>
            </w:pPr>
            <w:r w:rsidRPr="00D8063B">
              <w:rPr>
                <w:lang w:val="en-GB"/>
              </w:rPr>
              <w:t>6 — BBGID (The Bloomberg Global ID)</w:t>
            </w:r>
          </w:p>
          <w:p w14:paraId="04CD579E" w14:textId="77777777" w:rsidR="005C1C1D" w:rsidRPr="00D8063B" w:rsidRDefault="005C1C1D" w:rsidP="00DA6BCB">
            <w:pPr>
              <w:pStyle w:val="NormalLeft"/>
              <w:rPr>
                <w:lang w:val="en-GB"/>
              </w:rPr>
            </w:pPr>
            <w:r w:rsidRPr="00D8063B">
              <w:rPr>
                <w:lang w:val="en-GB"/>
              </w:rPr>
              <w:t>7 — Reuters RIC (Reuters instrument code)</w:t>
            </w:r>
          </w:p>
          <w:p w14:paraId="54A6F55B" w14:textId="77777777" w:rsidR="005C1C1D" w:rsidRPr="00D8063B" w:rsidRDefault="005C1C1D" w:rsidP="00DA6BCB">
            <w:pPr>
              <w:pStyle w:val="NormalLeft"/>
              <w:rPr>
                <w:lang w:val="en-GB"/>
              </w:rPr>
            </w:pPr>
            <w:r w:rsidRPr="00D8063B">
              <w:rPr>
                <w:lang w:val="en-GB"/>
              </w:rPr>
              <w:t>8 — FIGI (Financial Instrument Global Identifier)</w:t>
            </w:r>
          </w:p>
          <w:p w14:paraId="241F7D4D"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6716B342" w14:textId="77777777" w:rsidR="005C1C1D" w:rsidRPr="00D8063B" w:rsidRDefault="005C1C1D" w:rsidP="00DA6BCB">
            <w:pPr>
              <w:pStyle w:val="NormalLeft"/>
              <w:rPr>
                <w:lang w:val="en-GB"/>
              </w:rPr>
            </w:pPr>
            <w:r w:rsidRPr="00D8063B">
              <w:rPr>
                <w:lang w:val="en-GB"/>
              </w:rPr>
              <w:t>99 — Code attributed by the group</w:t>
            </w:r>
          </w:p>
        </w:tc>
      </w:tr>
      <w:tr w:rsidR="005C1C1D" w:rsidRPr="00D8063B" w14:paraId="640DD0B0" w14:textId="77777777" w:rsidTr="00C023BD">
        <w:tc>
          <w:tcPr>
            <w:tcW w:w="1021" w:type="dxa"/>
            <w:tcBorders>
              <w:top w:val="single" w:sz="2" w:space="0" w:color="auto"/>
              <w:left w:val="single" w:sz="2" w:space="0" w:color="auto"/>
              <w:bottom w:val="single" w:sz="2" w:space="0" w:color="auto"/>
              <w:right w:val="single" w:sz="2" w:space="0" w:color="auto"/>
            </w:tcBorders>
          </w:tcPr>
          <w:p w14:paraId="1755DF79" w14:textId="77777777" w:rsidR="005C1C1D" w:rsidRPr="00D8063B" w:rsidRDefault="005C1C1D" w:rsidP="00DA6BCB">
            <w:pPr>
              <w:pStyle w:val="NormalLeft"/>
              <w:rPr>
                <w:lang w:val="en-GB"/>
              </w:rPr>
            </w:pPr>
            <w:r w:rsidRPr="00D8063B">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546AE685" w14:textId="77777777" w:rsidR="005C1C1D" w:rsidRPr="00D8063B" w:rsidRDefault="005C1C1D" w:rsidP="00DA6BCB">
            <w:pPr>
              <w:pStyle w:val="NormalLeft"/>
              <w:rPr>
                <w:lang w:val="en-GB"/>
              </w:rPr>
            </w:pPr>
            <w:r w:rsidRPr="00D8063B">
              <w:rPr>
                <w:lang w:val="en-GB"/>
              </w:rPr>
              <w:t>Underlying asset category</w:t>
            </w:r>
          </w:p>
        </w:tc>
        <w:tc>
          <w:tcPr>
            <w:tcW w:w="6593" w:type="dxa"/>
            <w:tcBorders>
              <w:top w:val="single" w:sz="2" w:space="0" w:color="auto"/>
              <w:left w:val="single" w:sz="2" w:space="0" w:color="auto"/>
              <w:bottom w:val="single" w:sz="2" w:space="0" w:color="auto"/>
              <w:right w:val="single" w:sz="2" w:space="0" w:color="auto"/>
            </w:tcBorders>
          </w:tcPr>
          <w:p w14:paraId="241A53AF" w14:textId="77777777" w:rsidR="005C1C1D" w:rsidRPr="00D8063B" w:rsidRDefault="005C1C1D" w:rsidP="00DA6BCB">
            <w:pPr>
              <w:pStyle w:val="NormalLeft"/>
              <w:rPr>
                <w:lang w:val="en-GB"/>
              </w:rPr>
            </w:pPr>
            <w:r w:rsidRPr="00D8063B">
              <w:rPr>
                <w:lang w:val="en-GB"/>
              </w:rPr>
              <w:t>Identify the assets categories, receivables and derivatives within the collective investment undertaking. One of the options in the following closed list shall be used:</w:t>
            </w:r>
          </w:p>
          <w:p w14:paraId="21093279" w14:textId="77777777" w:rsidR="005C1C1D" w:rsidRPr="00D8063B" w:rsidRDefault="005C1C1D" w:rsidP="00DA6BCB">
            <w:pPr>
              <w:pStyle w:val="NormalLeft"/>
              <w:rPr>
                <w:lang w:val="en-GB"/>
              </w:rPr>
            </w:pPr>
            <w:r w:rsidRPr="00D8063B">
              <w:rPr>
                <w:lang w:val="en-GB"/>
              </w:rPr>
              <w:t>1 — Government bonds</w:t>
            </w:r>
          </w:p>
          <w:p w14:paraId="78E213E3" w14:textId="77777777" w:rsidR="005C1C1D" w:rsidRPr="00D8063B" w:rsidRDefault="005C1C1D" w:rsidP="00DA6BCB">
            <w:pPr>
              <w:pStyle w:val="NormalLeft"/>
              <w:rPr>
                <w:lang w:val="en-GB"/>
              </w:rPr>
            </w:pPr>
            <w:r w:rsidRPr="00D8063B">
              <w:rPr>
                <w:lang w:val="en-GB"/>
              </w:rPr>
              <w:t>2 — Corporate bonds</w:t>
            </w:r>
          </w:p>
          <w:p w14:paraId="70C2FA40" w14:textId="77777777" w:rsidR="005C1C1D" w:rsidRPr="00D8063B" w:rsidRDefault="005C1C1D" w:rsidP="00DA6BCB">
            <w:pPr>
              <w:pStyle w:val="NormalLeft"/>
              <w:rPr>
                <w:lang w:val="en-GB"/>
              </w:rPr>
            </w:pPr>
            <w:r w:rsidRPr="00D8063B">
              <w:rPr>
                <w:lang w:val="en-GB"/>
              </w:rPr>
              <w:t>3L — Listed equity</w:t>
            </w:r>
          </w:p>
          <w:p w14:paraId="03075800" w14:textId="77777777" w:rsidR="005C1C1D" w:rsidRPr="00D8063B" w:rsidRDefault="005C1C1D" w:rsidP="00DA6BCB">
            <w:pPr>
              <w:pStyle w:val="NormalLeft"/>
              <w:rPr>
                <w:lang w:val="en-GB"/>
              </w:rPr>
            </w:pPr>
            <w:r w:rsidRPr="00D8063B">
              <w:rPr>
                <w:lang w:val="en-GB"/>
              </w:rPr>
              <w:t>3X — Unlisted equity</w:t>
            </w:r>
          </w:p>
          <w:p w14:paraId="4BC79718" w14:textId="77777777" w:rsidR="005C1C1D" w:rsidRPr="00D8063B" w:rsidRDefault="005C1C1D" w:rsidP="00DA6BCB">
            <w:pPr>
              <w:pStyle w:val="NormalLeft"/>
              <w:rPr>
                <w:lang w:val="en-GB"/>
              </w:rPr>
            </w:pPr>
            <w:r w:rsidRPr="00D8063B">
              <w:rPr>
                <w:lang w:val="en-GB"/>
              </w:rPr>
              <w:t>4 — Collective Investment Undertakings</w:t>
            </w:r>
          </w:p>
          <w:p w14:paraId="42FC5C2C" w14:textId="77777777" w:rsidR="005C1C1D" w:rsidRPr="00D8063B" w:rsidRDefault="005C1C1D" w:rsidP="00DA6BCB">
            <w:pPr>
              <w:pStyle w:val="NormalLeft"/>
              <w:rPr>
                <w:lang w:val="en-GB"/>
              </w:rPr>
            </w:pPr>
            <w:r w:rsidRPr="00D8063B">
              <w:rPr>
                <w:lang w:val="en-GB"/>
              </w:rPr>
              <w:t>5 — Structured notes</w:t>
            </w:r>
          </w:p>
          <w:p w14:paraId="6668D667" w14:textId="77777777" w:rsidR="005C1C1D" w:rsidRPr="00D8063B" w:rsidRDefault="005C1C1D" w:rsidP="00DA6BCB">
            <w:pPr>
              <w:pStyle w:val="NormalLeft"/>
              <w:rPr>
                <w:lang w:val="en-GB"/>
              </w:rPr>
            </w:pPr>
            <w:r w:rsidRPr="00D8063B">
              <w:rPr>
                <w:lang w:val="en-GB"/>
              </w:rPr>
              <w:t>6 — Collateralised securities</w:t>
            </w:r>
          </w:p>
          <w:p w14:paraId="5EF62620" w14:textId="77777777" w:rsidR="005C1C1D" w:rsidRPr="00D8063B" w:rsidRDefault="005C1C1D" w:rsidP="00DA6BCB">
            <w:pPr>
              <w:pStyle w:val="NormalLeft"/>
              <w:rPr>
                <w:lang w:val="en-GB"/>
              </w:rPr>
            </w:pPr>
            <w:r w:rsidRPr="00D8063B">
              <w:rPr>
                <w:lang w:val="en-GB"/>
              </w:rPr>
              <w:t>7 — Cash and deposits</w:t>
            </w:r>
          </w:p>
          <w:p w14:paraId="24218B5E" w14:textId="77777777" w:rsidR="005C1C1D" w:rsidRPr="00D8063B" w:rsidRDefault="005C1C1D" w:rsidP="00DA6BCB">
            <w:pPr>
              <w:pStyle w:val="NormalLeft"/>
              <w:rPr>
                <w:lang w:val="en-GB"/>
              </w:rPr>
            </w:pPr>
            <w:r w:rsidRPr="00D8063B">
              <w:rPr>
                <w:lang w:val="en-GB"/>
              </w:rPr>
              <w:t>8 — Mortgages and loans</w:t>
            </w:r>
          </w:p>
          <w:p w14:paraId="35EC64A6" w14:textId="77777777" w:rsidR="005C1C1D" w:rsidRPr="00D8063B" w:rsidRDefault="005C1C1D" w:rsidP="00DA6BCB">
            <w:pPr>
              <w:pStyle w:val="NormalLeft"/>
              <w:rPr>
                <w:lang w:val="en-GB"/>
              </w:rPr>
            </w:pPr>
            <w:r w:rsidRPr="00D8063B">
              <w:rPr>
                <w:lang w:val="en-GB"/>
              </w:rPr>
              <w:t>9 — Properties</w:t>
            </w:r>
          </w:p>
          <w:p w14:paraId="48DE036E" w14:textId="77777777" w:rsidR="005C1C1D" w:rsidRPr="00D8063B" w:rsidRDefault="005C1C1D" w:rsidP="00DA6BCB">
            <w:pPr>
              <w:pStyle w:val="NormalLeft"/>
              <w:rPr>
                <w:lang w:val="en-GB"/>
              </w:rPr>
            </w:pPr>
            <w:r w:rsidRPr="00D8063B">
              <w:rPr>
                <w:lang w:val="en-GB"/>
              </w:rPr>
              <w:t>0 — Other investments (including receivables)</w:t>
            </w:r>
          </w:p>
          <w:p w14:paraId="0836659C" w14:textId="77777777" w:rsidR="005C1C1D" w:rsidRPr="00D8063B" w:rsidRDefault="005C1C1D" w:rsidP="00DA6BCB">
            <w:pPr>
              <w:pStyle w:val="NormalLeft"/>
              <w:rPr>
                <w:lang w:val="en-GB"/>
              </w:rPr>
            </w:pPr>
            <w:r w:rsidRPr="00D8063B">
              <w:rPr>
                <w:lang w:val="en-GB"/>
              </w:rPr>
              <w:t>A — Futures</w:t>
            </w:r>
          </w:p>
          <w:p w14:paraId="29E4D290" w14:textId="77777777" w:rsidR="005C1C1D" w:rsidRPr="00D8063B" w:rsidRDefault="005C1C1D" w:rsidP="00DA6BCB">
            <w:pPr>
              <w:pStyle w:val="NormalLeft"/>
              <w:rPr>
                <w:lang w:val="en-GB"/>
              </w:rPr>
            </w:pPr>
            <w:r w:rsidRPr="00D8063B">
              <w:rPr>
                <w:lang w:val="en-GB"/>
              </w:rPr>
              <w:t>B-Call Options</w:t>
            </w:r>
          </w:p>
          <w:p w14:paraId="4A6E9D54" w14:textId="77777777" w:rsidR="005C1C1D" w:rsidRPr="00D8063B" w:rsidRDefault="005C1C1D" w:rsidP="00DA6BCB">
            <w:pPr>
              <w:pStyle w:val="NormalLeft"/>
              <w:rPr>
                <w:lang w:val="en-GB"/>
              </w:rPr>
            </w:pPr>
            <w:r w:rsidRPr="00D8063B">
              <w:rPr>
                <w:lang w:val="en-GB"/>
              </w:rPr>
              <w:t>C — Put Options</w:t>
            </w:r>
          </w:p>
          <w:p w14:paraId="10967024" w14:textId="77777777" w:rsidR="005C1C1D" w:rsidRPr="00D8063B" w:rsidRDefault="005C1C1D" w:rsidP="00DA6BCB">
            <w:pPr>
              <w:pStyle w:val="NormalLeft"/>
              <w:rPr>
                <w:lang w:val="en-GB"/>
              </w:rPr>
            </w:pPr>
            <w:r w:rsidRPr="00D8063B">
              <w:rPr>
                <w:lang w:val="en-GB"/>
              </w:rPr>
              <w:t>D — Swaps</w:t>
            </w:r>
          </w:p>
          <w:p w14:paraId="7658D9A2" w14:textId="77777777" w:rsidR="005C1C1D" w:rsidRPr="00D8063B" w:rsidRDefault="005C1C1D" w:rsidP="00DA6BCB">
            <w:pPr>
              <w:pStyle w:val="NormalLeft"/>
              <w:rPr>
                <w:lang w:val="en-GB"/>
              </w:rPr>
            </w:pPr>
            <w:r w:rsidRPr="00D8063B">
              <w:rPr>
                <w:lang w:val="en-GB"/>
              </w:rPr>
              <w:t>E — Forwards</w:t>
            </w:r>
          </w:p>
          <w:p w14:paraId="49A223C5" w14:textId="77777777" w:rsidR="005C1C1D" w:rsidRPr="00D8063B" w:rsidRDefault="005C1C1D" w:rsidP="00DA6BCB">
            <w:pPr>
              <w:pStyle w:val="NormalLeft"/>
              <w:rPr>
                <w:lang w:val="en-GB"/>
              </w:rPr>
            </w:pPr>
            <w:r w:rsidRPr="00D8063B">
              <w:rPr>
                <w:lang w:val="en-GB"/>
              </w:rPr>
              <w:t>F — Credit derivatives</w:t>
            </w:r>
          </w:p>
          <w:p w14:paraId="6C432996" w14:textId="77777777" w:rsidR="005C1C1D" w:rsidRPr="00D8063B" w:rsidRDefault="005C1C1D" w:rsidP="00DA6BCB">
            <w:pPr>
              <w:pStyle w:val="NormalLeft"/>
              <w:rPr>
                <w:lang w:val="en-GB"/>
              </w:rPr>
            </w:pPr>
            <w:r w:rsidRPr="00D8063B">
              <w:rPr>
                <w:lang w:val="en-GB"/>
              </w:rPr>
              <w:t>L — Liabilities</w:t>
            </w:r>
          </w:p>
          <w:p w14:paraId="679F4458" w14:textId="6F373688" w:rsidR="005C1C1D" w:rsidRPr="00D8063B" w:rsidRDefault="005C1C1D" w:rsidP="00260EA7">
            <w:pPr>
              <w:pStyle w:val="NormalLeft"/>
              <w:rPr>
                <w:lang w:val="en-GB"/>
              </w:rPr>
            </w:pPr>
            <w:r w:rsidRPr="00D8063B">
              <w:rPr>
                <w:lang w:val="en-GB"/>
              </w:rPr>
              <w:t>Category ‘4 — Collective Investment Units’ shall be used only for non–material residual values for both ‘funds of funds’ and any other fund. </w:t>
            </w:r>
            <w:r w:rsidR="00260EA7" w:rsidRPr="00D8063B">
              <w:rPr>
                <w:lang w:val="en-GB"/>
              </w:rPr>
              <w:t xml:space="preserve"> </w:t>
            </w:r>
          </w:p>
        </w:tc>
      </w:tr>
      <w:tr w:rsidR="005C1C1D" w:rsidRPr="00D8063B" w14:paraId="665CA310" w14:textId="77777777" w:rsidTr="00C023BD">
        <w:tc>
          <w:tcPr>
            <w:tcW w:w="1021" w:type="dxa"/>
            <w:tcBorders>
              <w:top w:val="single" w:sz="2" w:space="0" w:color="auto"/>
              <w:left w:val="single" w:sz="2" w:space="0" w:color="auto"/>
              <w:bottom w:val="single" w:sz="2" w:space="0" w:color="auto"/>
              <w:right w:val="single" w:sz="2" w:space="0" w:color="auto"/>
            </w:tcBorders>
          </w:tcPr>
          <w:p w14:paraId="010BDF49" w14:textId="77777777" w:rsidR="005C1C1D" w:rsidRPr="00D8063B" w:rsidRDefault="005C1C1D" w:rsidP="00DA6BCB">
            <w:pPr>
              <w:pStyle w:val="NormalLeft"/>
              <w:rPr>
                <w:lang w:val="en-GB"/>
              </w:rPr>
            </w:pPr>
            <w:r w:rsidRPr="00D8063B">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3F81A3D9" w14:textId="77777777" w:rsidR="005C1C1D" w:rsidRPr="00D8063B" w:rsidRDefault="005C1C1D" w:rsidP="00DA6BCB">
            <w:pPr>
              <w:pStyle w:val="NormalLeft"/>
              <w:rPr>
                <w:lang w:val="en-GB"/>
              </w:rPr>
            </w:pPr>
            <w:r w:rsidRPr="00D8063B">
              <w:rPr>
                <w:lang w:val="en-GB"/>
              </w:rPr>
              <w:t>Country of issue</w:t>
            </w:r>
          </w:p>
        </w:tc>
        <w:tc>
          <w:tcPr>
            <w:tcW w:w="6593" w:type="dxa"/>
            <w:tcBorders>
              <w:top w:val="single" w:sz="2" w:space="0" w:color="auto"/>
              <w:left w:val="single" w:sz="2" w:space="0" w:color="auto"/>
              <w:bottom w:val="single" w:sz="2" w:space="0" w:color="auto"/>
              <w:right w:val="single" w:sz="2" w:space="0" w:color="auto"/>
            </w:tcBorders>
          </w:tcPr>
          <w:p w14:paraId="6B779BBD" w14:textId="77777777" w:rsidR="005C1C1D" w:rsidRPr="00D8063B" w:rsidRDefault="005C1C1D" w:rsidP="00DA6BCB">
            <w:pPr>
              <w:pStyle w:val="NormalLeft"/>
              <w:rPr>
                <w:lang w:val="en-GB"/>
              </w:rPr>
            </w:pPr>
            <w:r w:rsidRPr="00D8063B">
              <w:rPr>
                <w:lang w:val="en-GB"/>
              </w:rPr>
              <w:t>Breakdown of each asset category identified in C0030 by issuer country. Identify the country of localisation of the issuer.</w:t>
            </w:r>
          </w:p>
          <w:p w14:paraId="669E9A25" w14:textId="77777777" w:rsidR="005C1C1D" w:rsidRPr="00D8063B" w:rsidRDefault="005C1C1D" w:rsidP="00DA6BCB">
            <w:pPr>
              <w:pStyle w:val="NormalLeft"/>
              <w:rPr>
                <w:lang w:val="en-GB"/>
              </w:rPr>
            </w:pPr>
            <w:r w:rsidRPr="00D8063B">
              <w:rPr>
                <w:lang w:val="en-GB"/>
              </w:rPr>
              <w:t>The localisation of the issuer is assessed by the address of the entity issuing the asset.</w:t>
            </w:r>
          </w:p>
          <w:p w14:paraId="6D8C5A46" w14:textId="77777777" w:rsidR="005C1C1D" w:rsidRPr="00D8063B" w:rsidRDefault="005C1C1D" w:rsidP="00DA6BCB">
            <w:pPr>
              <w:pStyle w:val="NormalLeft"/>
              <w:rPr>
                <w:lang w:val="en-GB"/>
              </w:rPr>
            </w:pPr>
            <w:r w:rsidRPr="00D8063B">
              <w:rPr>
                <w:lang w:val="en-GB"/>
              </w:rPr>
              <w:t>One of the options shall be used:</w:t>
            </w:r>
          </w:p>
          <w:p w14:paraId="3C7031A8" w14:textId="77777777" w:rsidR="005C1C1D" w:rsidRPr="00D8063B" w:rsidRDefault="005C1C1D" w:rsidP="00DA6BCB">
            <w:pPr>
              <w:pStyle w:val="Tiret0"/>
              <w:numPr>
                <w:ilvl w:val="0"/>
                <w:numId w:val="14"/>
              </w:numPr>
              <w:ind w:left="851" w:hanging="851"/>
              <w:rPr>
                <w:lang w:val="en-GB"/>
              </w:rPr>
            </w:pPr>
            <w:r w:rsidRPr="00D8063B">
              <w:rPr>
                <w:lang w:val="en-GB"/>
              </w:rPr>
              <w:t>ISO 3166–1 alpha–2 code</w:t>
            </w:r>
          </w:p>
          <w:p w14:paraId="372DC82F" w14:textId="77777777" w:rsidR="005C1C1D" w:rsidRPr="00D8063B" w:rsidRDefault="005C1C1D" w:rsidP="00DA6BCB">
            <w:pPr>
              <w:pStyle w:val="Tiret0"/>
              <w:numPr>
                <w:ilvl w:val="0"/>
                <w:numId w:val="14"/>
              </w:numPr>
              <w:ind w:left="851" w:hanging="851"/>
              <w:rPr>
                <w:lang w:val="en-GB"/>
              </w:rPr>
            </w:pPr>
            <w:r w:rsidRPr="00D8063B">
              <w:rPr>
                <w:lang w:val="en-GB"/>
              </w:rPr>
              <w:t>XA: Supranational issuers</w:t>
            </w:r>
          </w:p>
          <w:p w14:paraId="726577DB" w14:textId="77777777" w:rsidR="005C1C1D" w:rsidRPr="00D8063B" w:rsidRDefault="005C1C1D" w:rsidP="00DA6BCB">
            <w:pPr>
              <w:pStyle w:val="Tiret0"/>
              <w:numPr>
                <w:ilvl w:val="0"/>
                <w:numId w:val="14"/>
              </w:numPr>
              <w:ind w:left="851" w:hanging="851"/>
              <w:rPr>
                <w:lang w:val="en-GB"/>
              </w:rPr>
            </w:pPr>
            <w:r w:rsidRPr="00D8063B">
              <w:rPr>
                <w:lang w:val="en-GB"/>
              </w:rPr>
              <w:t>EU: European Union Institutions</w:t>
            </w:r>
          </w:p>
          <w:p w14:paraId="39B40305" w14:textId="77777777" w:rsidR="005C1C1D" w:rsidRPr="00D8063B" w:rsidRDefault="005C1C1D" w:rsidP="00DA6BCB">
            <w:pPr>
              <w:pStyle w:val="Tiret0"/>
              <w:numPr>
                <w:ilvl w:val="0"/>
                <w:numId w:val="14"/>
              </w:numPr>
              <w:ind w:left="851" w:hanging="851"/>
              <w:rPr>
                <w:lang w:val="en-GB"/>
              </w:rPr>
            </w:pPr>
            <w:r w:rsidRPr="00D8063B">
              <w:rPr>
                <w:lang w:val="en-GB"/>
              </w:rPr>
              <w:t>AA: aggregated countries due to application of threshold</w:t>
            </w:r>
          </w:p>
          <w:p w14:paraId="49E4B766" w14:textId="500D8316" w:rsidR="00B471ED" w:rsidRPr="00D8063B" w:rsidRDefault="005C1C1D" w:rsidP="00B471ED">
            <w:pPr>
              <w:pStyle w:val="NormalLeft"/>
              <w:rPr>
                <w:lang w:val="en-GB"/>
              </w:rPr>
            </w:pPr>
            <w:r w:rsidRPr="00D8063B">
              <w:rPr>
                <w:lang w:val="en-GB"/>
              </w:rPr>
              <w:t xml:space="preserve">This item is not applicable to Categories </w:t>
            </w:r>
            <w:ins w:id="2297" w:author="Author">
              <w:r w:rsidR="00CC3DEA">
                <w:rPr>
                  <w:lang w:val="en-GB"/>
                </w:rPr>
                <w:t xml:space="preserve">7, </w:t>
              </w:r>
            </w:ins>
            <w:r w:rsidRPr="00D8063B">
              <w:rPr>
                <w:lang w:val="en-GB"/>
              </w:rPr>
              <w:t>8 and 9 as reported in C0030.</w:t>
            </w:r>
          </w:p>
        </w:tc>
      </w:tr>
      <w:tr w:rsidR="005C1C1D" w:rsidRPr="00D8063B" w14:paraId="2EFC67E3" w14:textId="77777777" w:rsidTr="00C023BD">
        <w:tc>
          <w:tcPr>
            <w:tcW w:w="1021" w:type="dxa"/>
            <w:tcBorders>
              <w:top w:val="single" w:sz="2" w:space="0" w:color="auto"/>
              <w:left w:val="single" w:sz="2" w:space="0" w:color="auto"/>
              <w:bottom w:val="single" w:sz="2" w:space="0" w:color="auto"/>
              <w:right w:val="single" w:sz="2" w:space="0" w:color="auto"/>
            </w:tcBorders>
          </w:tcPr>
          <w:p w14:paraId="0AE882F1" w14:textId="77777777" w:rsidR="005C1C1D" w:rsidRPr="00D8063B" w:rsidRDefault="005C1C1D" w:rsidP="00DA6BCB">
            <w:pPr>
              <w:pStyle w:val="NormalLeft"/>
              <w:rPr>
                <w:lang w:val="en-GB"/>
              </w:rPr>
            </w:pPr>
            <w:r w:rsidRPr="00D8063B">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14F42122" w14:textId="77777777" w:rsidR="005C1C1D" w:rsidRPr="00D8063B" w:rsidRDefault="005C1C1D" w:rsidP="00DA6BCB">
            <w:pPr>
              <w:pStyle w:val="NormalLeft"/>
              <w:rPr>
                <w:lang w:val="en-GB"/>
              </w:rPr>
            </w:pPr>
            <w:r w:rsidRPr="00D8063B">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74A7D710" w14:textId="08901A1F" w:rsidR="005C1C1D" w:rsidRPr="00D8063B" w:rsidRDefault="005C1C1D" w:rsidP="00DA6BCB">
            <w:pPr>
              <w:pStyle w:val="NormalLeft"/>
              <w:rPr>
                <w:lang w:val="en-GB"/>
              </w:rPr>
            </w:pPr>
            <w:r w:rsidRPr="00D8063B">
              <w:rPr>
                <w:lang w:val="en-GB"/>
              </w:rPr>
              <w:t>Identify whether the currency of the asset category is the reporting currency or a foreign currency. All other currencies than the reporting currency are referred to as foreign currencies. One of the options in the following closed list shall be used:</w:t>
            </w:r>
          </w:p>
          <w:p w14:paraId="65F2661D" w14:textId="77777777" w:rsidR="005C1C1D" w:rsidRPr="00D8063B" w:rsidRDefault="005C1C1D" w:rsidP="00DA6BCB">
            <w:pPr>
              <w:pStyle w:val="Point0"/>
              <w:rPr>
                <w:lang w:val="en-GB"/>
              </w:rPr>
            </w:pPr>
            <w:r w:rsidRPr="00D8063B">
              <w:rPr>
                <w:lang w:val="en-GB"/>
              </w:rPr>
              <w:tab/>
              <w:t>1 —</w:t>
            </w:r>
            <w:r w:rsidRPr="00D8063B">
              <w:rPr>
                <w:lang w:val="en-GB"/>
              </w:rPr>
              <w:tab/>
              <w:t>Reporting currency</w:t>
            </w:r>
          </w:p>
          <w:p w14:paraId="1F44568E" w14:textId="77777777" w:rsidR="005C1C1D" w:rsidRPr="00D8063B" w:rsidRDefault="005C1C1D" w:rsidP="00DA6BCB">
            <w:pPr>
              <w:pStyle w:val="Point0"/>
              <w:rPr>
                <w:lang w:val="en-GB"/>
              </w:rPr>
            </w:pPr>
            <w:r w:rsidRPr="00D8063B">
              <w:rPr>
                <w:lang w:val="en-GB"/>
              </w:rPr>
              <w:tab/>
              <w:t>2 —</w:t>
            </w:r>
            <w:r w:rsidRPr="00D8063B">
              <w:rPr>
                <w:lang w:val="en-GB"/>
              </w:rPr>
              <w:tab/>
              <w:t>Foreign currency</w:t>
            </w:r>
          </w:p>
          <w:p w14:paraId="1BB94E45" w14:textId="06388233" w:rsidR="005C1C1D" w:rsidRPr="00D8063B" w:rsidRDefault="005C1C1D" w:rsidP="00260EA7">
            <w:pPr>
              <w:pStyle w:val="Point0"/>
              <w:rPr>
                <w:lang w:val="en-GB"/>
              </w:rPr>
            </w:pPr>
            <w:r w:rsidRPr="00D8063B">
              <w:rPr>
                <w:lang w:val="en-GB"/>
              </w:rPr>
              <w:tab/>
              <w:t>3 —</w:t>
            </w:r>
            <w:r w:rsidRPr="00D8063B">
              <w:rPr>
                <w:lang w:val="en-GB"/>
              </w:rPr>
              <w:tab/>
              <w:t>Aggregated currencies due to application of threshold </w:t>
            </w:r>
            <w:r w:rsidR="00260EA7" w:rsidRPr="00D8063B">
              <w:rPr>
                <w:lang w:val="en-GB"/>
              </w:rPr>
              <w:t xml:space="preserve"> </w:t>
            </w:r>
          </w:p>
        </w:tc>
      </w:tr>
      <w:tr w:rsidR="005C1C1D" w:rsidRPr="00D8063B" w14:paraId="5E846D54" w14:textId="77777777" w:rsidTr="00C023BD">
        <w:tc>
          <w:tcPr>
            <w:tcW w:w="1021" w:type="dxa"/>
            <w:tcBorders>
              <w:top w:val="single" w:sz="2" w:space="0" w:color="auto"/>
              <w:left w:val="single" w:sz="2" w:space="0" w:color="auto"/>
              <w:bottom w:val="single" w:sz="2" w:space="0" w:color="auto"/>
              <w:right w:val="single" w:sz="2" w:space="0" w:color="auto"/>
            </w:tcBorders>
          </w:tcPr>
          <w:p w14:paraId="242A397F" w14:textId="77777777" w:rsidR="005C1C1D" w:rsidRPr="00D8063B" w:rsidRDefault="005C1C1D" w:rsidP="00DA6BCB">
            <w:pPr>
              <w:pStyle w:val="NormalLeft"/>
              <w:rPr>
                <w:lang w:val="en-GB"/>
              </w:rPr>
            </w:pPr>
            <w:r w:rsidRPr="00D8063B">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02EC824D" w14:textId="77777777" w:rsidR="005C1C1D" w:rsidRPr="00D8063B" w:rsidRDefault="005C1C1D" w:rsidP="00DA6BCB">
            <w:pPr>
              <w:pStyle w:val="NormalLeft"/>
              <w:rPr>
                <w:lang w:val="en-GB"/>
              </w:rPr>
            </w:pPr>
            <w:r w:rsidRPr="00D8063B">
              <w:rPr>
                <w:lang w:val="en-GB"/>
              </w:rPr>
              <w:t>Total amount</w:t>
            </w:r>
          </w:p>
        </w:tc>
        <w:tc>
          <w:tcPr>
            <w:tcW w:w="6593" w:type="dxa"/>
            <w:tcBorders>
              <w:top w:val="single" w:sz="2" w:space="0" w:color="auto"/>
              <w:left w:val="single" w:sz="2" w:space="0" w:color="auto"/>
              <w:bottom w:val="single" w:sz="2" w:space="0" w:color="auto"/>
              <w:right w:val="single" w:sz="2" w:space="0" w:color="auto"/>
            </w:tcBorders>
          </w:tcPr>
          <w:p w14:paraId="464F6A30" w14:textId="77777777" w:rsidR="005C1C1D" w:rsidRPr="00D8063B" w:rsidRDefault="005C1C1D" w:rsidP="00DA6BCB">
            <w:pPr>
              <w:pStyle w:val="NormalLeft"/>
              <w:rPr>
                <w:lang w:val="en-GB"/>
              </w:rPr>
            </w:pPr>
            <w:r w:rsidRPr="00D8063B">
              <w:rPr>
                <w:lang w:val="en-GB"/>
              </w:rPr>
              <w:t>Total amount invested by asset category, country and currency through collective investment undertakings.</w:t>
            </w:r>
          </w:p>
          <w:p w14:paraId="6FA97F57" w14:textId="43116BBE" w:rsidR="005C1C1D" w:rsidRPr="00D8063B" w:rsidRDefault="005C1C1D" w:rsidP="00DA6BCB">
            <w:pPr>
              <w:pStyle w:val="NormalLeft"/>
              <w:rPr>
                <w:lang w:val="en-GB"/>
              </w:rPr>
            </w:pPr>
            <w:r w:rsidRPr="00D8063B">
              <w:rPr>
                <w:lang w:val="en-GB"/>
              </w:rPr>
              <w:t>For liabilities a positive amount shall be reported, unless the item is a derivative liability. </w:t>
            </w:r>
            <w:r w:rsidR="00260EA7" w:rsidRPr="00D8063B">
              <w:rPr>
                <w:lang w:val="en-GB"/>
              </w:rPr>
              <w:t xml:space="preserve"> </w:t>
            </w:r>
          </w:p>
          <w:p w14:paraId="54871D85" w14:textId="77777777" w:rsidR="005C1C1D" w:rsidRPr="00D8063B" w:rsidRDefault="005C1C1D" w:rsidP="00DA6BCB">
            <w:pPr>
              <w:pStyle w:val="NormalLeft"/>
              <w:rPr>
                <w:lang w:val="en-GB"/>
              </w:rPr>
            </w:pPr>
            <w:r w:rsidRPr="00D8063B">
              <w:rPr>
                <w:lang w:val="en-GB"/>
              </w:rPr>
              <w:t>For derivatives the Total amount can be positive (if an asset) or negative (if a liability).</w:t>
            </w:r>
          </w:p>
        </w:tc>
      </w:tr>
    </w:tbl>
    <w:p w14:paraId="34547A99" w14:textId="567499C3" w:rsidR="00C023BD" w:rsidRPr="00D8063B" w:rsidDel="00C106C9" w:rsidRDefault="00C023BD" w:rsidP="00C023BD">
      <w:pPr>
        <w:pStyle w:val="ManualHeading2"/>
        <w:numPr>
          <w:ilvl w:val="0"/>
          <w:numId w:val="0"/>
        </w:numPr>
        <w:ind w:left="851" w:hanging="851"/>
        <w:rPr>
          <w:ins w:id="2298" w:author="Author"/>
          <w:del w:id="2299" w:author="Author"/>
          <w:i/>
          <w:iCs/>
          <w:lang w:val="en-GB"/>
        </w:rPr>
      </w:pPr>
      <w:ins w:id="2300" w:author="Author">
        <w:del w:id="2301" w:author="Author">
          <w:r w:rsidRPr="00D8063B" w:rsidDel="00C106C9">
            <w:rPr>
              <w:i/>
              <w:iCs/>
              <w:lang w:val="en-GB"/>
            </w:rPr>
            <w:delText>S.06.04 - Sustainable investments and c</w:delText>
          </w:r>
          <w:r w:rsidR="00FC23C1" w:rsidDel="00C106C9">
            <w:rPr>
              <w:i/>
              <w:iCs/>
              <w:lang w:val="en-GB"/>
            </w:rPr>
            <w:delText>C</w:delText>
          </w:r>
          <w:r w:rsidRPr="00D8063B" w:rsidDel="00C106C9">
            <w:rPr>
              <w:i/>
              <w:iCs/>
              <w:lang w:val="en-GB"/>
            </w:rPr>
            <w:delText>limate change-related risks</w:delText>
          </w:r>
        </w:del>
      </w:ins>
    </w:p>
    <w:p w14:paraId="27F0142E" w14:textId="54ED37C5" w:rsidR="00C023BD" w:rsidRPr="00D8063B" w:rsidDel="00C106C9" w:rsidRDefault="00C023BD" w:rsidP="00C023BD">
      <w:pPr>
        <w:rPr>
          <w:ins w:id="2302" w:author="Author"/>
          <w:del w:id="2303" w:author="Author"/>
          <w:lang w:val="en-GB"/>
        </w:rPr>
      </w:pPr>
      <w:ins w:id="2304" w:author="Author">
        <w:del w:id="2305" w:author="Author">
          <w:r w:rsidRPr="00D8063B" w:rsidDel="00C106C9">
            <w:rPr>
              <w:i/>
              <w:iCs/>
              <w:lang w:val="en-GB"/>
            </w:rPr>
            <w:delText xml:space="preserve"> General comments:</w:delText>
          </w:r>
        </w:del>
      </w:ins>
    </w:p>
    <w:p w14:paraId="65DA2E3A" w14:textId="53D76C5E" w:rsidR="001523E7" w:rsidDel="00C106C9" w:rsidRDefault="001523E7" w:rsidP="001523E7">
      <w:pPr>
        <w:rPr>
          <w:ins w:id="2306" w:author="Author"/>
          <w:del w:id="2307" w:author="Author"/>
          <w:lang w:val="en-GB"/>
        </w:rPr>
      </w:pPr>
      <w:ins w:id="2308" w:author="Author">
        <w:del w:id="2309" w:author="Author">
          <w:r w:rsidDel="00C106C9">
            <w:rPr>
              <w:lang w:val="en-GB"/>
            </w:rPr>
            <w:delText xml:space="preserve">This template </w:delText>
          </w:r>
          <w:r w:rsidR="00390FDF" w:rsidDel="00C106C9">
            <w:rPr>
              <w:lang w:val="en-GB"/>
            </w:rPr>
            <w:delText>shall</w:delText>
          </w:r>
          <w:r w:rsidDel="00C106C9">
            <w:rPr>
              <w:lang w:val="en-GB"/>
            </w:rPr>
            <w:delText xml:space="preserve"> be reported in case of </w:delText>
          </w:r>
          <w:r w:rsidR="001D4F17" w:rsidDel="00C106C9">
            <w:rPr>
              <w:lang w:val="en-GB"/>
            </w:rPr>
            <w:delText>regular</w:delText>
          </w:r>
          <w:r w:rsidDel="00C106C9">
            <w:rPr>
              <w:lang w:val="en-GB"/>
            </w:rPr>
            <w:delText xml:space="preserve"> reporting, even if no KPI is provided. In case no KPI is reported a justification is necessary to be provided in R0040/C0010 and/or R0050/C0010.</w:delText>
          </w:r>
        </w:del>
      </w:ins>
    </w:p>
    <w:p w14:paraId="2FEAC881" w14:textId="6A68CBA2" w:rsidR="003F75AE" w:rsidRPr="00D8063B" w:rsidDel="00C106C9" w:rsidRDefault="003F75AE" w:rsidP="003F75AE">
      <w:pPr>
        <w:rPr>
          <w:ins w:id="2310" w:author="Author"/>
          <w:del w:id="2311" w:author="Author"/>
          <w:lang w:val="en-GB"/>
        </w:rPr>
      </w:pPr>
      <w:ins w:id="2312" w:author="Author">
        <w:del w:id="2313" w:author="Author">
          <w:r w:rsidRPr="00D8063B" w:rsidDel="00C106C9">
            <w:rPr>
              <w:lang w:val="en-GB"/>
            </w:rPr>
            <w:delText>This section relates to annual submission of information.</w:delText>
          </w:r>
        </w:del>
      </w:ins>
    </w:p>
    <w:p w14:paraId="5D1AC1B9" w14:textId="663947FC" w:rsidR="003F75AE" w:rsidRPr="00D8063B" w:rsidDel="00C106C9" w:rsidRDefault="003F75AE" w:rsidP="003F75AE">
      <w:pPr>
        <w:rPr>
          <w:ins w:id="2314" w:author="Author"/>
          <w:del w:id="2315" w:author="Author"/>
          <w:lang w:val="en-GB"/>
        </w:rPr>
      </w:pPr>
      <w:ins w:id="2316" w:author="Author">
        <w:del w:id="2317" w:author="Author">
          <w:r w:rsidRPr="00D8063B" w:rsidDel="00C106C9">
            <w:rPr>
              <w:lang w:val="en-GB"/>
            </w:rPr>
            <w:delText xml:space="preserve">This template contains information on the share of investments exposed to climate change-related transition and physical risk. As an input to computing the share of investments exposed to transition risk, </w:delText>
          </w:r>
          <w:r w:rsidR="001523E7" w:rsidDel="00C106C9">
            <w:rPr>
              <w:lang w:val="en-GB"/>
            </w:rPr>
            <w:delText>groups</w:delText>
          </w:r>
          <w:r w:rsidRPr="00D8063B" w:rsidDel="00C106C9">
            <w:rPr>
              <w:lang w:val="en-GB"/>
            </w:rPr>
            <w:delText xml:space="preserve"> are required to report four-digit level NACE codes for NACE sections A to N in the List of assets S.06.02. For physical risk, undertakings are required to report in a standardised manner on the location of properties</w:delText>
          </w:r>
          <w:r w:rsidR="00FC23C1" w:rsidDel="00C106C9">
            <w:rPr>
              <w:lang w:val="en-GB"/>
            </w:rPr>
            <w:delText xml:space="preserve"> in the List of assets S.06.02</w:delText>
          </w:r>
          <w:r w:rsidRPr="00D8063B" w:rsidDel="00C106C9">
            <w:rPr>
              <w:lang w:val="en-GB"/>
            </w:rPr>
            <w:delText>.</w:delText>
          </w:r>
        </w:del>
      </w:ins>
    </w:p>
    <w:tbl>
      <w:tblPr>
        <w:tblW w:w="9286" w:type="dxa"/>
        <w:tblLayout w:type="fixed"/>
        <w:tblLook w:val="0000" w:firstRow="0" w:lastRow="0" w:firstColumn="0" w:lastColumn="0" w:noHBand="0" w:noVBand="0"/>
      </w:tblPr>
      <w:tblGrid>
        <w:gridCol w:w="1486"/>
        <w:gridCol w:w="1764"/>
        <w:gridCol w:w="6036"/>
      </w:tblGrid>
      <w:tr w:rsidR="003F75AE" w:rsidRPr="00D8063B" w:rsidDel="00C106C9" w14:paraId="6EB61493" w14:textId="00425A64" w:rsidTr="00FC23C1">
        <w:trPr>
          <w:ins w:id="2318" w:author="Author"/>
          <w:del w:id="2319" w:author="Author"/>
        </w:trPr>
        <w:tc>
          <w:tcPr>
            <w:tcW w:w="1486" w:type="dxa"/>
            <w:tcBorders>
              <w:top w:val="single" w:sz="2" w:space="0" w:color="auto"/>
              <w:left w:val="single" w:sz="2" w:space="0" w:color="auto"/>
              <w:bottom w:val="single" w:sz="2" w:space="0" w:color="auto"/>
              <w:right w:val="single" w:sz="2" w:space="0" w:color="auto"/>
            </w:tcBorders>
          </w:tcPr>
          <w:p w14:paraId="6686AD46" w14:textId="0A1B76FF" w:rsidR="003F75AE" w:rsidRPr="00D8063B" w:rsidDel="00C106C9" w:rsidRDefault="003F75AE" w:rsidP="003F75AE">
            <w:pPr>
              <w:pStyle w:val="NormalLeft"/>
              <w:rPr>
                <w:ins w:id="2320" w:author="Author"/>
                <w:del w:id="2321" w:author="Author"/>
                <w:lang w:val="en-GB"/>
              </w:rPr>
            </w:pPr>
            <w:ins w:id="2322" w:author="Author">
              <w:del w:id="2323" w:author="Author">
                <w:r w:rsidRPr="00D8063B" w:rsidDel="00C106C9">
                  <w:rPr>
                    <w:lang w:val="en-GB"/>
                  </w:rPr>
                  <w:delText>R0010/C0010</w:delText>
                </w:r>
              </w:del>
            </w:ins>
          </w:p>
        </w:tc>
        <w:tc>
          <w:tcPr>
            <w:tcW w:w="1764" w:type="dxa"/>
            <w:tcBorders>
              <w:top w:val="single" w:sz="2" w:space="0" w:color="auto"/>
              <w:left w:val="single" w:sz="2" w:space="0" w:color="auto"/>
              <w:bottom w:val="single" w:sz="2" w:space="0" w:color="auto"/>
              <w:right w:val="single" w:sz="2" w:space="0" w:color="auto"/>
            </w:tcBorders>
          </w:tcPr>
          <w:p w14:paraId="57B232D1" w14:textId="4A9DD658" w:rsidR="003F75AE" w:rsidRPr="00D8063B" w:rsidDel="00C106C9" w:rsidRDefault="003F75AE" w:rsidP="003F75AE">
            <w:pPr>
              <w:pStyle w:val="NormalLeft"/>
              <w:rPr>
                <w:ins w:id="2324" w:author="Author"/>
                <w:del w:id="2325" w:author="Author"/>
                <w:lang w:val="en-GB"/>
              </w:rPr>
            </w:pPr>
            <w:ins w:id="2326" w:author="Author">
              <w:del w:id="2327" w:author="Author">
                <w:r w:rsidRPr="00D8063B" w:rsidDel="00C106C9">
                  <w:rPr>
                    <w:lang w:val="en-GB"/>
                  </w:rPr>
                  <w:delText>Sustainable investments</w:delText>
                </w:r>
              </w:del>
            </w:ins>
          </w:p>
        </w:tc>
        <w:tc>
          <w:tcPr>
            <w:tcW w:w="6036" w:type="dxa"/>
            <w:tcBorders>
              <w:top w:val="single" w:sz="2" w:space="0" w:color="auto"/>
              <w:left w:val="single" w:sz="2" w:space="0" w:color="auto"/>
              <w:bottom w:val="single" w:sz="2" w:space="0" w:color="auto"/>
              <w:right w:val="single" w:sz="2" w:space="0" w:color="auto"/>
            </w:tcBorders>
          </w:tcPr>
          <w:p w14:paraId="6A545457" w14:textId="41306D91" w:rsidR="003F75AE" w:rsidRPr="00D8063B" w:rsidDel="00C106C9" w:rsidRDefault="003F75AE" w:rsidP="003F75AE">
            <w:pPr>
              <w:pStyle w:val="NormalLeft"/>
              <w:rPr>
                <w:ins w:id="2328" w:author="Author"/>
                <w:del w:id="2329" w:author="Author"/>
                <w:lang w:val="en-GB"/>
              </w:rPr>
            </w:pPr>
            <w:ins w:id="2330" w:author="Author">
              <w:del w:id="2331" w:author="Author">
                <w:r w:rsidRPr="00D8063B" w:rsidDel="00C106C9">
                  <w:rPr>
                    <w:lang w:val="en-GB"/>
                  </w:rPr>
                  <w:delText>Proportion of the investments, in relation to total of investments, that are directed at funding, or associated with economic activities identified as environmentally sustainable in the EU taxonomy.</w:delText>
                </w:r>
              </w:del>
            </w:ins>
          </w:p>
          <w:p w14:paraId="40347455" w14:textId="5A271E22" w:rsidR="003F75AE" w:rsidRPr="00D8063B" w:rsidDel="00C106C9" w:rsidRDefault="003F75AE" w:rsidP="003F75AE">
            <w:pPr>
              <w:pStyle w:val="NormalLeft"/>
              <w:rPr>
                <w:ins w:id="2332" w:author="Author"/>
                <w:del w:id="2333" w:author="Author"/>
                <w:lang w:val="en-GB"/>
              </w:rPr>
            </w:pPr>
            <w:ins w:id="2334" w:author="Author">
              <w:del w:id="2335" w:author="Author">
                <w:r w:rsidRPr="00D8063B" w:rsidDel="00C106C9">
                  <w:rPr>
                    <w:lang w:val="en-GB"/>
                  </w:rPr>
                  <w:delText xml:space="preserve">Key performance indicator (KPI) as required under </w:delText>
                </w:r>
              </w:del>
            </w:ins>
          </w:p>
          <w:p w14:paraId="375FBBD8" w14:textId="780F5BD1" w:rsidR="003F75AE" w:rsidRPr="00D8063B" w:rsidDel="00C106C9" w:rsidRDefault="003F75AE" w:rsidP="003F75AE">
            <w:pPr>
              <w:pStyle w:val="NormalLeft"/>
              <w:rPr>
                <w:ins w:id="2336" w:author="Author"/>
                <w:del w:id="2337" w:author="Author"/>
                <w:lang w:val="en-GB"/>
              </w:rPr>
            </w:pPr>
            <w:ins w:id="2338" w:author="Author">
              <w:del w:id="2339" w:author="Author">
                <w:r w:rsidRPr="00D8063B" w:rsidDel="00C106C9">
                  <w:rPr>
                    <w:lang w:val="en-GB"/>
                  </w:rPr>
                  <w:delText>Commission Delegated Regulation</w:delText>
                </w:r>
                <w:r w:rsidRPr="00D8063B" w:rsidDel="00C106C9">
                  <w:rPr>
                    <w:rStyle w:val="FootnoteReference"/>
                    <w:lang w:val="en-GB"/>
                  </w:rPr>
                  <w:footnoteReference w:id="2"/>
                </w:r>
                <w:r w:rsidRPr="00D8063B" w:rsidDel="00C106C9">
                  <w:rPr>
                    <w:lang w:val="en-GB"/>
                  </w:rPr>
                  <w:delText xml:space="preserve"> …/…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obligation (‘DA on art. 8 Taxonomy Regulation’).</w:delText>
                </w:r>
                <w:r w:rsidRPr="00D8063B" w:rsidDel="00C106C9">
                  <w:rPr>
                    <w:rStyle w:val="FootnoteReference"/>
                    <w:lang w:val="en-GB"/>
                  </w:rPr>
                  <w:delText xml:space="preserve"> </w:delText>
                </w:r>
              </w:del>
            </w:ins>
          </w:p>
        </w:tc>
      </w:tr>
      <w:tr w:rsidR="003F75AE" w:rsidRPr="00D8063B" w:rsidDel="00C106C9" w14:paraId="4D28DD18" w14:textId="1D51D879" w:rsidTr="00FC23C1">
        <w:trPr>
          <w:ins w:id="2344" w:author="Author"/>
          <w:del w:id="2345" w:author="Author"/>
        </w:trPr>
        <w:tc>
          <w:tcPr>
            <w:tcW w:w="1486" w:type="dxa"/>
            <w:tcBorders>
              <w:top w:val="single" w:sz="2" w:space="0" w:color="auto"/>
              <w:left w:val="single" w:sz="2" w:space="0" w:color="auto"/>
              <w:bottom w:val="single" w:sz="2" w:space="0" w:color="auto"/>
              <w:right w:val="single" w:sz="2" w:space="0" w:color="auto"/>
            </w:tcBorders>
          </w:tcPr>
          <w:p w14:paraId="5A4033B4" w14:textId="7944F829" w:rsidR="003F75AE" w:rsidRPr="00D8063B" w:rsidDel="00C106C9" w:rsidRDefault="003F75AE" w:rsidP="003F75AE">
            <w:pPr>
              <w:pStyle w:val="NormalLeft"/>
              <w:rPr>
                <w:ins w:id="2346" w:author="Author"/>
                <w:del w:id="2347" w:author="Author"/>
                <w:lang w:val="en-GB"/>
              </w:rPr>
            </w:pPr>
            <w:ins w:id="2348" w:author="Author">
              <w:del w:id="2349" w:author="Author">
                <w:r w:rsidRPr="00D8063B" w:rsidDel="00C106C9">
                  <w:rPr>
                    <w:lang w:val="en-GB"/>
                  </w:rPr>
                  <w:delText>R002</w:delText>
                </w:r>
                <w:r w:rsidR="005A2EE3" w:rsidDel="00C106C9">
                  <w:rPr>
                    <w:lang w:val="en-GB"/>
                  </w:rPr>
                  <w:delText>1</w:delText>
                </w:r>
                <w:r w:rsidRPr="00D8063B" w:rsidDel="00C106C9">
                  <w:rPr>
                    <w:lang w:val="en-GB"/>
                  </w:rPr>
                  <w:delText>0/C0010</w:delText>
                </w:r>
              </w:del>
            </w:ins>
          </w:p>
        </w:tc>
        <w:tc>
          <w:tcPr>
            <w:tcW w:w="1764" w:type="dxa"/>
            <w:tcBorders>
              <w:top w:val="single" w:sz="2" w:space="0" w:color="auto"/>
              <w:left w:val="single" w:sz="2" w:space="0" w:color="auto"/>
              <w:bottom w:val="single" w:sz="2" w:space="0" w:color="auto"/>
              <w:right w:val="single" w:sz="2" w:space="0" w:color="auto"/>
            </w:tcBorders>
          </w:tcPr>
          <w:p w14:paraId="6C0C543C" w14:textId="72FE1709" w:rsidR="003F75AE" w:rsidRPr="00D8063B" w:rsidDel="00C106C9" w:rsidRDefault="003F75AE" w:rsidP="003F75AE">
            <w:pPr>
              <w:pStyle w:val="NormalLeft"/>
              <w:rPr>
                <w:ins w:id="2350" w:author="Author"/>
                <w:del w:id="2351" w:author="Author"/>
                <w:lang w:val="en-GB"/>
              </w:rPr>
            </w:pPr>
            <w:ins w:id="2352" w:author="Author">
              <w:del w:id="2353" w:author="Author">
                <w:r w:rsidRPr="00D8063B" w:rsidDel="00C106C9">
                  <w:rPr>
                    <w:lang w:val="en-GB"/>
                  </w:rPr>
                  <w:delText>Climate change-related transition risk - KPI</w:delText>
                </w:r>
              </w:del>
            </w:ins>
          </w:p>
        </w:tc>
        <w:tc>
          <w:tcPr>
            <w:tcW w:w="6036" w:type="dxa"/>
            <w:tcBorders>
              <w:top w:val="single" w:sz="2" w:space="0" w:color="auto"/>
              <w:left w:val="single" w:sz="2" w:space="0" w:color="auto"/>
              <w:bottom w:val="single" w:sz="2" w:space="0" w:color="auto"/>
              <w:right w:val="single" w:sz="2" w:space="0" w:color="auto"/>
            </w:tcBorders>
          </w:tcPr>
          <w:p w14:paraId="30086574" w14:textId="08B8318E" w:rsidR="003F75AE" w:rsidRPr="00D8063B" w:rsidDel="00C106C9" w:rsidRDefault="001523E7" w:rsidP="00390FDF">
            <w:pPr>
              <w:pStyle w:val="NormalLeft"/>
              <w:rPr>
                <w:ins w:id="2354" w:author="Author"/>
                <w:del w:id="2355" w:author="Author"/>
                <w:lang w:val="en-GB"/>
              </w:rPr>
            </w:pPr>
            <w:ins w:id="2356" w:author="Author">
              <w:del w:id="2357" w:author="Author">
                <w:r w:rsidRPr="00180831" w:rsidDel="00C106C9">
                  <w:rPr>
                    <w:lang w:val="en-GB"/>
                  </w:rPr>
                  <w:delText xml:space="preserve">Proportion of </w:delText>
                </w:r>
                <w:r w:rsidDel="00C106C9">
                  <w:rPr>
                    <w:lang w:val="en-GB"/>
                  </w:rPr>
                  <w:delText xml:space="preserve">the Solvency II value of </w:delText>
                </w:r>
                <w:r w:rsidRPr="00180831" w:rsidDel="00C106C9">
                  <w:rPr>
                    <w:lang w:val="en-GB"/>
                  </w:rPr>
                  <w:delText xml:space="preserve">investments exposed to transition risk, in relation to total of investments. </w:delText>
                </w:r>
                <w:r w:rsidDel="00C106C9">
                  <w:rPr>
                    <w:lang w:val="en-GB"/>
                  </w:rPr>
                  <w:delText>Groups</w:delText>
                </w:r>
                <w:r w:rsidRPr="00180831" w:rsidDel="00C106C9">
                  <w:rPr>
                    <w:lang w:val="en-GB"/>
                  </w:rPr>
                  <w:delText xml:space="preserve"> </w:delText>
                </w:r>
                <w:r w:rsidR="00390FDF" w:rsidDel="00C106C9">
                  <w:rPr>
                    <w:lang w:val="en-GB"/>
                  </w:rPr>
                  <w:delText>may</w:delText>
                </w:r>
                <w:r w:rsidRPr="00180831" w:rsidDel="00C106C9">
                  <w:rPr>
                    <w:lang w:val="en-GB"/>
                  </w:rPr>
                  <w:delText xml:space="preserve"> use their own methodology to compute the KPI. </w:delText>
                </w:r>
                <w:r w:rsidDel="00C106C9">
                  <w:rPr>
                    <w:lang w:val="en-GB"/>
                  </w:rPr>
                  <w:delText>T</w:delText>
                </w:r>
                <w:r w:rsidRPr="00180831" w:rsidDel="00C106C9">
                  <w:rPr>
                    <w:lang w:val="en-GB"/>
                  </w:rPr>
                  <w:delText>he identification of investments exposed to transition risk</w:delText>
                </w:r>
                <w:r w:rsidDel="00C106C9">
                  <w:rPr>
                    <w:lang w:val="en-GB"/>
                  </w:rPr>
                  <w:delText xml:space="preserve"> </w:delText>
                </w:r>
                <w:r w:rsidR="00390FDF" w:rsidDel="00C106C9">
                  <w:rPr>
                    <w:lang w:val="en-GB"/>
                  </w:rPr>
                  <w:delText>shall</w:delText>
                </w:r>
                <w:r w:rsidDel="00C106C9">
                  <w:rPr>
                    <w:lang w:val="en-GB"/>
                  </w:rPr>
                  <w:delText xml:space="preserve"> be consistent with the classification made and</w:delText>
                </w:r>
                <w:r w:rsidRPr="00180831" w:rsidDel="00C106C9">
                  <w:rPr>
                    <w:lang w:val="en-GB"/>
                  </w:rPr>
                  <w:delText xml:space="preserve"> report</w:delText>
                </w:r>
                <w:r w:rsidDel="00C106C9">
                  <w:rPr>
                    <w:lang w:val="en-GB"/>
                  </w:rPr>
                  <w:delText>ed through</w:delText>
                </w:r>
                <w:r w:rsidRPr="00180831" w:rsidDel="00C106C9">
                  <w:rPr>
                    <w:lang w:val="en-GB"/>
                  </w:rPr>
                  <w:delText xml:space="preserve"> the four-digit level NACE codes for NACE sections A to N</w:delText>
                </w:r>
                <w:r w:rsidDel="00C106C9">
                  <w:rPr>
                    <w:lang w:val="en-GB"/>
                  </w:rPr>
                  <w:delText>, as prescribed</w:delText>
                </w:r>
                <w:r w:rsidRPr="00180831" w:rsidDel="00C106C9">
                  <w:rPr>
                    <w:lang w:val="en-GB"/>
                  </w:rPr>
                  <w:delText xml:space="preserve"> in S.06.02.</w:delText>
                </w:r>
                <w:r w:rsidR="003F75AE" w:rsidRPr="00D8063B" w:rsidDel="00C106C9">
                  <w:rPr>
                    <w:lang w:val="en-GB"/>
                  </w:rPr>
                  <w:delText>Proportion of investments, in relation to total of investments, exposed to transition risk.</w:delText>
                </w:r>
              </w:del>
            </w:ins>
            <w:del w:id="2358" w:author="Author">
              <w:r w:rsidR="00AC4136" w:rsidRPr="00D8063B" w:rsidDel="00C106C9">
                <w:rPr>
                  <w:lang w:val="en-GB"/>
                </w:rPr>
                <w:delText xml:space="preserve"> </w:delText>
              </w:r>
            </w:del>
            <w:ins w:id="2359" w:author="Author">
              <w:del w:id="2360" w:author="Author">
                <w:r w:rsidR="003F75AE" w:rsidRPr="00D8063B" w:rsidDel="00C106C9">
                  <w:rPr>
                    <w:lang w:val="en-GB"/>
                  </w:rPr>
                  <w:delText>Undertakings can use their own methodology to compute the KPI. To support the identification of investments exposed to transition risk, undertakings shall report the four-digit level NACE codes for NACE sections A to N in S.06.02.</w:delText>
                </w:r>
              </w:del>
            </w:ins>
          </w:p>
        </w:tc>
      </w:tr>
      <w:tr w:rsidR="003F75AE" w:rsidRPr="00D8063B" w:rsidDel="00C106C9" w14:paraId="3DC46A64" w14:textId="149F8110" w:rsidTr="00FC23C1">
        <w:trPr>
          <w:ins w:id="2361" w:author="Author"/>
          <w:del w:id="2362" w:author="Author"/>
        </w:trPr>
        <w:tc>
          <w:tcPr>
            <w:tcW w:w="1486" w:type="dxa"/>
            <w:tcBorders>
              <w:top w:val="single" w:sz="2" w:space="0" w:color="auto"/>
              <w:left w:val="single" w:sz="2" w:space="0" w:color="auto"/>
              <w:bottom w:val="single" w:sz="2" w:space="0" w:color="auto"/>
              <w:right w:val="single" w:sz="2" w:space="0" w:color="auto"/>
            </w:tcBorders>
          </w:tcPr>
          <w:p w14:paraId="33B6C646" w14:textId="0B592855" w:rsidR="003F75AE" w:rsidRPr="00D8063B" w:rsidDel="00C106C9" w:rsidRDefault="003F75AE" w:rsidP="003F75AE">
            <w:pPr>
              <w:pStyle w:val="NormalLeft"/>
              <w:rPr>
                <w:ins w:id="2363" w:author="Author"/>
                <w:del w:id="2364" w:author="Author"/>
                <w:lang w:val="en-GB"/>
              </w:rPr>
            </w:pPr>
            <w:ins w:id="2365" w:author="Author">
              <w:del w:id="2366" w:author="Author">
                <w:r w:rsidRPr="00D8063B" w:rsidDel="00C106C9">
                  <w:rPr>
                    <w:lang w:val="en-GB"/>
                  </w:rPr>
                  <w:delText>R00</w:delText>
                </w:r>
                <w:r w:rsidR="005A2EE3" w:rsidDel="00C106C9">
                  <w:rPr>
                    <w:lang w:val="en-GB"/>
                  </w:rPr>
                  <w:delText>2</w:delText>
                </w:r>
                <w:r w:rsidRPr="00D8063B" w:rsidDel="00C106C9">
                  <w:rPr>
                    <w:lang w:val="en-GB"/>
                  </w:rPr>
                  <w:delText>30/C0010</w:delText>
                </w:r>
              </w:del>
            </w:ins>
          </w:p>
        </w:tc>
        <w:tc>
          <w:tcPr>
            <w:tcW w:w="1764" w:type="dxa"/>
            <w:tcBorders>
              <w:top w:val="single" w:sz="2" w:space="0" w:color="auto"/>
              <w:left w:val="single" w:sz="2" w:space="0" w:color="auto"/>
              <w:bottom w:val="single" w:sz="2" w:space="0" w:color="auto"/>
              <w:right w:val="single" w:sz="2" w:space="0" w:color="auto"/>
            </w:tcBorders>
          </w:tcPr>
          <w:p w14:paraId="05E13C22" w14:textId="4CCB74E1" w:rsidR="003F75AE" w:rsidRPr="00D8063B" w:rsidDel="00C106C9" w:rsidRDefault="003F75AE" w:rsidP="003F75AE">
            <w:pPr>
              <w:pStyle w:val="NormalLeft"/>
              <w:rPr>
                <w:ins w:id="2367" w:author="Author"/>
                <w:del w:id="2368" w:author="Author"/>
                <w:lang w:val="en-GB"/>
              </w:rPr>
            </w:pPr>
            <w:ins w:id="2369" w:author="Author">
              <w:del w:id="2370" w:author="Author">
                <w:r w:rsidRPr="00D8063B" w:rsidDel="00C106C9">
                  <w:rPr>
                    <w:lang w:val="en-GB"/>
                  </w:rPr>
                  <w:delText>Climate change-related physical risk - KPI</w:delText>
                </w:r>
              </w:del>
            </w:ins>
          </w:p>
        </w:tc>
        <w:tc>
          <w:tcPr>
            <w:tcW w:w="6036" w:type="dxa"/>
            <w:tcBorders>
              <w:top w:val="single" w:sz="2" w:space="0" w:color="auto"/>
              <w:left w:val="single" w:sz="2" w:space="0" w:color="auto"/>
              <w:bottom w:val="single" w:sz="2" w:space="0" w:color="auto"/>
              <w:right w:val="single" w:sz="2" w:space="0" w:color="auto"/>
            </w:tcBorders>
          </w:tcPr>
          <w:p w14:paraId="2CCC8984" w14:textId="10C29A20" w:rsidR="003F75AE" w:rsidRPr="00D8063B" w:rsidDel="00C106C9" w:rsidRDefault="001523E7" w:rsidP="001523E7">
            <w:pPr>
              <w:pStyle w:val="NormalLeft"/>
              <w:rPr>
                <w:ins w:id="2371" w:author="Author"/>
                <w:del w:id="2372" w:author="Author"/>
                <w:lang w:val="en-GB"/>
              </w:rPr>
            </w:pPr>
            <w:ins w:id="2373" w:author="Author">
              <w:del w:id="2374" w:author="Author">
                <w:r w:rsidRPr="00180831" w:rsidDel="00C106C9">
                  <w:rPr>
                    <w:lang w:val="en-GB"/>
                  </w:rPr>
                  <w:delText xml:space="preserve">Proportion of </w:delText>
                </w:r>
                <w:r w:rsidDel="00C106C9">
                  <w:rPr>
                    <w:lang w:val="en-GB"/>
                  </w:rPr>
                  <w:delText xml:space="preserve">the Solvency II value of property </w:delText>
                </w:r>
                <w:r w:rsidRPr="00180831" w:rsidDel="00C106C9">
                  <w:rPr>
                    <w:lang w:val="en-GB"/>
                  </w:rPr>
                  <w:delText xml:space="preserve">exposed to physical risk, in relation to total of </w:delText>
                </w:r>
                <w:r w:rsidDel="00C106C9">
                  <w:rPr>
                    <w:lang w:val="en-GB"/>
                  </w:rPr>
                  <w:delText xml:space="preserve">property </w:delText>
                </w:r>
                <w:r w:rsidRPr="00180831" w:rsidDel="00C106C9">
                  <w:rPr>
                    <w:lang w:val="en-GB"/>
                  </w:rPr>
                  <w:delText xml:space="preserve">. </w:delText>
                </w:r>
                <w:r w:rsidDel="00C106C9">
                  <w:rPr>
                    <w:lang w:val="en-GB"/>
                  </w:rPr>
                  <w:delText>Groups</w:delText>
                </w:r>
                <w:r w:rsidRPr="00180831" w:rsidDel="00C106C9">
                  <w:rPr>
                    <w:lang w:val="en-GB"/>
                  </w:rPr>
                  <w:delText xml:space="preserve"> can use their own methodology to compute the KPI. </w:delText>
                </w:r>
                <w:r w:rsidDel="00C106C9">
                  <w:rPr>
                    <w:lang w:val="en-GB"/>
                  </w:rPr>
                  <w:delText>T</w:delText>
                </w:r>
                <w:r w:rsidRPr="00180831" w:rsidDel="00C106C9">
                  <w:rPr>
                    <w:lang w:val="en-GB"/>
                  </w:rPr>
                  <w:delText>he identification of properties exposed to physical risk</w:delText>
                </w:r>
                <w:r w:rsidDel="00C106C9">
                  <w:rPr>
                    <w:lang w:val="en-GB"/>
                  </w:rPr>
                  <w:delText xml:space="preserve"> should be consistent with the identification made</w:delText>
                </w:r>
                <w:r w:rsidRPr="00180831" w:rsidDel="00C106C9">
                  <w:rPr>
                    <w:lang w:val="en-GB"/>
                  </w:rPr>
                  <w:delText xml:space="preserve">, </w:delText>
                </w:r>
                <w:r w:rsidDel="00C106C9">
                  <w:rPr>
                    <w:lang w:val="en-GB"/>
                  </w:rPr>
                  <w:delText>i</w:delText>
                </w:r>
                <w:r w:rsidRPr="00180831" w:rsidDel="00C106C9">
                  <w:rPr>
                    <w:lang w:val="en-GB"/>
                  </w:rPr>
                  <w:delText xml:space="preserve">n </w:delText>
                </w:r>
                <w:r w:rsidDel="00C106C9">
                  <w:rPr>
                    <w:lang w:val="en-GB"/>
                  </w:rPr>
                  <w:delText xml:space="preserve">C0190 Item Title in </w:delText>
                </w:r>
                <w:r w:rsidRPr="00180831" w:rsidDel="00C106C9">
                  <w:rPr>
                    <w:lang w:val="en-GB"/>
                  </w:rPr>
                  <w:delText>S.06.02.</w:delText>
                </w:r>
                <w:r w:rsidR="003F75AE" w:rsidRPr="00D8063B" w:rsidDel="00C106C9">
                  <w:rPr>
                    <w:lang w:val="en-GB"/>
                  </w:rPr>
                  <w:delText>Proportion of investments, in relation to total of investments, exposed to physical risk. Undertakings can use their own methodology to compute the KPI. To support the identification of properties exposed to physical risk, undertakings shall report on the latitude &amp; longitude of the property location. If not possible, undertakings shall report the country ISO Alpha-2 + postal code + city + streetname + street</w:delText>
                </w:r>
                <w:r w:rsidR="00515BD6" w:rsidDel="00C106C9">
                  <w:rPr>
                    <w:lang w:val="en-GB"/>
                  </w:rPr>
                  <w:delText xml:space="preserve"> </w:delText>
                </w:r>
                <w:r w:rsidR="003F75AE" w:rsidRPr="00D8063B" w:rsidDel="00C106C9">
                  <w:rPr>
                    <w:lang w:val="en-GB"/>
                  </w:rPr>
                  <w:delText>number of the property in S.06.02.</w:delText>
                </w:r>
              </w:del>
            </w:ins>
          </w:p>
        </w:tc>
      </w:tr>
      <w:tr w:rsidR="000640D5" w:rsidRPr="00D8063B" w:rsidDel="00C106C9" w14:paraId="21A0A9B0" w14:textId="1C44FB6B" w:rsidTr="00FC23C1">
        <w:trPr>
          <w:del w:id="2375" w:author="Author"/>
        </w:trPr>
        <w:tc>
          <w:tcPr>
            <w:tcW w:w="1486" w:type="dxa"/>
            <w:tcBorders>
              <w:top w:val="single" w:sz="2" w:space="0" w:color="auto"/>
              <w:left w:val="single" w:sz="2" w:space="0" w:color="auto"/>
              <w:bottom w:val="single" w:sz="2" w:space="0" w:color="auto"/>
              <w:right w:val="single" w:sz="2" w:space="0" w:color="auto"/>
            </w:tcBorders>
          </w:tcPr>
          <w:p w14:paraId="2A5BFA3D" w14:textId="41144C85" w:rsidR="000640D5" w:rsidRPr="00D8063B" w:rsidDel="00C106C9" w:rsidRDefault="000640D5" w:rsidP="003F75AE">
            <w:pPr>
              <w:pStyle w:val="NormalLeft"/>
              <w:rPr>
                <w:del w:id="2376" w:author="Author"/>
                <w:lang w:val="en-GB"/>
              </w:rPr>
            </w:pPr>
            <w:ins w:id="2377" w:author="Author">
              <w:del w:id="2378" w:author="Author">
                <w:r w:rsidRPr="00D8063B" w:rsidDel="00C106C9">
                  <w:rPr>
                    <w:lang w:val="en-GB"/>
                  </w:rPr>
                  <w:delText>R00</w:delText>
                </w:r>
                <w:r w:rsidR="005A2EE3" w:rsidDel="00C106C9">
                  <w:rPr>
                    <w:lang w:val="en-GB"/>
                  </w:rPr>
                  <w:delText>3</w:delText>
                </w:r>
                <w:r w:rsidRPr="00D8063B" w:rsidDel="00C106C9">
                  <w:rPr>
                    <w:lang w:val="en-GB"/>
                  </w:rPr>
                  <w:delText>0/C0010</w:delText>
                </w:r>
              </w:del>
            </w:ins>
          </w:p>
        </w:tc>
        <w:tc>
          <w:tcPr>
            <w:tcW w:w="1764" w:type="dxa"/>
            <w:tcBorders>
              <w:top w:val="single" w:sz="2" w:space="0" w:color="auto"/>
              <w:left w:val="single" w:sz="2" w:space="0" w:color="auto"/>
              <w:bottom w:val="single" w:sz="2" w:space="0" w:color="auto"/>
              <w:right w:val="single" w:sz="2" w:space="0" w:color="auto"/>
            </w:tcBorders>
          </w:tcPr>
          <w:p w14:paraId="259BCCB4" w14:textId="3A9F1FA2" w:rsidR="000640D5" w:rsidRPr="00D8063B" w:rsidDel="00C106C9" w:rsidRDefault="000640D5" w:rsidP="003F75AE">
            <w:pPr>
              <w:pStyle w:val="NormalLeft"/>
              <w:rPr>
                <w:del w:id="2379" w:author="Author"/>
                <w:lang w:val="en-GB"/>
              </w:rPr>
            </w:pPr>
            <w:ins w:id="2380" w:author="Author">
              <w:del w:id="2381" w:author="Author">
                <w:r w:rsidDel="00C106C9">
                  <w:rPr>
                    <w:lang w:val="en-GB"/>
                  </w:rPr>
                  <w:delText>Justification f</w:delText>
                </w:r>
                <w:r w:rsidR="000A47E3" w:rsidDel="00C106C9">
                  <w:rPr>
                    <w:lang w:val="en-GB"/>
                  </w:rPr>
                  <w:delText>or</w:delText>
                </w:r>
                <w:r w:rsidDel="00C106C9">
                  <w:rPr>
                    <w:lang w:val="en-GB"/>
                  </w:rPr>
                  <w:delText xml:space="preserve"> not reporting c</w:delText>
                </w:r>
                <w:r w:rsidRPr="00D8063B" w:rsidDel="00C106C9">
                  <w:rPr>
                    <w:lang w:val="en-GB"/>
                  </w:rPr>
                  <w:delText>limate change-related transition risk - KPI</w:delText>
                </w:r>
              </w:del>
            </w:ins>
          </w:p>
        </w:tc>
        <w:tc>
          <w:tcPr>
            <w:tcW w:w="6036" w:type="dxa"/>
            <w:tcBorders>
              <w:top w:val="single" w:sz="2" w:space="0" w:color="auto"/>
              <w:left w:val="single" w:sz="2" w:space="0" w:color="auto"/>
              <w:bottom w:val="single" w:sz="2" w:space="0" w:color="auto"/>
              <w:right w:val="single" w:sz="2" w:space="0" w:color="auto"/>
            </w:tcBorders>
          </w:tcPr>
          <w:p w14:paraId="6508E75C" w14:textId="5A161588" w:rsidR="000640D5" w:rsidRPr="00D8063B" w:rsidDel="00C106C9" w:rsidRDefault="000640D5" w:rsidP="000640D5">
            <w:pPr>
              <w:pStyle w:val="NormalLeft"/>
              <w:rPr>
                <w:del w:id="2382" w:author="Author"/>
                <w:lang w:val="en-GB"/>
              </w:rPr>
            </w:pPr>
            <w:ins w:id="2383" w:author="Author">
              <w:del w:id="2384" w:author="Author">
                <w:r w:rsidRPr="000640D5" w:rsidDel="00C106C9">
                  <w:rPr>
                    <w:lang w:val="en-GB"/>
                  </w:rPr>
                  <w:delText xml:space="preserve">Explanation of why the KPI </w:delText>
                </w:r>
                <w:r w:rsidDel="00C106C9">
                  <w:rPr>
                    <w:lang w:val="en-GB"/>
                  </w:rPr>
                  <w:delText>on c</w:delText>
                </w:r>
                <w:r w:rsidRPr="000640D5" w:rsidDel="00C106C9">
                  <w:rPr>
                    <w:lang w:val="en-GB"/>
                  </w:rPr>
                  <w:delText xml:space="preserve">limate change-related transition </w:delText>
                </w:r>
                <w:r w:rsidDel="00C106C9">
                  <w:rPr>
                    <w:lang w:val="en-GB"/>
                  </w:rPr>
                  <w:delText xml:space="preserve">risk </w:delText>
                </w:r>
                <w:r w:rsidRPr="000640D5" w:rsidDel="00C106C9">
                  <w:rPr>
                    <w:lang w:val="en-GB"/>
                  </w:rPr>
                  <w:delText>was not reported</w:delText>
                </w:r>
                <w:r w:rsidDel="00C106C9">
                  <w:rPr>
                    <w:lang w:val="en-GB"/>
                  </w:rPr>
                  <w:delText xml:space="preserve"> </w:delText>
                </w:r>
                <w:r w:rsidRPr="000640D5" w:rsidDel="00C106C9">
                  <w:rPr>
                    <w:lang w:val="en-GB"/>
                  </w:rPr>
                  <w:delText>as not material</w:delText>
                </w:r>
                <w:r w:rsidDel="00C106C9">
                  <w:rPr>
                    <w:lang w:val="en-GB"/>
                  </w:rPr>
                  <w:delText>.</w:delText>
                </w:r>
              </w:del>
            </w:ins>
          </w:p>
        </w:tc>
      </w:tr>
      <w:tr w:rsidR="000640D5" w:rsidRPr="00D8063B" w:rsidDel="00C106C9" w14:paraId="46016BD8" w14:textId="2BAFD518" w:rsidTr="00FC23C1">
        <w:trPr>
          <w:del w:id="2385" w:author="Author"/>
        </w:trPr>
        <w:tc>
          <w:tcPr>
            <w:tcW w:w="1486" w:type="dxa"/>
            <w:tcBorders>
              <w:top w:val="single" w:sz="2" w:space="0" w:color="auto"/>
              <w:left w:val="single" w:sz="2" w:space="0" w:color="auto"/>
              <w:bottom w:val="single" w:sz="2" w:space="0" w:color="auto"/>
              <w:right w:val="single" w:sz="2" w:space="0" w:color="auto"/>
            </w:tcBorders>
          </w:tcPr>
          <w:p w14:paraId="6C9DE607" w14:textId="3DE770A2" w:rsidR="000640D5" w:rsidRPr="00D8063B" w:rsidDel="00C106C9" w:rsidRDefault="000640D5" w:rsidP="003F75AE">
            <w:pPr>
              <w:pStyle w:val="NormalLeft"/>
              <w:rPr>
                <w:del w:id="2386" w:author="Author"/>
                <w:lang w:val="en-GB"/>
              </w:rPr>
            </w:pPr>
            <w:ins w:id="2387" w:author="Author">
              <w:del w:id="2388" w:author="Author">
                <w:r w:rsidRPr="00D8063B" w:rsidDel="00C106C9">
                  <w:rPr>
                    <w:lang w:val="en-GB"/>
                  </w:rPr>
                  <w:delText>R00</w:delText>
                </w:r>
                <w:r w:rsidR="005A2EE3" w:rsidDel="00C106C9">
                  <w:rPr>
                    <w:lang w:val="en-GB"/>
                  </w:rPr>
                  <w:delText>4</w:delText>
                </w:r>
                <w:r w:rsidRPr="00D8063B" w:rsidDel="00C106C9">
                  <w:rPr>
                    <w:lang w:val="en-GB"/>
                  </w:rPr>
                  <w:delText>0/C0010</w:delText>
                </w:r>
              </w:del>
            </w:ins>
          </w:p>
        </w:tc>
        <w:tc>
          <w:tcPr>
            <w:tcW w:w="1764" w:type="dxa"/>
            <w:tcBorders>
              <w:top w:val="single" w:sz="2" w:space="0" w:color="auto"/>
              <w:left w:val="single" w:sz="2" w:space="0" w:color="auto"/>
              <w:bottom w:val="single" w:sz="2" w:space="0" w:color="auto"/>
              <w:right w:val="single" w:sz="2" w:space="0" w:color="auto"/>
            </w:tcBorders>
          </w:tcPr>
          <w:p w14:paraId="008E8372" w14:textId="107E60D0" w:rsidR="000640D5" w:rsidRPr="00D8063B" w:rsidDel="00C106C9" w:rsidRDefault="000640D5" w:rsidP="003F75AE">
            <w:pPr>
              <w:pStyle w:val="NormalLeft"/>
              <w:rPr>
                <w:del w:id="2389" w:author="Author"/>
                <w:lang w:val="en-GB"/>
              </w:rPr>
            </w:pPr>
            <w:ins w:id="2390" w:author="Author">
              <w:del w:id="2391" w:author="Author">
                <w:r w:rsidDel="00C106C9">
                  <w:rPr>
                    <w:lang w:val="en-GB"/>
                  </w:rPr>
                  <w:delText>Justification f</w:delText>
                </w:r>
                <w:r w:rsidR="000A47E3" w:rsidDel="00C106C9">
                  <w:rPr>
                    <w:lang w:val="en-GB"/>
                  </w:rPr>
                  <w:delText>or</w:delText>
                </w:r>
                <w:r w:rsidDel="00C106C9">
                  <w:rPr>
                    <w:lang w:val="en-GB"/>
                  </w:rPr>
                  <w:delText xml:space="preserve"> not reporting c</w:delText>
                </w:r>
                <w:r w:rsidRPr="00D8063B" w:rsidDel="00C106C9">
                  <w:rPr>
                    <w:lang w:val="en-GB"/>
                  </w:rPr>
                  <w:delText xml:space="preserve">limate change-related </w:delText>
                </w:r>
                <w:r w:rsidR="00A61E62" w:rsidDel="00C106C9">
                  <w:rPr>
                    <w:lang w:val="en-GB"/>
                  </w:rPr>
                  <w:delText>physical</w:delText>
                </w:r>
                <w:r w:rsidRPr="00D8063B" w:rsidDel="00C106C9">
                  <w:rPr>
                    <w:lang w:val="en-GB"/>
                  </w:rPr>
                  <w:delText xml:space="preserve"> risk - KPI</w:delText>
                </w:r>
              </w:del>
            </w:ins>
          </w:p>
        </w:tc>
        <w:tc>
          <w:tcPr>
            <w:tcW w:w="6036" w:type="dxa"/>
            <w:tcBorders>
              <w:top w:val="single" w:sz="2" w:space="0" w:color="auto"/>
              <w:left w:val="single" w:sz="2" w:space="0" w:color="auto"/>
              <w:bottom w:val="single" w:sz="2" w:space="0" w:color="auto"/>
              <w:right w:val="single" w:sz="2" w:space="0" w:color="auto"/>
            </w:tcBorders>
          </w:tcPr>
          <w:p w14:paraId="76556B47" w14:textId="4F528471" w:rsidR="000640D5" w:rsidRPr="00D8063B" w:rsidDel="00C106C9" w:rsidRDefault="000640D5" w:rsidP="00FC23C1">
            <w:pPr>
              <w:pStyle w:val="NormalLeft"/>
              <w:rPr>
                <w:del w:id="2392" w:author="Author"/>
                <w:lang w:val="en-GB"/>
              </w:rPr>
            </w:pPr>
            <w:ins w:id="2393" w:author="Author">
              <w:del w:id="2394" w:author="Author">
                <w:r w:rsidRPr="000640D5" w:rsidDel="00C106C9">
                  <w:rPr>
                    <w:lang w:val="en-GB"/>
                  </w:rPr>
                  <w:delText xml:space="preserve">Explanation of why the KPI </w:delText>
                </w:r>
                <w:r w:rsidDel="00C106C9">
                  <w:rPr>
                    <w:lang w:val="en-GB"/>
                  </w:rPr>
                  <w:delText>on c</w:delText>
                </w:r>
                <w:r w:rsidRPr="000640D5" w:rsidDel="00C106C9">
                  <w:rPr>
                    <w:lang w:val="en-GB"/>
                  </w:rPr>
                  <w:delText xml:space="preserve">limate change-related </w:delText>
                </w:r>
                <w:r w:rsidDel="00C106C9">
                  <w:rPr>
                    <w:lang w:val="en-GB"/>
                  </w:rPr>
                  <w:delText xml:space="preserve">physical </w:delText>
                </w:r>
                <w:r w:rsidRPr="000640D5" w:rsidDel="00C106C9">
                  <w:rPr>
                    <w:lang w:val="en-GB"/>
                  </w:rPr>
                  <w:delText xml:space="preserve">risk </w:delText>
                </w:r>
                <w:r w:rsidDel="00C106C9">
                  <w:rPr>
                    <w:lang w:val="en-GB"/>
                  </w:rPr>
                  <w:delText xml:space="preserve">was </w:delText>
                </w:r>
                <w:r w:rsidRPr="000640D5" w:rsidDel="00C106C9">
                  <w:rPr>
                    <w:lang w:val="en-GB"/>
                  </w:rPr>
                  <w:delText>not reported as not material</w:delText>
                </w:r>
                <w:r w:rsidDel="00C106C9">
                  <w:rPr>
                    <w:lang w:val="en-GB"/>
                  </w:rPr>
                  <w:delText>.</w:delText>
                </w:r>
              </w:del>
            </w:ins>
          </w:p>
        </w:tc>
      </w:tr>
    </w:tbl>
    <w:p w14:paraId="19630C94" w14:textId="77777777" w:rsidR="005C1C1D" w:rsidRPr="00D8063B" w:rsidRDefault="005C1C1D" w:rsidP="005C1C1D">
      <w:pPr>
        <w:rPr>
          <w:lang w:val="en-GB"/>
        </w:rPr>
      </w:pPr>
    </w:p>
    <w:p w14:paraId="07E6542C" w14:textId="77777777" w:rsidR="005C1C1D" w:rsidRPr="00D8063B" w:rsidRDefault="005C1C1D" w:rsidP="005C1C1D">
      <w:pPr>
        <w:pStyle w:val="ManualHeading2"/>
        <w:numPr>
          <w:ilvl w:val="0"/>
          <w:numId w:val="0"/>
        </w:numPr>
        <w:ind w:left="851" w:hanging="851"/>
        <w:rPr>
          <w:lang w:val="en-GB"/>
        </w:rPr>
      </w:pPr>
      <w:r w:rsidRPr="00D8063B">
        <w:rPr>
          <w:i/>
          <w:lang w:val="en-GB"/>
        </w:rPr>
        <w:t>S.07.01 — Structured products</w:t>
      </w:r>
    </w:p>
    <w:p w14:paraId="2A37DDA0" w14:textId="77777777" w:rsidR="005C1C1D" w:rsidRPr="00D8063B" w:rsidRDefault="005C1C1D" w:rsidP="005C1C1D">
      <w:pPr>
        <w:rPr>
          <w:lang w:val="en-GB"/>
        </w:rPr>
      </w:pPr>
      <w:r w:rsidRPr="00D8063B">
        <w:rPr>
          <w:i/>
          <w:lang w:val="en-GB"/>
        </w:rPr>
        <w:t>General comments:</w:t>
      </w:r>
    </w:p>
    <w:p w14:paraId="3C3DFB19" w14:textId="77777777" w:rsidR="005C1C1D" w:rsidRPr="00D8063B" w:rsidRDefault="005C1C1D" w:rsidP="005C1C1D">
      <w:pPr>
        <w:rPr>
          <w:lang w:val="en-GB"/>
        </w:rPr>
      </w:pPr>
      <w:r w:rsidRPr="00D8063B">
        <w:rPr>
          <w:lang w:val="en-GB"/>
        </w:rPr>
        <w:t>This section relates to annual submission of information for groups.</w:t>
      </w:r>
    </w:p>
    <w:p w14:paraId="30D6BBDC" w14:textId="77777777" w:rsidR="005C1C1D" w:rsidRPr="00D8063B" w:rsidRDefault="005C1C1D" w:rsidP="005C1C1D">
      <w:pPr>
        <w:rPr>
          <w:lang w:val="en-GB"/>
        </w:rPr>
      </w:pPr>
      <w:r w:rsidRPr="00D8063B">
        <w:rPr>
          <w:lang w:val="en-GB"/>
        </w:rPr>
        <w:t>The asset categories referred to in this template are the ones defined in Annex IV — Assets Categories of this Regulation and references to CIC codes refer to Annex VI — CIC table of this Regulation.</w:t>
      </w:r>
    </w:p>
    <w:p w14:paraId="38F1AF3A" w14:textId="77777777" w:rsidR="005C1C1D" w:rsidRPr="00D8063B" w:rsidRDefault="005C1C1D" w:rsidP="005C1C1D">
      <w:pPr>
        <w:rPr>
          <w:lang w:val="en-GB"/>
        </w:rPr>
      </w:pPr>
      <w:r w:rsidRPr="00D8063B">
        <w:rPr>
          <w:lang w:val="en-GB"/>
        </w:rPr>
        <w:t>Structured products are defined as assets falling into the asset categories 5 (Structured notes) and 6 (Collateralised securities).</w:t>
      </w:r>
    </w:p>
    <w:p w14:paraId="2ADC28C7" w14:textId="77777777" w:rsidR="005C1C1D" w:rsidRPr="00D8063B" w:rsidRDefault="005C1C1D" w:rsidP="005C1C1D">
      <w:pPr>
        <w:rPr>
          <w:lang w:val="en-GB"/>
        </w:rPr>
      </w:pPr>
      <w:r w:rsidRPr="00D8063B">
        <w:rPr>
          <w:lang w:val="en-GB"/>
        </w:rPr>
        <w:t>This template shall only be reported when the amount of structured products, measured as the ratio between assets classified as asset categories 5 (Structured notes) and 6 (Collateralised securities) as defined in Annex IV — Asset Categories of this Regulation and the sum of item C0010/R0070 and C0010/R0220 of template S.02.01, is higher than 5 %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B151290" w14:textId="77777777" w:rsidR="005C1C1D" w:rsidRPr="00D8063B" w:rsidRDefault="005C1C1D" w:rsidP="005C1C1D">
      <w:pPr>
        <w:rPr>
          <w:lang w:val="en-GB"/>
        </w:rPr>
      </w:pPr>
      <w:r w:rsidRPr="00D8063B">
        <w:rPr>
          <w:lang w:val="en-GB"/>
        </w:rPr>
        <w:t>In some cases the types of structured products (C0070) identify the derivative embedded in the structured product. In this case this classification shall be used when the structured product has the referred derivative embedded.</w:t>
      </w:r>
    </w:p>
    <w:p w14:paraId="527607F6" w14:textId="77777777" w:rsidR="005C1C1D" w:rsidRPr="00D8063B" w:rsidRDefault="005C1C1D" w:rsidP="005C1C1D">
      <w:pPr>
        <w:rPr>
          <w:lang w:val="en-GB"/>
        </w:rPr>
      </w:pPr>
      <w:r w:rsidRPr="00D8063B">
        <w:rPr>
          <w:lang w:val="en-GB"/>
        </w:rPr>
        <w:t>The template is applicable for method 1 (Accounting consolidation–based method), method 2 (Deduction and aggregation method) and a combination of methods 1 and 2.</w:t>
      </w:r>
    </w:p>
    <w:p w14:paraId="151C468E" w14:textId="77777777" w:rsidR="005C1C1D" w:rsidRPr="00D8063B" w:rsidRDefault="005C1C1D" w:rsidP="005C1C1D">
      <w:pPr>
        <w:rPr>
          <w:lang w:val="en-GB"/>
        </w:rPr>
      </w:pPr>
      <w:r w:rsidRPr="00D8063B">
        <w:rPr>
          <w:lang w:val="en-GB"/>
        </w:rPr>
        <w:t>Where method 1 is used exclusively, the reporting shall reflect the consolidated position of the structured notes and collateralised securities net of intra–group transactions held within the scope of group supervision in its portfolio. The reporting shall be made as follows:</w:t>
      </w:r>
    </w:p>
    <w:p w14:paraId="78CB756C"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3064A726"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directly by participating insurance and reinsurance undertakings or insurance holding companies or mixed–financial holding companies shall be reported item by item;</w:t>
      </w:r>
    </w:p>
    <w:p w14:paraId="206D1A79"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undertakings consolidated in accordance with Article 335, paragraph 1, (a), (b) and (c) of Delegated Regulation (EU) 2015/35 shall be reported item by item;</w:t>
      </w:r>
    </w:p>
    <w:p w14:paraId="149D5A3E"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other related undertakings shall not be included.</w:t>
      </w:r>
    </w:p>
    <w:p w14:paraId="739BBE88" w14:textId="77777777" w:rsidR="005C1C1D" w:rsidRPr="00D8063B" w:rsidRDefault="005C1C1D" w:rsidP="005C1C1D">
      <w:pPr>
        <w:rPr>
          <w:lang w:val="en-GB"/>
        </w:rPr>
      </w:pPr>
      <w:r w:rsidRPr="00D8063B">
        <w:rPr>
          <w:lang w:val="en-GB"/>
        </w:rPr>
        <w:t>Where method 2 is used exclusively, the reporting shall include the detailed list of the structured notes and collateralised securities held by the participating undertakings, the insurance holding companies or mixed–financial holding companies and subsidiaries, and regardless of the proportional share used. The reporting shall be made as follows:</w:t>
      </w:r>
    </w:p>
    <w:p w14:paraId="38E96895"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6D5DFBA9"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directly by participating insurance and reinsurance undertakings or insurance holding companies or mixed–financial holding companies shall be reported item by item</w:t>
      </w:r>
    </w:p>
    <w:p w14:paraId="498C72F0"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2C22346F"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other related undertakings shall not be included.</w:t>
      </w:r>
    </w:p>
    <w:p w14:paraId="37425899" w14:textId="77777777" w:rsidR="005C1C1D" w:rsidRPr="00D8063B" w:rsidRDefault="005C1C1D" w:rsidP="005C1C1D">
      <w:pPr>
        <w:rPr>
          <w:lang w:val="en-GB"/>
        </w:rPr>
      </w:pPr>
      <w:r w:rsidRPr="00D8063B">
        <w:rPr>
          <w:lang w:val="en-GB"/>
        </w:rPr>
        <w:t>Where a combination of methods 1 and 2 is used, one part of the reporting reflects the consolidated position of the structured notes and collateralised securities, net of intra–group transactions, held within the scope of group supervision which must be reported and the other part of the reporting shall include the detailed list of the structured notes and collateralised securities held by the participating undertakings, the insurance holding companies or mixed–financial holding companies and subsidiaries, regardless of the proportional share used.</w:t>
      </w:r>
    </w:p>
    <w:p w14:paraId="074DA9FF" w14:textId="77777777" w:rsidR="005C1C1D" w:rsidRPr="00D8063B" w:rsidRDefault="005C1C1D" w:rsidP="005C1C1D">
      <w:pPr>
        <w:rPr>
          <w:lang w:val="en-GB"/>
        </w:rPr>
      </w:pPr>
      <w:r w:rsidRPr="00D8063B">
        <w:rPr>
          <w:lang w:val="en-GB"/>
        </w:rPr>
        <w:t>The first part of the reporting shall be made as follows:</w:t>
      </w:r>
    </w:p>
    <w:p w14:paraId="497F48E5"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331C47F1"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directly by participating insurance and reinsurance undertakings or insurance holding companies or mixed–financial holding companies shall be reported item by item;</w:t>
      </w:r>
    </w:p>
    <w:p w14:paraId="5F00BEB7"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undertakings consolidated in accordance with Article 335, paragraph 1, (a), (b) and (c) of Delegated Regulation (EU) 2015/35 shall be reported item by item;</w:t>
      </w:r>
    </w:p>
    <w:p w14:paraId="3AA16E56"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other related undertakings shall not be included</w:t>
      </w:r>
    </w:p>
    <w:p w14:paraId="5E12BCBF" w14:textId="77777777" w:rsidR="005C1C1D" w:rsidRPr="00D8063B" w:rsidRDefault="005C1C1D" w:rsidP="005C1C1D">
      <w:pPr>
        <w:rPr>
          <w:lang w:val="en-GB"/>
        </w:rPr>
      </w:pPr>
      <w:r w:rsidRPr="00D8063B">
        <w:rPr>
          <w:lang w:val="en-GB"/>
        </w:rPr>
        <w:t>The second part of the reporting shall be made as follows:</w:t>
      </w:r>
    </w:p>
    <w:p w14:paraId="0FDFCD9F"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17E00543"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directly by participating insurance and reinsurance undertakings or insurance holding companies or mixed–financial holding companies under method 2 shall be reported item by item;</w:t>
      </w:r>
    </w:p>
    <w:p w14:paraId="08368D2C" w14:textId="1EC18025" w:rsidR="005C1C1D" w:rsidRPr="00D8063B" w:rsidRDefault="005C1C1D" w:rsidP="005C1C1D">
      <w:pPr>
        <w:pStyle w:val="Tiret0"/>
        <w:numPr>
          <w:ilvl w:val="0"/>
          <w:numId w:val="14"/>
        </w:numPr>
        <w:ind w:left="851" w:hanging="851"/>
        <w:rPr>
          <w:lang w:val="en-GB"/>
        </w:rPr>
      </w:pPr>
      <w:r w:rsidRPr="00D8063B">
        <w:rPr>
          <w:lang w:val="en-GB"/>
        </w:rPr>
        <w:t xml:space="preserve">The structured products held by insurance and reinsurance undertakings, insurance holding companies, ancillary services undertakings and special purpose vehicle which are subsidiaries under method 2 (European Economic Area, equivalent non–European Economic Area and non–equivalent non–European Economic Area)shall be reported item by item by </w:t>
      </w:r>
      <w:del w:id="2395" w:author="Author">
        <w:r w:rsidRPr="00D8063B" w:rsidDel="00515BD6">
          <w:rPr>
            <w:lang w:val="en-GB"/>
          </w:rPr>
          <w:delText>undrtaking</w:delText>
        </w:r>
      </w:del>
      <w:ins w:id="2396" w:author="Author">
        <w:r w:rsidR="00515BD6" w:rsidRPr="00D8063B">
          <w:rPr>
            <w:lang w:val="en-GB"/>
          </w:rPr>
          <w:t>undertaking</w:t>
        </w:r>
      </w:ins>
      <w:r w:rsidRPr="00D8063B">
        <w:rPr>
          <w:lang w:val="en-GB"/>
        </w:rPr>
        <w:t>;</w:t>
      </w:r>
    </w:p>
    <w:p w14:paraId="2FD27C72"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other related undertakings under method 2 shall not be included.</w:t>
      </w:r>
    </w:p>
    <w:tbl>
      <w:tblPr>
        <w:tblW w:w="0" w:type="auto"/>
        <w:tblLayout w:type="fixed"/>
        <w:tblLook w:val="0000" w:firstRow="0" w:lastRow="0" w:firstColumn="0" w:lastColumn="0" w:noHBand="0" w:noVBand="0"/>
      </w:tblPr>
      <w:tblGrid>
        <w:gridCol w:w="1393"/>
        <w:gridCol w:w="1671"/>
        <w:gridCol w:w="6222"/>
      </w:tblGrid>
      <w:tr w:rsidR="005C1C1D" w:rsidRPr="00D8063B" w14:paraId="7303E88C" w14:textId="77777777" w:rsidTr="00DA6BCB">
        <w:tc>
          <w:tcPr>
            <w:tcW w:w="1393" w:type="dxa"/>
            <w:tcBorders>
              <w:top w:val="single" w:sz="2" w:space="0" w:color="auto"/>
              <w:left w:val="single" w:sz="2" w:space="0" w:color="auto"/>
              <w:bottom w:val="single" w:sz="2" w:space="0" w:color="auto"/>
              <w:right w:val="single" w:sz="2" w:space="0" w:color="auto"/>
            </w:tcBorders>
          </w:tcPr>
          <w:p w14:paraId="38FCE261" w14:textId="77777777" w:rsidR="005C1C1D" w:rsidRPr="00D8063B" w:rsidRDefault="005C1C1D" w:rsidP="00DA6BCB">
            <w:pPr>
              <w:adjustRightInd w:val="0"/>
              <w:spacing w:before="0" w:after="0"/>
              <w:jc w:val="left"/>
              <w:rPr>
                <w:lang w:val="en-GB"/>
              </w:rPr>
            </w:pPr>
          </w:p>
        </w:tc>
        <w:tc>
          <w:tcPr>
            <w:tcW w:w="1671" w:type="dxa"/>
            <w:tcBorders>
              <w:top w:val="single" w:sz="2" w:space="0" w:color="auto"/>
              <w:left w:val="single" w:sz="2" w:space="0" w:color="auto"/>
              <w:bottom w:val="single" w:sz="2" w:space="0" w:color="auto"/>
              <w:right w:val="single" w:sz="2" w:space="0" w:color="auto"/>
            </w:tcBorders>
          </w:tcPr>
          <w:p w14:paraId="58856938" w14:textId="77777777" w:rsidR="005C1C1D" w:rsidRPr="00D8063B" w:rsidRDefault="005C1C1D" w:rsidP="00DA6BCB">
            <w:pPr>
              <w:pStyle w:val="NormalCentered"/>
              <w:rPr>
                <w:lang w:val="en-GB"/>
              </w:rPr>
            </w:pPr>
            <w:r w:rsidRPr="00D8063B">
              <w:rPr>
                <w:i/>
                <w:iCs/>
                <w:lang w:val="en-GB"/>
              </w:rPr>
              <w:t>ITEM</w:t>
            </w:r>
          </w:p>
        </w:tc>
        <w:tc>
          <w:tcPr>
            <w:tcW w:w="6222" w:type="dxa"/>
            <w:tcBorders>
              <w:top w:val="single" w:sz="2" w:space="0" w:color="auto"/>
              <w:left w:val="single" w:sz="2" w:space="0" w:color="auto"/>
              <w:bottom w:val="single" w:sz="2" w:space="0" w:color="auto"/>
              <w:right w:val="single" w:sz="2" w:space="0" w:color="auto"/>
            </w:tcBorders>
          </w:tcPr>
          <w:p w14:paraId="11227C36" w14:textId="77777777" w:rsidR="005C1C1D" w:rsidRPr="00D8063B" w:rsidRDefault="005C1C1D" w:rsidP="00DA6BCB">
            <w:pPr>
              <w:pStyle w:val="NormalCentered"/>
              <w:rPr>
                <w:lang w:val="en-GB"/>
              </w:rPr>
            </w:pPr>
            <w:r w:rsidRPr="00D8063B">
              <w:rPr>
                <w:i/>
                <w:iCs/>
                <w:lang w:val="en-GB"/>
              </w:rPr>
              <w:t>INSTRUCTIONS</w:t>
            </w:r>
          </w:p>
        </w:tc>
      </w:tr>
      <w:tr w:rsidR="005C1C1D" w:rsidRPr="00D8063B" w14:paraId="4AD555AB" w14:textId="77777777" w:rsidTr="00DA6BCB">
        <w:tc>
          <w:tcPr>
            <w:tcW w:w="1393" w:type="dxa"/>
            <w:tcBorders>
              <w:top w:val="single" w:sz="2" w:space="0" w:color="auto"/>
              <w:left w:val="single" w:sz="2" w:space="0" w:color="auto"/>
              <w:bottom w:val="single" w:sz="2" w:space="0" w:color="auto"/>
              <w:right w:val="single" w:sz="2" w:space="0" w:color="auto"/>
            </w:tcBorders>
          </w:tcPr>
          <w:p w14:paraId="77FD4741" w14:textId="77777777" w:rsidR="005C1C1D" w:rsidRPr="00D8063B" w:rsidRDefault="005C1C1D" w:rsidP="00DA6BCB">
            <w:pPr>
              <w:pStyle w:val="NormalLeft"/>
              <w:rPr>
                <w:lang w:val="en-GB"/>
              </w:rPr>
            </w:pPr>
            <w:r w:rsidRPr="00D8063B">
              <w:rPr>
                <w:lang w:val="en-GB"/>
              </w:rPr>
              <w:t>C0010</w:t>
            </w:r>
          </w:p>
        </w:tc>
        <w:tc>
          <w:tcPr>
            <w:tcW w:w="1671" w:type="dxa"/>
            <w:tcBorders>
              <w:top w:val="single" w:sz="2" w:space="0" w:color="auto"/>
              <w:left w:val="single" w:sz="2" w:space="0" w:color="auto"/>
              <w:bottom w:val="single" w:sz="2" w:space="0" w:color="auto"/>
              <w:right w:val="single" w:sz="2" w:space="0" w:color="auto"/>
            </w:tcBorders>
          </w:tcPr>
          <w:p w14:paraId="4AA38751" w14:textId="77777777" w:rsidR="005C1C1D" w:rsidRPr="00D8063B" w:rsidRDefault="005C1C1D" w:rsidP="00DA6BCB">
            <w:pPr>
              <w:pStyle w:val="NormalLeft"/>
              <w:rPr>
                <w:lang w:val="en-GB"/>
              </w:rPr>
            </w:pPr>
            <w:r w:rsidRPr="00D8063B">
              <w:rPr>
                <w:lang w:val="en-GB"/>
              </w:rPr>
              <w:t>Legal name of the undertaking</w:t>
            </w:r>
          </w:p>
        </w:tc>
        <w:tc>
          <w:tcPr>
            <w:tcW w:w="6222" w:type="dxa"/>
            <w:tcBorders>
              <w:top w:val="single" w:sz="2" w:space="0" w:color="auto"/>
              <w:left w:val="single" w:sz="2" w:space="0" w:color="auto"/>
              <w:bottom w:val="single" w:sz="2" w:space="0" w:color="auto"/>
              <w:right w:val="single" w:sz="2" w:space="0" w:color="auto"/>
            </w:tcBorders>
          </w:tcPr>
          <w:p w14:paraId="7E8B0E41" w14:textId="77777777" w:rsidR="005C1C1D" w:rsidRPr="00D8063B" w:rsidRDefault="005C1C1D" w:rsidP="00DA6BCB">
            <w:pPr>
              <w:pStyle w:val="NormalLeft"/>
              <w:rPr>
                <w:lang w:val="en-GB"/>
              </w:rPr>
            </w:pPr>
            <w:r w:rsidRPr="00D8063B">
              <w:rPr>
                <w:lang w:val="en-GB"/>
              </w:rPr>
              <w:t>Identify the legal name of the undertaking within the scope of group supervision that holds the structured product.</w:t>
            </w:r>
          </w:p>
          <w:p w14:paraId="37AEE008" w14:textId="77777777" w:rsidR="005C1C1D" w:rsidRPr="00D8063B" w:rsidRDefault="005C1C1D" w:rsidP="00DA6BCB">
            <w:pPr>
              <w:pStyle w:val="NormalLeft"/>
              <w:rPr>
                <w:lang w:val="en-GB"/>
              </w:rPr>
            </w:pPr>
            <w:r w:rsidRPr="00D8063B">
              <w:rPr>
                <w:lang w:val="en-GB"/>
              </w:rPr>
              <w:t>This item shall be filled in only when it relates to structured products held by participating undertakings, insurance holding companies or mixed–financial holding companies and subsidiaries under deduction and aggregation method.</w:t>
            </w:r>
          </w:p>
        </w:tc>
      </w:tr>
      <w:tr w:rsidR="005C1C1D" w:rsidRPr="00D8063B" w14:paraId="66B7A093" w14:textId="77777777" w:rsidTr="00DA6BCB">
        <w:tc>
          <w:tcPr>
            <w:tcW w:w="1393" w:type="dxa"/>
            <w:tcBorders>
              <w:top w:val="single" w:sz="2" w:space="0" w:color="auto"/>
              <w:left w:val="single" w:sz="2" w:space="0" w:color="auto"/>
              <w:bottom w:val="single" w:sz="2" w:space="0" w:color="auto"/>
              <w:right w:val="single" w:sz="2" w:space="0" w:color="auto"/>
            </w:tcBorders>
          </w:tcPr>
          <w:p w14:paraId="754454E3" w14:textId="77777777" w:rsidR="005C1C1D" w:rsidRPr="00D8063B" w:rsidRDefault="005C1C1D" w:rsidP="00DA6BCB">
            <w:pPr>
              <w:pStyle w:val="NormalLeft"/>
              <w:rPr>
                <w:lang w:val="en-GB"/>
              </w:rPr>
            </w:pPr>
            <w:r w:rsidRPr="00D8063B">
              <w:rPr>
                <w:lang w:val="en-GB"/>
              </w:rPr>
              <w:t>C0020</w:t>
            </w:r>
          </w:p>
        </w:tc>
        <w:tc>
          <w:tcPr>
            <w:tcW w:w="1671" w:type="dxa"/>
            <w:tcBorders>
              <w:top w:val="single" w:sz="2" w:space="0" w:color="auto"/>
              <w:left w:val="single" w:sz="2" w:space="0" w:color="auto"/>
              <w:bottom w:val="single" w:sz="2" w:space="0" w:color="auto"/>
              <w:right w:val="single" w:sz="2" w:space="0" w:color="auto"/>
            </w:tcBorders>
          </w:tcPr>
          <w:p w14:paraId="59798B83" w14:textId="77777777" w:rsidR="005C1C1D" w:rsidRPr="00D8063B" w:rsidRDefault="005C1C1D" w:rsidP="00DA6BCB">
            <w:pPr>
              <w:pStyle w:val="NormalLeft"/>
              <w:rPr>
                <w:lang w:val="en-GB"/>
              </w:rPr>
            </w:pPr>
            <w:r w:rsidRPr="00D8063B">
              <w:rPr>
                <w:lang w:val="en-GB"/>
              </w:rPr>
              <w:t>Identification code of the undertaking</w:t>
            </w:r>
          </w:p>
        </w:tc>
        <w:tc>
          <w:tcPr>
            <w:tcW w:w="6222" w:type="dxa"/>
            <w:tcBorders>
              <w:top w:val="single" w:sz="2" w:space="0" w:color="auto"/>
              <w:left w:val="single" w:sz="2" w:space="0" w:color="auto"/>
              <w:bottom w:val="single" w:sz="2" w:space="0" w:color="auto"/>
              <w:right w:val="single" w:sz="2" w:space="0" w:color="auto"/>
            </w:tcBorders>
          </w:tcPr>
          <w:p w14:paraId="26EA14F5" w14:textId="73AD5305" w:rsidR="005C1C1D" w:rsidRPr="00D8063B" w:rsidRDefault="005C1C1D" w:rsidP="00DA6BCB">
            <w:pPr>
              <w:pStyle w:val="NormalLeft"/>
              <w:rPr>
                <w:lang w:val="en-GB"/>
              </w:rPr>
            </w:pPr>
            <w:r w:rsidRPr="00D8063B">
              <w:rPr>
                <w:lang w:val="en-GB"/>
              </w:rPr>
              <w:t>Identification code by this order of priority</w:t>
            </w:r>
            <w:del w:id="2397" w:author="Author">
              <w:r w:rsidRPr="00D8063B" w:rsidDel="009912FC">
                <w:rPr>
                  <w:lang w:val="en-GB"/>
                </w:rPr>
                <w:delText xml:space="preserve"> if existent</w:delText>
              </w:r>
            </w:del>
            <w:r w:rsidRPr="00D8063B">
              <w:rPr>
                <w:lang w:val="en-GB"/>
              </w:rPr>
              <w:t>:</w:t>
            </w:r>
          </w:p>
          <w:p w14:paraId="7D32B1D9" w14:textId="4E660011" w:rsidR="005C1C1D" w:rsidRPr="00342DBA" w:rsidRDefault="005C1C1D" w:rsidP="00342DBA">
            <w:pPr>
              <w:pStyle w:val="Tiret0"/>
              <w:numPr>
                <w:ilvl w:val="0"/>
                <w:numId w:val="14"/>
              </w:numPr>
              <w:ind w:left="851" w:hanging="851"/>
              <w:rPr>
                <w:lang w:val="en-GB"/>
              </w:rPr>
            </w:pPr>
            <w:r w:rsidRPr="00342DBA">
              <w:rPr>
                <w:lang w:val="en-GB"/>
              </w:rPr>
              <w:t>Legal Entity Identifier (LEI)</w:t>
            </w:r>
            <w:ins w:id="2398" w:author="Author">
              <w:r w:rsidR="00342DBA" w:rsidRPr="00342DBA">
                <w:rPr>
                  <w:lang w:val="en-GB"/>
                </w:rPr>
                <w:t xml:space="preserve"> mandatory if existing</w:t>
              </w:r>
            </w:ins>
            <w:r w:rsidRPr="00342DBA">
              <w:rPr>
                <w:lang w:val="en-GB"/>
              </w:rPr>
              <w:t>;</w:t>
            </w:r>
          </w:p>
          <w:p w14:paraId="1CDDD08A" w14:textId="4F5558AE" w:rsidR="005C1C1D" w:rsidRPr="00D8063B" w:rsidRDefault="005C1C1D" w:rsidP="00DA6BCB">
            <w:pPr>
              <w:pStyle w:val="Tiret0"/>
              <w:numPr>
                <w:ilvl w:val="0"/>
                <w:numId w:val="14"/>
              </w:numPr>
              <w:ind w:left="851" w:hanging="851"/>
              <w:rPr>
                <w:lang w:val="en-GB"/>
              </w:rPr>
            </w:pPr>
            <w:r w:rsidRPr="00D8063B">
              <w:rPr>
                <w:lang w:val="en-GB"/>
              </w:rPr>
              <w:t>Specific code</w:t>
            </w:r>
            <w:ins w:id="2399" w:author="Author">
              <w:r w:rsidR="00342DBA" w:rsidRPr="000F6836">
                <w:rPr>
                  <w:lang w:val="en-GB"/>
                </w:rPr>
                <w:t xml:space="preserve"> in case of absence of LEI code</w:t>
              </w:r>
            </w:ins>
          </w:p>
          <w:p w14:paraId="0495F79B" w14:textId="77777777" w:rsidR="005C1C1D" w:rsidRPr="00D8063B" w:rsidRDefault="005C1C1D" w:rsidP="00DA6BCB">
            <w:pPr>
              <w:pStyle w:val="NormalLeft"/>
              <w:rPr>
                <w:lang w:val="en-GB"/>
              </w:rPr>
            </w:pPr>
            <w:r w:rsidRPr="00D8063B">
              <w:rPr>
                <w:lang w:val="en-GB"/>
              </w:rPr>
              <w:t>Specific code:</w:t>
            </w:r>
          </w:p>
          <w:p w14:paraId="0848B500" w14:textId="5B08794A" w:rsidR="005C1C1D" w:rsidRPr="00D8063B" w:rsidRDefault="005C1C1D" w:rsidP="00DA6BCB">
            <w:pPr>
              <w:pStyle w:val="Tiret0"/>
              <w:numPr>
                <w:ilvl w:val="0"/>
                <w:numId w:val="14"/>
              </w:numPr>
              <w:ind w:left="851" w:hanging="851"/>
              <w:rPr>
                <w:lang w:val="en-GB"/>
              </w:rPr>
            </w:pPr>
            <w:r w:rsidRPr="00D8063B">
              <w:rPr>
                <w:lang w:val="en-GB"/>
              </w:rPr>
              <w:t xml:space="preserve">For </w:t>
            </w:r>
            <w:del w:id="2400" w:author="Author">
              <w:r w:rsidRPr="00D8063B" w:rsidDel="00342DBA">
                <w:rPr>
                  <w:lang w:val="en-GB"/>
                </w:rPr>
                <w:delText xml:space="preserve">EEA insurance and reinsurance undertakings and </w:delText>
              </w:r>
              <w:r w:rsidRPr="00D8063B" w:rsidDel="009912FC">
                <w:rPr>
                  <w:lang w:val="en-GB"/>
                </w:rPr>
                <w:delText xml:space="preserve">other </w:delText>
              </w:r>
            </w:del>
            <w:r w:rsidRPr="00D8063B">
              <w:rPr>
                <w:lang w:val="en-GB"/>
              </w:rPr>
              <w:t xml:space="preserve">EEA regulated undertakings </w:t>
            </w:r>
            <w:ins w:id="2401" w:author="Author">
              <w:r w:rsidR="009912FC" w:rsidRPr="000F6836">
                <w:rPr>
                  <w:lang w:val="en-GB"/>
                </w:rPr>
                <w:t xml:space="preserve">other </w:t>
              </w:r>
              <w:r w:rsidR="009912FC">
                <w:rPr>
                  <w:lang w:val="en-GB"/>
                </w:rPr>
                <w:t>than insurance and reinsurance undertakings</w:t>
              </w:r>
              <w:r w:rsidR="009912FC" w:rsidRPr="00D8063B">
                <w:rPr>
                  <w:lang w:val="en-GB"/>
                </w:rPr>
                <w:t xml:space="preserve"> </w:t>
              </w:r>
            </w:ins>
            <w:r w:rsidRPr="00D8063B">
              <w:rPr>
                <w:lang w:val="en-GB"/>
              </w:rPr>
              <w:t>within the scope of group supervision: identification code used in the local market, attributed by the undertaking's competent supervisory authority;</w:t>
            </w:r>
          </w:p>
          <w:p w14:paraId="6854839C"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D49E3DF"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4B264850" w14:textId="77777777" w:rsidTr="00DA6BCB">
        <w:tc>
          <w:tcPr>
            <w:tcW w:w="1393" w:type="dxa"/>
            <w:tcBorders>
              <w:top w:val="single" w:sz="2" w:space="0" w:color="auto"/>
              <w:left w:val="single" w:sz="2" w:space="0" w:color="auto"/>
              <w:bottom w:val="single" w:sz="2" w:space="0" w:color="auto"/>
              <w:right w:val="single" w:sz="2" w:space="0" w:color="auto"/>
            </w:tcBorders>
          </w:tcPr>
          <w:p w14:paraId="2D981AF1" w14:textId="77777777" w:rsidR="005C1C1D" w:rsidRPr="00D8063B" w:rsidRDefault="005C1C1D" w:rsidP="00DA6BCB">
            <w:pPr>
              <w:pStyle w:val="NormalLeft"/>
              <w:rPr>
                <w:lang w:val="en-GB"/>
              </w:rPr>
            </w:pPr>
            <w:r w:rsidRPr="00D8063B">
              <w:rPr>
                <w:lang w:val="en-GB"/>
              </w:rPr>
              <w:t>C0030</w:t>
            </w:r>
          </w:p>
        </w:tc>
        <w:tc>
          <w:tcPr>
            <w:tcW w:w="1671" w:type="dxa"/>
            <w:tcBorders>
              <w:top w:val="single" w:sz="2" w:space="0" w:color="auto"/>
              <w:left w:val="single" w:sz="2" w:space="0" w:color="auto"/>
              <w:bottom w:val="single" w:sz="2" w:space="0" w:color="auto"/>
              <w:right w:val="single" w:sz="2" w:space="0" w:color="auto"/>
            </w:tcBorders>
          </w:tcPr>
          <w:p w14:paraId="3F4E6CD6" w14:textId="77777777" w:rsidR="005C1C1D" w:rsidRPr="00D8063B" w:rsidRDefault="005C1C1D" w:rsidP="00DA6BCB">
            <w:pPr>
              <w:pStyle w:val="NormalLeft"/>
              <w:rPr>
                <w:lang w:val="en-GB"/>
              </w:rPr>
            </w:pPr>
            <w:r w:rsidRPr="00D8063B">
              <w:rPr>
                <w:lang w:val="en-GB"/>
              </w:rPr>
              <w:t>Type of code of the ID of the undertaking</w:t>
            </w:r>
          </w:p>
        </w:tc>
        <w:tc>
          <w:tcPr>
            <w:tcW w:w="6222" w:type="dxa"/>
            <w:tcBorders>
              <w:top w:val="single" w:sz="2" w:space="0" w:color="auto"/>
              <w:left w:val="single" w:sz="2" w:space="0" w:color="auto"/>
              <w:bottom w:val="single" w:sz="2" w:space="0" w:color="auto"/>
              <w:right w:val="single" w:sz="2" w:space="0" w:color="auto"/>
            </w:tcBorders>
          </w:tcPr>
          <w:p w14:paraId="3EB22D0D"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5477275C" w14:textId="77777777" w:rsidR="005C1C1D" w:rsidRPr="00D8063B" w:rsidRDefault="005C1C1D" w:rsidP="00DA6BCB">
            <w:pPr>
              <w:pStyle w:val="NormalLeft"/>
              <w:rPr>
                <w:lang w:val="en-GB"/>
              </w:rPr>
            </w:pPr>
            <w:r w:rsidRPr="00D8063B">
              <w:rPr>
                <w:lang w:val="en-GB"/>
              </w:rPr>
              <w:t>1 — LEI</w:t>
            </w:r>
          </w:p>
          <w:p w14:paraId="7A2DD3E1" w14:textId="77777777" w:rsidR="005C1C1D" w:rsidRPr="00D8063B" w:rsidRDefault="005C1C1D" w:rsidP="00DA6BCB">
            <w:pPr>
              <w:pStyle w:val="NormalLeft"/>
              <w:rPr>
                <w:lang w:val="en-GB"/>
              </w:rPr>
            </w:pPr>
            <w:r w:rsidRPr="00D8063B">
              <w:rPr>
                <w:lang w:val="en-GB"/>
              </w:rPr>
              <w:t>2 — Specific code</w:t>
            </w:r>
          </w:p>
        </w:tc>
      </w:tr>
      <w:tr w:rsidR="005C1C1D" w:rsidRPr="00D8063B" w14:paraId="4F8967F8" w14:textId="77777777" w:rsidTr="00DA6BCB">
        <w:tc>
          <w:tcPr>
            <w:tcW w:w="1393" w:type="dxa"/>
            <w:tcBorders>
              <w:top w:val="single" w:sz="2" w:space="0" w:color="auto"/>
              <w:left w:val="single" w:sz="2" w:space="0" w:color="auto"/>
              <w:bottom w:val="single" w:sz="2" w:space="0" w:color="auto"/>
              <w:right w:val="single" w:sz="2" w:space="0" w:color="auto"/>
            </w:tcBorders>
          </w:tcPr>
          <w:p w14:paraId="16B0FC5B" w14:textId="77777777" w:rsidR="005C1C1D" w:rsidRPr="00D8063B" w:rsidRDefault="005C1C1D" w:rsidP="00DA6BCB">
            <w:pPr>
              <w:pStyle w:val="NormalLeft"/>
              <w:rPr>
                <w:lang w:val="en-GB"/>
              </w:rPr>
            </w:pPr>
            <w:r w:rsidRPr="00D8063B">
              <w:rPr>
                <w:lang w:val="en-GB"/>
              </w:rPr>
              <w:t>C0040</w:t>
            </w:r>
          </w:p>
        </w:tc>
        <w:tc>
          <w:tcPr>
            <w:tcW w:w="1671" w:type="dxa"/>
            <w:tcBorders>
              <w:top w:val="single" w:sz="2" w:space="0" w:color="auto"/>
              <w:left w:val="single" w:sz="2" w:space="0" w:color="auto"/>
              <w:bottom w:val="single" w:sz="2" w:space="0" w:color="auto"/>
              <w:right w:val="single" w:sz="2" w:space="0" w:color="auto"/>
            </w:tcBorders>
          </w:tcPr>
          <w:p w14:paraId="1ECDF9FD" w14:textId="77777777" w:rsidR="005C1C1D" w:rsidRPr="00D8063B" w:rsidRDefault="005C1C1D" w:rsidP="00DA6BCB">
            <w:pPr>
              <w:pStyle w:val="NormalLeft"/>
              <w:rPr>
                <w:lang w:val="en-GB"/>
              </w:rPr>
            </w:pPr>
            <w:r w:rsidRPr="00D8063B">
              <w:rPr>
                <w:lang w:val="en-GB"/>
              </w:rPr>
              <w:t>Asset ID Code</w:t>
            </w:r>
          </w:p>
        </w:tc>
        <w:tc>
          <w:tcPr>
            <w:tcW w:w="6222" w:type="dxa"/>
            <w:tcBorders>
              <w:top w:val="single" w:sz="2" w:space="0" w:color="auto"/>
              <w:left w:val="single" w:sz="2" w:space="0" w:color="auto"/>
              <w:bottom w:val="single" w:sz="2" w:space="0" w:color="auto"/>
              <w:right w:val="single" w:sz="2" w:space="0" w:color="auto"/>
            </w:tcBorders>
          </w:tcPr>
          <w:p w14:paraId="5EFC2AF6" w14:textId="77777777" w:rsidR="005C1C1D" w:rsidRPr="00D8063B" w:rsidRDefault="005C1C1D" w:rsidP="00DA6BCB">
            <w:pPr>
              <w:pStyle w:val="NormalLeft"/>
              <w:rPr>
                <w:lang w:val="en-GB"/>
              </w:rPr>
            </w:pPr>
            <w:r w:rsidRPr="00D8063B">
              <w:rPr>
                <w:lang w:val="en-GB"/>
              </w:rPr>
              <w:t>The Identification code of the structured product, as reported in S.06.02 using the following priority:</w:t>
            </w:r>
          </w:p>
          <w:p w14:paraId="0B090739" w14:textId="77777777" w:rsidR="005C1C1D" w:rsidRPr="00D8063B" w:rsidRDefault="005C1C1D" w:rsidP="00DA6BCB">
            <w:pPr>
              <w:pStyle w:val="Tiret0"/>
              <w:numPr>
                <w:ilvl w:val="0"/>
                <w:numId w:val="14"/>
              </w:numPr>
              <w:ind w:left="851" w:hanging="851"/>
              <w:rPr>
                <w:lang w:val="en-GB"/>
              </w:rPr>
            </w:pPr>
            <w:r w:rsidRPr="00D8063B">
              <w:rPr>
                <w:lang w:val="en-GB"/>
              </w:rPr>
              <w:t>ISO 6166 ISIN when available</w:t>
            </w:r>
          </w:p>
          <w:p w14:paraId="7466BFBD"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24D6B20B"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The code used shall be kept consistent over time and shall not be reused for other product.</w:t>
            </w:r>
          </w:p>
          <w:p w14:paraId="5B79178D"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5C1C1D" w:rsidRPr="00D8063B" w14:paraId="0F94FADA" w14:textId="77777777" w:rsidTr="00DA6BCB">
        <w:tc>
          <w:tcPr>
            <w:tcW w:w="1393" w:type="dxa"/>
            <w:tcBorders>
              <w:top w:val="single" w:sz="2" w:space="0" w:color="auto"/>
              <w:left w:val="single" w:sz="2" w:space="0" w:color="auto"/>
              <w:bottom w:val="single" w:sz="2" w:space="0" w:color="auto"/>
              <w:right w:val="single" w:sz="2" w:space="0" w:color="auto"/>
            </w:tcBorders>
          </w:tcPr>
          <w:p w14:paraId="65667693" w14:textId="77777777" w:rsidR="005C1C1D" w:rsidRPr="00D8063B" w:rsidRDefault="005C1C1D" w:rsidP="00DA6BCB">
            <w:pPr>
              <w:pStyle w:val="NormalLeft"/>
              <w:rPr>
                <w:lang w:val="en-GB"/>
              </w:rPr>
            </w:pPr>
            <w:r w:rsidRPr="00D8063B">
              <w:rPr>
                <w:lang w:val="en-GB"/>
              </w:rPr>
              <w:t>C0050</w:t>
            </w:r>
          </w:p>
        </w:tc>
        <w:tc>
          <w:tcPr>
            <w:tcW w:w="1671" w:type="dxa"/>
            <w:tcBorders>
              <w:top w:val="single" w:sz="2" w:space="0" w:color="auto"/>
              <w:left w:val="single" w:sz="2" w:space="0" w:color="auto"/>
              <w:bottom w:val="single" w:sz="2" w:space="0" w:color="auto"/>
              <w:right w:val="single" w:sz="2" w:space="0" w:color="auto"/>
            </w:tcBorders>
          </w:tcPr>
          <w:p w14:paraId="26DFCB4F" w14:textId="77777777" w:rsidR="005C1C1D" w:rsidRPr="00D8063B" w:rsidRDefault="005C1C1D" w:rsidP="00DA6BCB">
            <w:pPr>
              <w:pStyle w:val="NormalLeft"/>
              <w:rPr>
                <w:lang w:val="en-GB"/>
              </w:rPr>
            </w:pPr>
            <w:r w:rsidRPr="00D8063B">
              <w:rPr>
                <w:lang w:val="en-GB"/>
              </w:rPr>
              <w:t>Asset ID Code type</w:t>
            </w:r>
          </w:p>
        </w:tc>
        <w:tc>
          <w:tcPr>
            <w:tcW w:w="6222" w:type="dxa"/>
            <w:tcBorders>
              <w:top w:val="single" w:sz="2" w:space="0" w:color="auto"/>
              <w:left w:val="single" w:sz="2" w:space="0" w:color="auto"/>
              <w:bottom w:val="single" w:sz="2" w:space="0" w:color="auto"/>
              <w:right w:val="single" w:sz="2" w:space="0" w:color="auto"/>
            </w:tcBorders>
          </w:tcPr>
          <w:p w14:paraId="72874A5F"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4B3D12F3" w14:textId="77777777" w:rsidR="005C1C1D" w:rsidRPr="00D8063B" w:rsidRDefault="005C1C1D" w:rsidP="00DA6BCB">
            <w:pPr>
              <w:pStyle w:val="NormalLeft"/>
              <w:rPr>
                <w:lang w:val="en-GB"/>
              </w:rPr>
            </w:pPr>
            <w:r w:rsidRPr="00D8063B">
              <w:rPr>
                <w:lang w:val="en-GB"/>
              </w:rPr>
              <w:t>1 — ISO/6166 for ISIN</w:t>
            </w:r>
          </w:p>
          <w:p w14:paraId="010CD89C"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64DE9476"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49F2711F"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74EA9A09"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67243B0F" w14:textId="77777777" w:rsidR="005C1C1D" w:rsidRPr="00D8063B" w:rsidRDefault="005C1C1D" w:rsidP="00DA6BCB">
            <w:pPr>
              <w:pStyle w:val="NormalLeft"/>
              <w:rPr>
                <w:lang w:val="en-GB"/>
              </w:rPr>
            </w:pPr>
            <w:r w:rsidRPr="00D8063B">
              <w:rPr>
                <w:lang w:val="en-GB"/>
              </w:rPr>
              <w:t>6 — BBGID (The Bloomberg Global ID)</w:t>
            </w:r>
          </w:p>
          <w:p w14:paraId="73FAAEF3" w14:textId="77777777" w:rsidR="005C1C1D" w:rsidRPr="00D8063B" w:rsidRDefault="005C1C1D" w:rsidP="00DA6BCB">
            <w:pPr>
              <w:pStyle w:val="NormalLeft"/>
              <w:rPr>
                <w:lang w:val="en-GB"/>
              </w:rPr>
            </w:pPr>
            <w:r w:rsidRPr="00D8063B">
              <w:rPr>
                <w:lang w:val="en-GB"/>
              </w:rPr>
              <w:t>7 — Reuters RIC (Reuters instrument code)</w:t>
            </w:r>
          </w:p>
          <w:p w14:paraId="73168DD2" w14:textId="77777777" w:rsidR="005C1C1D" w:rsidRPr="00D8063B" w:rsidRDefault="005C1C1D" w:rsidP="00DA6BCB">
            <w:pPr>
              <w:pStyle w:val="NormalLeft"/>
              <w:rPr>
                <w:lang w:val="en-GB"/>
              </w:rPr>
            </w:pPr>
            <w:r w:rsidRPr="00D8063B">
              <w:rPr>
                <w:lang w:val="en-GB"/>
              </w:rPr>
              <w:t>8 — FIGI (Financial Instrument Global Identifier)</w:t>
            </w:r>
          </w:p>
          <w:p w14:paraId="434BA0B5"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47611D7D" w14:textId="77777777" w:rsidR="005C1C1D" w:rsidRPr="00D8063B" w:rsidRDefault="005C1C1D" w:rsidP="00DA6BCB">
            <w:pPr>
              <w:pStyle w:val="NormalLeft"/>
              <w:rPr>
                <w:lang w:val="en-GB"/>
              </w:rPr>
            </w:pPr>
            <w:r w:rsidRPr="00D8063B">
              <w:rPr>
                <w:lang w:val="en-GB"/>
              </w:rPr>
              <w:t>99 — Code attributed by the undertaking</w:t>
            </w:r>
          </w:p>
          <w:p w14:paraId="7AD9C62F" w14:textId="109C37C6" w:rsidR="005C1C1D" w:rsidRPr="00D8063B" w:rsidRDefault="005C1C1D" w:rsidP="00260EA7">
            <w:pPr>
              <w:pStyle w:val="NormalLeft"/>
              <w:rPr>
                <w:lang w:val="en-GB"/>
              </w:rPr>
            </w:pPr>
            <w:r w:rsidRPr="00D8063B">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5C1C1D" w:rsidRPr="00D8063B" w14:paraId="301429D7" w14:textId="77777777" w:rsidTr="00DA6BCB">
        <w:tc>
          <w:tcPr>
            <w:tcW w:w="1393" w:type="dxa"/>
            <w:tcBorders>
              <w:top w:val="single" w:sz="2" w:space="0" w:color="auto"/>
              <w:left w:val="single" w:sz="2" w:space="0" w:color="auto"/>
              <w:bottom w:val="single" w:sz="2" w:space="0" w:color="auto"/>
              <w:right w:val="single" w:sz="2" w:space="0" w:color="auto"/>
            </w:tcBorders>
          </w:tcPr>
          <w:p w14:paraId="616847BF" w14:textId="77777777" w:rsidR="005C1C1D" w:rsidRPr="00D8063B" w:rsidRDefault="005C1C1D" w:rsidP="00DA6BCB">
            <w:pPr>
              <w:pStyle w:val="NormalLeft"/>
              <w:rPr>
                <w:lang w:val="en-GB"/>
              </w:rPr>
            </w:pPr>
            <w:r w:rsidRPr="00D8063B">
              <w:rPr>
                <w:lang w:val="en-GB"/>
              </w:rPr>
              <w:t>C0060</w:t>
            </w:r>
          </w:p>
        </w:tc>
        <w:tc>
          <w:tcPr>
            <w:tcW w:w="1671" w:type="dxa"/>
            <w:tcBorders>
              <w:top w:val="single" w:sz="2" w:space="0" w:color="auto"/>
              <w:left w:val="single" w:sz="2" w:space="0" w:color="auto"/>
              <w:bottom w:val="single" w:sz="2" w:space="0" w:color="auto"/>
              <w:right w:val="single" w:sz="2" w:space="0" w:color="auto"/>
            </w:tcBorders>
          </w:tcPr>
          <w:p w14:paraId="78956052" w14:textId="77777777" w:rsidR="005C1C1D" w:rsidRPr="00D8063B" w:rsidRDefault="005C1C1D" w:rsidP="00DA6BCB">
            <w:pPr>
              <w:pStyle w:val="NormalLeft"/>
              <w:rPr>
                <w:lang w:val="en-GB"/>
              </w:rPr>
            </w:pPr>
            <w:r w:rsidRPr="00D8063B">
              <w:rPr>
                <w:lang w:val="en-GB"/>
              </w:rPr>
              <w:t>Collateral type</w:t>
            </w:r>
          </w:p>
        </w:tc>
        <w:tc>
          <w:tcPr>
            <w:tcW w:w="6222" w:type="dxa"/>
            <w:tcBorders>
              <w:top w:val="single" w:sz="2" w:space="0" w:color="auto"/>
              <w:left w:val="single" w:sz="2" w:space="0" w:color="auto"/>
              <w:bottom w:val="single" w:sz="2" w:space="0" w:color="auto"/>
              <w:right w:val="single" w:sz="2" w:space="0" w:color="auto"/>
            </w:tcBorders>
          </w:tcPr>
          <w:p w14:paraId="159D263F" w14:textId="77777777" w:rsidR="005C1C1D" w:rsidRPr="00D8063B" w:rsidRDefault="005C1C1D" w:rsidP="00DA6BCB">
            <w:pPr>
              <w:pStyle w:val="NormalLeft"/>
              <w:rPr>
                <w:lang w:val="en-GB"/>
              </w:rPr>
            </w:pPr>
            <w:r w:rsidRPr="00D8063B">
              <w:rPr>
                <w:lang w:val="en-GB"/>
              </w:rPr>
              <w:t>Identify the type of collateral, using the assets categories defined in Annex IV — Assets Categories. One of the options in the following closed list shall be used:</w:t>
            </w:r>
          </w:p>
          <w:p w14:paraId="48D10D7C" w14:textId="77777777" w:rsidR="005C1C1D" w:rsidRPr="00D8063B" w:rsidRDefault="005C1C1D" w:rsidP="00DA6BCB">
            <w:pPr>
              <w:pStyle w:val="NormalLeft"/>
              <w:rPr>
                <w:lang w:val="en-GB"/>
              </w:rPr>
            </w:pPr>
            <w:r w:rsidRPr="00D8063B">
              <w:rPr>
                <w:lang w:val="en-GB"/>
              </w:rPr>
              <w:t>1 — Government bonds</w:t>
            </w:r>
          </w:p>
          <w:p w14:paraId="16FF3CA5" w14:textId="77777777" w:rsidR="005C1C1D" w:rsidRPr="00D8063B" w:rsidRDefault="005C1C1D" w:rsidP="00DA6BCB">
            <w:pPr>
              <w:pStyle w:val="NormalLeft"/>
              <w:rPr>
                <w:lang w:val="en-GB"/>
              </w:rPr>
            </w:pPr>
            <w:r w:rsidRPr="00D8063B">
              <w:rPr>
                <w:lang w:val="en-GB"/>
              </w:rPr>
              <w:t>2 — Corporate bonds</w:t>
            </w:r>
          </w:p>
          <w:p w14:paraId="58C63D50" w14:textId="77777777" w:rsidR="005C1C1D" w:rsidRPr="00D8063B" w:rsidRDefault="005C1C1D" w:rsidP="00DA6BCB">
            <w:pPr>
              <w:pStyle w:val="NormalLeft"/>
              <w:rPr>
                <w:lang w:val="en-GB"/>
              </w:rPr>
            </w:pPr>
            <w:r w:rsidRPr="00D8063B">
              <w:rPr>
                <w:lang w:val="en-GB"/>
              </w:rPr>
              <w:t>3 — Equity</w:t>
            </w:r>
          </w:p>
          <w:p w14:paraId="482B08D1" w14:textId="77777777" w:rsidR="005C1C1D" w:rsidRPr="00D8063B" w:rsidRDefault="005C1C1D" w:rsidP="00DA6BCB">
            <w:pPr>
              <w:pStyle w:val="NormalLeft"/>
              <w:rPr>
                <w:lang w:val="en-GB"/>
              </w:rPr>
            </w:pPr>
            <w:r w:rsidRPr="00D8063B">
              <w:rPr>
                <w:lang w:val="en-GB"/>
              </w:rPr>
              <w:t>4 — Collective Investment Undertakings</w:t>
            </w:r>
          </w:p>
          <w:p w14:paraId="35FE2333" w14:textId="77777777" w:rsidR="005C1C1D" w:rsidRPr="00D8063B" w:rsidRDefault="005C1C1D" w:rsidP="00DA6BCB">
            <w:pPr>
              <w:pStyle w:val="NormalLeft"/>
              <w:rPr>
                <w:lang w:val="en-GB"/>
              </w:rPr>
            </w:pPr>
            <w:r w:rsidRPr="00D8063B">
              <w:rPr>
                <w:lang w:val="en-GB"/>
              </w:rPr>
              <w:t>5 — Structured notes</w:t>
            </w:r>
          </w:p>
          <w:p w14:paraId="71993D3B" w14:textId="77777777" w:rsidR="005C1C1D" w:rsidRPr="00D8063B" w:rsidRDefault="005C1C1D" w:rsidP="00DA6BCB">
            <w:pPr>
              <w:pStyle w:val="NormalLeft"/>
              <w:rPr>
                <w:lang w:val="en-GB"/>
              </w:rPr>
            </w:pPr>
            <w:r w:rsidRPr="00D8063B">
              <w:rPr>
                <w:lang w:val="en-GB"/>
              </w:rPr>
              <w:t>6 — Collateralised securities</w:t>
            </w:r>
          </w:p>
          <w:p w14:paraId="1ECEFB3E" w14:textId="77777777" w:rsidR="005C1C1D" w:rsidRPr="00D8063B" w:rsidRDefault="005C1C1D" w:rsidP="00DA6BCB">
            <w:pPr>
              <w:pStyle w:val="NormalLeft"/>
              <w:rPr>
                <w:lang w:val="en-GB"/>
              </w:rPr>
            </w:pPr>
            <w:r w:rsidRPr="00D8063B">
              <w:rPr>
                <w:lang w:val="en-GB"/>
              </w:rPr>
              <w:t>7 — Cash and deposits</w:t>
            </w:r>
          </w:p>
          <w:p w14:paraId="05894847" w14:textId="77777777" w:rsidR="005C1C1D" w:rsidRPr="00D8063B" w:rsidRDefault="005C1C1D" w:rsidP="00DA6BCB">
            <w:pPr>
              <w:pStyle w:val="NormalLeft"/>
              <w:rPr>
                <w:lang w:val="en-GB"/>
              </w:rPr>
            </w:pPr>
            <w:r w:rsidRPr="00D8063B">
              <w:rPr>
                <w:lang w:val="en-GB"/>
              </w:rPr>
              <w:t>8 — Mortgages and loans</w:t>
            </w:r>
          </w:p>
          <w:p w14:paraId="7EA67B98" w14:textId="77777777" w:rsidR="005C1C1D" w:rsidRPr="00D8063B" w:rsidRDefault="005C1C1D" w:rsidP="00DA6BCB">
            <w:pPr>
              <w:pStyle w:val="NormalLeft"/>
              <w:rPr>
                <w:lang w:val="en-GB"/>
              </w:rPr>
            </w:pPr>
            <w:r w:rsidRPr="00D8063B">
              <w:rPr>
                <w:lang w:val="en-GB"/>
              </w:rPr>
              <w:t>9 — Properties</w:t>
            </w:r>
          </w:p>
          <w:p w14:paraId="53E07213" w14:textId="77777777" w:rsidR="005C1C1D" w:rsidRPr="00D8063B" w:rsidRDefault="005C1C1D" w:rsidP="00DA6BCB">
            <w:pPr>
              <w:pStyle w:val="NormalLeft"/>
              <w:rPr>
                <w:lang w:val="en-GB"/>
              </w:rPr>
            </w:pPr>
            <w:r w:rsidRPr="00D8063B">
              <w:rPr>
                <w:lang w:val="en-GB"/>
              </w:rPr>
              <w:t>0 — Other investments</w:t>
            </w:r>
          </w:p>
          <w:p w14:paraId="6485267B" w14:textId="77777777" w:rsidR="005C1C1D" w:rsidRPr="00D8063B" w:rsidRDefault="005C1C1D" w:rsidP="00DA6BCB">
            <w:pPr>
              <w:pStyle w:val="NormalLeft"/>
              <w:rPr>
                <w:lang w:val="en-GB"/>
              </w:rPr>
            </w:pPr>
            <w:r w:rsidRPr="00D8063B">
              <w:rPr>
                <w:lang w:val="en-GB"/>
              </w:rPr>
              <w:t>10 — No collateral</w:t>
            </w:r>
          </w:p>
          <w:p w14:paraId="632225E2" w14:textId="77777777" w:rsidR="005C1C1D" w:rsidRPr="00D8063B" w:rsidRDefault="005C1C1D" w:rsidP="00DA6BCB">
            <w:pPr>
              <w:pStyle w:val="NormalLeft"/>
              <w:rPr>
                <w:lang w:val="en-GB"/>
              </w:rPr>
            </w:pPr>
            <w:r w:rsidRPr="00D8063B">
              <w:rPr>
                <w:lang w:val="en-GB"/>
              </w:rPr>
              <w:t>When more than one category of collateral exists for one single structured product, the most representative one shall be reported.</w:t>
            </w:r>
          </w:p>
        </w:tc>
      </w:tr>
      <w:tr w:rsidR="005C1C1D" w:rsidRPr="00D8063B" w14:paraId="5A774A88" w14:textId="77777777" w:rsidTr="00DA6BCB">
        <w:tc>
          <w:tcPr>
            <w:tcW w:w="1393" w:type="dxa"/>
            <w:tcBorders>
              <w:top w:val="single" w:sz="2" w:space="0" w:color="auto"/>
              <w:left w:val="single" w:sz="2" w:space="0" w:color="auto"/>
              <w:bottom w:val="single" w:sz="2" w:space="0" w:color="auto"/>
              <w:right w:val="single" w:sz="2" w:space="0" w:color="auto"/>
            </w:tcBorders>
          </w:tcPr>
          <w:p w14:paraId="1095F5AD" w14:textId="77777777" w:rsidR="005C1C1D" w:rsidRPr="00D8063B" w:rsidRDefault="005C1C1D" w:rsidP="00DA6BCB">
            <w:pPr>
              <w:pStyle w:val="NormalLeft"/>
              <w:rPr>
                <w:lang w:val="en-GB"/>
              </w:rPr>
            </w:pPr>
            <w:r w:rsidRPr="00D8063B">
              <w:rPr>
                <w:lang w:val="en-GB"/>
              </w:rPr>
              <w:t>C0070</w:t>
            </w:r>
          </w:p>
        </w:tc>
        <w:tc>
          <w:tcPr>
            <w:tcW w:w="1671" w:type="dxa"/>
            <w:tcBorders>
              <w:top w:val="single" w:sz="2" w:space="0" w:color="auto"/>
              <w:left w:val="single" w:sz="2" w:space="0" w:color="auto"/>
              <w:bottom w:val="single" w:sz="2" w:space="0" w:color="auto"/>
              <w:right w:val="single" w:sz="2" w:space="0" w:color="auto"/>
            </w:tcBorders>
          </w:tcPr>
          <w:p w14:paraId="63FE95C8" w14:textId="77777777" w:rsidR="005C1C1D" w:rsidRPr="00D8063B" w:rsidRDefault="005C1C1D" w:rsidP="00DA6BCB">
            <w:pPr>
              <w:pStyle w:val="NormalLeft"/>
              <w:rPr>
                <w:lang w:val="en-GB"/>
              </w:rPr>
            </w:pPr>
            <w:r w:rsidRPr="00D8063B">
              <w:rPr>
                <w:lang w:val="en-GB"/>
              </w:rPr>
              <w:t>Type of structured product</w:t>
            </w:r>
          </w:p>
        </w:tc>
        <w:tc>
          <w:tcPr>
            <w:tcW w:w="6222" w:type="dxa"/>
            <w:tcBorders>
              <w:top w:val="single" w:sz="2" w:space="0" w:color="auto"/>
              <w:left w:val="single" w:sz="2" w:space="0" w:color="auto"/>
              <w:bottom w:val="single" w:sz="2" w:space="0" w:color="auto"/>
              <w:right w:val="single" w:sz="2" w:space="0" w:color="auto"/>
            </w:tcBorders>
          </w:tcPr>
          <w:p w14:paraId="38C512BE" w14:textId="77777777" w:rsidR="005C1C1D" w:rsidRPr="00D8063B" w:rsidRDefault="005C1C1D" w:rsidP="00DA6BCB">
            <w:pPr>
              <w:pStyle w:val="NormalLeft"/>
              <w:rPr>
                <w:lang w:val="en-GB"/>
              </w:rPr>
            </w:pPr>
            <w:r w:rsidRPr="00D8063B">
              <w:rPr>
                <w:lang w:val="en-GB"/>
              </w:rPr>
              <w:t>Identify the type of structure of the product. One of the options in the following closed list shall be used:</w:t>
            </w:r>
          </w:p>
          <w:p w14:paraId="7B6CCAE0" w14:textId="77777777" w:rsidR="005C1C1D" w:rsidRPr="00D8063B" w:rsidRDefault="005C1C1D" w:rsidP="00DA6BCB">
            <w:pPr>
              <w:pStyle w:val="NormalLeft"/>
              <w:rPr>
                <w:lang w:val="en-GB"/>
              </w:rPr>
            </w:pPr>
            <w:r w:rsidRPr="00D8063B">
              <w:rPr>
                <w:lang w:val="en-GB"/>
              </w:rPr>
              <w:t>1 — Credit linked notes</w:t>
            </w:r>
          </w:p>
          <w:p w14:paraId="17AFFAFF" w14:textId="77777777" w:rsidR="005C1C1D" w:rsidRPr="00D8063B" w:rsidRDefault="005C1C1D" w:rsidP="00DA6BCB">
            <w:pPr>
              <w:pStyle w:val="NormalLeft"/>
              <w:rPr>
                <w:lang w:val="en-GB"/>
              </w:rPr>
            </w:pPr>
            <w:r w:rsidRPr="00D8063B">
              <w:rPr>
                <w:lang w:val="en-GB"/>
              </w:rPr>
              <w:t>Security or deposit with an embedded credit derivative (e.g. credit default swaps or credit default options)</w:t>
            </w:r>
          </w:p>
          <w:p w14:paraId="1A7BC2FF" w14:textId="77777777" w:rsidR="005C1C1D" w:rsidRPr="00D8063B" w:rsidRDefault="005C1C1D" w:rsidP="00DA6BCB">
            <w:pPr>
              <w:pStyle w:val="NormalLeft"/>
              <w:rPr>
                <w:lang w:val="en-GB"/>
              </w:rPr>
            </w:pPr>
            <w:r w:rsidRPr="00D8063B">
              <w:rPr>
                <w:lang w:val="en-GB"/>
              </w:rPr>
              <w:t>2 — Constant maturity swaps</w:t>
            </w:r>
          </w:p>
          <w:p w14:paraId="18F47559" w14:textId="77777777" w:rsidR="005C1C1D" w:rsidRPr="00D8063B" w:rsidRDefault="005C1C1D" w:rsidP="00DA6BCB">
            <w:pPr>
              <w:pStyle w:val="NormalLeft"/>
              <w:rPr>
                <w:lang w:val="en-GB"/>
              </w:rPr>
            </w:pPr>
            <w:r w:rsidRPr="00D8063B">
              <w:rPr>
                <w:lang w:val="en-GB"/>
              </w:rPr>
              <w:t>(security with an embedded interest rate swap (‘IRS’), where the floating interest portion is reset periodically according to a fixed maturity market rate.)</w:t>
            </w:r>
          </w:p>
          <w:p w14:paraId="7546A076" w14:textId="77777777" w:rsidR="005C1C1D" w:rsidRPr="00D8063B" w:rsidRDefault="005C1C1D" w:rsidP="00DA6BCB">
            <w:pPr>
              <w:pStyle w:val="NormalLeft"/>
              <w:rPr>
                <w:lang w:val="en-GB"/>
              </w:rPr>
            </w:pPr>
            <w:r w:rsidRPr="00D8063B">
              <w:rPr>
                <w:lang w:val="en-GB"/>
              </w:rPr>
              <w:t>3 — Asset backed securities</w:t>
            </w:r>
          </w:p>
          <w:p w14:paraId="3186B37F" w14:textId="77777777" w:rsidR="005C1C1D" w:rsidRPr="00D8063B" w:rsidRDefault="005C1C1D" w:rsidP="00DA6BCB">
            <w:pPr>
              <w:pStyle w:val="NormalLeft"/>
              <w:rPr>
                <w:lang w:val="en-GB"/>
              </w:rPr>
            </w:pPr>
            <w:r w:rsidRPr="00D8063B">
              <w:rPr>
                <w:lang w:val="en-GB"/>
              </w:rPr>
              <w:t>(security that has an asset as collateral.)</w:t>
            </w:r>
          </w:p>
          <w:p w14:paraId="17A0E6E1" w14:textId="77777777" w:rsidR="005C1C1D" w:rsidRPr="00D8063B" w:rsidRDefault="005C1C1D" w:rsidP="00DA6BCB">
            <w:pPr>
              <w:pStyle w:val="NormalLeft"/>
              <w:rPr>
                <w:lang w:val="en-GB"/>
              </w:rPr>
            </w:pPr>
            <w:r w:rsidRPr="00D8063B">
              <w:rPr>
                <w:lang w:val="en-GB"/>
              </w:rPr>
              <w:t>4 — Mortgage backed securities</w:t>
            </w:r>
          </w:p>
          <w:p w14:paraId="12C6141E" w14:textId="77777777" w:rsidR="005C1C1D" w:rsidRPr="00D8063B" w:rsidRDefault="005C1C1D" w:rsidP="00DA6BCB">
            <w:pPr>
              <w:pStyle w:val="NormalLeft"/>
              <w:rPr>
                <w:lang w:val="en-GB"/>
              </w:rPr>
            </w:pPr>
            <w:r w:rsidRPr="00D8063B">
              <w:rPr>
                <w:lang w:val="en-GB"/>
              </w:rPr>
              <w:t>(security that has real estate as collateral.)</w:t>
            </w:r>
          </w:p>
          <w:p w14:paraId="53FE7639" w14:textId="77777777" w:rsidR="005C1C1D" w:rsidRPr="00D8063B" w:rsidRDefault="005C1C1D" w:rsidP="00DA6BCB">
            <w:pPr>
              <w:pStyle w:val="NormalLeft"/>
              <w:rPr>
                <w:lang w:val="en-GB"/>
              </w:rPr>
            </w:pPr>
            <w:r w:rsidRPr="00D8063B">
              <w:rPr>
                <w:lang w:val="en-GB"/>
              </w:rPr>
              <w:t>5 — Commercial mortgage backed securities</w:t>
            </w:r>
          </w:p>
          <w:p w14:paraId="640A52CE" w14:textId="77777777" w:rsidR="005C1C1D" w:rsidRPr="00D8063B" w:rsidRDefault="005C1C1D" w:rsidP="00DA6BCB">
            <w:pPr>
              <w:pStyle w:val="NormalLeft"/>
              <w:rPr>
                <w:lang w:val="en-GB"/>
              </w:rPr>
            </w:pPr>
            <w:r w:rsidRPr="00D8063B">
              <w:rPr>
                <w:lang w:val="en-GB"/>
              </w:rPr>
              <w:t>(security that has real estate as collateral such as retail properties, office properties, industrial properties, multifamily housing and hotels.)</w:t>
            </w:r>
          </w:p>
          <w:p w14:paraId="7B178A77" w14:textId="77777777" w:rsidR="005C1C1D" w:rsidRPr="00D8063B" w:rsidRDefault="005C1C1D" w:rsidP="00DA6BCB">
            <w:pPr>
              <w:pStyle w:val="NormalLeft"/>
              <w:rPr>
                <w:lang w:val="en-GB"/>
              </w:rPr>
            </w:pPr>
            <w:r w:rsidRPr="00D8063B">
              <w:rPr>
                <w:lang w:val="en-GB"/>
              </w:rPr>
              <w:t>6 — Collateralised debt obligations</w:t>
            </w:r>
          </w:p>
          <w:p w14:paraId="5127EB12" w14:textId="77777777" w:rsidR="005C1C1D" w:rsidRPr="00D8063B" w:rsidRDefault="005C1C1D" w:rsidP="00DA6BCB">
            <w:pPr>
              <w:pStyle w:val="NormalLeft"/>
              <w:rPr>
                <w:lang w:val="en-GB"/>
              </w:rPr>
            </w:pPr>
            <w:r w:rsidRPr="00D8063B">
              <w:rPr>
                <w:lang w:val="en-GB"/>
              </w:rPr>
              <w:t>(structured debt security backed by a portfolio consisting of secured or unsecured bonds issued by corporate or sovereign obligators, or secured or unsecured loans made to corporate commercial and industrial loan costumers of lending banks.)</w:t>
            </w:r>
          </w:p>
          <w:p w14:paraId="0371E47D" w14:textId="77777777" w:rsidR="005C1C1D" w:rsidRPr="00D8063B" w:rsidRDefault="005C1C1D" w:rsidP="00DA6BCB">
            <w:pPr>
              <w:pStyle w:val="NormalLeft"/>
              <w:rPr>
                <w:lang w:val="en-GB"/>
              </w:rPr>
            </w:pPr>
            <w:r w:rsidRPr="00D8063B">
              <w:rPr>
                <w:lang w:val="en-GB"/>
              </w:rPr>
              <w:t>7 — Collateralised loan obligations</w:t>
            </w:r>
          </w:p>
          <w:p w14:paraId="435745CF" w14:textId="77777777" w:rsidR="005C1C1D" w:rsidRPr="00D8063B" w:rsidRDefault="005C1C1D" w:rsidP="00DA6BCB">
            <w:pPr>
              <w:pStyle w:val="NormalLeft"/>
              <w:rPr>
                <w:lang w:val="en-GB"/>
              </w:rPr>
            </w:pPr>
            <w:r w:rsidRPr="00D8063B">
              <w:rPr>
                <w:lang w:val="en-GB"/>
              </w:rPr>
              <w:t>(security that has as underlying a trust of a portfolio of loans where the cash–flows from the security are derived from the portfolio.)</w:t>
            </w:r>
          </w:p>
          <w:p w14:paraId="061DEB19" w14:textId="77777777" w:rsidR="005C1C1D" w:rsidRPr="00D8063B" w:rsidRDefault="005C1C1D" w:rsidP="00DA6BCB">
            <w:pPr>
              <w:pStyle w:val="NormalLeft"/>
              <w:rPr>
                <w:lang w:val="en-GB"/>
              </w:rPr>
            </w:pPr>
            <w:r w:rsidRPr="00D8063B">
              <w:rPr>
                <w:lang w:val="en-GB"/>
              </w:rPr>
              <w:t>8 — Collateralised mortgage obligations</w:t>
            </w:r>
          </w:p>
          <w:p w14:paraId="44D0C9D7" w14:textId="77777777" w:rsidR="005C1C1D" w:rsidRPr="00D8063B" w:rsidRDefault="005C1C1D" w:rsidP="00DA6BCB">
            <w:pPr>
              <w:pStyle w:val="NormalLeft"/>
              <w:rPr>
                <w:lang w:val="en-GB"/>
              </w:rPr>
            </w:pPr>
            <w:r w:rsidRPr="00D8063B">
              <w:rPr>
                <w:lang w:val="en-GB"/>
              </w:rPr>
              <w:t>(investment–grade security backed by a pool of bonds, loans and other assets.)</w:t>
            </w:r>
          </w:p>
          <w:p w14:paraId="18DC19F2" w14:textId="77777777" w:rsidR="005C1C1D" w:rsidRPr="00D8063B" w:rsidRDefault="005C1C1D" w:rsidP="00DA6BCB">
            <w:pPr>
              <w:pStyle w:val="NormalLeft"/>
              <w:rPr>
                <w:lang w:val="en-GB"/>
              </w:rPr>
            </w:pPr>
            <w:r w:rsidRPr="00D8063B">
              <w:rPr>
                <w:lang w:val="en-GB"/>
              </w:rPr>
              <w:t>9 — Interest rate–linked notes and deposits</w:t>
            </w:r>
          </w:p>
          <w:p w14:paraId="4EDC0E6A" w14:textId="77777777" w:rsidR="005C1C1D" w:rsidRPr="00D8063B" w:rsidRDefault="005C1C1D" w:rsidP="00DA6BCB">
            <w:pPr>
              <w:pStyle w:val="NormalLeft"/>
              <w:rPr>
                <w:lang w:val="en-GB"/>
              </w:rPr>
            </w:pPr>
            <w:r w:rsidRPr="00D8063B">
              <w:rPr>
                <w:lang w:val="en-GB"/>
              </w:rPr>
              <w:t>10 — Equity–linked and Equity Index Linked notes and deposits</w:t>
            </w:r>
          </w:p>
          <w:p w14:paraId="6B21C681" w14:textId="77777777" w:rsidR="005C1C1D" w:rsidRPr="00D8063B" w:rsidRDefault="005C1C1D" w:rsidP="00DA6BCB">
            <w:pPr>
              <w:pStyle w:val="NormalLeft"/>
              <w:rPr>
                <w:lang w:val="en-GB"/>
              </w:rPr>
            </w:pPr>
            <w:r w:rsidRPr="00D8063B">
              <w:rPr>
                <w:lang w:val="en-GB"/>
              </w:rPr>
              <w:t>11 — FX and commodity–linked notes and deposits</w:t>
            </w:r>
          </w:p>
          <w:p w14:paraId="09C94671" w14:textId="77777777" w:rsidR="005C1C1D" w:rsidRPr="00D8063B" w:rsidRDefault="005C1C1D" w:rsidP="00DA6BCB">
            <w:pPr>
              <w:pStyle w:val="NormalLeft"/>
              <w:rPr>
                <w:lang w:val="en-GB"/>
              </w:rPr>
            </w:pPr>
            <w:r w:rsidRPr="00D8063B">
              <w:rPr>
                <w:lang w:val="en-GB"/>
              </w:rPr>
              <w:t>12 — Hybrid linked notes and deposits</w:t>
            </w:r>
          </w:p>
          <w:p w14:paraId="09A00F08" w14:textId="77777777" w:rsidR="005C1C1D" w:rsidRPr="00D8063B" w:rsidRDefault="005C1C1D" w:rsidP="00DA6BCB">
            <w:pPr>
              <w:pStyle w:val="NormalLeft"/>
              <w:rPr>
                <w:lang w:val="en-GB"/>
              </w:rPr>
            </w:pPr>
            <w:r w:rsidRPr="00D8063B">
              <w:rPr>
                <w:lang w:val="en-GB"/>
              </w:rPr>
              <w:t>(it includes real estate and equity securities)</w:t>
            </w:r>
          </w:p>
          <w:p w14:paraId="5C6D5F4D" w14:textId="77777777" w:rsidR="005C1C1D" w:rsidRPr="00D8063B" w:rsidRDefault="005C1C1D" w:rsidP="00DA6BCB">
            <w:pPr>
              <w:pStyle w:val="NormalLeft"/>
              <w:rPr>
                <w:lang w:val="en-GB"/>
              </w:rPr>
            </w:pPr>
            <w:r w:rsidRPr="00D8063B">
              <w:rPr>
                <w:lang w:val="en-GB"/>
              </w:rPr>
              <w:t>13 — Market–linked notes and deposits</w:t>
            </w:r>
          </w:p>
          <w:p w14:paraId="6AEDEC0E" w14:textId="77777777" w:rsidR="005C1C1D" w:rsidRPr="00D8063B" w:rsidRDefault="005C1C1D" w:rsidP="00DA6BCB">
            <w:pPr>
              <w:pStyle w:val="NormalLeft"/>
              <w:rPr>
                <w:lang w:val="en-GB"/>
              </w:rPr>
            </w:pPr>
            <w:r w:rsidRPr="00D8063B">
              <w:rPr>
                <w:lang w:val="en-GB"/>
              </w:rPr>
              <w:t>14 — Insurance–linked notes and deposits, including notes covering Catastrophe and Weather Risk as well as Mortality Risk</w:t>
            </w:r>
          </w:p>
          <w:p w14:paraId="4485C22E" w14:textId="77777777" w:rsidR="005C1C1D" w:rsidRPr="00D8063B" w:rsidRDefault="005C1C1D" w:rsidP="00DA6BCB">
            <w:pPr>
              <w:pStyle w:val="NormalLeft"/>
              <w:rPr>
                <w:lang w:val="en-GB"/>
              </w:rPr>
            </w:pPr>
            <w:r w:rsidRPr="00D8063B">
              <w:rPr>
                <w:lang w:val="en-GB"/>
              </w:rPr>
              <w:t>99 — Others not covered by the previous options</w:t>
            </w:r>
          </w:p>
        </w:tc>
      </w:tr>
      <w:tr w:rsidR="005C1C1D" w:rsidRPr="00D8063B" w14:paraId="4A5D7184" w14:textId="77777777" w:rsidTr="00DA6BCB">
        <w:tc>
          <w:tcPr>
            <w:tcW w:w="1393" w:type="dxa"/>
            <w:tcBorders>
              <w:top w:val="single" w:sz="2" w:space="0" w:color="auto"/>
              <w:left w:val="single" w:sz="2" w:space="0" w:color="auto"/>
              <w:bottom w:val="single" w:sz="2" w:space="0" w:color="auto"/>
              <w:right w:val="single" w:sz="2" w:space="0" w:color="auto"/>
            </w:tcBorders>
          </w:tcPr>
          <w:p w14:paraId="2D732BDC" w14:textId="77777777" w:rsidR="005C1C1D" w:rsidRPr="00D8063B" w:rsidRDefault="005C1C1D" w:rsidP="00DA6BCB">
            <w:pPr>
              <w:pStyle w:val="NormalLeft"/>
              <w:rPr>
                <w:lang w:val="en-GB"/>
              </w:rPr>
            </w:pPr>
            <w:r w:rsidRPr="00D8063B">
              <w:rPr>
                <w:lang w:val="en-GB"/>
              </w:rPr>
              <w:t>C0080</w:t>
            </w:r>
          </w:p>
        </w:tc>
        <w:tc>
          <w:tcPr>
            <w:tcW w:w="1671" w:type="dxa"/>
            <w:tcBorders>
              <w:top w:val="single" w:sz="2" w:space="0" w:color="auto"/>
              <w:left w:val="single" w:sz="2" w:space="0" w:color="auto"/>
              <w:bottom w:val="single" w:sz="2" w:space="0" w:color="auto"/>
              <w:right w:val="single" w:sz="2" w:space="0" w:color="auto"/>
            </w:tcBorders>
          </w:tcPr>
          <w:p w14:paraId="36665257" w14:textId="77777777" w:rsidR="005C1C1D" w:rsidRPr="00D8063B" w:rsidRDefault="005C1C1D" w:rsidP="00DA6BCB">
            <w:pPr>
              <w:pStyle w:val="NormalLeft"/>
              <w:rPr>
                <w:lang w:val="en-GB"/>
              </w:rPr>
            </w:pPr>
            <w:r w:rsidRPr="00D8063B">
              <w:rPr>
                <w:lang w:val="en-GB"/>
              </w:rPr>
              <w:t>Capital protection</w:t>
            </w:r>
          </w:p>
        </w:tc>
        <w:tc>
          <w:tcPr>
            <w:tcW w:w="6222" w:type="dxa"/>
            <w:tcBorders>
              <w:top w:val="single" w:sz="2" w:space="0" w:color="auto"/>
              <w:left w:val="single" w:sz="2" w:space="0" w:color="auto"/>
              <w:bottom w:val="single" w:sz="2" w:space="0" w:color="auto"/>
              <w:right w:val="single" w:sz="2" w:space="0" w:color="auto"/>
            </w:tcBorders>
          </w:tcPr>
          <w:p w14:paraId="0E71AF05" w14:textId="77777777" w:rsidR="005C1C1D" w:rsidRPr="00D8063B" w:rsidRDefault="005C1C1D" w:rsidP="00DA6BCB">
            <w:pPr>
              <w:pStyle w:val="NormalLeft"/>
              <w:rPr>
                <w:lang w:val="en-GB"/>
              </w:rPr>
            </w:pPr>
            <w:r w:rsidRPr="00D8063B">
              <w:rPr>
                <w:lang w:val="en-GB"/>
              </w:rPr>
              <w:t>Identify whether the product has capital protection. One of the options in the following closed list shall be used:</w:t>
            </w:r>
          </w:p>
          <w:p w14:paraId="3A541D5F" w14:textId="77777777" w:rsidR="005C1C1D" w:rsidRPr="00D8063B" w:rsidRDefault="005C1C1D" w:rsidP="00DA6BCB">
            <w:pPr>
              <w:pStyle w:val="NormalLeft"/>
              <w:rPr>
                <w:lang w:val="en-GB"/>
              </w:rPr>
            </w:pPr>
            <w:r w:rsidRPr="00D8063B">
              <w:rPr>
                <w:lang w:val="en-GB"/>
              </w:rPr>
              <w:t>1 — Full capital protection</w:t>
            </w:r>
          </w:p>
          <w:p w14:paraId="47F79516" w14:textId="77777777" w:rsidR="005C1C1D" w:rsidRPr="00D8063B" w:rsidRDefault="005C1C1D" w:rsidP="00DA6BCB">
            <w:pPr>
              <w:pStyle w:val="NormalLeft"/>
              <w:rPr>
                <w:lang w:val="en-GB"/>
              </w:rPr>
            </w:pPr>
            <w:r w:rsidRPr="00D8063B">
              <w:rPr>
                <w:lang w:val="en-GB"/>
              </w:rPr>
              <w:t>2 — Partial capital protection</w:t>
            </w:r>
          </w:p>
          <w:p w14:paraId="001F4317" w14:textId="77777777" w:rsidR="005C1C1D" w:rsidRPr="00D8063B" w:rsidRDefault="005C1C1D" w:rsidP="00DA6BCB">
            <w:pPr>
              <w:pStyle w:val="NormalLeft"/>
              <w:rPr>
                <w:lang w:val="en-GB"/>
              </w:rPr>
            </w:pPr>
            <w:r w:rsidRPr="00D8063B">
              <w:rPr>
                <w:lang w:val="en-GB"/>
              </w:rPr>
              <w:t>3 — No capital protection</w:t>
            </w:r>
          </w:p>
        </w:tc>
      </w:tr>
      <w:tr w:rsidR="005C1C1D" w:rsidRPr="00D8063B" w14:paraId="733C6CE6" w14:textId="77777777" w:rsidTr="00DA6BCB">
        <w:tc>
          <w:tcPr>
            <w:tcW w:w="1393" w:type="dxa"/>
            <w:tcBorders>
              <w:top w:val="single" w:sz="2" w:space="0" w:color="auto"/>
              <w:left w:val="single" w:sz="2" w:space="0" w:color="auto"/>
              <w:bottom w:val="single" w:sz="2" w:space="0" w:color="auto"/>
              <w:right w:val="single" w:sz="2" w:space="0" w:color="auto"/>
            </w:tcBorders>
          </w:tcPr>
          <w:p w14:paraId="7DD8BC94" w14:textId="77777777" w:rsidR="005C1C1D" w:rsidRPr="00D8063B" w:rsidRDefault="005C1C1D" w:rsidP="00DA6BCB">
            <w:pPr>
              <w:pStyle w:val="NormalLeft"/>
              <w:rPr>
                <w:lang w:val="en-GB"/>
              </w:rPr>
            </w:pPr>
            <w:r w:rsidRPr="00D8063B">
              <w:rPr>
                <w:lang w:val="en-GB"/>
              </w:rPr>
              <w:t>C0090</w:t>
            </w:r>
          </w:p>
        </w:tc>
        <w:tc>
          <w:tcPr>
            <w:tcW w:w="1671" w:type="dxa"/>
            <w:tcBorders>
              <w:top w:val="single" w:sz="2" w:space="0" w:color="auto"/>
              <w:left w:val="single" w:sz="2" w:space="0" w:color="auto"/>
              <w:bottom w:val="single" w:sz="2" w:space="0" w:color="auto"/>
              <w:right w:val="single" w:sz="2" w:space="0" w:color="auto"/>
            </w:tcBorders>
          </w:tcPr>
          <w:p w14:paraId="7EC76A01" w14:textId="77777777" w:rsidR="005C1C1D" w:rsidRPr="00D8063B" w:rsidRDefault="005C1C1D" w:rsidP="00DA6BCB">
            <w:pPr>
              <w:pStyle w:val="NormalLeft"/>
              <w:rPr>
                <w:lang w:val="en-GB"/>
              </w:rPr>
            </w:pPr>
            <w:r w:rsidRPr="00D8063B">
              <w:rPr>
                <w:lang w:val="en-GB"/>
              </w:rPr>
              <w:t>Underlying security / index / portfolio</w:t>
            </w:r>
          </w:p>
        </w:tc>
        <w:tc>
          <w:tcPr>
            <w:tcW w:w="6222" w:type="dxa"/>
            <w:tcBorders>
              <w:top w:val="single" w:sz="2" w:space="0" w:color="auto"/>
              <w:left w:val="single" w:sz="2" w:space="0" w:color="auto"/>
              <w:bottom w:val="single" w:sz="2" w:space="0" w:color="auto"/>
              <w:right w:val="single" w:sz="2" w:space="0" w:color="auto"/>
            </w:tcBorders>
          </w:tcPr>
          <w:p w14:paraId="433AAC76" w14:textId="77777777" w:rsidR="005C1C1D" w:rsidRPr="00D8063B" w:rsidRDefault="005C1C1D" w:rsidP="00DA6BCB">
            <w:pPr>
              <w:pStyle w:val="NormalLeft"/>
              <w:rPr>
                <w:lang w:val="en-GB"/>
              </w:rPr>
            </w:pPr>
            <w:r w:rsidRPr="00D8063B">
              <w:rPr>
                <w:lang w:val="en-GB"/>
              </w:rPr>
              <w:t>Describe the type of underlying. One of the options in the following closed list shall be used:</w:t>
            </w:r>
          </w:p>
          <w:p w14:paraId="3CF70DB3" w14:textId="77777777" w:rsidR="005C1C1D" w:rsidRPr="00D8063B" w:rsidRDefault="005C1C1D" w:rsidP="00DA6BCB">
            <w:pPr>
              <w:pStyle w:val="NormalLeft"/>
              <w:rPr>
                <w:lang w:val="en-GB"/>
              </w:rPr>
            </w:pPr>
            <w:r w:rsidRPr="00D8063B">
              <w:rPr>
                <w:lang w:val="en-GB"/>
              </w:rPr>
              <w:t>1 — Equity and Funds (a selected group or basket of equities)</w:t>
            </w:r>
          </w:p>
          <w:p w14:paraId="6CD555E7" w14:textId="77777777" w:rsidR="005C1C1D" w:rsidRPr="00D8063B" w:rsidRDefault="005C1C1D" w:rsidP="00DA6BCB">
            <w:pPr>
              <w:pStyle w:val="NormalLeft"/>
              <w:rPr>
                <w:lang w:val="en-GB"/>
              </w:rPr>
            </w:pPr>
            <w:r w:rsidRPr="00D8063B">
              <w:rPr>
                <w:lang w:val="en-GB"/>
              </w:rPr>
              <w:t>2 — Currency (a selected group or basket of currencies)</w:t>
            </w:r>
          </w:p>
          <w:p w14:paraId="4F4D82DE" w14:textId="77777777" w:rsidR="005C1C1D" w:rsidRPr="00D8063B" w:rsidRDefault="005C1C1D" w:rsidP="00DA6BCB">
            <w:pPr>
              <w:pStyle w:val="NormalLeft"/>
              <w:rPr>
                <w:lang w:val="en-GB"/>
              </w:rPr>
            </w:pPr>
            <w:r w:rsidRPr="00D8063B">
              <w:rPr>
                <w:lang w:val="en-GB"/>
              </w:rPr>
              <w:t>3 — Interest rate and yields (bond indices, yield curves, differences in prevailing interest rates on shorter and longer–term maturities, credit spreads, inflation rates and other interest rate or yield benchmarks)</w:t>
            </w:r>
          </w:p>
          <w:p w14:paraId="4D6BCD9E" w14:textId="77777777" w:rsidR="005C1C1D" w:rsidRPr="00D8063B" w:rsidRDefault="005C1C1D" w:rsidP="00DA6BCB">
            <w:pPr>
              <w:pStyle w:val="NormalLeft"/>
              <w:rPr>
                <w:lang w:val="en-GB"/>
              </w:rPr>
            </w:pPr>
            <w:r w:rsidRPr="00D8063B">
              <w:rPr>
                <w:lang w:val="en-GB"/>
              </w:rPr>
              <w:t>4 — Commodities (a selected, basic good or group of goods)</w:t>
            </w:r>
          </w:p>
          <w:p w14:paraId="3BBC033C" w14:textId="77777777" w:rsidR="005C1C1D" w:rsidRPr="00D8063B" w:rsidRDefault="005C1C1D" w:rsidP="00DA6BCB">
            <w:pPr>
              <w:pStyle w:val="NormalLeft"/>
              <w:rPr>
                <w:lang w:val="en-GB"/>
              </w:rPr>
            </w:pPr>
            <w:r w:rsidRPr="00D8063B">
              <w:rPr>
                <w:lang w:val="en-GB"/>
              </w:rPr>
              <w:t>5 — Index (performance of a selected index)</w:t>
            </w:r>
          </w:p>
          <w:p w14:paraId="36D4F0A9" w14:textId="77777777" w:rsidR="005C1C1D" w:rsidRPr="00D8063B" w:rsidRDefault="005C1C1D" w:rsidP="00DA6BCB">
            <w:pPr>
              <w:pStyle w:val="NormalLeft"/>
              <w:rPr>
                <w:lang w:val="en-GB"/>
              </w:rPr>
            </w:pPr>
            <w:r w:rsidRPr="00D8063B">
              <w:rPr>
                <w:lang w:val="en-GB"/>
              </w:rPr>
              <w:t>6 — Multi (allowing for a combination of the possible types listed above)</w:t>
            </w:r>
          </w:p>
          <w:p w14:paraId="22215166" w14:textId="77777777" w:rsidR="005C1C1D" w:rsidRPr="00D8063B" w:rsidRDefault="005C1C1D" w:rsidP="00DA6BCB">
            <w:pPr>
              <w:pStyle w:val="NormalLeft"/>
              <w:rPr>
                <w:lang w:val="en-GB"/>
              </w:rPr>
            </w:pPr>
            <w:r w:rsidRPr="00D8063B">
              <w:rPr>
                <w:lang w:val="en-GB"/>
              </w:rPr>
              <w:t>9 — Others not covered by the previous options (e.g. other economic indicators)</w:t>
            </w:r>
          </w:p>
        </w:tc>
      </w:tr>
      <w:tr w:rsidR="005C1C1D" w:rsidRPr="00D8063B" w14:paraId="20CFA35C" w14:textId="77777777" w:rsidTr="00DA6BCB">
        <w:tc>
          <w:tcPr>
            <w:tcW w:w="1393" w:type="dxa"/>
            <w:tcBorders>
              <w:top w:val="single" w:sz="2" w:space="0" w:color="auto"/>
              <w:left w:val="single" w:sz="2" w:space="0" w:color="auto"/>
              <w:bottom w:val="single" w:sz="2" w:space="0" w:color="auto"/>
              <w:right w:val="single" w:sz="2" w:space="0" w:color="auto"/>
            </w:tcBorders>
          </w:tcPr>
          <w:p w14:paraId="702AB241" w14:textId="77777777" w:rsidR="005C1C1D" w:rsidRPr="00D8063B" w:rsidRDefault="005C1C1D" w:rsidP="00DA6BCB">
            <w:pPr>
              <w:pStyle w:val="NormalLeft"/>
              <w:rPr>
                <w:lang w:val="en-GB"/>
              </w:rPr>
            </w:pPr>
            <w:r w:rsidRPr="00D8063B">
              <w:rPr>
                <w:lang w:val="en-GB"/>
              </w:rPr>
              <w:t>C0100</w:t>
            </w:r>
          </w:p>
        </w:tc>
        <w:tc>
          <w:tcPr>
            <w:tcW w:w="1671" w:type="dxa"/>
            <w:tcBorders>
              <w:top w:val="single" w:sz="2" w:space="0" w:color="auto"/>
              <w:left w:val="single" w:sz="2" w:space="0" w:color="auto"/>
              <w:bottom w:val="single" w:sz="2" w:space="0" w:color="auto"/>
              <w:right w:val="single" w:sz="2" w:space="0" w:color="auto"/>
            </w:tcBorders>
          </w:tcPr>
          <w:p w14:paraId="31056DD0" w14:textId="77777777" w:rsidR="005C1C1D" w:rsidRPr="00D8063B" w:rsidRDefault="005C1C1D" w:rsidP="00DA6BCB">
            <w:pPr>
              <w:pStyle w:val="NormalLeft"/>
              <w:rPr>
                <w:lang w:val="en-GB"/>
              </w:rPr>
            </w:pPr>
            <w:r w:rsidRPr="00D8063B">
              <w:rPr>
                <w:lang w:val="en-GB"/>
              </w:rPr>
              <w:t>Callable or Putable</w:t>
            </w:r>
          </w:p>
        </w:tc>
        <w:tc>
          <w:tcPr>
            <w:tcW w:w="6222" w:type="dxa"/>
            <w:tcBorders>
              <w:top w:val="single" w:sz="2" w:space="0" w:color="auto"/>
              <w:left w:val="single" w:sz="2" w:space="0" w:color="auto"/>
              <w:bottom w:val="single" w:sz="2" w:space="0" w:color="auto"/>
              <w:right w:val="single" w:sz="2" w:space="0" w:color="auto"/>
            </w:tcBorders>
          </w:tcPr>
          <w:p w14:paraId="38528454" w14:textId="77777777" w:rsidR="005C1C1D" w:rsidRPr="00D8063B" w:rsidRDefault="005C1C1D" w:rsidP="00DA6BCB">
            <w:pPr>
              <w:pStyle w:val="NormalLeft"/>
              <w:rPr>
                <w:lang w:val="en-GB"/>
              </w:rPr>
            </w:pPr>
            <w:r w:rsidRPr="00D8063B">
              <w:rPr>
                <w:lang w:val="en-GB"/>
              </w:rPr>
              <w:t>Identify whether the product has call and/or put features, or both, if applicable. One of the options in the following closed list shall be used:</w:t>
            </w:r>
          </w:p>
          <w:p w14:paraId="50AB5418" w14:textId="77777777" w:rsidR="005C1C1D" w:rsidRPr="00D8063B" w:rsidRDefault="005C1C1D" w:rsidP="00DA6BCB">
            <w:pPr>
              <w:pStyle w:val="NormalLeft"/>
              <w:rPr>
                <w:lang w:val="en-GB"/>
              </w:rPr>
            </w:pPr>
            <w:r w:rsidRPr="00D8063B">
              <w:rPr>
                <w:lang w:val="en-GB"/>
              </w:rPr>
              <w:t>1 — Call by the buyer</w:t>
            </w:r>
          </w:p>
          <w:p w14:paraId="57C604CB" w14:textId="77777777" w:rsidR="005C1C1D" w:rsidRPr="00D8063B" w:rsidRDefault="005C1C1D" w:rsidP="00DA6BCB">
            <w:pPr>
              <w:pStyle w:val="NormalLeft"/>
              <w:rPr>
                <w:lang w:val="en-GB"/>
              </w:rPr>
            </w:pPr>
            <w:r w:rsidRPr="00D8063B">
              <w:rPr>
                <w:lang w:val="en-GB"/>
              </w:rPr>
              <w:t>2 — Call by the seller</w:t>
            </w:r>
          </w:p>
          <w:p w14:paraId="62B2C50C" w14:textId="77777777" w:rsidR="005C1C1D" w:rsidRPr="00D8063B" w:rsidRDefault="005C1C1D" w:rsidP="00DA6BCB">
            <w:pPr>
              <w:pStyle w:val="NormalLeft"/>
              <w:rPr>
                <w:lang w:val="en-GB"/>
              </w:rPr>
            </w:pPr>
            <w:r w:rsidRPr="00D8063B">
              <w:rPr>
                <w:lang w:val="en-GB"/>
              </w:rPr>
              <w:t>3 — Put by the buyer</w:t>
            </w:r>
          </w:p>
          <w:p w14:paraId="7F3E4D60" w14:textId="77777777" w:rsidR="005C1C1D" w:rsidRPr="00D8063B" w:rsidRDefault="005C1C1D" w:rsidP="00DA6BCB">
            <w:pPr>
              <w:pStyle w:val="NormalLeft"/>
              <w:rPr>
                <w:lang w:val="en-GB"/>
              </w:rPr>
            </w:pPr>
            <w:r w:rsidRPr="00D8063B">
              <w:rPr>
                <w:lang w:val="en-GB"/>
              </w:rPr>
              <w:t>4 — Put by the seller</w:t>
            </w:r>
          </w:p>
          <w:p w14:paraId="142B4AEC" w14:textId="77777777" w:rsidR="005C1C1D" w:rsidRPr="00D8063B" w:rsidRDefault="005C1C1D" w:rsidP="00DA6BCB">
            <w:pPr>
              <w:pStyle w:val="NormalLeft"/>
              <w:rPr>
                <w:lang w:val="en-GB"/>
              </w:rPr>
            </w:pPr>
            <w:r w:rsidRPr="00D8063B">
              <w:rPr>
                <w:lang w:val="en-GB"/>
              </w:rPr>
              <w:t>5 — Any combination of the previous options</w:t>
            </w:r>
          </w:p>
          <w:p w14:paraId="5BE5FAB4" w14:textId="14459B11" w:rsidR="005C1C1D" w:rsidRPr="00D8063B" w:rsidRDefault="00260EA7" w:rsidP="00260EA7">
            <w:pPr>
              <w:pStyle w:val="NormalLeft"/>
              <w:rPr>
                <w:lang w:val="en-GB"/>
              </w:rPr>
            </w:pPr>
            <w:r w:rsidRPr="00D8063B">
              <w:rPr>
                <w:lang w:val="en-GB"/>
              </w:rPr>
              <w:t xml:space="preserve">6 — Not applicable </w:t>
            </w:r>
          </w:p>
        </w:tc>
      </w:tr>
      <w:tr w:rsidR="005C1C1D" w:rsidRPr="00D8063B" w14:paraId="5AEE0D2B" w14:textId="77777777" w:rsidTr="00DA6BCB">
        <w:tc>
          <w:tcPr>
            <w:tcW w:w="1393" w:type="dxa"/>
            <w:tcBorders>
              <w:top w:val="single" w:sz="2" w:space="0" w:color="auto"/>
              <w:left w:val="single" w:sz="2" w:space="0" w:color="auto"/>
              <w:bottom w:val="single" w:sz="2" w:space="0" w:color="auto"/>
              <w:right w:val="single" w:sz="2" w:space="0" w:color="auto"/>
            </w:tcBorders>
          </w:tcPr>
          <w:p w14:paraId="58BABD56" w14:textId="77777777" w:rsidR="005C1C1D" w:rsidRPr="00D8063B" w:rsidRDefault="005C1C1D" w:rsidP="00DA6BCB">
            <w:pPr>
              <w:pStyle w:val="NormalLeft"/>
              <w:rPr>
                <w:lang w:val="en-GB"/>
              </w:rPr>
            </w:pPr>
            <w:r w:rsidRPr="00D8063B">
              <w:rPr>
                <w:lang w:val="en-GB"/>
              </w:rPr>
              <w:t>C0110</w:t>
            </w:r>
          </w:p>
          <w:p w14:paraId="0EFE7FEF" w14:textId="69B4AF4A" w:rsidR="005C1C1D" w:rsidRPr="00D8063B" w:rsidRDefault="005C1C1D" w:rsidP="00DA6BCB">
            <w:pPr>
              <w:pStyle w:val="NormalLeft"/>
              <w:rPr>
                <w:lang w:val="en-GB"/>
              </w:rPr>
            </w:pPr>
            <w:del w:id="2402" w:author="Author">
              <w:r w:rsidRPr="00D8063B" w:rsidDel="00B31501">
                <w:rPr>
                  <w:lang w:val="en-GB"/>
                </w:rPr>
                <w:delText>(A15)</w:delText>
              </w:r>
            </w:del>
          </w:p>
        </w:tc>
        <w:tc>
          <w:tcPr>
            <w:tcW w:w="1671" w:type="dxa"/>
            <w:tcBorders>
              <w:top w:val="single" w:sz="2" w:space="0" w:color="auto"/>
              <w:left w:val="single" w:sz="2" w:space="0" w:color="auto"/>
              <w:bottom w:val="single" w:sz="2" w:space="0" w:color="auto"/>
              <w:right w:val="single" w:sz="2" w:space="0" w:color="auto"/>
            </w:tcBorders>
          </w:tcPr>
          <w:p w14:paraId="547EB8AF" w14:textId="77777777" w:rsidR="005C1C1D" w:rsidRPr="00D8063B" w:rsidRDefault="005C1C1D" w:rsidP="00DA6BCB">
            <w:pPr>
              <w:pStyle w:val="NormalLeft"/>
              <w:rPr>
                <w:lang w:val="en-GB"/>
              </w:rPr>
            </w:pPr>
            <w:r w:rsidRPr="00D8063B">
              <w:rPr>
                <w:lang w:val="en-GB"/>
              </w:rPr>
              <w:t>Synthetic structured product</w:t>
            </w:r>
          </w:p>
        </w:tc>
        <w:tc>
          <w:tcPr>
            <w:tcW w:w="6222" w:type="dxa"/>
            <w:tcBorders>
              <w:top w:val="single" w:sz="2" w:space="0" w:color="auto"/>
              <w:left w:val="single" w:sz="2" w:space="0" w:color="auto"/>
              <w:bottom w:val="single" w:sz="2" w:space="0" w:color="auto"/>
              <w:right w:val="single" w:sz="2" w:space="0" w:color="auto"/>
            </w:tcBorders>
          </w:tcPr>
          <w:p w14:paraId="1C7FE8A5" w14:textId="77777777" w:rsidR="005C1C1D" w:rsidRPr="00D8063B" w:rsidRDefault="005C1C1D" w:rsidP="00DA6BCB">
            <w:pPr>
              <w:pStyle w:val="NormalLeft"/>
              <w:rPr>
                <w:lang w:val="en-GB"/>
              </w:rPr>
            </w:pPr>
            <w:r w:rsidRPr="00D8063B">
              <w:rPr>
                <w:lang w:val="en-GB"/>
              </w:rPr>
              <w:t>Identify if it is a structured products without any transfer of assets (e.g. products that will not give rise to any delivery of assets, except cash, if an adverse / favourable event occurs). One of the options in the following closed list shall be used:</w:t>
            </w:r>
          </w:p>
          <w:p w14:paraId="720CB7F6" w14:textId="77777777" w:rsidR="005C1C1D" w:rsidRPr="00D8063B" w:rsidRDefault="005C1C1D" w:rsidP="00DA6BCB">
            <w:pPr>
              <w:pStyle w:val="NormalLeft"/>
              <w:rPr>
                <w:lang w:val="en-GB"/>
              </w:rPr>
            </w:pPr>
            <w:r w:rsidRPr="00D8063B">
              <w:rPr>
                <w:lang w:val="en-GB"/>
              </w:rPr>
              <w:t>1 — Structured product without any transfer of asset</w:t>
            </w:r>
          </w:p>
          <w:p w14:paraId="6CFA5725" w14:textId="77777777" w:rsidR="005C1C1D" w:rsidRPr="00D8063B" w:rsidRDefault="005C1C1D" w:rsidP="00DA6BCB">
            <w:pPr>
              <w:pStyle w:val="NormalLeft"/>
              <w:rPr>
                <w:lang w:val="en-GB"/>
              </w:rPr>
            </w:pPr>
            <w:r w:rsidRPr="00D8063B">
              <w:rPr>
                <w:lang w:val="en-GB"/>
              </w:rPr>
              <w:t>2 — Structured product with transfer of asset</w:t>
            </w:r>
          </w:p>
        </w:tc>
      </w:tr>
      <w:tr w:rsidR="005C1C1D" w:rsidRPr="00D8063B" w14:paraId="73A38D28" w14:textId="77777777" w:rsidTr="00DA6BCB">
        <w:tc>
          <w:tcPr>
            <w:tcW w:w="1393" w:type="dxa"/>
            <w:tcBorders>
              <w:top w:val="single" w:sz="2" w:space="0" w:color="auto"/>
              <w:left w:val="single" w:sz="2" w:space="0" w:color="auto"/>
              <w:bottom w:val="single" w:sz="2" w:space="0" w:color="auto"/>
              <w:right w:val="single" w:sz="2" w:space="0" w:color="auto"/>
            </w:tcBorders>
          </w:tcPr>
          <w:p w14:paraId="797C05A8" w14:textId="77777777" w:rsidR="005C1C1D" w:rsidRPr="00D8063B" w:rsidRDefault="005C1C1D" w:rsidP="00DA6BCB">
            <w:pPr>
              <w:pStyle w:val="NormalLeft"/>
              <w:rPr>
                <w:lang w:val="en-GB"/>
              </w:rPr>
            </w:pPr>
            <w:r w:rsidRPr="00D8063B">
              <w:rPr>
                <w:lang w:val="en-GB"/>
              </w:rPr>
              <w:t>C0120</w:t>
            </w:r>
          </w:p>
        </w:tc>
        <w:tc>
          <w:tcPr>
            <w:tcW w:w="1671" w:type="dxa"/>
            <w:tcBorders>
              <w:top w:val="single" w:sz="2" w:space="0" w:color="auto"/>
              <w:left w:val="single" w:sz="2" w:space="0" w:color="auto"/>
              <w:bottom w:val="single" w:sz="2" w:space="0" w:color="auto"/>
              <w:right w:val="single" w:sz="2" w:space="0" w:color="auto"/>
            </w:tcBorders>
          </w:tcPr>
          <w:p w14:paraId="25F1F279" w14:textId="77777777" w:rsidR="005C1C1D" w:rsidRPr="00D8063B" w:rsidRDefault="005C1C1D" w:rsidP="00DA6BCB">
            <w:pPr>
              <w:pStyle w:val="NormalLeft"/>
              <w:rPr>
                <w:lang w:val="en-GB"/>
              </w:rPr>
            </w:pPr>
            <w:r w:rsidRPr="00D8063B">
              <w:rPr>
                <w:lang w:val="en-GB"/>
              </w:rPr>
              <w:t>Prepayment structured product</w:t>
            </w:r>
          </w:p>
        </w:tc>
        <w:tc>
          <w:tcPr>
            <w:tcW w:w="6222" w:type="dxa"/>
            <w:tcBorders>
              <w:top w:val="single" w:sz="2" w:space="0" w:color="auto"/>
              <w:left w:val="single" w:sz="2" w:space="0" w:color="auto"/>
              <w:bottom w:val="single" w:sz="2" w:space="0" w:color="auto"/>
              <w:right w:val="single" w:sz="2" w:space="0" w:color="auto"/>
            </w:tcBorders>
          </w:tcPr>
          <w:p w14:paraId="4DEFC9EC" w14:textId="77777777" w:rsidR="005C1C1D" w:rsidRPr="00D8063B" w:rsidRDefault="005C1C1D" w:rsidP="00DA6BCB">
            <w:pPr>
              <w:pStyle w:val="NormalLeft"/>
              <w:rPr>
                <w:lang w:val="en-GB"/>
              </w:rPr>
            </w:pPr>
            <w:r w:rsidRPr="00D8063B">
              <w:rPr>
                <w:lang w:val="en-GB"/>
              </w:rPr>
              <w:t>Identify if it is a structured products which have the possibility of prepayment, considered as an early unscheduled return of principal. One of the options in the following closed list shall be used:</w:t>
            </w:r>
          </w:p>
          <w:p w14:paraId="032244E5" w14:textId="77777777" w:rsidR="005C1C1D" w:rsidRPr="00D8063B" w:rsidRDefault="005C1C1D" w:rsidP="00DA6BCB">
            <w:pPr>
              <w:pStyle w:val="NormalLeft"/>
              <w:rPr>
                <w:lang w:val="en-GB"/>
              </w:rPr>
            </w:pPr>
            <w:r w:rsidRPr="00D8063B">
              <w:rPr>
                <w:lang w:val="en-GB"/>
              </w:rPr>
              <w:t>1 — Prepayment structured product</w:t>
            </w:r>
          </w:p>
          <w:p w14:paraId="54B9B6B8" w14:textId="77777777" w:rsidR="005C1C1D" w:rsidRPr="00D8063B" w:rsidRDefault="005C1C1D" w:rsidP="00DA6BCB">
            <w:pPr>
              <w:pStyle w:val="NormalLeft"/>
              <w:rPr>
                <w:lang w:val="en-GB"/>
              </w:rPr>
            </w:pPr>
            <w:r w:rsidRPr="00D8063B">
              <w:rPr>
                <w:lang w:val="en-GB"/>
              </w:rPr>
              <w:t>2 — Not a prepayment structured product</w:t>
            </w:r>
          </w:p>
        </w:tc>
      </w:tr>
      <w:tr w:rsidR="005C1C1D" w:rsidRPr="00D8063B" w14:paraId="063D235C" w14:textId="77777777" w:rsidTr="00DA6BCB">
        <w:tc>
          <w:tcPr>
            <w:tcW w:w="1393" w:type="dxa"/>
            <w:tcBorders>
              <w:top w:val="single" w:sz="2" w:space="0" w:color="auto"/>
              <w:left w:val="single" w:sz="2" w:space="0" w:color="auto"/>
              <w:bottom w:val="single" w:sz="2" w:space="0" w:color="auto"/>
              <w:right w:val="single" w:sz="2" w:space="0" w:color="auto"/>
            </w:tcBorders>
          </w:tcPr>
          <w:p w14:paraId="646B1FFB" w14:textId="77777777" w:rsidR="005C1C1D" w:rsidRPr="00D8063B" w:rsidRDefault="005C1C1D" w:rsidP="00DA6BCB">
            <w:pPr>
              <w:pStyle w:val="NormalLeft"/>
              <w:rPr>
                <w:lang w:val="en-GB"/>
              </w:rPr>
            </w:pPr>
            <w:r w:rsidRPr="00D8063B">
              <w:rPr>
                <w:lang w:val="en-GB"/>
              </w:rPr>
              <w:t>C0130</w:t>
            </w:r>
          </w:p>
        </w:tc>
        <w:tc>
          <w:tcPr>
            <w:tcW w:w="1671" w:type="dxa"/>
            <w:tcBorders>
              <w:top w:val="single" w:sz="2" w:space="0" w:color="auto"/>
              <w:left w:val="single" w:sz="2" w:space="0" w:color="auto"/>
              <w:bottom w:val="single" w:sz="2" w:space="0" w:color="auto"/>
              <w:right w:val="single" w:sz="2" w:space="0" w:color="auto"/>
            </w:tcBorders>
          </w:tcPr>
          <w:p w14:paraId="7CB6C21D" w14:textId="77777777" w:rsidR="005C1C1D" w:rsidRPr="00D8063B" w:rsidRDefault="005C1C1D" w:rsidP="00DA6BCB">
            <w:pPr>
              <w:pStyle w:val="NormalLeft"/>
              <w:rPr>
                <w:lang w:val="en-GB"/>
              </w:rPr>
            </w:pPr>
            <w:r w:rsidRPr="00D8063B">
              <w:rPr>
                <w:lang w:val="en-GB"/>
              </w:rPr>
              <w:t>Collateral value</w:t>
            </w:r>
          </w:p>
        </w:tc>
        <w:tc>
          <w:tcPr>
            <w:tcW w:w="6222" w:type="dxa"/>
            <w:tcBorders>
              <w:top w:val="single" w:sz="2" w:space="0" w:color="auto"/>
              <w:left w:val="single" w:sz="2" w:space="0" w:color="auto"/>
              <w:bottom w:val="single" w:sz="2" w:space="0" w:color="auto"/>
              <w:right w:val="single" w:sz="2" w:space="0" w:color="auto"/>
            </w:tcBorders>
          </w:tcPr>
          <w:p w14:paraId="0A41BBE3" w14:textId="77777777" w:rsidR="005C1C1D" w:rsidRPr="00D8063B" w:rsidRDefault="005C1C1D" w:rsidP="00DA6BCB">
            <w:pPr>
              <w:pStyle w:val="NormalLeft"/>
              <w:rPr>
                <w:lang w:val="en-GB"/>
              </w:rPr>
            </w:pPr>
            <w:r w:rsidRPr="00D8063B">
              <w:rPr>
                <w:lang w:val="en-GB"/>
              </w:rPr>
              <w:t>Total amount of collateral attached to the structured product despite the nature of the collateral.</w:t>
            </w:r>
          </w:p>
          <w:p w14:paraId="16D1B5EE" w14:textId="77777777" w:rsidR="005C1C1D" w:rsidRPr="00D8063B" w:rsidRDefault="005C1C1D" w:rsidP="00DA6BCB">
            <w:pPr>
              <w:pStyle w:val="NormalLeft"/>
              <w:rPr>
                <w:lang w:val="en-GB"/>
              </w:rPr>
            </w:pPr>
            <w:r w:rsidRPr="00D8063B">
              <w:rPr>
                <w:lang w:val="en-GB"/>
              </w:rPr>
              <w:t>In case of collateralisation on a portfolio basis, only the value referred to the single contract must be reported and not the total.</w:t>
            </w:r>
          </w:p>
        </w:tc>
      </w:tr>
      <w:tr w:rsidR="005C1C1D" w:rsidRPr="00D8063B" w14:paraId="6E1CA18E" w14:textId="77777777" w:rsidTr="00DA6BCB">
        <w:tc>
          <w:tcPr>
            <w:tcW w:w="1393" w:type="dxa"/>
            <w:tcBorders>
              <w:top w:val="single" w:sz="2" w:space="0" w:color="auto"/>
              <w:left w:val="single" w:sz="2" w:space="0" w:color="auto"/>
              <w:bottom w:val="single" w:sz="2" w:space="0" w:color="auto"/>
              <w:right w:val="single" w:sz="2" w:space="0" w:color="auto"/>
            </w:tcBorders>
          </w:tcPr>
          <w:p w14:paraId="7282473A" w14:textId="77777777" w:rsidR="005C1C1D" w:rsidRPr="00D8063B" w:rsidRDefault="005C1C1D" w:rsidP="00DA6BCB">
            <w:pPr>
              <w:pStyle w:val="NormalLeft"/>
              <w:rPr>
                <w:lang w:val="en-GB"/>
              </w:rPr>
            </w:pPr>
            <w:r w:rsidRPr="00D8063B">
              <w:rPr>
                <w:lang w:val="en-GB"/>
              </w:rPr>
              <w:t>C0140</w:t>
            </w:r>
          </w:p>
        </w:tc>
        <w:tc>
          <w:tcPr>
            <w:tcW w:w="1671" w:type="dxa"/>
            <w:tcBorders>
              <w:top w:val="single" w:sz="2" w:space="0" w:color="auto"/>
              <w:left w:val="single" w:sz="2" w:space="0" w:color="auto"/>
              <w:bottom w:val="single" w:sz="2" w:space="0" w:color="auto"/>
              <w:right w:val="single" w:sz="2" w:space="0" w:color="auto"/>
            </w:tcBorders>
          </w:tcPr>
          <w:p w14:paraId="0AF36EDD" w14:textId="77777777" w:rsidR="005C1C1D" w:rsidRPr="00D8063B" w:rsidRDefault="005C1C1D" w:rsidP="00DA6BCB">
            <w:pPr>
              <w:pStyle w:val="NormalLeft"/>
              <w:rPr>
                <w:lang w:val="en-GB"/>
              </w:rPr>
            </w:pPr>
            <w:r w:rsidRPr="00D8063B">
              <w:rPr>
                <w:lang w:val="en-GB"/>
              </w:rPr>
              <w:t>Collateral portfolio</w:t>
            </w:r>
          </w:p>
        </w:tc>
        <w:tc>
          <w:tcPr>
            <w:tcW w:w="6222" w:type="dxa"/>
            <w:tcBorders>
              <w:top w:val="single" w:sz="2" w:space="0" w:color="auto"/>
              <w:left w:val="single" w:sz="2" w:space="0" w:color="auto"/>
              <w:bottom w:val="single" w:sz="2" w:space="0" w:color="auto"/>
              <w:right w:val="single" w:sz="2" w:space="0" w:color="auto"/>
            </w:tcBorders>
          </w:tcPr>
          <w:p w14:paraId="37F0D240" w14:textId="77777777" w:rsidR="005C1C1D" w:rsidRPr="00D8063B" w:rsidRDefault="005C1C1D" w:rsidP="00DA6BCB">
            <w:pPr>
              <w:pStyle w:val="NormalLeft"/>
              <w:rPr>
                <w:lang w:val="en-GB"/>
              </w:rPr>
            </w:pPr>
            <w:r w:rsidRPr="00D8063B">
              <w:rPr>
                <w:lang w:val="en-GB"/>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2CBEC368" w14:textId="77777777" w:rsidR="005C1C1D" w:rsidRPr="00D8063B" w:rsidRDefault="005C1C1D" w:rsidP="00DA6BCB">
            <w:pPr>
              <w:pStyle w:val="NormalLeft"/>
              <w:rPr>
                <w:lang w:val="en-GB"/>
              </w:rPr>
            </w:pPr>
            <w:r w:rsidRPr="00D8063B">
              <w:rPr>
                <w:lang w:val="en-GB"/>
              </w:rPr>
              <w:t>1 — Collateral calculated on the basis of net positions resulting from a set of contracts</w:t>
            </w:r>
          </w:p>
          <w:p w14:paraId="2D5B44AC" w14:textId="77777777" w:rsidR="005C1C1D" w:rsidRPr="00D8063B" w:rsidRDefault="005C1C1D" w:rsidP="00DA6BCB">
            <w:pPr>
              <w:pStyle w:val="NormalLeft"/>
              <w:rPr>
                <w:lang w:val="en-GB"/>
              </w:rPr>
            </w:pPr>
            <w:r w:rsidRPr="00D8063B">
              <w:rPr>
                <w:lang w:val="en-GB"/>
              </w:rPr>
              <w:t>2 — Collateral calculated on the basis of a single contract</w:t>
            </w:r>
          </w:p>
          <w:p w14:paraId="216656CC" w14:textId="77777777" w:rsidR="005C1C1D" w:rsidRPr="00D8063B" w:rsidRDefault="005C1C1D" w:rsidP="00DA6BCB">
            <w:pPr>
              <w:pStyle w:val="NormalLeft"/>
              <w:rPr>
                <w:lang w:val="en-GB"/>
              </w:rPr>
            </w:pPr>
            <w:r w:rsidRPr="00D8063B">
              <w:rPr>
                <w:lang w:val="en-GB"/>
              </w:rPr>
              <w:t>10 — No collateral</w:t>
            </w:r>
          </w:p>
        </w:tc>
      </w:tr>
      <w:tr w:rsidR="005C1C1D" w:rsidRPr="00D8063B" w14:paraId="042A6D8B" w14:textId="77777777" w:rsidTr="00DA6BCB">
        <w:tc>
          <w:tcPr>
            <w:tcW w:w="1393" w:type="dxa"/>
            <w:tcBorders>
              <w:top w:val="single" w:sz="2" w:space="0" w:color="auto"/>
              <w:left w:val="single" w:sz="2" w:space="0" w:color="auto"/>
              <w:bottom w:val="single" w:sz="2" w:space="0" w:color="auto"/>
              <w:right w:val="single" w:sz="2" w:space="0" w:color="auto"/>
            </w:tcBorders>
          </w:tcPr>
          <w:p w14:paraId="5B6EAF6F" w14:textId="77777777" w:rsidR="005C1C1D" w:rsidRPr="00D8063B" w:rsidRDefault="005C1C1D" w:rsidP="00DA6BCB">
            <w:pPr>
              <w:pStyle w:val="NormalLeft"/>
              <w:rPr>
                <w:lang w:val="en-GB"/>
              </w:rPr>
            </w:pPr>
            <w:r w:rsidRPr="00D8063B">
              <w:rPr>
                <w:lang w:val="en-GB"/>
              </w:rPr>
              <w:t>C0150</w:t>
            </w:r>
          </w:p>
        </w:tc>
        <w:tc>
          <w:tcPr>
            <w:tcW w:w="1671" w:type="dxa"/>
            <w:tcBorders>
              <w:top w:val="single" w:sz="2" w:space="0" w:color="auto"/>
              <w:left w:val="single" w:sz="2" w:space="0" w:color="auto"/>
              <w:bottom w:val="single" w:sz="2" w:space="0" w:color="auto"/>
              <w:right w:val="single" w:sz="2" w:space="0" w:color="auto"/>
            </w:tcBorders>
          </w:tcPr>
          <w:p w14:paraId="404D1010" w14:textId="77777777" w:rsidR="005C1C1D" w:rsidRPr="00D8063B" w:rsidRDefault="005C1C1D" w:rsidP="00DA6BCB">
            <w:pPr>
              <w:pStyle w:val="NormalLeft"/>
              <w:rPr>
                <w:lang w:val="en-GB"/>
              </w:rPr>
            </w:pPr>
            <w:r w:rsidRPr="00D8063B">
              <w:rPr>
                <w:lang w:val="en-GB"/>
              </w:rPr>
              <w:t>Fixed annual return</w:t>
            </w:r>
          </w:p>
        </w:tc>
        <w:tc>
          <w:tcPr>
            <w:tcW w:w="6222" w:type="dxa"/>
            <w:tcBorders>
              <w:top w:val="single" w:sz="2" w:space="0" w:color="auto"/>
              <w:left w:val="single" w:sz="2" w:space="0" w:color="auto"/>
              <w:bottom w:val="single" w:sz="2" w:space="0" w:color="auto"/>
              <w:right w:val="single" w:sz="2" w:space="0" w:color="auto"/>
            </w:tcBorders>
          </w:tcPr>
          <w:p w14:paraId="676E0E60" w14:textId="77777777" w:rsidR="005C1C1D" w:rsidRPr="00D8063B" w:rsidRDefault="005C1C1D" w:rsidP="00DA6BCB">
            <w:pPr>
              <w:pStyle w:val="NormalLeft"/>
              <w:rPr>
                <w:lang w:val="en-GB"/>
              </w:rPr>
            </w:pPr>
            <w:r w:rsidRPr="00D8063B">
              <w:rPr>
                <w:lang w:val="en-GB"/>
              </w:rPr>
              <w:t>Identify the coupon (reported as a decimal), if applicable, for CIC categories 5 (Structured notes) and 6 (Collateralised securities).</w:t>
            </w:r>
          </w:p>
        </w:tc>
      </w:tr>
      <w:tr w:rsidR="005C1C1D" w:rsidRPr="00D8063B" w14:paraId="2D76A534" w14:textId="77777777" w:rsidTr="00DA6BCB">
        <w:tc>
          <w:tcPr>
            <w:tcW w:w="1393" w:type="dxa"/>
            <w:tcBorders>
              <w:top w:val="single" w:sz="2" w:space="0" w:color="auto"/>
              <w:left w:val="single" w:sz="2" w:space="0" w:color="auto"/>
              <w:bottom w:val="single" w:sz="2" w:space="0" w:color="auto"/>
              <w:right w:val="single" w:sz="2" w:space="0" w:color="auto"/>
            </w:tcBorders>
          </w:tcPr>
          <w:p w14:paraId="6AB919DA" w14:textId="77777777" w:rsidR="005C1C1D" w:rsidRPr="00D8063B" w:rsidRDefault="005C1C1D" w:rsidP="00DA6BCB">
            <w:pPr>
              <w:pStyle w:val="NormalLeft"/>
              <w:rPr>
                <w:lang w:val="en-GB"/>
              </w:rPr>
            </w:pPr>
            <w:r w:rsidRPr="00D8063B">
              <w:rPr>
                <w:lang w:val="en-GB"/>
              </w:rPr>
              <w:t>C0160</w:t>
            </w:r>
          </w:p>
        </w:tc>
        <w:tc>
          <w:tcPr>
            <w:tcW w:w="1671" w:type="dxa"/>
            <w:tcBorders>
              <w:top w:val="single" w:sz="2" w:space="0" w:color="auto"/>
              <w:left w:val="single" w:sz="2" w:space="0" w:color="auto"/>
              <w:bottom w:val="single" w:sz="2" w:space="0" w:color="auto"/>
              <w:right w:val="single" w:sz="2" w:space="0" w:color="auto"/>
            </w:tcBorders>
          </w:tcPr>
          <w:p w14:paraId="5A21AE6A" w14:textId="77777777" w:rsidR="005C1C1D" w:rsidRPr="00D8063B" w:rsidRDefault="005C1C1D" w:rsidP="00DA6BCB">
            <w:pPr>
              <w:pStyle w:val="NormalLeft"/>
              <w:rPr>
                <w:lang w:val="en-GB"/>
              </w:rPr>
            </w:pPr>
            <w:r w:rsidRPr="00D8063B">
              <w:rPr>
                <w:lang w:val="en-GB"/>
              </w:rPr>
              <w:t>Variable annual return</w:t>
            </w:r>
          </w:p>
        </w:tc>
        <w:tc>
          <w:tcPr>
            <w:tcW w:w="6222" w:type="dxa"/>
            <w:tcBorders>
              <w:top w:val="single" w:sz="2" w:space="0" w:color="auto"/>
              <w:left w:val="single" w:sz="2" w:space="0" w:color="auto"/>
              <w:bottom w:val="single" w:sz="2" w:space="0" w:color="auto"/>
              <w:right w:val="single" w:sz="2" w:space="0" w:color="auto"/>
            </w:tcBorders>
          </w:tcPr>
          <w:p w14:paraId="592CF9C3" w14:textId="6F13C3A0" w:rsidR="005C1C1D" w:rsidRPr="00D8063B" w:rsidRDefault="005C1C1D" w:rsidP="00260EA7">
            <w:pPr>
              <w:pStyle w:val="NormalLeft"/>
              <w:rPr>
                <w:lang w:val="en-GB"/>
              </w:rPr>
            </w:pPr>
            <w:r w:rsidRPr="00D8063B">
              <w:rPr>
                <w:lang w:val="en-GB"/>
              </w:rPr>
              <w:t>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 When needed this item may be reported as a string to reflect how the return is calculated. </w:t>
            </w:r>
            <w:r w:rsidR="00260EA7" w:rsidRPr="00D8063B">
              <w:rPr>
                <w:lang w:val="en-GB"/>
              </w:rPr>
              <w:t xml:space="preserve"> </w:t>
            </w:r>
          </w:p>
        </w:tc>
      </w:tr>
      <w:tr w:rsidR="005C1C1D" w:rsidRPr="00D8063B" w14:paraId="5362523A" w14:textId="77777777" w:rsidTr="00DA6BCB">
        <w:tc>
          <w:tcPr>
            <w:tcW w:w="1393" w:type="dxa"/>
            <w:tcBorders>
              <w:top w:val="single" w:sz="2" w:space="0" w:color="auto"/>
              <w:left w:val="single" w:sz="2" w:space="0" w:color="auto"/>
              <w:bottom w:val="single" w:sz="2" w:space="0" w:color="auto"/>
              <w:right w:val="single" w:sz="2" w:space="0" w:color="auto"/>
            </w:tcBorders>
          </w:tcPr>
          <w:p w14:paraId="3BAC7CEE" w14:textId="77777777" w:rsidR="005C1C1D" w:rsidRPr="00D8063B" w:rsidRDefault="005C1C1D" w:rsidP="00DA6BCB">
            <w:pPr>
              <w:pStyle w:val="NormalLeft"/>
              <w:rPr>
                <w:lang w:val="en-GB"/>
              </w:rPr>
            </w:pPr>
            <w:r w:rsidRPr="00D8063B">
              <w:rPr>
                <w:lang w:val="en-GB"/>
              </w:rPr>
              <w:t>C0170</w:t>
            </w:r>
          </w:p>
        </w:tc>
        <w:tc>
          <w:tcPr>
            <w:tcW w:w="1671" w:type="dxa"/>
            <w:tcBorders>
              <w:top w:val="single" w:sz="2" w:space="0" w:color="auto"/>
              <w:left w:val="single" w:sz="2" w:space="0" w:color="auto"/>
              <w:bottom w:val="single" w:sz="2" w:space="0" w:color="auto"/>
              <w:right w:val="single" w:sz="2" w:space="0" w:color="auto"/>
            </w:tcBorders>
          </w:tcPr>
          <w:p w14:paraId="63418369" w14:textId="77777777" w:rsidR="005C1C1D" w:rsidRPr="00D8063B" w:rsidRDefault="005C1C1D" w:rsidP="00DA6BCB">
            <w:pPr>
              <w:pStyle w:val="NormalLeft"/>
              <w:rPr>
                <w:lang w:val="en-GB"/>
              </w:rPr>
            </w:pPr>
            <w:r w:rsidRPr="00D8063B">
              <w:rPr>
                <w:lang w:val="en-GB"/>
              </w:rPr>
              <w:t>Loss given default</w:t>
            </w:r>
          </w:p>
        </w:tc>
        <w:tc>
          <w:tcPr>
            <w:tcW w:w="6222" w:type="dxa"/>
            <w:tcBorders>
              <w:top w:val="single" w:sz="2" w:space="0" w:color="auto"/>
              <w:left w:val="single" w:sz="2" w:space="0" w:color="auto"/>
              <w:bottom w:val="single" w:sz="2" w:space="0" w:color="auto"/>
              <w:right w:val="single" w:sz="2" w:space="0" w:color="auto"/>
            </w:tcBorders>
          </w:tcPr>
          <w:p w14:paraId="635B41E3" w14:textId="4499ECEE" w:rsidR="005C1C1D" w:rsidRPr="00D8063B" w:rsidRDefault="005C1C1D" w:rsidP="00DA6BCB">
            <w:pPr>
              <w:pStyle w:val="NormalLeft"/>
              <w:rPr>
                <w:lang w:val="en-GB"/>
              </w:rPr>
            </w:pPr>
            <w:r w:rsidRPr="00D8063B">
              <w:rPr>
                <w:lang w:val="en-GB"/>
              </w:rPr>
              <w:t>The percentage (reported as a decimal,) of the invested amount that will not be recovered following default, if applicable, for CIC categories 5 (Structured notes) and 6 (Collateralised securities).</w:t>
            </w:r>
          </w:p>
          <w:p w14:paraId="3EFB8D23" w14:textId="77777777" w:rsidR="005C1C1D" w:rsidRPr="00D8063B" w:rsidRDefault="005C1C1D" w:rsidP="00DA6BCB">
            <w:pPr>
              <w:pStyle w:val="NormalLeft"/>
              <w:rPr>
                <w:lang w:val="en-GB"/>
              </w:rPr>
            </w:pPr>
            <w:r w:rsidRPr="00D8063B">
              <w:rPr>
                <w:lang w:val="en-GB"/>
              </w:rPr>
              <w:t>If information is not defined in the contract this item shall not be reported. This item is not applicable for non–credit structured product.</w:t>
            </w:r>
          </w:p>
        </w:tc>
      </w:tr>
      <w:tr w:rsidR="005C1C1D" w:rsidRPr="00D8063B" w14:paraId="46D657B1" w14:textId="77777777" w:rsidTr="00DA6BCB">
        <w:tc>
          <w:tcPr>
            <w:tcW w:w="1393" w:type="dxa"/>
            <w:tcBorders>
              <w:top w:val="single" w:sz="2" w:space="0" w:color="auto"/>
              <w:left w:val="single" w:sz="2" w:space="0" w:color="auto"/>
              <w:bottom w:val="single" w:sz="2" w:space="0" w:color="auto"/>
              <w:right w:val="single" w:sz="2" w:space="0" w:color="auto"/>
            </w:tcBorders>
          </w:tcPr>
          <w:p w14:paraId="7DF96517" w14:textId="77777777" w:rsidR="005C1C1D" w:rsidRPr="00D8063B" w:rsidRDefault="005C1C1D" w:rsidP="00DA6BCB">
            <w:pPr>
              <w:pStyle w:val="NormalLeft"/>
              <w:rPr>
                <w:lang w:val="en-GB"/>
              </w:rPr>
            </w:pPr>
            <w:r w:rsidRPr="00D8063B">
              <w:rPr>
                <w:lang w:val="en-GB"/>
              </w:rPr>
              <w:t>C0180</w:t>
            </w:r>
          </w:p>
        </w:tc>
        <w:tc>
          <w:tcPr>
            <w:tcW w:w="1671" w:type="dxa"/>
            <w:tcBorders>
              <w:top w:val="single" w:sz="2" w:space="0" w:color="auto"/>
              <w:left w:val="single" w:sz="2" w:space="0" w:color="auto"/>
              <w:bottom w:val="single" w:sz="2" w:space="0" w:color="auto"/>
              <w:right w:val="single" w:sz="2" w:space="0" w:color="auto"/>
            </w:tcBorders>
          </w:tcPr>
          <w:p w14:paraId="63A82461" w14:textId="77777777" w:rsidR="005C1C1D" w:rsidRPr="00D8063B" w:rsidRDefault="005C1C1D" w:rsidP="00DA6BCB">
            <w:pPr>
              <w:pStyle w:val="NormalLeft"/>
              <w:rPr>
                <w:lang w:val="en-GB"/>
              </w:rPr>
            </w:pPr>
            <w:r w:rsidRPr="00D8063B">
              <w:rPr>
                <w:lang w:val="en-GB"/>
              </w:rPr>
              <w:t>Attachment point</w:t>
            </w:r>
          </w:p>
        </w:tc>
        <w:tc>
          <w:tcPr>
            <w:tcW w:w="6222" w:type="dxa"/>
            <w:tcBorders>
              <w:top w:val="single" w:sz="2" w:space="0" w:color="auto"/>
              <w:left w:val="single" w:sz="2" w:space="0" w:color="auto"/>
              <w:bottom w:val="single" w:sz="2" w:space="0" w:color="auto"/>
              <w:right w:val="single" w:sz="2" w:space="0" w:color="auto"/>
            </w:tcBorders>
          </w:tcPr>
          <w:p w14:paraId="44889559" w14:textId="77777777" w:rsidR="005C1C1D" w:rsidRPr="00D8063B" w:rsidRDefault="005C1C1D" w:rsidP="00DA6BCB">
            <w:pPr>
              <w:pStyle w:val="NormalLeft"/>
              <w:rPr>
                <w:lang w:val="en-GB"/>
              </w:rPr>
            </w:pPr>
            <w:r w:rsidRPr="00D8063B">
              <w:rPr>
                <w:lang w:val="en-GB"/>
              </w:rPr>
              <w:t>The contractually defined loss percentage (reported as a decimal) above which the losses affect the structured product, if applicable, for CIC categories 5 (Structured notes) and 6 (Collateralised securities). This item is not applicable for non–credit structured product.</w:t>
            </w:r>
          </w:p>
        </w:tc>
      </w:tr>
      <w:tr w:rsidR="005C1C1D" w:rsidRPr="00D8063B" w14:paraId="4C1E78B9" w14:textId="77777777" w:rsidTr="00DA6BCB">
        <w:tc>
          <w:tcPr>
            <w:tcW w:w="1393" w:type="dxa"/>
            <w:tcBorders>
              <w:top w:val="single" w:sz="2" w:space="0" w:color="auto"/>
              <w:left w:val="single" w:sz="2" w:space="0" w:color="auto"/>
              <w:bottom w:val="single" w:sz="2" w:space="0" w:color="auto"/>
              <w:right w:val="single" w:sz="2" w:space="0" w:color="auto"/>
            </w:tcBorders>
          </w:tcPr>
          <w:p w14:paraId="27EEEB68" w14:textId="77777777" w:rsidR="005C1C1D" w:rsidRPr="00D8063B" w:rsidRDefault="005C1C1D" w:rsidP="00DA6BCB">
            <w:pPr>
              <w:pStyle w:val="NormalLeft"/>
              <w:rPr>
                <w:lang w:val="en-GB"/>
              </w:rPr>
            </w:pPr>
            <w:r w:rsidRPr="00D8063B">
              <w:rPr>
                <w:lang w:val="en-GB"/>
              </w:rPr>
              <w:t>C0190</w:t>
            </w:r>
          </w:p>
        </w:tc>
        <w:tc>
          <w:tcPr>
            <w:tcW w:w="1671" w:type="dxa"/>
            <w:tcBorders>
              <w:top w:val="single" w:sz="2" w:space="0" w:color="auto"/>
              <w:left w:val="single" w:sz="2" w:space="0" w:color="auto"/>
              <w:bottom w:val="single" w:sz="2" w:space="0" w:color="auto"/>
              <w:right w:val="single" w:sz="2" w:space="0" w:color="auto"/>
            </w:tcBorders>
          </w:tcPr>
          <w:p w14:paraId="13C9C0E9" w14:textId="77777777" w:rsidR="005C1C1D" w:rsidRPr="00D8063B" w:rsidRDefault="005C1C1D" w:rsidP="00DA6BCB">
            <w:pPr>
              <w:pStyle w:val="NormalLeft"/>
              <w:rPr>
                <w:lang w:val="en-GB"/>
              </w:rPr>
            </w:pPr>
            <w:r w:rsidRPr="00D8063B">
              <w:rPr>
                <w:lang w:val="en-GB"/>
              </w:rPr>
              <w:t>Detachment point</w:t>
            </w:r>
          </w:p>
        </w:tc>
        <w:tc>
          <w:tcPr>
            <w:tcW w:w="6222" w:type="dxa"/>
            <w:tcBorders>
              <w:top w:val="single" w:sz="2" w:space="0" w:color="auto"/>
              <w:left w:val="single" w:sz="2" w:space="0" w:color="auto"/>
              <w:bottom w:val="single" w:sz="2" w:space="0" w:color="auto"/>
              <w:right w:val="single" w:sz="2" w:space="0" w:color="auto"/>
            </w:tcBorders>
          </w:tcPr>
          <w:p w14:paraId="3DFA731A" w14:textId="77777777" w:rsidR="005C1C1D" w:rsidRPr="00D8063B" w:rsidRDefault="005C1C1D" w:rsidP="00DA6BCB">
            <w:pPr>
              <w:pStyle w:val="NormalLeft"/>
              <w:rPr>
                <w:lang w:val="en-GB"/>
              </w:rPr>
            </w:pPr>
            <w:r w:rsidRPr="00D8063B">
              <w:rPr>
                <w:lang w:val="en-GB"/>
              </w:rPr>
              <w:t>The contractually defined loss percentage (reported as a decimal) above which the losses seize to affect the structured product, if applicable, for CIC categories 5 (Structured notes) and 6 (Collateralised securities). This item is not applicable for non–credit structured product.</w:t>
            </w:r>
          </w:p>
        </w:tc>
      </w:tr>
    </w:tbl>
    <w:p w14:paraId="480A2799" w14:textId="77777777" w:rsidR="005C1C1D" w:rsidRPr="00D8063B" w:rsidRDefault="005C1C1D" w:rsidP="005C1C1D">
      <w:pPr>
        <w:rPr>
          <w:lang w:val="en-GB"/>
        </w:rPr>
      </w:pPr>
    </w:p>
    <w:p w14:paraId="489E02FB" w14:textId="4BF0B2C4" w:rsidR="005C1C1D" w:rsidRPr="00D8063B" w:rsidDel="0058054F" w:rsidRDefault="005C1C1D" w:rsidP="005C1C1D">
      <w:pPr>
        <w:pStyle w:val="ManualHeading2"/>
        <w:numPr>
          <w:ilvl w:val="0"/>
          <w:numId w:val="0"/>
        </w:numPr>
        <w:ind w:left="851" w:hanging="851"/>
        <w:rPr>
          <w:del w:id="2403" w:author="Author"/>
          <w:lang w:val="en-GB"/>
        </w:rPr>
      </w:pPr>
      <w:del w:id="2404" w:author="Author">
        <w:r w:rsidRPr="00D8063B" w:rsidDel="0058054F">
          <w:rPr>
            <w:i/>
            <w:lang w:val="en-GB"/>
          </w:rPr>
          <w:delText>S.08.01 — Open derivatives</w:delText>
        </w:r>
      </w:del>
    </w:p>
    <w:p w14:paraId="70E52E53" w14:textId="617CF4EE" w:rsidR="005C1C1D" w:rsidRPr="00D8063B" w:rsidDel="0058054F" w:rsidRDefault="005C1C1D" w:rsidP="005C1C1D">
      <w:pPr>
        <w:rPr>
          <w:del w:id="2405" w:author="Author"/>
          <w:lang w:val="en-GB"/>
        </w:rPr>
      </w:pPr>
      <w:del w:id="2406" w:author="Author">
        <w:r w:rsidRPr="00D8063B" w:rsidDel="0058054F">
          <w:rPr>
            <w:i/>
            <w:lang w:val="en-GB"/>
          </w:rPr>
          <w:delText>General comments:</w:delText>
        </w:r>
      </w:del>
    </w:p>
    <w:p w14:paraId="232F0982" w14:textId="0A167B0A" w:rsidR="005C1C1D" w:rsidRPr="00D8063B" w:rsidDel="0058054F" w:rsidRDefault="005C1C1D" w:rsidP="005C1C1D">
      <w:pPr>
        <w:rPr>
          <w:del w:id="2407" w:author="Author"/>
          <w:lang w:val="en-GB"/>
        </w:rPr>
      </w:pPr>
      <w:del w:id="2408" w:author="Author">
        <w:r w:rsidRPr="00D8063B" w:rsidDel="0058054F">
          <w:rPr>
            <w:lang w:val="en-GB"/>
          </w:rPr>
          <w:delText>This section relates to quarterly and annual submission of information for groups.</w:delText>
        </w:r>
      </w:del>
    </w:p>
    <w:p w14:paraId="23D94919" w14:textId="3D715A6D" w:rsidR="005C1C1D" w:rsidRPr="00D8063B" w:rsidDel="0058054F" w:rsidRDefault="005C1C1D" w:rsidP="00260EA7">
      <w:pPr>
        <w:rPr>
          <w:del w:id="2409" w:author="Author"/>
          <w:lang w:val="en-GB"/>
        </w:rPr>
      </w:pPr>
      <w:del w:id="2410" w:author="Author">
        <w:r w:rsidRPr="00D8063B" w:rsidDel="0058054F">
          <w:rPr>
            <w:lang w:val="en-GB"/>
          </w:rPr>
          <w:delText>The derivatives categories referred to in this template are the ones defined in Annex IV — Assets Categories of this Regulation and references to CIC codes refer to Annex VI — CIC table of this Regulation. This template contains an item–by–item list of derivatives held directly by the group (i.e. not on a look–through basis), classifiable as asset categories A to F.</w:delText>
        </w:r>
      </w:del>
    </w:p>
    <w:p w14:paraId="5276417A" w14:textId="2BEE5894" w:rsidR="005C1C1D" w:rsidRPr="00D8063B" w:rsidDel="0058054F" w:rsidRDefault="005C1C1D" w:rsidP="00260EA7">
      <w:pPr>
        <w:rPr>
          <w:del w:id="2411" w:author="Author"/>
          <w:lang w:val="en-GB"/>
        </w:rPr>
      </w:pPr>
      <w:del w:id="2412" w:author="Author">
        <w:r w:rsidRPr="00D8063B" w:rsidDel="0058054F">
          <w:rPr>
            <w:lang w:val="en-GB"/>
          </w:rPr>
          <w:delText>Derivatives are considered assets if their Solvency II value is positive or zero. They are considered liabilities if their Solvency II value is negative. Both derivatives considered as assets or considered as liabilities shall be included.</w:delText>
        </w:r>
      </w:del>
    </w:p>
    <w:p w14:paraId="1DBAD8CA" w14:textId="74BD1558" w:rsidR="005C1C1D" w:rsidRPr="00D8063B" w:rsidDel="0058054F" w:rsidRDefault="005C1C1D" w:rsidP="005C1C1D">
      <w:pPr>
        <w:rPr>
          <w:del w:id="2413" w:author="Author"/>
          <w:lang w:val="en-GB"/>
        </w:rPr>
      </w:pPr>
      <w:del w:id="2414" w:author="Author">
        <w:r w:rsidRPr="00D8063B" w:rsidDel="0058054F">
          <w:rPr>
            <w:lang w:val="en-GB"/>
          </w:rPr>
          <w:delText>Information shall include all derivatives contracts that existed during the reporting period and were not closed prior to the reporting reference date.</w:delText>
        </w:r>
      </w:del>
    </w:p>
    <w:p w14:paraId="241B6D57" w14:textId="2AA08305" w:rsidR="005C1C1D" w:rsidRPr="00D8063B" w:rsidDel="0058054F" w:rsidRDefault="005C1C1D" w:rsidP="005C1C1D">
      <w:pPr>
        <w:rPr>
          <w:del w:id="2415" w:author="Author"/>
          <w:lang w:val="en-GB"/>
        </w:rPr>
      </w:pPr>
      <w:del w:id="2416" w:author="Author">
        <w:r w:rsidRPr="00D8063B" w:rsidDel="0058054F">
          <w:rPr>
            <w:lang w:val="en-GB"/>
          </w:rPr>
          <w:delText>If there are frequent trades on the same derivative, resulting in multiple open positions, the derivative can be reported on an aggregated or net basis, as long as all the relevant characteristics are common and following the specific instruction for each relevant item.</w:delText>
        </w:r>
      </w:del>
    </w:p>
    <w:p w14:paraId="4B3E5FAC" w14:textId="27C44323" w:rsidR="005C1C1D" w:rsidRPr="00D8063B" w:rsidDel="0058054F" w:rsidRDefault="005C1C1D" w:rsidP="005C1C1D">
      <w:pPr>
        <w:rPr>
          <w:del w:id="2417" w:author="Author"/>
          <w:lang w:val="en-GB"/>
        </w:rPr>
      </w:pPr>
      <w:del w:id="2418" w:author="Author">
        <w:r w:rsidRPr="00D8063B" w:rsidDel="0058054F">
          <w:rPr>
            <w:lang w:val="en-GB"/>
          </w:rPr>
          <w:delText>Items shall be reported with positive values unless otherwise stated in the respective instructions.</w:delText>
        </w:r>
      </w:del>
    </w:p>
    <w:p w14:paraId="32E924C0" w14:textId="41C9B38E" w:rsidR="005C1C1D" w:rsidRPr="00D8063B" w:rsidDel="0058054F" w:rsidRDefault="005C1C1D" w:rsidP="005C1C1D">
      <w:pPr>
        <w:rPr>
          <w:del w:id="2419" w:author="Author"/>
          <w:lang w:val="en-GB"/>
        </w:rPr>
      </w:pPr>
      <w:del w:id="2420" w:author="Author">
        <w:r w:rsidRPr="00D8063B" w:rsidDel="0058054F">
          <w:rPr>
            <w:lang w:val="en-GB"/>
          </w:rPr>
          <w:delText>A derivative is a financial instrument or other contract with all three of the following characteristics:</w:delText>
        </w:r>
      </w:del>
    </w:p>
    <w:p w14:paraId="3533965E" w14:textId="242ED8B8" w:rsidR="005C1C1D" w:rsidRPr="00D8063B" w:rsidDel="0058054F" w:rsidRDefault="005C1C1D" w:rsidP="005C1C1D">
      <w:pPr>
        <w:pStyle w:val="Point0"/>
        <w:rPr>
          <w:del w:id="2421" w:author="Author"/>
          <w:lang w:val="en-GB"/>
        </w:rPr>
      </w:pPr>
      <w:del w:id="2422" w:author="Author">
        <w:r w:rsidRPr="00D8063B" w:rsidDel="0058054F">
          <w:rPr>
            <w:lang w:val="en-GB"/>
          </w:rPr>
          <w:tab/>
        </w:r>
      </w:del>
      <w:ins w:id="2423" w:author="Author">
        <w:del w:id="2424" w:author="Author">
          <w:r w:rsidR="006362D0" w:rsidRPr="00D8063B" w:rsidDel="0058054F">
            <w:rPr>
              <w:lang w:val="en-GB"/>
            </w:rPr>
            <w:delText>a</w:delText>
          </w:r>
        </w:del>
      </w:ins>
      <w:del w:id="2425" w:author="Author">
        <w:r w:rsidRPr="00D8063B" w:rsidDel="0058054F">
          <w:rPr>
            <w:lang w:val="en-GB"/>
          </w:rPr>
          <w:delText>g)</w:delText>
        </w:r>
        <w:r w:rsidRPr="00D8063B" w:rsidDel="0058054F">
          <w:rPr>
            <w:lang w:val="en-GB"/>
          </w:rPr>
          <w:tab/>
          <w:delTex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delText>
        </w:r>
      </w:del>
    </w:p>
    <w:p w14:paraId="171C6BF8" w14:textId="2A2D5886" w:rsidR="005C1C1D" w:rsidRPr="00D8063B" w:rsidDel="0058054F" w:rsidRDefault="005C1C1D" w:rsidP="005C1C1D">
      <w:pPr>
        <w:pStyle w:val="Point0"/>
        <w:rPr>
          <w:del w:id="2426" w:author="Author"/>
          <w:lang w:val="en-GB"/>
        </w:rPr>
      </w:pPr>
      <w:del w:id="2427" w:author="Author">
        <w:r w:rsidRPr="00D8063B" w:rsidDel="0058054F">
          <w:rPr>
            <w:lang w:val="en-GB"/>
          </w:rPr>
          <w:tab/>
        </w:r>
      </w:del>
      <w:ins w:id="2428" w:author="Author">
        <w:del w:id="2429" w:author="Author">
          <w:r w:rsidR="006362D0" w:rsidRPr="00D8063B" w:rsidDel="0058054F">
            <w:rPr>
              <w:lang w:val="en-GB"/>
            </w:rPr>
            <w:delText>b</w:delText>
          </w:r>
        </w:del>
      </w:ins>
      <w:del w:id="2430" w:author="Author">
        <w:r w:rsidRPr="00D8063B" w:rsidDel="0058054F">
          <w:rPr>
            <w:lang w:val="en-GB"/>
          </w:rPr>
          <w:delText>h)</w:delText>
        </w:r>
        <w:r w:rsidRPr="00D8063B" w:rsidDel="0058054F">
          <w:rPr>
            <w:lang w:val="en-GB"/>
          </w:rPr>
          <w:tab/>
          <w:delText>It requires no initial net investment or an initial net investment that is smaller than would be required for other types of contracts that would be expected to have a similar response to changes in market factors.</w:delText>
        </w:r>
      </w:del>
    </w:p>
    <w:p w14:paraId="3866B813" w14:textId="729EFBCE" w:rsidR="005C1C1D" w:rsidRPr="00D8063B" w:rsidDel="0058054F" w:rsidRDefault="005C1C1D" w:rsidP="005C1C1D">
      <w:pPr>
        <w:pStyle w:val="Point0"/>
        <w:rPr>
          <w:del w:id="2431" w:author="Author"/>
          <w:lang w:val="en-GB"/>
        </w:rPr>
      </w:pPr>
      <w:del w:id="2432" w:author="Author">
        <w:r w:rsidRPr="00D8063B" w:rsidDel="0058054F">
          <w:rPr>
            <w:lang w:val="en-GB"/>
          </w:rPr>
          <w:tab/>
        </w:r>
      </w:del>
      <w:ins w:id="2433" w:author="Author">
        <w:del w:id="2434" w:author="Author">
          <w:r w:rsidR="006362D0" w:rsidRPr="00D8063B" w:rsidDel="0058054F">
            <w:rPr>
              <w:lang w:val="en-GB"/>
            </w:rPr>
            <w:delText>c</w:delText>
          </w:r>
        </w:del>
      </w:ins>
      <w:del w:id="2435" w:author="Author">
        <w:r w:rsidRPr="00D8063B" w:rsidDel="0058054F">
          <w:rPr>
            <w:lang w:val="en-GB"/>
          </w:rPr>
          <w:delText>i)</w:delText>
        </w:r>
        <w:r w:rsidRPr="00D8063B" w:rsidDel="0058054F">
          <w:rPr>
            <w:lang w:val="en-GB"/>
          </w:rPr>
          <w:tab/>
          <w:delText>It is settled at a future date.</w:delText>
        </w:r>
      </w:del>
    </w:p>
    <w:p w14:paraId="31F42E49" w14:textId="4E68F9D8" w:rsidR="005C1C1D" w:rsidRPr="00D8063B" w:rsidDel="0058054F" w:rsidRDefault="005C1C1D" w:rsidP="00260EA7">
      <w:pPr>
        <w:rPr>
          <w:del w:id="2436" w:author="Author"/>
          <w:lang w:val="en-GB"/>
        </w:rPr>
      </w:pPr>
      <w:del w:id="2437" w:author="Author">
        <w:r w:rsidRPr="00D8063B" w:rsidDel="0058054F">
          <w:rPr>
            <w:lang w:val="en-GB"/>
          </w:rPr>
          <w:delText>This template comprises two tables: Information on positions held and Information on derivatives.</w:delText>
        </w:r>
      </w:del>
    </w:p>
    <w:p w14:paraId="7FA085C0" w14:textId="177B9820" w:rsidR="005C1C1D" w:rsidRPr="00D8063B" w:rsidDel="0058054F" w:rsidRDefault="005C1C1D" w:rsidP="005C1C1D">
      <w:pPr>
        <w:rPr>
          <w:del w:id="2438" w:author="Author"/>
          <w:lang w:val="en-GB"/>
        </w:rPr>
      </w:pPr>
      <w:del w:id="2439" w:author="Author">
        <w:r w:rsidRPr="00D8063B" w:rsidDel="0058054F">
          <w:rPr>
            <w:lang w:val="en-GB"/>
          </w:rPr>
          <w:delTex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delText>
        </w:r>
      </w:del>
    </w:p>
    <w:p w14:paraId="194340CD" w14:textId="2245BE13" w:rsidR="005C1C1D" w:rsidRPr="00D8063B" w:rsidDel="0058054F" w:rsidRDefault="005C1C1D" w:rsidP="005C1C1D">
      <w:pPr>
        <w:rPr>
          <w:del w:id="2440" w:author="Author"/>
          <w:lang w:val="en-GB"/>
        </w:rPr>
      </w:pPr>
      <w:del w:id="2441" w:author="Author">
        <w:r w:rsidRPr="00D8063B" w:rsidDel="0058054F">
          <w:rPr>
            <w:lang w:val="en-GB"/>
          </w:rPr>
          <w:delText>In particular, for derivatives that have more than a pair of currencies, it shall be split into the pair components and reported in different rows.</w:delText>
        </w:r>
      </w:del>
    </w:p>
    <w:p w14:paraId="4419C50D" w14:textId="66B51102" w:rsidR="005C1C1D" w:rsidRPr="00D8063B" w:rsidDel="0058054F" w:rsidRDefault="005C1C1D" w:rsidP="005C1C1D">
      <w:pPr>
        <w:rPr>
          <w:del w:id="2442" w:author="Author"/>
          <w:lang w:val="en-GB"/>
        </w:rPr>
      </w:pPr>
      <w:del w:id="2443" w:author="Author">
        <w:r w:rsidRPr="00D8063B" w:rsidDel="0058054F">
          <w:rPr>
            <w:lang w:val="en-GB"/>
          </w:rPr>
          <w:delText>On the table Information on derivative, each derivative shall be reported separately, with one row for each derivative, filling in all variables requested in that table.</w:delText>
        </w:r>
      </w:del>
    </w:p>
    <w:p w14:paraId="2BA94FA0" w14:textId="4F772E87" w:rsidR="005C1C1D" w:rsidRPr="00D8063B" w:rsidDel="0058054F" w:rsidRDefault="005C1C1D" w:rsidP="005C1C1D">
      <w:pPr>
        <w:rPr>
          <w:del w:id="2444" w:author="Author"/>
          <w:lang w:val="en-GB"/>
        </w:rPr>
      </w:pPr>
      <w:del w:id="2445" w:author="Author">
        <w:r w:rsidRPr="00D8063B" w:rsidDel="0058054F">
          <w:rPr>
            <w:lang w:val="en-GB"/>
          </w:rPr>
          <w:delText>Where method 1 is used exclusively, the reporting shall reflect the consolidated position of the derivatives net of intra–group transactions held within the scope of group supervision. The reporting shall be made as follows:</w:delText>
        </w:r>
      </w:del>
    </w:p>
    <w:p w14:paraId="1960870B" w14:textId="10DCA6FC" w:rsidR="005C1C1D" w:rsidRPr="00D8063B" w:rsidDel="0058054F" w:rsidRDefault="005C1C1D" w:rsidP="005C1C1D">
      <w:pPr>
        <w:pStyle w:val="Tiret0"/>
        <w:numPr>
          <w:ilvl w:val="0"/>
          <w:numId w:val="14"/>
        </w:numPr>
        <w:ind w:left="851" w:hanging="851"/>
        <w:rPr>
          <w:del w:id="2446" w:author="Author"/>
          <w:lang w:val="en-GB"/>
        </w:rPr>
      </w:pPr>
      <w:del w:id="2447" w:author="Author">
        <w:r w:rsidRPr="00D8063B" w:rsidDel="0058054F">
          <w:rPr>
            <w:lang w:val="en-GB"/>
          </w:rPr>
          <w:delText>Item ‘Legal name of the undertaking — C0010’ and ‘Identification code of the undertaking — C0020’ shall not be reported;</w:delText>
        </w:r>
      </w:del>
    </w:p>
    <w:p w14:paraId="27296346" w14:textId="6F10E6B0" w:rsidR="005C1C1D" w:rsidRPr="00D8063B" w:rsidDel="0058054F" w:rsidRDefault="005C1C1D" w:rsidP="005C1C1D">
      <w:pPr>
        <w:pStyle w:val="Tiret0"/>
        <w:numPr>
          <w:ilvl w:val="0"/>
          <w:numId w:val="14"/>
        </w:numPr>
        <w:ind w:left="851" w:hanging="851"/>
        <w:rPr>
          <w:del w:id="2448" w:author="Author"/>
          <w:lang w:val="en-GB"/>
        </w:rPr>
      </w:pPr>
      <w:del w:id="2449" w:author="Author">
        <w:r w:rsidRPr="00D8063B" w:rsidDel="0058054F">
          <w:rPr>
            <w:lang w:val="en-GB"/>
          </w:rPr>
          <w:delText>The derivatives held by participating insurance and reinsurance undertakings or insurance holding companies or mixed–financial holding companies shall be reported item by item;</w:delText>
        </w:r>
      </w:del>
    </w:p>
    <w:p w14:paraId="79D249B2" w14:textId="4B1B1264" w:rsidR="005C1C1D" w:rsidRPr="00D8063B" w:rsidDel="0058054F" w:rsidRDefault="005C1C1D" w:rsidP="005C1C1D">
      <w:pPr>
        <w:pStyle w:val="Tiret0"/>
        <w:numPr>
          <w:ilvl w:val="0"/>
          <w:numId w:val="14"/>
        </w:numPr>
        <w:ind w:left="851" w:hanging="851"/>
        <w:rPr>
          <w:del w:id="2450" w:author="Author"/>
          <w:lang w:val="en-GB"/>
        </w:rPr>
      </w:pPr>
      <w:del w:id="2451" w:author="Author">
        <w:r w:rsidRPr="00D8063B" w:rsidDel="0058054F">
          <w:rPr>
            <w:lang w:val="en-GB"/>
          </w:rPr>
          <w:delText>The derivatives held by undertakings consolidated in accordance with Article 335, paragraph 1, (a), (b) and (c) of Delegated Regulation (EU) 2015/35 shall be reported item by item;</w:delText>
        </w:r>
      </w:del>
    </w:p>
    <w:p w14:paraId="136226A1" w14:textId="6B696D00" w:rsidR="005C1C1D" w:rsidRPr="00D8063B" w:rsidDel="0058054F" w:rsidRDefault="005C1C1D" w:rsidP="005C1C1D">
      <w:pPr>
        <w:pStyle w:val="Tiret0"/>
        <w:numPr>
          <w:ilvl w:val="0"/>
          <w:numId w:val="14"/>
        </w:numPr>
        <w:ind w:left="851" w:hanging="851"/>
        <w:rPr>
          <w:del w:id="2452" w:author="Author"/>
          <w:lang w:val="en-GB"/>
        </w:rPr>
      </w:pPr>
      <w:del w:id="2453" w:author="Author">
        <w:r w:rsidRPr="00D8063B" w:rsidDel="0058054F">
          <w:rPr>
            <w:lang w:val="en-GB"/>
          </w:rPr>
          <w:delText xml:space="preserve">The derivatives held by other related undertakings </w:delText>
        </w:r>
        <w:r w:rsidRPr="00D8063B" w:rsidDel="0058054F">
          <w:rPr>
            <w:i/>
            <w:lang w:val="en-GB"/>
          </w:rPr>
          <w:delText>shall not be included</w:delText>
        </w:r>
      </w:del>
    </w:p>
    <w:p w14:paraId="3770B6CC" w14:textId="1C9A8A52" w:rsidR="005C1C1D" w:rsidRPr="00D8063B" w:rsidDel="0058054F" w:rsidRDefault="005C1C1D" w:rsidP="005C1C1D">
      <w:pPr>
        <w:rPr>
          <w:del w:id="2454" w:author="Author"/>
          <w:lang w:val="en-GB"/>
        </w:rPr>
      </w:pPr>
      <w:del w:id="2455" w:author="Author">
        <w:r w:rsidRPr="00D8063B" w:rsidDel="0058054F">
          <w:rPr>
            <w:lang w:val="en-GB"/>
          </w:rPr>
          <w:delText>Where method 2 is used exclusively, the reporting shall include the detailed list of the derivatives held by the participating undertakings, the insurance holding companies or mixed–financial holding companies and subsidiaries, regardless of the proportional share used. The reporting shall be made as follows:</w:delText>
        </w:r>
      </w:del>
    </w:p>
    <w:p w14:paraId="7A216E72" w14:textId="5FDA2EFC" w:rsidR="005C1C1D" w:rsidRPr="00D8063B" w:rsidDel="0058054F" w:rsidRDefault="005C1C1D" w:rsidP="005C1C1D">
      <w:pPr>
        <w:pStyle w:val="Tiret0"/>
        <w:numPr>
          <w:ilvl w:val="0"/>
          <w:numId w:val="14"/>
        </w:numPr>
        <w:ind w:left="851" w:hanging="851"/>
        <w:rPr>
          <w:del w:id="2456" w:author="Author"/>
          <w:lang w:val="en-GB"/>
        </w:rPr>
      </w:pPr>
      <w:del w:id="2457" w:author="Author">
        <w:r w:rsidRPr="00D8063B" w:rsidDel="0058054F">
          <w:rPr>
            <w:lang w:val="en-GB"/>
          </w:rPr>
          <w:delText>Item ‘Legal name of the undertaking — C0010’ and ‘Identification code of the undertaking — C0020’ shall be reported;</w:delText>
        </w:r>
      </w:del>
    </w:p>
    <w:p w14:paraId="6F971069" w14:textId="2B9A45E7" w:rsidR="005C1C1D" w:rsidRPr="00D8063B" w:rsidDel="0058054F" w:rsidRDefault="005C1C1D" w:rsidP="005C1C1D">
      <w:pPr>
        <w:pStyle w:val="Tiret0"/>
        <w:numPr>
          <w:ilvl w:val="0"/>
          <w:numId w:val="14"/>
        </w:numPr>
        <w:ind w:left="851" w:hanging="851"/>
        <w:rPr>
          <w:del w:id="2458" w:author="Author"/>
          <w:lang w:val="en-GB"/>
        </w:rPr>
      </w:pPr>
      <w:del w:id="2459" w:author="Author">
        <w:r w:rsidRPr="00D8063B" w:rsidDel="0058054F">
          <w:rPr>
            <w:lang w:val="en-GB"/>
          </w:rPr>
          <w:delText>The derivatives held by participating insurance and reinsurance undertakings or insurance holding companies or mixed–financial holding companies shall be reported item by item;</w:delText>
        </w:r>
      </w:del>
    </w:p>
    <w:p w14:paraId="115D75DF" w14:textId="70992F2F" w:rsidR="005C1C1D" w:rsidRPr="00D8063B" w:rsidDel="0058054F" w:rsidRDefault="005C1C1D" w:rsidP="005C1C1D">
      <w:pPr>
        <w:pStyle w:val="Tiret0"/>
        <w:numPr>
          <w:ilvl w:val="0"/>
          <w:numId w:val="14"/>
        </w:numPr>
        <w:ind w:left="851" w:hanging="851"/>
        <w:rPr>
          <w:del w:id="2460" w:author="Author"/>
          <w:lang w:val="en-GB"/>
        </w:rPr>
      </w:pPr>
      <w:del w:id="2461" w:author="Author">
        <w:r w:rsidRPr="00D8063B" w:rsidDel="0058054F">
          <w:rPr>
            <w:lang w:val="en-GB"/>
          </w:rPr>
          <w:delText>The derivatives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delText>
        </w:r>
      </w:del>
    </w:p>
    <w:p w14:paraId="497FAAE0" w14:textId="7979584D" w:rsidR="005C1C1D" w:rsidRPr="00D8063B" w:rsidDel="0058054F" w:rsidRDefault="005C1C1D" w:rsidP="005C1C1D">
      <w:pPr>
        <w:pStyle w:val="Tiret0"/>
        <w:numPr>
          <w:ilvl w:val="0"/>
          <w:numId w:val="14"/>
        </w:numPr>
        <w:ind w:left="851" w:hanging="851"/>
        <w:rPr>
          <w:del w:id="2462" w:author="Author"/>
          <w:lang w:val="en-GB"/>
        </w:rPr>
      </w:pPr>
      <w:del w:id="2463" w:author="Author">
        <w:r w:rsidRPr="00D8063B" w:rsidDel="0058054F">
          <w:rPr>
            <w:lang w:val="en-GB"/>
          </w:rPr>
          <w:delText>The derivatives held by other related undertakings shall not be included.</w:delText>
        </w:r>
      </w:del>
    </w:p>
    <w:p w14:paraId="41CB3C6D" w14:textId="0412AC62" w:rsidR="005C1C1D" w:rsidRPr="00D8063B" w:rsidDel="0058054F" w:rsidRDefault="005C1C1D" w:rsidP="005C1C1D">
      <w:pPr>
        <w:rPr>
          <w:del w:id="2464" w:author="Author"/>
          <w:lang w:val="en-GB"/>
        </w:rPr>
      </w:pPr>
      <w:del w:id="2465" w:author="Author">
        <w:r w:rsidRPr="00D8063B" w:rsidDel="0058054F">
          <w:rPr>
            <w:lang w:val="en-GB"/>
          </w:rPr>
          <w:delText>Where a combination of methods 1 and 2 is used, one part of the reporting shall reflect the consolidated position of the derivatives, net of intra–group transactions held within the scope of group supervision which must be reported and the other part of the reporting shall include the detailed list of the derivatives held by the participating undertakings, the insurance holding companies or mixed–financial holding companies and subsidiaries, regardless of the proportional share used.</w:delText>
        </w:r>
      </w:del>
    </w:p>
    <w:p w14:paraId="2CD9EE67" w14:textId="56289F1D" w:rsidR="005C1C1D" w:rsidRPr="00D8063B" w:rsidDel="0058054F" w:rsidRDefault="005C1C1D" w:rsidP="005C1C1D">
      <w:pPr>
        <w:rPr>
          <w:del w:id="2466" w:author="Author"/>
          <w:lang w:val="en-GB"/>
        </w:rPr>
      </w:pPr>
      <w:del w:id="2467" w:author="Author">
        <w:r w:rsidRPr="00D8063B" w:rsidDel="0058054F">
          <w:rPr>
            <w:lang w:val="en-GB"/>
          </w:rPr>
          <w:delText>The first part of the reporting shall be made as follows:</w:delText>
        </w:r>
      </w:del>
    </w:p>
    <w:p w14:paraId="3F9B9FDD" w14:textId="21CDEC83" w:rsidR="005C1C1D" w:rsidRPr="00D8063B" w:rsidDel="0058054F" w:rsidRDefault="005C1C1D" w:rsidP="005C1C1D">
      <w:pPr>
        <w:pStyle w:val="Tiret0"/>
        <w:numPr>
          <w:ilvl w:val="0"/>
          <w:numId w:val="14"/>
        </w:numPr>
        <w:ind w:left="851" w:hanging="851"/>
        <w:rPr>
          <w:del w:id="2468" w:author="Author"/>
          <w:lang w:val="en-GB"/>
        </w:rPr>
      </w:pPr>
      <w:del w:id="2469" w:author="Author">
        <w:r w:rsidRPr="00D8063B" w:rsidDel="0058054F">
          <w:rPr>
            <w:lang w:val="en-GB"/>
          </w:rPr>
          <w:delText>Item ‘Legal name of the undertaking — C0010’ and ‘Identification code of the undertaking — C0020’ shall not be reported;</w:delText>
        </w:r>
      </w:del>
    </w:p>
    <w:p w14:paraId="5050AED6" w14:textId="6A5353F4" w:rsidR="005C1C1D" w:rsidRPr="00D8063B" w:rsidDel="0058054F" w:rsidRDefault="005C1C1D" w:rsidP="005C1C1D">
      <w:pPr>
        <w:pStyle w:val="Tiret0"/>
        <w:numPr>
          <w:ilvl w:val="0"/>
          <w:numId w:val="14"/>
        </w:numPr>
        <w:ind w:left="851" w:hanging="851"/>
        <w:rPr>
          <w:del w:id="2470" w:author="Author"/>
          <w:lang w:val="en-GB"/>
        </w:rPr>
      </w:pPr>
      <w:del w:id="2471" w:author="Author">
        <w:r w:rsidRPr="00D8063B" w:rsidDel="0058054F">
          <w:rPr>
            <w:lang w:val="en-GB"/>
          </w:rPr>
          <w:delText>The derivatives held by participating insurance and reinsurance undertakings or insurance holding companies or mixed–financial holding companies shall be reported item by item;</w:delText>
        </w:r>
      </w:del>
    </w:p>
    <w:p w14:paraId="42502182" w14:textId="7B0266C7" w:rsidR="005C1C1D" w:rsidRPr="00D8063B" w:rsidDel="0058054F" w:rsidRDefault="005C1C1D" w:rsidP="005C1C1D">
      <w:pPr>
        <w:pStyle w:val="Tiret0"/>
        <w:numPr>
          <w:ilvl w:val="0"/>
          <w:numId w:val="14"/>
        </w:numPr>
        <w:ind w:left="851" w:hanging="851"/>
        <w:rPr>
          <w:del w:id="2472" w:author="Author"/>
          <w:lang w:val="en-GB"/>
        </w:rPr>
      </w:pPr>
      <w:del w:id="2473" w:author="Author">
        <w:r w:rsidRPr="00D8063B" w:rsidDel="0058054F">
          <w:rPr>
            <w:lang w:val="en-GB"/>
          </w:rPr>
          <w:delText>The derivatives held by undertakings consolidated in accordance with Article 335, paragraph 1, (a), (b) and (c) of Delegated Regulation (EU) 2015/35 shall be reported item by item;</w:delText>
        </w:r>
      </w:del>
    </w:p>
    <w:p w14:paraId="172242EF" w14:textId="0B35A51A" w:rsidR="005C1C1D" w:rsidRPr="00D8063B" w:rsidDel="0058054F" w:rsidRDefault="005C1C1D" w:rsidP="005C1C1D">
      <w:pPr>
        <w:pStyle w:val="Tiret0"/>
        <w:numPr>
          <w:ilvl w:val="0"/>
          <w:numId w:val="14"/>
        </w:numPr>
        <w:ind w:left="851" w:hanging="851"/>
        <w:rPr>
          <w:del w:id="2474" w:author="Author"/>
          <w:lang w:val="en-GB"/>
        </w:rPr>
      </w:pPr>
      <w:del w:id="2475" w:author="Author">
        <w:r w:rsidRPr="00D8063B" w:rsidDel="0058054F">
          <w:rPr>
            <w:lang w:val="en-GB"/>
          </w:rPr>
          <w:delText>The derivatives held by other related undertakings shall not be included</w:delText>
        </w:r>
        <w:r w:rsidRPr="00D8063B" w:rsidDel="0058054F">
          <w:rPr>
            <w:i/>
            <w:lang w:val="en-GB"/>
          </w:rPr>
          <w:delText>.</w:delText>
        </w:r>
      </w:del>
    </w:p>
    <w:p w14:paraId="186E81F9" w14:textId="6E21DDB1" w:rsidR="005C1C1D" w:rsidRPr="00D8063B" w:rsidDel="0058054F" w:rsidRDefault="005C1C1D" w:rsidP="005C1C1D">
      <w:pPr>
        <w:rPr>
          <w:del w:id="2476" w:author="Author"/>
          <w:lang w:val="en-GB"/>
        </w:rPr>
      </w:pPr>
      <w:del w:id="2477" w:author="Author">
        <w:r w:rsidRPr="00D8063B" w:rsidDel="0058054F">
          <w:rPr>
            <w:lang w:val="en-GB"/>
          </w:rPr>
          <w:delText>The second part of the reporting shall be made as follows:</w:delText>
        </w:r>
      </w:del>
    </w:p>
    <w:p w14:paraId="627CFB4E" w14:textId="30508E82" w:rsidR="005C1C1D" w:rsidRPr="00D8063B" w:rsidDel="0058054F" w:rsidRDefault="005C1C1D" w:rsidP="005C1C1D">
      <w:pPr>
        <w:pStyle w:val="Tiret0"/>
        <w:numPr>
          <w:ilvl w:val="0"/>
          <w:numId w:val="14"/>
        </w:numPr>
        <w:ind w:left="851" w:hanging="851"/>
        <w:rPr>
          <w:del w:id="2478" w:author="Author"/>
          <w:lang w:val="en-GB"/>
        </w:rPr>
      </w:pPr>
      <w:del w:id="2479" w:author="Author">
        <w:r w:rsidRPr="00D8063B" w:rsidDel="0058054F">
          <w:rPr>
            <w:lang w:val="en-GB"/>
          </w:rPr>
          <w:delText>Item ‘Legal name of the undertaking — C0010’ and ‘Identification code of the undertaking — C0020’ shall be reported;</w:delText>
        </w:r>
      </w:del>
    </w:p>
    <w:p w14:paraId="6FC1D4F9" w14:textId="406DCC03" w:rsidR="005C1C1D" w:rsidRPr="00D8063B" w:rsidDel="0058054F" w:rsidRDefault="005C1C1D" w:rsidP="005C1C1D">
      <w:pPr>
        <w:pStyle w:val="Tiret0"/>
        <w:numPr>
          <w:ilvl w:val="0"/>
          <w:numId w:val="14"/>
        </w:numPr>
        <w:ind w:left="851" w:hanging="851"/>
        <w:rPr>
          <w:del w:id="2480" w:author="Author"/>
          <w:lang w:val="en-GB"/>
        </w:rPr>
      </w:pPr>
      <w:del w:id="2481" w:author="Author">
        <w:r w:rsidRPr="00D8063B" w:rsidDel="0058054F">
          <w:rPr>
            <w:lang w:val="en-GB"/>
          </w:rPr>
          <w:delText>The derivatives held by participating insurance and reinsurance undertakings or insurance holding companies or mixed–financial holding companies under method 2 shall be reported item by item;</w:delText>
        </w:r>
      </w:del>
    </w:p>
    <w:p w14:paraId="7A143509" w14:textId="1C41C1AE" w:rsidR="005C1C1D" w:rsidRPr="00D8063B" w:rsidDel="0058054F" w:rsidRDefault="005C1C1D" w:rsidP="005C1C1D">
      <w:pPr>
        <w:pStyle w:val="Tiret0"/>
        <w:numPr>
          <w:ilvl w:val="0"/>
          <w:numId w:val="14"/>
        </w:numPr>
        <w:ind w:left="851" w:hanging="851"/>
        <w:rPr>
          <w:del w:id="2482" w:author="Author"/>
          <w:lang w:val="en-GB"/>
        </w:rPr>
      </w:pPr>
      <w:del w:id="2483" w:author="Author">
        <w:r w:rsidRPr="00D8063B" w:rsidDel="0058054F">
          <w:rPr>
            <w:lang w:val="en-GB"/>
          </w:rPr>
          <w:delText>The derivatives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delText>
        </w:r>
      </w:del>
    </w:p>
    <w:p w14:paraId="74439FB7" w14:textId="330678B6" w:rsidR="005C1C1D" w:rsidRPr="00D8063B" w:rsidDel="0058054F" w:rsidRDefault="005C1C1D" w:rsidP="005C1C1D">
      <w:pPr>
        <w:pStyle w:val="Tiret0"/>
        <w:numPr>
          <w:ilvl w:val="0"/>
          <w:numId w:val="14"/>
        </w:numPr>
        <w:ind w:left="851" w:hanging="851"/>
        <w:rPr>
          <w:del w:id="2484" w:author="Author"/>
          <w:lang w:val="en-GB"/>
        </w:rPr>
      </w:pPr>
      <w:del w:id="2485" w:author="Author">
        <w:r w:rsidRPr="00D8063B" w:rsidDel="0058054F">
          <w:rPr>
            <w:lang w:val="en-GB"/>
          </w:rPr>
          <w:delText>The derivatives held by other related undertakings under method 2 shall not be included.</w:delText>
        </w:r>
      </w:del>
    </w:p>
    <w:p w14:paraId="61531CA6" w14:textId="48C3A970" w:rsidR="005C1C1D" w:rsidRPr="00D8063B" w:rsidDel="0058054F" w:rsidRDefault="005C1C1D" w:rsidP="005C1C1D">
      <w:pPr>
        <w:rPr>
          <w:del w:id="2486" w:author="Author"/>
          <w:lang w:val="en-GB"/>
        </w:rPr>
      </w:pPr>
      <w:del w:id="2487" w:author="Author">
        <w:r w:rsidRPr="00D8063B" w:rsidDel="0058054F">
          <w:rPr>
            <w:lang w:val="en-GB"/>
          </w:rPr>
          <w:delText>The information regarding the External rating (C0290) and Nominated ECAI (C0300) may be limited (not reported) in the following circumstances:</w:delText>
        </w:r>
      </w:del>
    </w:p>
    <w:p w14:paraId="4C7EFF2B" w14:textId="5407A1F5" w:rsidR="005C1C1D" w:rsidRPr="00D8063B" w:rsidDel="0058054F" w:rsidRDefault="005C1C1D" w:rsidP="005C1C1D">
      <w:pPr>
        <w:pStyle w:val="Point0"/>
        <w:rPr>
          <w:del w:id="2488" w:author="Author"/>
          <w:lang w:val="en-GB"/>
        </w:rPr>
      </w:pPr>
      <w:del w:id="2489" w:author="Author">
        <w:r w:rsidRPr="00D8063B" w:rsidDel="0058054F">
          <w:rPr>
            <w:lang w:val="en-GB"/>
          </w:rPr>
          <w:tab/>
        </w:r>
      </w:del>
      <w:ins w:id="2490" w:author="Author">
        <w:del w:id="2491" w:author="Author">
          <w:r w:rsidR="006362D0" w:rsidRPr="00D8063B" w:rsidDel="0058054F">
            <w:rPr>
              <w:lang w:val="en-GB"/>
            </w:rPr>
            <w:delText>a</w:delText>
          </w:r>
        </w:del>
      </w:ins>
      <w:del w:id="2492" w:author="Author">
        <w:r w:rsidRPr="00D8063B" w:rsidDel="0058054F">
          <w:rPr>
            <w:lang w:val="en-GB"/>
          </w:rPr>
          <w:delText>g)</w:delText>
        </w:r>
        <w:r w:rsidRPr="00D8063B" w:rsidDel="0058054F">
          <w:rPr>
            <w:lang w:val="en-GB"/>
          </w:rPr>
          <w:tab/>
          <w:delText>through a decision of the national supervisory authority under Article 254(2) of the Directive 2009/138/EC; or</w:delText>
        </w:r>
      </w:del>
    </w:p>
    <w:p w14:paraId="3F0FFFEB" w14:textId="765DCE9A" w:rsidR="005C1C1D" w:rsidRPr="00D8063B" w:rsidDel="0058054F" w:rsidRDefault="005C1C1D" w:rsidP="005C1C1D">
      <w:pPr>
        <w:pStyle w:val="Point0"/>
        <w:rPr>
          <w:del w:id="2493" w:author="Author"/>
          <w:lang w:val="en-GB"/>
        </w:rPr>
      </w:pPr>
      <w:del w:id="2494" w:author="Author">
        <w:r w:rsidRPr="00D8063B" w:rsidDel="0058054F">
          <w:rPr>
            <w:lang w:val="en-GB"/>
          </w:rPr>
          <w:tab/>
        </w:r>
      </w:del>
      <w:ins w:id="2495" w:author="Author">
        <w:del w:id="2496" w:author="Author">
          <w:r w:rsidR="006362D0" w:rsidRPr="00D8063B" w:rsidDel="0058054F">
            <w:rPr>
              <w:lang w:val="en-GB"/>
            </w:rPr>
            <w:delText>b</w:delText>
          </w:r>
        </w:del>
      </w:ins>
      <w:del w:id="2497" w:author="Author">
        <w:r w:rsidRPr="00D8063B" w:rsidDel="0058054F">
          <w:rPr>
            <w:lang w:val="en-GB"/>
          </w:rPr>
          <w:delText>h)</w:delText>
        </w:r>
        <w:r w:rsidRPr="00D8063B" w:rsidDel="0058054F">
          <w:rPr>
            <w:lang w:val="en-GB"/>
          </w:rPr>
          <w:tab/>
          <w:delText>through a decision of the national supervisory authority in the cases where the insurance and reinsurance undertakings have in place outsourcing arrangements in the area of investments that lead to this specific information not being available directly to the undertaking.</w:delText>
        </w:r>
      </w:del>
    </w:p>
    <w:tbl>
      <w:tblPr>
        <w:tblW w:w="0" w:type="auto"/>
        <w:tblLayout w:type="fixed"/>
        <w:tblLook w:val="0000" w:firstRow="0" w:lastRow="0" w:firstColumn="0" w:lastColumn="0" w:noHBand="0" w:noVBand="0"/>
      </w:tblPr>
      <w:tblGrid>
        <w:gridCol w:w="1579"/>
        <w:gridCol w:w="1764"/>
        <w:gridCol w:w="5943"/>
      </w:tblGrid>
      <w:tr w:rsidR="005C1C1D" w:rsidRPr="00D8063B" w:rsidDel="0058054F" w14:paraId="276B7C03" w14:textId="2B90A25D" w:rsidTr="00DA6BCB">
        <w:trPr>
          <w:del w:id="2498" w:author="Author"/>
        </w:trPr>
        <w:tc>
          <w:tcPr>
            <w:tcW w:w="1579" w:type="dxa"/>
            <w:tcBorders>
              <w:top w:val="single" w:sz="2" w:space="0" w:color="auto"/>
              <w:left w:val="single" w:sz="2" w:space="0" w:color="auto"/>
              <w:bottom w:val="single" w:sz="2" w:space="0" w:color="auto"/>
              <w:right w:val="single" w:sz="2" w:space="0" w:color="auto"/>
            </w:tcBorders>
          </w:tcPr>
          <w:p w14:paraId="63D9B867" w14:textId="07CBE7E7" w:rsidR="005C1C1D" w:rsidRPr="00D8063B" w:rsidDel="0058054F" w:rsidRDefault="005C1C1D" w:rsidP="00DA6BCB">
            <w:pPr>
              <w:adjustRightInd w:val="0"/>
              <w:spacing w:before="0" w:after="0"/>
              <w:jc w:val="left"/>
              <w:rPr>
                <w:del w:id="2499"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3284460C" w14:textId="04E9E9DD" w:rsidR="005C1C1D" w:rsidRPr="00D8063B" w:rsidDel="0058054F" w:rsidRDefault="005C1C1D" w:rsidP="00DA6BCB">
            <w:pPr>
              <w:pStyle w:val="NormalCentered"/>
              <w:rPr>
                <w:del w:id="2500" w:author="Author"/>
                <w:lang w:val="en-GB"/>
              </w:rPr>
            </w:pPr>
            <w:del w:id="2501" w:author="Author">
              <w:r w:rsidRPr="00D8063B" w:rsidDel="0058054F">
                <w:rPr>
                  <w:i/>
                  <w:iCs/>
                  <w:lang w:val="en-GB"/>
                </w:rPr>
                <w:delText>ITEM</w:delText>
              </w:r>
            </w:del>
          </w:p>
        </w:tc>
        <w:tc>
          <w:tcPr>
            <w:tcW w:w="5943" w:type="dxa"/>
            <w:tcBorders>
              <w:top w:val="single" w:sz="2" w:space="0" w:color="auto"/>
              <w:left w:val="single" w:sz="2" w:space="0" w:color="auto"/>
              <w:bottom w:val="single" w:sz="2" w:space="0" w:color="auto"/>
              <w:right w:val="single" w:sz="2" w:space="0" w:color="auto"/>
            </w:tcBorders>
          </w:tcPr>
          <w:p w14:paraId="17801327" w14:textId="2D36D4DB" w:rsidR="005C1C1D" w:rsidRPr="00D8063B" w:rsidDel="0058054F" w:rsidRDefault="005C1C1D" w:rsidP="00DA6BCB">
            <w:pPr>
              <w:pStyle w:val="NormalCentered"/>
              <w:rPr>
                <w:del w:id="2502" w:author="Author"/>
                <w:lang w:val="en-GB"/>
              </w:rPr>
            </w:pPr>
            <w:del w:id="2503" w:author="Author">
              <w:r w:rsidRPr="00D8063B" w:rsidDel="0058054F">
                <w:rPr>
                  <w:i/>
                  <w:iCs/>
                  <w:lang w:val="en-GB"/>
                </w:rPr>
                <w:delText>INSTRUCTIONS</w:delText>
              </w:r>
            </w:del>
          </w:p>
        </w:tc>
      </w:tr>
      <w:tr w:rsidR="005C1C1D" w:rsidRPr="00D8063B" w:rsidDel="0058054F" w14:paraId="65D67387" w14:textId="5AEFC4B6" w:rsidTr="00DA6BCB">
        <w:trPr>
          <w:del w:id="2504" w:author="Author"/>
        </w:trPr>
        <w:tc>
          <w:tcPr>
            <w:tcW w:w="1579" w:type="dxa"/>
            <w:tcBorders>
              <w:top w:val="single" w:sz="2" w:space="0" w:color="auto"/>
              <w:left w:val="single" w:sz="2" w:space="0" w:color="auto"/>
              <w:bottom w:val="single" w:sz="2" w:space="0" w:color="auto"/>
              <w:right w:val="single" w:sz="2" w:space="0" w:color="auto"/>
            </w:tcBorders>
          </w:tcPr>
          <w:p w14:paraId="61814572" w14:textId="432A98FC" w:rsidR="005C1C1D" w:rsidRPr="00D8063B" w:rsidDel="0058054F" w:rsidRDefault="005C1C1D" w:rsidP="00DA6BCB">
            <w:pPr>
              <w:pStyle w:val="NormalCentered"/>
              <w:rPr>
                <w:del w:id="2505" w:author="Author"/>
                <w:lang w:val="en-GB"/>
              </w:rPr>
            </w:pPr>
            <w:del w:id="2506" w:author="Author">
              <w:r w:rsidRPr="00D8063B" w:rsidDel="0058054F">
                <w:rPr>
                  <w:i/>
                  <w:iCs/>
                  <w:lang w:val="en-GB"/>
                </w:rPr>
                <w:delText>Information on positions held</w:delText>
              </w:r>
            </w:del>
          </w:p>
        </w:tc>
        <w:tc>
          <w:tcPr>
            <w:tcW w:w="1764" w:type="dxa"/>
            <w:tcBorders>
              <w:top w:val="single" w:sz="2" w:space="0" w:color="auto"/>
              <w:left w:val="single" w:sz="2" w:space="0" w:color="auto"/>
              <w:bottom w:val="single" w:sz="2" w:space="0" w:color="auto"/>
              <w:right w:val="single" w:sz="2" w:space="0" w:color="auto"/>
            </w:tcBorders>
          </w:tcPr>
          <w:p w14:paraId="375215C2" w14:textId="543BD54F" w:rsidR="005C1C1D" w:rsidRPr="00D8063B" w:rsidDel="0058054F" w:rsidRDefault="005C1C1D" w:rsidP="00DA6BCB">
            <w:pPr>
              <w:pStyle w:val="NormalCentered"/>
              <w:rPr>
                <w:del w:id="2507"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63198A2B" w14:textId="167328C5" w:rsidR="005C1C1D" w:rsidRPr="00D8063B" w:rsidDel="0058054F" w:rsidRDefault="005C1C1D" w:rsidP="00DA6BCB">
            <w:pPr>
              <w:pStyle w:val="NormalCentered"/>
              <w:rPr>
                <w:del w:id="2508" w:author="Author"/>
                <w:lang w:val="en-GB"/>
              </w:rPr>
            </w:pPr>
          </w:p>
        </w:tc>
      </w:tr>
      <w:tr w:rsidR="005C1C1D" w:rsidRPr="00D8063B" w:rsidDel="0058054F" w14:paraId="3E60D252" w14:textId="2E74DCD1" w:rsidTr="00DA6BCB">
        <w:trPr>
          <w:del w:id="2509" w:author="Author"/>
        </w:trPr>
        <w:tc>
          <w:tcPr>
            <w:tcW w:w="1579" w:type="dxa"/>
            <w:tcBorders>
              <w:top w:val="single" w:sz="2" w:space="0" w:color="auto"/>
              <w:left w:val="single" w:sz="2" w:space="0" w:color="auto"/>
              <w:bottom w:val="single" w:sz="2" w:space="0" w:color="auto"/>
              <w:right w:val="single" w:sz="2" w:space="0" w:color="auto"/>
            </w:tcBorders>
          </w:tcPr>
          <w:p w14:paraId="6F1AEF10" w14:textId="17478228" w:rsidR="005C1C1D" w:rsidRPr="00D8063B" w:rsidDel="0058054F" w:rsidRDefault="005C1C1D" w:rsidP="00DA6BCB">
            <w:pPr>
              <w:pStyle w:val="NormalLeft"/>
              <w:rPr>
                <w:del w:id="2510" w:author="Author"/>
                <w:lang w:val="en-GB"/>
              </w:rPr>
            </w:pPr>
            <w:del w:id="2511" w:author="Author">
              <w:r w:rsidRPr="00D8063B" w:rsidDel="0058054F">
                <w:rPr>
                  <w:lang w:val="en-GB"/>
                </w:rPr>
                <w:delText>C0010</w:delText>
              </w:r>
            </w:del>
          </w:p>
        </w:tc>
        <w:tc>
          <w:tcPr>
            <w:tcW w:w="1764" w:type="dxa"/>
            <w:tcBorders>
              <w:top w:val="single" w:sz="2" w:space="0" w:color="auto"/>
              <w:left w:val="single" w:sz="2" w:space="0" w:color="auto"/>
              <w:bottom w:val="single" w:sz="2" w:space="0" w:color="auto"/>
              <w:right w:val="single" w:sz="2" w:space="0" w:color="auto"/>
            </w:tcBorders>
          </w:tcPr>
          <w:p w14:paraId="77521DAA" w14:textId="48658EC2" w:rsidR="005C1C1D" w:rsidRPr="00D8063B" w:rsidDel="0058054F" w:rsidRDefault="005C1C1D" w:rsidP="00DA6BCB">
            <w:pPr>
              <w:pStyle w:val="NormalLeft"/>
              <w:rPr>
                <w:del w:id="2512" w:author="Author"/>
                <w:lang w:val="en-GB"/>
              </w:rPr>
            </w:pPr>
            <w:del w:id="2513" w:author="Author">
              <w:r w:rsidRPr="00D8063B" w:rsidDel="0058054F">
                <w:rPr>
                  <w:lang w:val="en-GB"/>
                </w:rPr>
                <w:delText>Legal name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2448EF7B" w14:textId="77C599E3" w:rsidR="005C1C1D" w:rsidRPr="00D8063B" w:rsidDel="0058054F" w:rsidRDefault="005C1C1D" w:rsidP="00DA6BCB">
            <w:pPr>
              <w:pStyle w:val="NormalLeft"/>
              <w:rPr>
                <w:del w:id="2514" w:author="Author"/>
                <w:lang w:val="en-GB"/>
              </w:rPr>
            </w:pPr>
            <w:del w:id="2515" w:author="Author">
              <w:r w:rsidRPr="00D8063B" w:rsidDel="0058054F">
                <w:rPr>
                  <w:lang w:val="en-GB"/>
                </w:rPr>
                <w:delText>Identify the legal name of the undertaking within the scope of group supervision that holds the derivative.</w:delText>
              </w:r>
            </w:del>
          </w:p>
          <w:p w14:paraId="1D180ABE" w14:textId="3028F612" w:rsidR="005C1C1D" w:rsidRPr="00D8063B" w:rsidDel="0058054F" w:rsidRDefault="005C1C1D" w:rsidP="00DA6BCB">
            <w:pPr>
              <w:pStyle w:val="NormalLeft"/>
              <w:rPr>
                <w:del w:id="2516" w:author="Author"/>
                <w:lang w:val="en-GB"/>
              </w:rPr>
            </w:pPr>
            <w:del w:id="2517" w:author="Author">
              <w:r w:rsidRPr="00D8063B" w:rsidDel="0058054F">
                <w:rPr>
                  <w:lang w:val="en-GB"/>
                </w:rPr>
                <w:delText>This item shall be filled in only when it relates to derivatives held by participating undertakings, insurance holding companies, mixed–financial holding companies and subsidiaries under deduction and aggregation method.</w:delText>
              </w:r>
            </w:del>
          </w:p>
        </w:tc>
      </w:tr>
      <w:tr w:rsidR="005C1C1D" w:rsidRPr="00D8063B" w:rsidDel="0058054F" w14:paraId="419638BA" w14:textId="43788E8D" w:rsidTr="00DA6BCB">
        <w:trPr>
          <w:del w:id="2518" w:author="Author"/>
        </w:trPr>
        <w:tc>
          <w:tcPr>
            <w:tcW w:w="1579" w:type="dxa"/>
            <w:tcBorders>
              <w:top w:val="single" w:sz="2" w:space="0" w:color="auto"/>
              <w:left w:val="single" w:sz="2" w:space="0" w:color="auto"/>
              <w:bottom w:val="single" w:sz="2" w:space="0" w:color="auto"/>
              <w:right w:val="single" w:sz="2" w:space="0" w:color="auto"/>
            </w:tcBorders>
          </w:tcPr>
          <w:p w14:paraId="23716F94" w14:textId="6C4051D2" w:rsidR="005C1C1D" w:rsidRPr="00D8063B" w:rsidDel="0058054F" w:rsidRDefault="005C1C1D" w:rsidP="00DA6BCB">
            <w:pPr>
              <w:pStyle w:val="NormalLeft"/>
              <w:rPr>
                <w:del w:id="2519" w:author="Author"/>
                <w:lang w:val="en-GB"/>
              </w:rPr>
            </w:pPr>
            <w:del w:id="2520" w:author="Author">
              <w:r w:rsidRPr="00D8063B" w:rsidDel="0058054F">
                <w:rPr>
                  <w:lang w:val="en-GB"/>
                </w:rPr>
                <w:delText>C0020</w:delText>
              </w:r>
            </w:del>
          </w:p>
        </w:tc>
        <w:tc>
          <w:tcPr>
            <w:tcW w:w="1764" w:type="dxa"/>
            <w:tcBorders>
              <w:top w:val="single" w:sz="2" w:space="0" w:color="auto"/>
              <w:left w:val="single" w:sz="2" w:space="0" w:color="auto"/>
              <w:bottom w:val="single" w:sz="2" w:space="0" w:color="auto"/>
              <w:right w:val="single" w:sz="2" w:space="0" w:color="auto"/>
            </w:tcBorders>
          </w:tcPr>
          <w:p w14:paraId="51D247CC" w14:textId="7CFC692C" w:rsidR="005C1C1D" w:rsidRPr="00D8063B" w:rsidDel="0058054F" w:rsidRDefault="005C1C1D" w:rsidP="00DA6BCB">
            <w:pPr>
              <w:pStyle w:val="NormalLeft"/>
              <w:rPr>
                <w:del w:id="2521" w:author="Author"/>
                <w:lang w:val="en-GB"/>
              </w:rPr>
            </w:pPr>
            <w:del w:id="2522" w:author="Author">
              <w:r w:rsidRPr="00D8063B" w:rsidDel="0058054F">
                <w:rPr>
                  <w:lang w:val="en-GB"/>
                </w:rPr>
                <w:delText>Identification code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0B193E72" w14:textId="56DBAD52" w:rsidR="005C1C1D" w:rsidRPr="00D8063B" w:rsidDel="0058054F" w:rsidRDefault="005C1C1D" w:rsidP="00DA6BCB">
            <w:pPr>
              <w:pStyle w:val="NormalLeft"/>
              <w:rPr>
                <w:del w:id="2523" w:author="Author"/>
                <w:lang w:val="en-GB"/>
              </w:rPr>
            </w:pPr>
            <w:del w:id="2524" w:author="Author">
              <w:r w:rsidRPr="00D8063B" w:rsidDel="0058054F">
                <w:rPr>
                  <w:lang w:val="en-GB"/>
                </w:rPr>
                <w:delText>Identification code by this order of priority if existent:</w:delText>
              </w:r>
            </w:del>
          </w:p>
          <w:p w14:paraId="627D4D04" w14:textId="227BA05C" w:rsidR="005C1C1D" w:rsidRPr="00D8063B" w:rsidDel="0058054F" w:rsidRDefault="005C1C1D" w:rsidP="00DA6BCB">
            <w:pPr>
              <w:pStyle w:val="Tiret0"/>
              <w:numPr>
                <w:ilvl w:val="0"/>
                <w:numId w:val="14"/>
              </w:numPr>
              <w:ind w:left="851" w:hanging="851"/>
              <w:rPr>
                <w:del w:id="2525" w:author="Author"/>
                <w:lang w:val="en-GB"/>
              </w:rPr>
            </w:pPr>
            <w:del w:id="2526" w:author="Author">
              <w:r w:rsidRPr="00D8063B" w:rsidDel="0058054F">
                <w:rPr>
                  <w:lang w:val="en-GB"/>
                </w:rPr>
                <w:delText>Legal Entity Identifier (LEI);</w:delText>
              </w:r>
            </w:del>
          </w:p>
          <w:p w14:paraId="7C0075BB" w14:textId="1F159F4D" w:rsidR="005C1C1D" w:rsidRPr="00D8063B" w:rsidDel="0058054F" w:rsidRDefault="005C1C1D" w:rsidP="00DA6BCB">
            <w:pPr>
              <w:pStyle w:val="Tiret0"/>
              <w:numPr>
                <w:ilvl w:val="0"/>
                <w:numId w:val="14"/>
              </w:numPr>
              <w:ind w:left="851" w:hanging="851"/>
              <w:rPr>
                <w:del w:id="2527" w:author="Author"/>
                <w:lang w:val="en-GB"/>
              </w:rPr>
            </w:pPr>
            <w:del w:id="2528" w:author="Author">
              <w:r w:rsidRPr="00D8063B" w:rsidDel="0058054F">
                <w:rPr>
                  <w:lang w:val="en-GB"/>
                </w:rPr>
                <w:delText>Specific code</w:delText>
              </w:r>
            </w:del>
          </w:p>
          <w:p w14:paraId="38B17AA0" w14:textId="0C768085" w:rsidR="005C1C1D" w:rsidRPr="00D8063B" w:rsidDel="0058054F" w:rsidRDefault="005C1C1D" w:rsidP="00DA6BCB">
            <w:pPr>
              <w:pStyle w:val="NormalLeft"/>
              <w:rPr>
                <w:del w:id="2529" w:author="Author"/>
                <w:lang w:val="en-GB"/>
              </w:rPr>
            </w:pPr>
            <w:del w:id="2530" w:author="Author">
              <w:r w:rsidRPr="00D8063B" w:rsidDel="0058054F">
                <w:rPr>
                  <w:lang w:val="en-GB"/>
                </w:rPr>
                <w:delText>Specific code:</w:delText>
              </w:r>
            </w:del>
          </w:p>
          <w:p w14:paraId="0BBA10FD" w14:textId="0054127D" w:rsidR="005C1C1D" w:rsidRPr="00D8063B" w:rsidDel="0058054F" w:rsidRDefault="005C1C1D" w:rsidP="00DA6BCB">
            <w:pPr>
              <w:pStyle w:val="Tiret0"/>
              <w:numPr>
                <w:ilvl w:val="0"/>
                <w:numId w:val="14"/>
              </w:numPr>
              <w:ind w:left="851" w:hanging="851"/>
              <w:rPr>
                <w:del w:id="2531" w:author="Author"/>
                <w:lang w:val="en-GB"/>
              </w:rPr>
            </w:pPr>
            <w:del w:id="2532" w:author="Author">
              <w:r w:rsidRPr="00D8063B" w:rsidDel="0058054F">
                <w:rPr>
                  <w:lang w:val="en-GB"/>
                </w:rPr>
                <w:delText>For EEA insurance and reinsurance undertakings and other EEA regulated undertakings within the scope of group supervision: identification code used in the local market, attributed by the undertaking's competent supervisory authority;</w:delText>
              </w:r>
            </w:del>
          </w:p>
          <w:p w14:paraId="7C2A6A9C" w14:textId="16444E8A" w:rsidR="005C1C1D" w:rsidRPr="00D8063B" w:rsidDel="0058054F" w:rsidRDefault="005C1C1D" w:rsidP="00DA6BCB">
            <w:pPr>
              <w:pStyle w:val="Tiret0"/>
              <w:numPr>
                <w:ilvl w:val="0"/>
                <w:numId w:val="14"/>
              </w:numPr>
              <w:ind w:left="851" w:hanging="851"/>
              <w:rPr>
                <w:del w:id="2533" w:author="Author"/>
                <w:lang w:val="en-GB"/>
              </w:rPr>
            </w:pPr>
            <w:del w:id="2534" w:author="Author">
              <w:r w:rsidRPr="00D8063B" w:rsidDel="0058054F">
                <w:rPr>
                  <w:lang w:val="en-GB"/>
                </w:rPr>
                <w:delTex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delText>
              </w:r>
            </w:del>
          </w:p>
          <w:p w14:paraId="0248E56D" w14:textId="07181F61" w:rsidR="005C1C1D" w:rsidRPr="00D8063B" w:rsidDel="0058054F" w:rsidRDefault="005C1C1D" w:rsidP="00DA6BCB">
            <w:pPr>
              <w:pStyle w:val="Point0"/>
              <w:rPr>
                <w:del w:id="2535" w:author="Author"/>
                <w:lang w:val="en-GB"/>
              </w:rPr>
            </w:pPr>
            <w:del w:id="2536" w:author="Author">
              <w:r w:rsidRPr="00D8063B" w:rsidDel="0058054F">
                <w:rPr>
                  <w:lang w:val="en-GB"/>
                </w:rPr>
                <w:tab/>
                <w:delText>identification code of the parent undertaking + ISO 3166–1 alpha–2 code of the country of the undertaking + 5 digits</w:delText>
              </w:r>
            </w:del>
          </w:p>
        </w:tc>
      </w:tr>
      <w:tr w:rsidR="005C1C1D" w:rsidRPr="00D8063B" w:rsidDel="0058054F" w14:paraId="3DF9E7AE" w14:textId="02DCDEF0" w:rsidTr="00DA6BCB">
        <w:trPr>
          <w:del w:id="2537" w:author="Author"/>
        </w:trPr>
        <w:tc>
          <w:tcPr>
            <w:tcW w:w="1579" w:type="dxa"/>
            <w:tcBorders>
              <w:top w:val="single" w:sz="2" w:space="0" w:color="auto"/>
              <w:left w:val="single" w:sz="2" w:space="0" w:color="auto"/>
              <w:bottom w:val="single" w:sz="2" w:space="0" w:color="auto"/>
              <w:right w:val="single" w:sz="2" w:space="0" w:color="auto"/>
            </w:tcBorders>
          </w:tcPr>
          <w:p w14:paraId="3B0AFEE8" w14:textId="6CB9D4E8" w:rsidR="005C1C1D" w:rsidRPr="00D8063B" w:rsidDel="0058054F" w:rsidRDefault="005C1C1D" w:rsidP="00DA6BCB">
            <w:pPr>
              <w:pStyle w:val="NormalLeft"/>
              <w:rPr>
                <w:del w:id="2538" w:author="Author"/>
                <w:lang w:val="en-GB"/>
              </w:rPr>
            </w:pPr>
            <w:del w:id="2539" w:author="Author">
              <w:r w:rsidRPr="00D8063B" w:rsidDel="0058054F">
                <w:rPr>
                  <w:lang w:val="en-GB"/>
                </w:rPr>
                <w:delText>C0030</w:delText>
              </w:r>
            </w:del>
          </w:p>
        </w:tc>
        <w:tc>
          <w:tcPr>
            <w:tcW w:w="1764" w:type="dxa"/>
            <w:tcBorders>
              <w:top w:val="single" w:sz="2" w:space="0" w:color="auto"/>
              <w:left w:val="single" w:sz="2" w:space="0" w:color="auto"/>
              <w:bottom w:val="single" w:sz="2" w:space="0" w:color="auto"/>
              <w:right w:val="single" w:sz="2" w:space="0" w:color="auto"/>
            </w:tcBorders>
          </w:tcPr>
          <w:p w14:paraId="2FE1D1C4" w14:textId="4BDDDE3D" w:rsidR="005C1C1D" w:rsidRPr="00D8063B" w:rsidDel="0058054F" w:rsidRDefault="005C1C1D" w:rsidP="00DA6BCB">
            <w:pPr>
              <w:pStyle w:val="NormalLeft"/>
              <w:rPr>
                <w:del w:id="2540" w:author="Author"/>
                <w:lang w:val="en-GB"/>
              </w:rPr>
            </w:pPr>
            <w:del w:id="2541" w:author="Author">
              <w:r w:rsidRPr="00D8063B" w:rsidDel="0058054F">
                <w:rPr>
                  <w:lang w:val="en-GB"/>
                </w:rPr>
                <w:delText>Type of code of the ID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05390A9F" w14:textId="37333606" w:rsidR="005C1C1D" w:rsidRPr="00D8063B" w:rsidDel="0058054F" w:rsidRDefault="005C1C1D" w:rsidP="00DA6BCB">
            <w:pPr>
              <w:pStyle w:val="NormalLeft"/>
              <w:rPr>
                <w:del w:id="2542" w:author="Author"/>
                <w:lang w:val="en-GB"/>
              </w:rPr>
            </w:pPr>
            <w:del w:id="2543" w:author="Author">
              <w:r w:rsidRPr="00D8063B" w:rsidDel="0058054F">
                <w:rPr>
                  <w:lang w:val="en-GB"/>
                </w:rPr>
                <w:delText>Type of ID Code used for the ‘Identification code of the undertaking’ item. One of the options in the following closed list shall be used:</w:delText>
              </w:r>
            </w:del>
          </w:p>
          <w:p w14:paraId="78593500" w14:textId="69915822" w:rsidR="005C1C1D" w:rsidRPr="00D8063B" w:rsidDel="0058054F" w:rsidRDefault="005C1C1D" w:rsidP="00DA6BCB">
            <w:pPr>
              <w:pStyle w:val="NormalLeft"/>
              <w:rPr>
                <w:del w:id="2544" w:author="Author"/>
                <w:lang w:val="en-GB"/>
              </w:rPr>
            </w:pPr>
            <w:del w:id="2545" w:author="Author">
              <w:r w:rsidRPr="00D8063B" w:rsidDel="0058054F">
                <w:rPr>
                  <w:lang w:val="en-GB"/>
                </w:rPr>
                <w:delText>1 — LEI</w:delText>
              </w:r>
            </w:del>
          </w:p>
          <w:p w14:paraId="11532688" w14:textId="76A068AE" w:rsidR="005C1C1D" w:rsidRPr="00D8063B" w:rsidDel="0058054F" w:rsidRDefault="005C1C1D" w:rsidP="00DA6BCB">
            <w:pPr>
              <w:pStyle w:val="NormalLeft"/>
              <w:rPr>
                <w:del w:id="2546" w:author="Author"/>
                <w:lang w:val="en-GB"/>
              </w:rPr>
            </w:pPr>
            <w:del w:id="2547" w:author="Author">
              <w:r w:rsidRPr="00D8063B" w:rsidDel="0058054F">
                <w:rPr>
                  <w:lang w:val="en-GB"/>
                </w:rPr>
                <w:delText>2 — Specific code</w:delText>
              </w:r>
            </w:del>
          </w:p>
        </w:tc>
      </w:tr>
      <w:tr w:rsidR="005C1C1D" w:rsidRPr="00D8063B" w:rsidDel="0058054F" w14:paraId="735EC318" w14:textId="7657C2E2" w:rsidTr="00DA6BCB">
        <w:trPr>
          <w:del w:id="2548" w:author="Author"/>
        </w:trPr>
        <w:tc>
          <w:tcPr>
            <w:tcW w:w="1579" w:type="dxa"/>
            <w:tcBorders>
              <w:top w:val="single" w:sz="2" w:space="0" w:color="auto"/>
              <w:left w:val="single" w:sz="2" w:space="0" w:color="auto"/>
              <w:bottom w:val="single" w:sz="2" w:space="0" w:color="auto"/>
              <w:right w:val="single" w:sz="2" w:space="0" w:color="auto"/>
            </w:tcBorders>
          </w:tcPr>
          <w:p w14:paraId="3739C17F" w14:textId="284345B5" w:rsidR="005C1C1D" w:rsidRPr="00D8063B" w:rsidDel="0058054F" w:rsidRDefault="005C1C1D" w:rsidP="00DA6BCB">
            <w:pPr>
              <w:pStyle w:val="NormalLeft"/>
              <w:rPr>
                <w:del w:id="2549" w:author="Author"/>
                <w:lang w:val="en-GB"/>
              </w:rPr>
            </w:pPr>
            <w:del w:id="2550" w:author="Author">
              <w:r w:rsidRPr="00D8063B" w:rsidDel="0058054F">
                <w:rPr>
                  <w:lang w:val="en-GB"/>
                </w:rPr>
                <w:delText>C0040</w:delText>
              </w:r>
            </w:del>
          </w:p>
        </w:tc>
        <w:tc>
          <w:tcPr>
            <w:tcW w:w="1764" w:type="dxa"/>
            <w:tcBorders>
              <w:top w:val="single" w:sz="2" w:space="0" w:color="auto"/>
              <w:left w:val="single" w:sz="2" w:space="0" w:color="auto"/>
              <w:bottom w:val="single" w:sz="2" w:space="0" w:color="auto"/>
              <w:right w:val="single" w:sz="2" w:space="0" w:color="auto"/>
            </w:tcBorders>
          </w:tcPr>
          <w:p w14:paraId="3DC10352" w14:textId="26C09928" w:rsidR="005C1C1D" w:rsidRPr="00D8063B" w:rsidDel="0058054F" w:rsidRDefault="005C1C1D" w:rsidP="00DA6BCB">
            <w:pPr>
              <w:pStyle w:val="NormalLeft"/>
              <w:rPr>
                <w:del w:id="2551" w:author="Author"/>
                <w:lang w:val="en-GB"/>
              </w:rPr>
            </w:pPr>
            <w:del w:id="2552" w:author="Author">
              <w:r w:rsidRPr="00D8063B" w:rsidDel="0058054F">
                <w:rPr>
                  <w:lang w:val="en-GB"/>
                </w:rPr>
                <w:delText>Derivative ID Code</w:delText>
              </w:r>
            </w:del>
          </w:p>
        </w:tc>
        <w:tc>
          <w:tcPr>
            <w:tcW w:w="5943" w:type="dxa"/>
            <w:tcBorders>
              <w:top w:val="single" w:sz="2" w:space="0" w:color="auto"/>
              <w:left w:val="single" w:sz="2" w:space="0" w:color="auto"/>
              <w:bottom w:val="single" w:sz="2" w:space="0" w:color="auto"/>
              <w:right w:val="single" w:sz="2" w:space="0" w:color="auto"/>
            </w:tcBorders>
          </w:tcPr>
          <w:p w14:paraId="30A946FE" w14:textId="7D28E11E" w:rsidR="005C1C1D" w:rsidRPr="00D8063B" w:rsidDel="0058054F" w:rsidRDefault="005C1C1D" w:rsidP="00DA6BCB">
            <w:pPr>
              <w:pStyle w:val="NormalLeft"/>
              <w:rPr>
                <w:del w:id="2553" w:author="Author"/>
                <w:lang w:val="en-GB"/>
              </w:rPr>
            </w:pPr>
            <w:del w:id="2554" w:author="Author">
              <w:r w:rsidRPr="00D8063B" w:rsidDel="0058054F">
                <w:rPr>
                  <w:lang w:val="en-GB"/>
                </w:rPr>
                <w:delText>Derivative ID code using the following priority:</w:delText>
              </w:r>
            </w:del>
          </w:p>
          <w:p w14:paraId="69154ED2" w14:textId="5C223BB1" w:rsidR="005C1C1D" w:rsidRPr="00D8063B" w:rsidDel="0058054F" w:rsidRDefault="005C1C1D" w:rsidP="00DA6BCB">
            <w:pPr>
              <w:pStyle w:val="Tiret0"/>
              <w:numPr>
                <w:ilvl w:val="0"/>
                <w:numId w:val="14"/>
              </w:numPr>
              <w:ind w:left="851" w:hanging="851"/>
              <w:rPr>
                <w:del w:id="2555" w:author="Author"/>
                <w:lang w:val="en-GB"/>
              </w:rPr>
            </w:pPr>
            <w:del w:id="2556" w:author="Author">
              <w:r w:rsidRPr="00D8063B" w:rsidDel="0058054F">
                <w:rPr>
                  <w:lang w:val="en-GB"/>
                </w:rPr>
                <w:delText>ISO 6166 code of ISIN when available</w:delText>
              </w:r>
            </w:del>
          </w:p>
          <w:p w14:paraId="717DB23E" w14:textId="71B64DC2" w:rsidR="005C1C1D" w:rsidRPr="00D8063B" w:rsidDel="0058054F" w:rsidRDefault="005C1C1D" w:rsidP="00DA6BCB">
            <w:pPr>
              <w:pStyle w:val="Tiret0"/>
              <w:numPr>
                <w:ilvl w:val="0"/>
                <w:numId w:val="14"/>
              </w:numPr>
              <w:ind w:left="851" w:hanging="851"/>
              <w:rPr>
                <w:del w:id="2557" w:author="Author"/>
                <w:lang w:val="en-GB"/>
              </w:rPr>
            </w:pPr>
            <w:del w:id="2558" w:author="Author">
              <w:r w:rsidRPr="00D8063B" w:rsidDel="0058054F">
                <w:rPr>
                  <w:lang w:val="en-GB"/>
                </w:rPr>
                <w:delText>Other recognised codes (e.g.: CUSIP, Bloomberg Ticker, Reuters RIC)</w:delText>
              </w:r>
            </w:del>
          </w:p>
          <w:p w14:paraId="7E2BDA33" w14:textId="55389277" w:rsidR="005C1C1D" w:rsidRPr="00D8063B" w:rsidDel="0058054F" w:rsidRDefault="005C1C1D" w:rsidP="00DA6BCB">
            <w:pPr>
              <w:pStyle w:val="Tiret0"/>
              <w:numPr>
                <w:ilvl w:val="0"/>
                <w:numId w:val="14"/>
              </w:numPr>
              <w:ind w:left="851" w:hanging="851"/>
              <w:rPr>
                <w:del w:id="2559" w:author="Author"/>
                <w:lang w:val="en-GB"/>
              </w:rPr>
            </w:pPr>
            <w:del w:id="2560" w:author="Author">
              <w:r w:rsidRPr="00D8063B" w:rsidDel="0058054F">
                <w:rPr>
                  <w:lang w:val="en-GB"/>
                </w:rPr>
                <w:delText>Code attributed by the undertaking, when the options above are not available, and must be consistent over time</w:delText>
              </w:r>
            </w:del>
          </w:p>
        </w:tc>
      </w:tr>
      <w:tr w:rsidR="006362D0" w:rsidRPr="00D8063B" w:rsidDel="0058054F" w14:paraId="63381ADF" w14:textId="1555870A" w:rsidTr="00DA6BCB">
        <w:trPr>
          <w:ins w:id="2561" w:author="Author"/>
          <w:del w:id="2562" w:author="Author"/>
        </w:trPr>
        <w:tc>
          <w:tcPr>
            <w:tcW w:w="1579" w:type="dxa"/>
            <w:tcBorders>
              <w:top w:val="single" w:sz="2" w:space="0" w:color="auto"/>
              <w:left w:val="single" w:sz="2" w:space="0" w:color="auto"/>
              <w:bottom w:val="single" w:sz="2" w:space="0" w:color="auto"/>
              <w:right w:val="single" w:sz="2" w:space="0" w:color="auto"/>
            </w:tcBorders>
          </w:tcPr>
          <w:p w14:paraId="28C1DA24" w14:textId="60CD55C2" w:rsidR="006362D0" w:rsidRPr="00D8063B" w:rsidDel="0058054F" w:rsidRDefault="006362D0" w:rsidP="00DA6BCB">
            <w:pPr>
              <w:pStyle w:val="NormalLeft"/>
              <w:rPr>
                <w:ins w:id="2563" w:author="Author"/>
                <w:del w:id="2564" w:author="Author"/>
                <w:lang w:val="en-GB"/>
              </w:rPr>
            </w:pPr>
            <w:ins w:id="2565" w:author="Author">
              <w:del w:id="2566" w:author="Author">
                <w:r w:rsidRPr="00D8063B" w:rsidDel="0058054F">
                  <w:rPr>
                    <w:lang w:val="en-GB"/>
                  </w:rPr>
                  <w:delText>C0041</w:delText>
                </w:r>
              </w:del>
            </w:ins>
          </w:p>
        </w:tc>
        <w:tc>
          <w:tcPr>
            <w:tcW w:w="1764" w:type="dxa"/>
            <w:tcBorders>
              <w:top w:val="single" w:sz="2" w:space="0" w:color="auto"/>
              <w:left w:val="single" w:sz="2" w:space="0" w:color="auto"/>
              <w:bottom w:val="single" w:sz="2" w:space="0" w:color="auto"/>
              <w:right w:val="single" w:sz="2" w:space="0" w:color="auto"/>
            </w:tcBorders>
          </w:tcPr>
          <w:p w14:paraId="2FDA568B" w14:textId="373D43A0" w:rsidR="006362D0" w:rsidRPr="00D8063B" w:rsidDel="0058054F" w:rsidRDefault="006362D0" w:rsidP="00DA6BCB">
            <w:pPr>
              <w:pStyle w:val="NormalLeft"/>
              <w:rPr>
                <w:ins w:id="2567" w:author="Author"/>
                <w:del w:id="2568" w:author="Author"/>
                <w:lang w:val="en-GB"/>
              </w:rPr>
            </w:pPr>
            <w:ins w:id="2569" w:author="Author">
              <w:del w:id="2570" w:author="Author">
                <w:r w:rsidRPr="00D8063B" w:rsidDel="0058054F">
                  <w:rPr>
                    <w:lang w:val="en-GB"/>
                  </w:rPr>
                  <w:delText>Unique Transaction Identifiers</w:delText>
                </w:r>
              </w:del>
            </w:ins>
          </w:p>
        </w:tc>
        <w:tc>
          <w:tcPr>
            <w:tcW w:w="5943" w:type="dxa"/>
            <w:tcBorders>
              <w:top w:val="single" w:sz="2" w:space="0" w:color="auto"/>
              <w:left w:val="single" w:sz="2" w:space="0" w:color="auto"/>
              <w:bottom w:val="single" w:sz="2" w:space="0" w:color="auto"/>
              <w:right w:val="single" w:sz="2" w:space="0" w:color="auto"/>
            </w:tcBorders>
          </w:tcPr>
          <w:p w14:paraId="41078B4F" w14:textId="3DAAA9B7" w:rsidR="000A1C9F" w:rsidRPr="00D8063B" w:rsidDel="0058054F" w:rsidRDefault="000A1C9F" w:rsidP="000A1C9F">
            <w:pPr>
              <w:pStyle w:val="NormalLeft"/>
              <w:rPr>
                <w:ins w:id="2571" w:author="Author"/>
                <w:del w:id="2572" w:author="Author"/>
                <w:lang w:val="en-GB"/>
              </w:rPr>
            </w:pPr>
            <w:ins w:id="2573" w:author="Author">
              <w:del w:id="2574" w:author="Author">
                <w:r w:rsidRPr="00D8063B" w:rsidDel="0058054F">
                  <w:rPr>
                    <w:lang w:val="en-GB"/>
                  </w:rPr>
                  <w:delText>Identify the Trade IDs used in the trade reports to trade repositories according to Regulation (EU) No 648/2012 of the European Parliament and of the Council on OTC derivatives, central counterparties and trade repositories.</w:delText>
                </w:r>
              </w:del>
            </w:ins>
          </w:p>
          <w:p w14:paraId="6636E690" w14:textId="74A5BD21" w:rsidR="006362D0" w:rsidRPr="00D8063B" w:rsidDel="0058054F" w:rsidRDefault="000A1C9F" w:rsidP="006362D0">
            <w:pPr>
              <w:pStyle w:val="NormalLeft"/>
              <w:rPr>
                <w:ins w:id="2575" w:author="Author"/>
                <w:del w:id="2576" w:author="Author"/>
                <w:lang w:val="en-GB"/>
              </w:rPr>
            </w:pPr>
            <w:ins w:id="2577" w:author="Author">
              <w:del w:id="2578" w:author="Author">
                <w:r w:rsidRPr="00D8063B" w:rsidDel="0058054F">
                  <w:rPr>
                    <w:lang w:val="en-GB"/>
                  </w:rPr>
                  <w:delText>As many Trade IDs as needed to build the position being reported should be reported in this item. The trade IDs shall be reported separated by commas.</w:delText>
                </w:r>
              </w:del>
            </w:ins>
          </w:p>
        </w:tc>
      </w:tr>
      <w:tr w:rsidR="005C1C1D" w:rsidRPr="00D8063B" w:rsidDel="0058054F" w14:paraId="399FDA8D" w14:textId="5802C4C0" w:rsidTr="00DA6BCB">
        <w:trPr>
          <w:del w:id="2579" w:author="Author"/>
        </w:trPr>
        <w:tc>
          <w:tcPr>
            <w:tcW w:w="1579" w:type="dxa"/>
            <w:tcBorders>
              <w:top w:val="single" w:sz="2" w:space="0" w:color="auto"/>
              <w:left w:val="single" w:sz="2" w:space="0" w:color="auto"/>
              <w:bottom w:val="single" w:sz="2" w:space="0" w:color="auto"/>
              <w:right w:val="single" w:sz="2" w:space="0" w:color="auto"/>
            </w:tcBorders>
          </w:tcPr>
          <w:p w14:paraId="156F7791" w14:textId="28360E80" w:rsidR="005C1C1D" w:rsidRPr="00D8063B" w:rsidDel="0058054F" w:rsidRDefault="005C1C1D" w:rsidP="00DA6BCB">
            <w:pPr>
              <w:pStyle w:val="NormalLeft"/>
              <w:rPr>
                <w:del w:id="2580" w:author="Author"/>
                <w:lang w:val="en-GB"/>
              </w:rPr>
            </w:pPr>
            <w:del w:id="2581" w:author="Author">
              <w:r w:rsidRPr="00D8063B" w:rsidDel="0058054F">
                <w:rPr>
                  <w:lang w:val="en-GB"/>
                </w:rPr>
                <w:delText>C0050</w:delText>
              </w:r>
            </w:del>
          </w:p>
        </w:tc>
        <w:tc>
          <w:tcPr>
            <w:tcW w:w="1764" w:type="dxa"/>
            <w:tcBorders>
              <w:top w:val="single" w:sz="2" w:space="0" w:color="auto"/>
              <w:left w:val="single" w:sz="2" w:space="0" w:color="auto"/>
              <w:bottom w:val="single" w:sz="2" w:space="0" w:color="auto"/>
              <w:right w:val="single" w:sz="2" w:space="0" w:color="auto"/>
            </w:tcBorders>
          </w:tcPr>
          <w:p w14:paraId="704AB54A" w14:textId="22DF0AD9" w:rsidR="005C1C1D" w:rsidRPr="00D8063B" w:rsidDel="0058054F" w:rsidRDefault="005C1C1D" w:rsidP="00DA6BCB">
            <w:pPr>
              <w:pStyle w:val="NormalLeft"/>
              <w:rPr>
                <w:del w:id="2582" w:author="Author"/>
                <w:lang w:val="en-GB"/>
              </w:rPr>
            </w:pPr>
            <w:del w:id="2583" w:author="Author">
              <w:r w:rsidRPr="00D8063B" w:rsidDel="0058054F">
                <w:rPr>
                  <w:lang w:val="en-GB"/>
                </w:rPr>
                <w:delText>Derivative ID Code type</w:delText>
              </w:r>
            </w:del>
          </w:p>
        </w:tc>
        <w:tc>
          <w:tcPr>
            <w:tcW w:w="5943" w:type="dxa"/>
            <w:tcBorders>
              <w:top w:val="single" w:sz="2" w:space="0" w:color="auto"/>
              <w:left w:val="single" w:sz="2" w:space="0" w:color="auto"/>
              <w:bottom w:val="single" w:sz="2" w:space="0" w:color="auto"/>
              <w:right w:val="single" w:sz="2" w:space="0" w:color="auto"/>
            </w:tcBorders>
          </w:tcPr>
          <w:p w14:paraId="7D19B9E3" w14:textId="0D0AD36C" w:rsidR="005C1C1D" w:rsidRPr="00D8063B" w:rsidDel="0058054F" w:rsidRDefault="005C1C1D" w:rsidP="00DA6BCB">
            <w:pPr>
              <w:pStyle w:val="NormalLeft"/>
              <w:rPr>
                <w:del w:id="2584" w:author="Author"/>
                <w:lang w:val="en-GB"/>
              </w:rPr>
            </w:pPr>
            <w:del w:id="2585" w:author="Author">
              <w:r w:rsidRPr="00D8063B" w:rsidDel="0058054F">
                <w:rPr>
                  <w:lang w:val="en-GB"/>
                </w:rPr>
                <w:delText>Type of ID Code used for the ‘Derivative ID Code’ item. One of the options in the following closed list shall be used:</w:delText>
              </w:r>
            </w:del>
          </w:p>
          <w:p w14:paraId="5EFD29C8" w14:textId="68AF234F" w:rsidR="005C1C1D" w:rsidRPr="00D8063B" w:rsidDel="0058054F" w:rsidRDefault="005C1C1D" w:rsidP="00DA6BCB">
            <w:pPr>
              <w:pStyle w:val="NormalLeft"/>
              <w:rPr>
                <w:del w:id="2586" w:author="Author"/>
                <w:lang w:val="en-GB"/>
              </w:rPr>
            </w:pPr>
            <w:del w:id="2587" w:author="Author">
              <w:r w:rsidRPr="00D8063B" w:rsidDel="0058054F">
                <w:rPr>
                  <w:lang w:val="en-GB"/>
                </w:rPr>
                <w:delText>1 — ISO/6166 for ISIN</w:delText>
              </w:r>
            </w:del>
          </w:p>
          <w:p w14:paraId="3138C249" w14:textId="3D55B3F9" w:rsidR="005C1C1D" w:rsidRPr="00D8063B" w:rsidDel="0058054F" w:rsidRDefault="005C1C1D" w:rsidP="00DA6BCB">
            <w:pPr>
              <w:pStyle w:val="NormalLeft"/>
              <w:rPr>
                <w:del w:id="2588" w:author="Author"/>
                <w:lang w:val="en-GB"/>
              </w:rPr>
            </w:pPr>
            <w:del w:id="2589" w:author="Author">
              <w:r w:rsidRPr="00D8063B" w:rsidDel="0058054F">
                <w:rPr>
                  <w:lang w:val="en-GB"/>
                </w:rPr>
                <w:delText>2 — CUSIP (The Committee on Uniform Securities Identification Procedures number assigned by the CUSIP Service Bureau for U.S. and Canadian companies)</w:delText>
              </w:r>
            </w:del>
          </w:p>
          <w:p w14:paraId="6982422F" w14:textId="410010D1" w:rsidR="005C1C1D" w:rsidRPr="00D8063B" w:rsidDel="0058054F" w:rsidRDefault="005C1C1D" w:rsidP="00DA6BCB">
            <w:pPr>
              <w:pStyle w:val="NormalLeft"/>
              <w:rPr>
                <w:del w:id="2590" w:author="Author"/>
                <w:lang w:val="en-GB"/>
              </w:rPr>
            </w:pPr>
            <w:del w:id="2591" w:author="Author">
              <w:r w:rsidRPr="00D8063B" w:rsidDel="0058054F">
                <w:rPr>
                  <w:lang w:val="en-GB"/>
                </w:rPr>
                <w:delText>3 — SEDOL (Stock Exchange Daily Official List for the London Stock Exchange)</w:delText>
              </w:r>
            </w:del>
          </w:p>
          <w:p w14:paraId="4531F2D8" w14:textId="0CE78637" w:rsidR="005C1C1D" w:rsidRPr="00D8063B" w:rsidDel="0058054F" w:rsidRDefault="005C1C1D" w:rsidP="00DA6BCB">
            <w:pPr>
              <w:pStyle w:val="NormalLeft"/>
              <w:rPr>
                <w:del w:id="2592" w:author="Author"/>
                <w:lang w:val="en-GB"/>
              </w:rPr>
            </w:pPr>
            <w:del w:id="2593" w:author="Author">
              <w:r w:rsidRPr="00D8063B" w:rsidDel="0058054F">
                <w:rPr>
                  <w:lang w:val="en-GB"/>
                </w:rPr>
                <w:delText>4 — WKN (Wertpapier Kenn–Nummer, the alphanumeric German identification number)</w:delText>
              </w:r>
            </w:del>
          </w:p>
          <w:p w14:paraId="283E2648" w14:textId="18A8EC7F" w:rsidR="005C1C1D" w:rsidRPr="00D8063B" w:rsidDel="0058054F" w:rsidRDefault="005C1C1D" w:rsidP="00DA6BCB">
            <w:pPr>
              <w:pStyle w:val="NormalLeft"/>
              <w:rPr>
                <w:del w:id="2594" w:author="Author"/>
                <w:lang w:val="en-GB"/>
              </w:rPr>
            </w:pPr>
            <w:del w:id="2595" w:author="Author">
              <w:r w:rsidRPr="00D8063B" w:rsidDel="0058054F">
                <w:rPr>
                  <w:lang w:val="en-GB"/>
                </w:rPr>
                <w:delText>5 — Bloomberg Ticker (Bloomberg letters code that identify a company's securities)</w:delText>
              </w:r>
            </w:del>
          </w:p>
          <w:p w14:paraId="734F5B84" w14:textId="23857CA2" w:rsidR="005C1C1D" w:rsidRPr="00D8063B" w:rsidDel="0058054F" w:rsidRDefault="005C1C1D" w:rsidP="00DA6BCB">
            <w:pPr>
              <w:pStyle w:val="NormalLeft"/>
              <w:rPr>
                <w:del w:id="2596" w:author="Author"/>
                <w:lang w:val="en-GB"/>
              </w:rPr>
            </w:pPr>
          </w:p>
          <w:p w14:paraId="4676BC1B" w14:textId="1C9B3741" w:rsidR="005C1C1D" w:rsidRPr="00D8063B" w:rsidDel="0058054F" w:rsidRDefault="005C1C1D" w:rsidP="00DA6BCB">
            <w:pPr>
              <w:pStyle w:val="NormalLeft"/>
              <w:rPr>
                <w:del w:id="2597" w:author="Author"/>
                <w:lang w:val="en-GB"/>
              </w:rPr>
            </w:pPr>
            <w:del w:id="2598" w:author="Author">
              <w:r w:rsidRPr="00D8063B" w:rsidDel="0058054F">
                <w:rPr>
                  <w:lang w:val="en-GB"/>
                </w:rPr>
                <w:delText>6 — BBGID (The Bloomberg Global ID)</w:delText>
              </w:r>
            </w:del>
          </w:p>
          <w:p w14:paraId="541B3A0A" w14:textId="603F5FF4" w:rsidR="005C1C1D" w:rsidRPr="00D8063B" w:rsidDel="0058054F" w:rsidRDefault="005C1C1D" w:rsidP="00DA6BCB">
            <w:pPr>
              <w:pStyle w:val="NormalLeft"/>
              <w:rPr>
                <w:del w:id="2599" w:author="Author"/>
                <w:lang w:val="en-GB"/>
              </w:rPr>
            </w:pPr>
            <w:del w:id="2600" w:author="Author">
              <w:r w:rsidRPr="00D8063B" w:rsidDel="0058054F">
                <w:rPr>
                  <w:lang w:val="en-GB"/>
                </w:rPr>
                <w:delText>7 — Reuters RIC (Reuters instrument code)</w:delText>
              </w:r>
            </w:del>
          </w:p>
          <w:p w14:paraId="338E707E" w14:textId="0FB30257" w:rsidR="005C1C1D" w:rsidRPr="00D8063B" w:rsidDel="0058054F" w:rsidRDefault="005C1C1D" w:rsidP="00DA6BCB">
            <w:pPr>
              <w:pStyle w:val="NormalLeft"/>
              <w:rPr>
                <w:del w:id="2601" w:author="Author"/>
                <w:lang w:val="en-GB"/>
              </w:rPr>
            </w:pPr>
            <w:del w:id="2602" w:author="Author">
              <w:r w:rsidRPr="00D8063B" w:rsidDel="0058054F">
                <w:rPr>
                  <w:lang w:val="en-GB"/>
                </w:rPr>
                <w:delText>8 — FIGI (Financial Instrument Global Identifier)</w:delText>
              </w:r>
            </w:del>
          </w:p>
          <w:p w14:paraId="7A7E69F6" w14:textId="3EBABB18" w:rsidR="005C1C1D" w:rsidRPr="00D8063B" w:rsidDel="0058054F" w:rsidRDefault="005C1C1D" w:rsidP="00DA6BCB">
            <w:pPr>
              <w:pStyle w:val="NormalLeft"/>
              <w:rPr>
                <w:del w:id="2603" w:author="Author"/>
                <w:lang w:val="en-GB"/>
              </w:rPr>
            </w:pPr>
            <w:del w:id="2604" w:author="Author">
              <w:r w:rsidRPr="00D8063B" w:rsidDel="0058054F">
                <w:rPr>
                  <w:lang w:val="en-GB"/>
                </w:rPr>
                <w:delText>9 — Other code by members of the Association of National Numbering Agencies</w:delText>
              </w:r>
            </w:del>
          </w:p>
          <w:p w14:paraId="5EB3FA8D" w14:textId="0462A93A" w:rsidR="005C1C1D" w:rsidRPr="00D8063B" w:rsidDel="0058054F" w:rsidRDefault="005C1C1D" w:rsidP="00DA6BCB">
            <w:pPr>
              <w:pStyle w:val="NormalLeft"/>
              <w:rPr>
                <w:del w:id="2605" w:author="Author"/>
                <w:lang w:val="en-GB"/>
              </w:rPr>
            </w:pPr>
            <w:del w:id="2606" w:author="Author">
              <w:r w:rsidRPr="00D8063B" w:rsidDel="0058054F">
                <w:rPr>
                  <w:lang w:val="en-GB"/>
                </w:rPr>
                <w:delText>99 — Code attributed by the undertaking</w:delText>
              </w:r>
            </w:del>
          </w:p>
        </w:tc>
      </w:tr>
      <w:tr w:rsidR="005C1C1D" w:rsidRPr="00D8063B" w:rsidDel="0058054F" w14:paraId="73E4D3C5" w14:textId="76D18638" w:rsidTr="00DA6BCB">
        <w:trPr>
          <w:del w:id="2607" w:author="Author"/>
        </w:trPr>
        <w:tc>
          <w:tcPr>
            <w:tcW w:w="1579" w:type="dxa"/>
            <w:tcBorders>
              <w:top w:val="single" w:sz="2" w:space="0" w:color="auto"/>
              <w:left w:val="single" w:sz="2" w:space="0" w:color="auto"/>
              <w:bottom w:val="single" w:sz="2" w:space="0" w:color="auto"/>
              <w:right w:val="single" w:sz="2" w:space="0" w:color="auto"/>
            </w:tcBorders>
          </w:tcPr>
          <w:p w14:paraId="44901935" w14:textId="08AAAECC" w:rsidR="005C1C1D" w:rsidRPr="00D8063B" w:rsidDel="0058054F" w:rsidRDefault="005C1C1D" w:rsidP="00DA6BCB">
            <w:pPr>
              <w:pStyle w:val="NormalLeft"/>
              <w:rPr>
                <w:del w:id="2608" w:author="Author"/>
                <w:lang w:val="en-GB"/>
              </w:rPr>
            </w:pPr>
            <w:del w:id="2609" w:author="Author">
              <w:r w:rsidRPr="00D8063B" w:rsidDel="0058054F">
                <w:rPr>
                  <w:lang w:val="en-GB"/>
                </w:rPr>
                <w:delText>C0060</w:delText>
              </w:r>
            </w:del>
          </w:p>
        </w:tc>
        <w:tc>
          <w:tcPr>
            <w:tcW w:w="1764" w:type="dxa"/>
            <w:tcBorders>
              <w:top w:val="single" w:sz="2" w:space="0" w:color="auto"/>
              <w:left w:val="single" w:sz="2" w:space="0" w:color="auto"/>
              <w:bottom w:val="single" w:sz="2" w:space="0" w:color="auto"/>
              <w:right w:val="single" w:sz="2" w:space="0" w:color="auto"/>
            </w:tcBorders>
          </w:tcPr>
          <w:p w14:paraId="6723D2C1" w14:textId="08FF3641" w:rsidR="005C1C1D" w:rsidRPr="00D8063B" w:rsidDel="0058054F" w:rsidRDefault="005C1C1D" w:rsidP="00DA6BCB">
            <w:pPr>
              <w:pStyle w:val="NormalLeft"/>
              <w:rPr>
                <w:del w:id="2610" w:author="Author"/>
                <w:lang w:val="en-GB"/>
              </w:rPr>
            </w:pPr>
            <w:del w:id="2611" w:author="Author">
              <w:r w:rsidRPr="00D8063B" w:rsidDel="0058054F">
                <w:rPr>
                  <w:lang w:val="en-GB"/>
                </w:rPr>
                <w:delText>Portfolio</w:delText>
              </w:r>
            </w:del>
          </w:p>
        </w:tc>
        <w:tc>
          <w:tcPr>
            <w:tcW w:w="5943" w:type="dxa"/>
            <w:tcBorders>
              <w:top w:val="single" w:sz="2" w:space="0" w:color="auto"/>
              <w:left w:val="single" w:sz="2" w:space="0" w:color="auto"/>
              <w:bottom w:val="single" w:sz="2" w:space="0" w:color="auto"/>
              <w:right w:val="single" w:sz="2" w:space="0" w:color="auto"/>
            </w:tcBorders>
          </w:tcPr>
          <w:p w14:paraId="7AF04F10" w14:textId="587145CA" w:rsidR="00C023BD" w:rsidRPr="00D8063B" w:rsidDel="0058054F" w:rsidRDefault="005C1C1D" w:rsidP="00DA6BCB">
            <w:pPr>
              <w:pStyle w:val="NormalLeft"/>
              <w:rPr>
                <w:ins w:id="2612" w:author="Author"/>
                <w:del w:id="2613" w:author="Author"/>
                <w:lang w:val="en-GB"/>
              </w:rPr>
            </w:pPr>
            <w:del w:id="2614" w:author="Author">
              <w:r w:rsidRPr="00D8063B" w:rsidDel="0058054F">
                <w:rPr>
                  <w:lang w:val="en-GB"/>
                </w:rPr>
                <w:delText>Distinction between life, non–life, shareholder's funds, general (no split) and ring fenced</w:delText>
              </w:r>
            </w:del>
            <w:ins w:id="2615" w:author="Author">
              <w:del w:id="2616" w:author="Author">
                <w:r w:rsidR="00BC256E" w:rsidRPr="00D8063B" w:rsidDel="0058054F">
                  <w:rPr>
                    <w:lang w:val="en-GB"/>
                  </w:rPr>
                  <w:delText>ring-fenced</w:delText>
                </w:r>
              </w:del>
            </w:ins>
            <w:del w:id="2617" w:author="Author">
              <w:r w:rsidRPr="00D8063B" w:rsidDel="0058054F">
                <w:rPr>
                  <w:lang w:val="en-GB"/>
                </w:rPr>
                <w:delText xml:space="preserve"> funds. </w:delText>
              </w:r>
            </w:del>
          </w:p>
          <w:p w14:paraId="683EC3AF" w14:textId="2DD49398" w:rsidR="00C023BD" w:rsidRPr="00D8063B" w:rsidDel="0058054F" w:rsidRDefault="00C023BD" w:rsidP="00C023BD">
            <w:pPr>
              <w:pStyle w:val="NormalLeft"/>
              <w:rPr>
                <w:ins w:id="2618" w:author="Author"/>
                <w:del w:id="2619" w:author="Author"/>
                <w:color w:val="FF0000"/>
                <w:lang w:val="en-GB" w:eastAsia="en-US"/>
              </w:rPr>
            </w:pPr>
            <w:ins w:id="2620" w:author="Author">
              <w:del w:id="2621" w:author="Author">
                <w:r w:rsidRPr="00D8063B" w:rsidDel="0058054F">
                  <w:rPr>
                    <w:color w:val="FF0000"/>
                    <w:lang w:val="en-GB" w:eastAsia="en-US"/>
                  </w:rPr>
                  <w:delText>Underlying derivatives of life technical provisions should be assigned to life portfolio and underlying derivatives of non-life technical provisions should be assigned to non-life portfolio (by applying the available most precise split).</w:delText>
                </w:r>
              </w:del>
            </w:ins>
          </w:p>
          <w:p w14:paraId="64592169" w14:textId="59BF7FD8" w:rsidR="005C1C1D" w:rsidRPr="00D8063B" w:rsidDel="0058054F" w:rsidRDefault="005C1C1D" w:rsidP="00DA6BCB">
            <w:pPr>
              <w:pStyle w:val="NormalLeft"/>
              <w:rPr>
                <w:del w:id="2622" w:author="Author"/>
                <w:lang w:val="en-GB"/>
              </w:rPr>
            </w:pPr>
            <w:del w:id="2623" w:author="Author">
              <w:r w:rsidRPr="00D8063B" w:rsidDel="0058054F">
                <w:rPr>
                  <w:lang w:val="en-GB"/>
                </w:rPr>
                <w:delText>One of the options in the following closed list shall be used:</w:delText>
              </w:r>
            </w:del>
          </w:p>
          <w:p w14:paraId="4A63972E" w14:textId="4D40D159" w:rsidR="005C1C1D" w:rsidRPr="00D8063B" w:rsidDel="0058054F" w:rsidRDefault="005C1C1D" w:rsidP="00DA6BCB">
            <w:pPr>
              <w:pStyle w:val="NormalLeft"/>
              <w:rPr>
                <w:del w:id="2624" w:author="Author"/>
                <w:lang w:val="en-GB"/>
              </w:rPr>
            </w:pPr>
            <w:del w:id="2625" w:author="Author">
              <w:r w:rsidRPr="00D8063B" w:rsidDel="0058054F">
                <w:rPr>
                  <w:lang w:val="en-GB"/>
                </w:rPr>
                <w:delText>1 — Life</w:delText>
              </w:r>
            </w:del>
          </w:p>
          <w:p w14:paraId="69AB97F9" w14:textId="4A3DD7C2" w:rsidR="005C1C1D" w:rsidRPr="00D8063B" w:rsidDel="0058054F" w:rsidRDefault="005C1C1D" w:rsidP="00DA6BCB">
            <w:pPr>
              <w:pStyle w:val="NormalLeft"/>
              <w:rPr>
                <w:del w:id="2626" w:author="Author"/>
                <w:lang w:val="en-GB"/>
              </w:rPr>
            </w:pPr>
            <w:del w:id="2627" w:author="Author">
              <w:r w:rsidRPr="00D8063B" w:rsidDel="0058054F">
                <w:rPr>
                  <w:lang w:val="en-GB"/>
                </w:rPr>
                <w:delText>2 — Non–life</w:delText>
              </w:r>
            </w:del>
          </w:p>
          <w:p w14:paraId="76F22A9B" w14:textId="0B9957A3" w:rsidR="005C1C1D" w:rsidRPr="00D8063B" w:rsidDel="0058054F" w:rsidRDefault="005C1C1D" w:rsidP="00DA6BCB">
            <w:pPr>
              <w:pStyle w:val="NormalLeft"/>
              <w:rPr>
                <w:del w:id="2628" w:author="Author"/>
                <w:lang w:val="en-GB"/>
              </w:rPr>
            </w:pPr>
            <w:del w:id="2629" w:author="Author">
              <w:r w:rsidRPr="00D8063B" w:rsidDel="0058054F">
                <w:rPr>
                  <w:lang w:val="en-GB"/>
                </w:rPr>
                <w:delText>3 — Ring fenced funds</w:delText>
              </w:r>
            </w:del>
          </w:p>
          <w:p w14:paraId="435985E1" w14:textId="371DA348" w:rsidR="005C1C1D" w:rsidRPr="00D8063B" w:rsidDel="0058054F" w:rsidRDefault="005C1C1D" w:rsidP="00DA6BCB">
            <w:pPr>
              <w:pStyle w:val="NormalLeft"/>
              <w:rPr>
                <w:del w:id="2630" w:author="Author"/>
                <w:lang w:val="en-GB"/>
              </w:rPr>
            </w:pPr>
            <w:del w:id="2631" w:author="Author">
              <w:r w:rsidRPr="00D8063B" w:rsidDel="0058054F">
                <w:rPr>
                  <w:lang w:val="en-GB"/>
                </w:rPr>
                <w:delText>4 — Other internal fund</w:delText>
              </w:r>
            </w:del>
          </w:p>
          <w:p w14:paraId="5C71CF18" w14:textId="35CBA606" w:rsidR="005C1C1D" w:rsidRPr="00D8063B" w:rsidDel="0058054F" w:rsidRDefault="005C1C1D" w:rsidP="00DA6BCB">
            <w:pPr>
              <w:pStyle w:val="NormalLeft"/>
              <w:rPr>
                <w:del w:id="2632" w:author="Author"/>
                <w:lang w:val="en-GB"/>
              </w:rPr>
            </w:pPr>
            <w:del w:id="2633" w:author="Author">
              <w:r w:rsidRPr="00D8063B" w:rsidDel="0058054F">
                <w:rPr>
                  <w:lang w:val="en-GB"/>
                </w:rPr>
                <w:delText>5 — Shareholders' funds</w:delText>
              </w:r>
            </w:del>
          </w:p>
          <w:p w14:paraId="1522BB11" w14:textId="65F4D60B" w:rsidR="005C1C1D" w:rsidRPr="00D8063B" w:rsidDel="0058054F" w:rsidRDefault="005C1C1D" w:rsidP="00DA6BCB">
            <w:pPr>
              <w:pStyle w:val="NormalLeft"/>
              <w:rPr>
                <w:del w:id="2634" w:author="Author"/>
                <w:lang w:val="en-GB"/>
              </w:rPr>
            </w:pPr>
            <w:del w:id="2635" w:author="Author">
              <w:r w:rsidRPr="00D8063B" w:rsidDel="0058054F">
                <w:rPr>
                  <w:lang w:val="en-GB"/>
                </w:rPr>
                <w:delText>6 — General</w:delText>
              </w:r>
            </w:del>
          </w:p>
          <w:p w14:paraId="706F2B80" w14:textId="70EAB292" w:rsidR="005C1C1D" w:rsidRPr="00D8063B" w:rsidDel="0058054F" w:rsidRDefault="005C1C1D" w:rsidP="00DA6BCB">
            <w:pPr>
              <w:pStyle w:val="NormalLeft"/>
              <w:rPr>
                <w:del w:id="2636" w:author="Author"/>
                <w:lang w:val="en-GB"/>
              </w:rPr>
            </w:pPr>
            <w:del w:id="2637" w:author="Author">
              <w:r w:rsidRPr="00D8063B" w:rsidDel="0058054F">
                <w:rPr>
                  <w:lang w:val="en-GB"/>
                </w:rPr>
                <w:delText xml:space="preserve">The split is not mandatory, </w:delText>
              </w:r>
            </w:del>
            <w:ins w:id="2638" w:author="Author">
              <w:del w:id="2639" w:author="Author">
                <w:r w:rsidR="00C023BD" w:rsidRPr="00D8063B" w:rsidDel="0058054F">
                  <w:rPr>
                    <w:color w:val="FF0000"/>
                    <w:lang w:val="en-GB" w:eastAsia="en-US"/>
                  </w:rPr>
                  <w:delText>unless otherwise required by the national supervisory authority,</w:delText>
                </w:r>
                <w:r w:rsidR="00C023BD" w:rsidRPr="00D8063B" w:rsidDel="0058054F">
                  <w:rPr>
                    <w:lang w:val="en-GB"/>
                  </w:rPr>
                  <w:delText xml:space="preserve"> </w:delText>
                </w:r>
              </w:del>
            </w:ins>
            <w:del w:id="2640" w:author="Author">
              <w:r w:rsidRPr="00D8063B" w:rsidDel="0058054F">
                <w:rPr>
                  <w:lang w:val="en-GB"/>
                </w:rPr>
                <w:delText>except for identifying ring fenced funds, but shall be reported if the undertaking uses it internally. When an undertaking does not apply a split ‘general’ shall be used.</w:delText>
              </w:r>
            </w:del>
          </w:p>
        </w:tc>
      </w:tr>
      <w:tr w:rsidR="005C1C1D" w:rsidRPr="00D8063B" w:rsidDel="0058054F" w14:paraId="1F3E1046" w14:textId="72C4A7C8" w:rsidTr="00DA6BCB">
        <w:trPr>
          <w:del w:id="2641" w:author="Author"/>
        </w:trPr>
        <w:tc>
          <w:tcPr>
            <w:tcW w:w="1579" w:type="dxa"/>
            <w:tcBorders>
              <w:top w:val="single" w:sz="2" w:space="0" w:color="auto"/>
              <w:left w:val="single" w:sz="2" w:space="0" w:color="auto"/>
              <w:bottom w:val="single" w:sz="2" w:space="0" w:color="auto"/>
              <w:right w:val="single" w:sz="2" w:space="0" w:color="auto"/>
            </w:tcBorders>
          </w:tcPr>
          <w:p w14:paraId="2C9D1997" w14:textId="10FBEFF5" w:rsidR="005C1C1D" w:rsidRPr="00D8063B" w:rsidDel="0058054F" w:rsidRDefault="005C1C1D" w:rsidP="00DA6BCB">
            <w:pPr>
              <w:pStyle w:val="NormalLeft"/>
              <w:rPr>
                <w:del w:id="2642" w:author="Author"/>
                <w:lang w:val="en-GB"/>
              </w:rPr>
            </w:pPr>
            <w:del w:id="2643" w:author="Author">
              <w:r w:rsidRPr="00D8063B" w:rsidDel="0058054F">
                <w:rPr>
                  <w:lang w:val="en-GB"/>
                </w:rPr>
                <w:delText>C0070</w:delText>
              </w:r>
            </w:del>
          </w:p>
        </w:tc>
        <w:tc>
          <w:tcPr>
            <w:tcW w:w="1764" w:type="dxa"/>
            <w:tcBorders>
              <w:top w:val="single" w:sz="2" w:space="0" w:color="auto"/>
              <w:left w:val="single" w:sz="2" w:space="0" w:color="auto"/>
              <w:bottom w:val="single" w:sz="2" w:space="0" w:color="auto"/>
              <w:right w:val="single" w:sz="2" w:space="0" w:color="auto"/>
            </w:tcBorders>
          </w:tcPr>
          <w:p w14:paraId="21EB746C" w14:textId="795AFA7B" w:rsidR="005C1C1D" w:rsidRPr="00D8063B" w:rsidDel="0058054F" w:rsidRDefault="005C1C1D" w:rsidP="00DA6BCB">
            <w:pPr>
              <w:pStyle w:val="NormalLeft"/>
              <w:rPr>
                <w:del w:id="2644" w:author="Author"/>
                <w:lang w:val="en-GB"/>
              </w:rPr>
            </w:pPr>
            <w:del w:id="2645" w:author="Author">
              <w:r w:rsidRPr="00D8063B" w:rsidDel="0058054F">
                <w:rPr>
                  <w:lang w:val="en-GB"/>
                </w:rPr>
                <w:delText>Fund number</w:delText>
              </w:r>
            </w:del>
          </w:p>
        </w:tc>
        <w:tc>
          <w:tcPr>
            <w:tcW w:w="5943" w:type="dxa"/>
            <w:tcBorders>
              <w:top w:val="single" w:sz="2" w:space="0" w:color="auto"/>
              <w:left w:val="single" w:sz="2" w:space="0" w:color="auto"/>
              <w:bottom w:val="single" w:sz="2" w:space="0" w:color="auto"/>
              <w:right w:val="single" w:sz="2" w:space="0" w:color="auto"/>
            </w:tcBorders>
          </w:tcPr>
          <w:p w14:paraId="60DE2069" w14:textId="3DCF4B18" w:rsidR="005C1C1D" w:rsidRPr="00D8063B" w:rsidDel="0058054F" w:rsidRDefault="005C1C1D" w:rsidP="00DA6BCB">
            <w:pPr>
              <w:pStyle w:val="NormalLeft"/>
              <w:rPr>
                <w:del w:id="2646" w:author="Author"/>
                <w:lang w:val="en-GB"/>
              </w:rPr>
            </w:pPr>
            <w:del w:id="2647" w:author="Author">
              <w:r w:rsidRPr="00D8063B" w:rsidDel="0058054F">
                <w:rPr>
                  <w:lang w:val="en-GB"/>
                </w:rPr>
                <w:delText>Applicable to derivatives held in ring fenced funds or other internal funds (defined according to national markets)</w:delText>
              </w:r>
            </w:del>
            <w:ins w:id="2648" w:author="Author">
              <w:del w:id="2649" w:author="Author">
                <w:r w:rsidR="00C023BD" w:rsidRPr="00D8063B" w:rsidDel="0058054F">
                  <w:rPr>
                    <w:lang w:val="en-GB"/>
                  </w:rPr>
                  <w:delText xml:space="preserve"> defined according to national markets, in particular regarding funds (asset portfolios) supporting life products</w:delText>
                </w:r>
              </w:del>
            </w:ins>
            <w:del w:id="2650" w:author="Author">
              <w:r w:rsidRPr="00D8063B" w:rsidDel="0058054F">
                <w:rPr>
                  <w:lang w:val="en-GB"/>
                </w:rPr>
                <w:delText>.</w:delText>
              </w:r>
            </w:del>
          </w:p>
          <w:p w14:paraId="448E396E" w14:textId="26C1C58E" w:rsidR="005C1C1D" w:rsidRPr="00D8063B" w:rsidDel="0058054F" w:rsidRDefault="005C1C1D" w:rsidP="00DA6BCB">
            <w:pPr>
              <w:pStyle w:val="NormalLeft"/>
              <w:rPr>
                <w:del w:id="2651" w:author="Author"/>
                <w:lang w:val="en-GB"/>
              </w:rPr>
            </w:pPr>
            <w:del w:id="2652" w:author="Author">
              <w:r w:rsidRPr="00D8063B" w:rsidDel="0058054F">
                <w:rPr>
                  <w:lang w:val="en-GB"/>
                </w:rPr>
                <w:delText>Number which is attributed by the undertaking, corresponding to the unique number</w:delText>
              </w:r>
            </w:del>
            <w:ins w:id="2653" w:author="Author">
              <w:del w:id="2654" w:author="Author">
                <w:r w:rsidR="006362D0" w:rsidRPr="00D8063B" w:rsidDel="0058054F">
                  <w:rPr>
                    <w:lang w:val="en-GB"/>
                  </w:rPr>
                  <w:delText xml:space="preserve"> or code</w:delText>
                </w:r>
                <w:r w:rsidRPr="00D8063B" w:rsidDel="0058054F">
                  <w:rPr>
                    <w:lang w:val="en-GB"/>
                  </w:rPr>
                  <w:delText xml:space="preserve"> </w:delText>
                </w:r>
              </w:del>
            </w:ins>
            <w:del w:id="2655" w:author="Author">
              <w:r w:rsidRPr="00D8063B" w:rsidDel="0058054F">
                <w:rPr>
                  <w:lang w:val="en-GB"/>
                </w:rPr>
                <w:delText xml:space="preserve">assigned to each fund. This number </w:delText>
              </w:r>
            </w:del>
            <w:ins w:id="2656" w:author="Author">
              <w:del w:id="2657" w:author="Author">
                <w:r w:rsidR="006362D0" w:rsidRPr="00D8063B" w:rsidDel="0058054F">
                  <w:rPr>
                    <w:lang w:val="en-GB"/>
                  </w:rPr>
                  <w:delText xml:space="preserve">or code </w:delText>
                </w:r>
              </w:del>
            </w:ins>
            <w:del w:id="2658" w:author="Author">
              <w:r w:rsidRPr="00D8063B" w:rsidDel="0058054F">
                <w:rPr>
                  <w:lang w:val="en-GB"/>
                </w:rPr>
                <w:delText>has to be consistent over time and shall be used to identify the</w:delText>
              </w:r>
            </w:del>
            <w:ins w:id="2659" w:author="Author">
              <w:del w:id="2660" w:author="Author">
                <w:r w:rsidR="00C023BD" w:rsidRPr="00D8063B" w:rsidDel="0058054F">
                  <w:rPr>
                    <w:lang w:val="en-GB"/>
                  </w:rPr>
                  <w:delText xml:space="preserve"> same</w:delText>
                </w:r>
              </w:del>
            </w:ins>
            <w:del w:id="2661" w:author="Author">
              <w:r w:rsidRPr="00D8063B" w:rsidDel="0058054F">
                <w:rPr>
                  <w:lang w:val="en-GB"/>
                </w:rPr>
                <w:delText xml:space="preserve"> funds in other templates</w:delText>
              </w:r>
            </w:del>
            <w:ins w:id="2662" w:author="Author">
              <w:del w:id="2663" w:author="Author">
                <w:r w:rsidR="00C023BD" w:rsidRPr="00D8063B" w:rsidDel="0058054F">
                  <w:rPr>
                    <w:lang w:val="en-GB"/>
                  </w:rPr>
                  <w:delText xml:space="preserve"> (e.g. in S.06.02)</w:delText>
                </w:r>
              </w:del>
            </w:ins>
            <w:del w:id="2664" w:author="Author">
              <w:r w:rsidRPr="00D8063B" w:rsidDel="0058054F">
                <w:rPr>
                  <w:lang w:val="en-GB"/>
                </w:rPr>
                <w:delText>. It shall not be re–used for a different fund.</w:delText>
              </w:r>
            </w:del>
          </w:p>
        </w:tc>
      </w:tr>
      <w:tr w:rsidR="005C1C1D" w:rsidRPr="00D8063B" w:rsidDel="0058054F" w14:paraId="3314719E" w14:textId="7AF30609" w:rsidTr="00DA6BCB">
        <w:trPr>
          <w:del w:id="2665" w:author="Author"/>
        </w:trPr>
        <w:tc>
          <w:tcPr>
            <w:tcW w:w="1579" w:type="dxa"/>
            <w:tcBorders>
              <w:top w:val="single" w:sz="2" w:space="0" w:color="auto"/>
              <w:left w:val="single" w:sz="2" w:space="0" w:color="auto"/>
              <w:bottom w:val="single" w:sz="2" w:space="0" w:color="auto"/>
              <w:right w:val="single" w:sz="2" w:space="0" w:color="auto"/>
            </w:tcBorders>
          </w:tcPr>
          <w:p w14:paraId="2B0302B5" w14:textId="3F4360FB" w:rsidR="005C1C1D" w:rsidRPr="00D8063B" w:rsidDel="0058054F" w:rsidRDefault="005C1C1D" w:rsidP="00DA6BCB">
            <w:pPr>
              <w:pStyle w:val="NormalLeft"/>
              <w:rPr>
                <w:del w:id="2666" w:author="Author"/>
                <w:lang w:val="en-GB"/>
              </w:rPr>
            </w:pPr>
            <w:del w:id="2667" w:author="Author">
              <w:r w:rsidRPr="00D8063B" w:rsidDel="0058054F">
                <w:rPr>
                  <w:lang w:val="en-GB"/>
                </w:rPr>
                <w:delText>C0080</w:delText>
              </w:r>
            </w:del>
          </w:p>
        </w:tc>
        <w:tc>
          <w:tcPr>
            <w:tcW w:w="1764" w:type="dxa"/>
            <w:tcBorders>
              <w:top w:val="single" w:sz="2" w:space="0" w:color="auto"/>
              <w:left w:val="single" w:sz="2" w:space="0" w:color="auto"/>
              <w:bottom w:val="single" w:sz="2" w:space="0" w:color="auto"/>
              <w:right w:val="single" w:sz="2" w:space="0" w:color="auto"/>
            </w:tcBorders>
          </w:tcPr>
          <w:p w14:paraId="2D8B92DA" w14:textId="059F3E2A" w:rsidR="005C1C1D" w:rsidRPr="00D8063B" w:rsidDel="0058054F" w:rsidRDefault="005C1C1D" w:rsidP="00DA6BCB">
            <w:pPr>
              <w:pStyle w:val="NormalLeft"/>
              <w:rPr>
                <w:del w:id="2668" w:author="Author"/>
                <w:lang w:val="en-GB"/>
              </w:rPr>
            </w:pPr>
            <w:del w:id="2669" w:author="Author">
              <w:r w:rsidRPr="00D8063B" w:rsidDel="0058054F">
                <w:rPr>
                  <w:lang w:val="en-GB"/>
                </w:rPr>
                <w:delText>Derivatives held in unit linked and index linked contracts</w:delText>
              </w:r>
            </w:del>
          </w:p>
        </w:tc>
        <w:tc>
          <w:tcPr>
            <w:tcW w:w="5943" w:type="dxa"/>
            <w:tcBorders>
              <w:top w:val="single" w:sz="2" w:space="0" w:color="auto"/>
              <w:left w:val="single" w:sz="2" w:space="0" w:color="auto"/>
              <w:bottom w:val="single" w:sz="2" w:space="0" w:color="auto"/>
              <w:right w:val="single" w:sz="2" w:space="0" w:color="auto"/>
            </w:tcBorders>
          </w:tcPr>
          <w:p w14:paraId="5E8D7868" w14:textId="7E6BBF28" w:rsidR="005C1C1D" w:rsidRPr="00D8063B" w:rsidDel="0058054F" w:rsidRDefault="005C1C1D" w:rsidP="00DA6BCB">
            <w:pPr>
              <w:pStyle w:val="NormalLeft"/>
              <w:rPr>
                <w:del w:id="2670" w:author="Author"/>
                <w:lang w:val="en-GB"/>
              </w:rPr>
            </w:pPr>
            <w:del w:id="2671" w:author="Author">
              <w:r w:rsidRPr="00D8063B" w:rsidDel="0058054F">
                <w:rPr>
                  <w:lang w:val="en-GB"/>
                </w:rPr>
                <w:delText>Identify the derivatives that are held by unit linked and index linked contracts. One of the options in the following closed list shall be used:</w:delText>
              </w:r>
            </w:del>
          </w:p>
          <w:p w14:paraId="745104FF" w14:textId="5AB5606A" w:rsidR="005C1C1D" w:rsidRPr="00D8063B" w:rsidDel="0058054F" w:rsidRDefault="005C1C1D" w:rsidP="00DA6BCB">
            <w:pPr>
              <w:pStyle w:val="NormalLeft"/>
              <w:rPr>
                <w:del w:id="2672" w:author="Author"/>
                <w:lang w:val="en-GB"/>
              </w:rPr>
            </w:pPr>
            <w:del w:id="2673" w:author="Author">
              <w:r w:rsidRPr="00D8063B" w:rsidDel="0058054F">
                <w:rPr>
                  <w:lang w:val="en-GB"/>
                </w:rPr>
                <w:delText>1 — Unit–linked or index–linked</w:delText>
              </w:r>
            </w:del>
          </w:p>
          <w:p w14:paraId="633994F5" w14:textId="7A8C7F0D" w:rsidR="005C1C1D" w:rsidRPr="00D8063B" w:rsidDel="0058054F" w:rsidRDefault="005C1C1D" w:rsidP="00DA6BCB">
            <w:pPr>
              <w:pStyle w:val="NormalLeft"/>
              <w:rPr>
                <w:del w:id="2674" w:author="Author"/>
                <w:lang w:val="en-GB"/>
              </w:rPr>
            </w:pPr>
            <w:del w:id="2675" w:author="Author">
              <w:r w:rsidRPr="00D8063B" w:rsidDel="0058054F">
                <w:rPr>
                  <w:lang w:val="en-GB"/>
                </w:rPr>
                <w:delText>2 — Neither unit–linked nor index–linked</w:delText>
              </w:r>
            </w:del>
          </w:p>
        </w:tc>
      </w:tr>
      <w:tr w:rsidR="005C1C1D" w:rsidRPr="00D8063B" w:rsidDel="0058054F" w14:paraId="33862DBF" w14:textId="71BF1000" w:rsidTr="00DA6BCB">
        <w:trPr>
          <w:del w:id="2676" w:author="Author"/>
        </w:trPr>
        <w:tc>
          <w:tcPr>
            <w:tcW w:w="1579" w:type="dxa"/>
            <w:tcBorders>
              <w:top w:val="single" w:sz="2" w:space="0" w:color="auto"/>
              <w:left w:val="single" w:sz="2" w:space="0" w:color="auto"/>
              <w:bottom w:val="single" w:sz="2" w:space="0" w:color="auto"/>
              <w:right w:val="single" w:sz="2" w:space="0" w:color="auto"/>
            </w:tcBorders>
          </w:tcPr>
          <w:p w14:paraId="3257827B" w14:textId="0066EC16" w:rsidR="005C1C1D" w:rsidRPr="00D8063B" w:rsidDel="0058054F" w:rsidRDefault="005C1C1D" w:rsidP="00DA6BCB">
            <w:pPr>
              <w:pStyle w:val="NormalLeft"/>
              <w:rPr>
                <w:del w:id="2677" w:author="Author"/>
                <w:lang w:val="en-GB"/>
              </w:rPr>
            </w:pPr>
            <w:del w:id="2678" w:author="Author">
              <w:r w:rsidRPr="00D8063B" w:rsidDel="0058054F">
                <w:rPr>
                  <w:lang w:val="en-GB"/>
                </w:rPr>
                <w:delText>C0090</w:delText>
              </w:r>
            </w:del>
          </w:p>
        </w:tc>
        <w:tc>
          <w:tcPr>
            <w:tcW w:w="1764" w:type="dxa"/>
            <w:tcBorders>
              <w:top w:val="single" w:sz="2" w:space="0" w:color="auto"/>
              <w:left w:val="single" w:sz="2" w:space="0" w:color="auto"/>
              <w:bottom w:val="single" w:sz="2" w:space="0" w:color="auto"/>
              <w:right w:val="single" w:sz="2" w:space="0" w:color="auto"/>
            </w:tcBorders>
          </w:tcPr>
          <w:p w14:paraId="6235787B" w14:textId="2F1BF00E" w:rsidR="005C1C1D" w:rsidRPr="00D8063B" w:rsidDel="0058054F" w:rsidRDefault="005C1C1D" w:rsidP="00DA6BCB">
            <w:pPr>
              <w:pStyle w:val="NormalLeft"/>
              <w:rPr>
                <w:del w:id="2679" w:author="Author"/>
                <w:lang w:val="en-GB"/>
              </w:rPr>
            </w:pPr>
            <w:del w:id="2680" w:author="Author">
              <w:r w:rsidRPr="00D8063B" w:rsidDel="0058054F">
                <w:rPr>
                  <w:lang w:val="en-GB"/>
                </w:rPr>
                <w:delText>Instrument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385BF1AF" w14:textId="20ABE5EE" w:rsidR="005C1C1D" w:rsidRPr="00D8063B" w:rsidDel="0058054F" w:rsidRDefault="005C1C1D" w:rsidP="00DA6BCB">
            <w:pPr>
              <w:pStyle w:val="NormalLeft"/>
              <w:rPr>
                <w:del w:id="2681" w:author="Author"/>
                <w:lang w:val="en-GB"/>
              </w:rPr>
            </w:pPr>
            <w:del w:id="2682" w:author="Author">
              <w:r w:rsidRPr="00D8063B" w:rsidDel="0058054F">
                <w:rPr>
                  <w:lang w:val="en-GB"/>
                </w:rPr>
                <w:delText>ID Code of the instrument (asset or liability) underlying the derivative contract. This item is to be provided only for derivatives that have a single or multiple underlying instruments in the undertakings' portfolio. An index is considered a single instrument and shall be reported.</w:delText>
              </w:r>
            </w:del>
          </w:p>
          <w:p w14:paraId="3A5388BD" w14:textId="163EC057" w:rsidR="005C1C1D" w:rsidRPr="00D8063B" w:rsidDel="0058054F" w:rsidRDefault="005C1C1D" w:rsidP="00DA6BCB">
            <w:pPr>
              <w:pStyle w:val="NormalLeft"/>
              <w:rPr>
                <w:del w:id="2683" w:author="Author"/>
                <w:lang w:val="en-GB"/>
              </w:rPr>
            </w:pPr>
            <w:del w:id="2684" w:author="Author">
              <w:r w:rsidRPr="00D8063B" w:rsidDel="0058054F">
                <w:rPr>
                  <w:lang w:val="en-GB"/>
                </w:rPr>
                <w:delText>Identification code of the instrument underlying the derivative using the following priority:</w:delText>
              </w:r>
            </w:del>
          </w:p>
          <w:p w14:paraId="31B17D0C" w14:textId="18BEEF81" w:rsidR="005C1C1D" w:rsidRPr="00D8063B" w:rsidDel="0058054F" w:rsidRDefault="005C1C1D" w:rsidP="00DA6BCB">
            <w:pPr>
              <w:pStyle w:val="Tiret0"/>
              <w:numPr>
                <w:ilvl w:val="0"/>
                <w:numId w:val="14"/>
              </w:numPr>
              <w:ind w:left="851" w:hanging="851"/>
              <w:rPr>
                <w:del w:id="2685" w:author="Author"/>
                <w:lang w:val="en-GB"/>
              </w:rPr>
            </w:pPr>
            <w:del w:id="2686" w:author="Author">
              <w:r w:rsidRPr="00D8063B" w:rsidDel="0058054F">
                <w:rPr>
                  <w:lang w:val="en-GB"/>
                </w:rPr>
                <w:delText>ISO 6166 code of ISIN when available</w:delText>
              </w:r>
            </w:del>
          </w:p>
          <w:p w14:paraId="01170CA8" w14:textId="6DDEB80A" w:rsidR="005C1C1D" w:rsidRPr="00D8063B" w:rsidDel="0058054F" w:rsidRDefault="005C1C1D" w:rsidP="00DA6BCB">
            <w:pPr>
              <w:pStyle w:val="Tiret0"/>
              <w:numPr>
                <w:ilvl w:val="0"/>
                <w:numId w:val="14"/>
              </w:numPr>
              <w:ind w:left="851" w:hanging="851"/>
              <w:rPr>
                <w:del w:id="2687" w:author="Author"/>
                <w:lang w:val="en-GB"/>
              </w:rPr>
            </w:pPr>
            <w:del w:id="2688" w:author="Author">
              <w:r w:rsidRPr="00D8063B" w:rsidDel="0058054F">
                <w:rPr>
                  <w:lang w:val="en-GB"/>
                </w:rPr>
                <w:delText>Other recognised codes (e.g.: CUSIP, Bloomberg Ticker, Reuters RIC)</w:delText>
              </w:r>
            </w:del>
          </w:p>
          <w:p w14:paraId="6C4D2D98" w14:textId="0F1B88D7" w:rsidR="005C1C1D" w:rsidRPr="00D8063B" w:rsidDel="0058054F" w:rsidRDefault="005C1C1D" w:rsidP="00DA6BCB">
            <w:pPr>
              <w:pStyle w:val="Tiret0"/>
              <w:numPr>
                <w:ilvl w:val="0"/>
                <w:numId w:val="14"/>
              </w:numPr>
              <w:ind w:left="851" w:hanging="851"/>
              <w:rPr>
                <w:del w:id="2689" w:author="Author"/>
                <w:lang w:val="en-GB"/>
              </w:rPr>
            </w:pPr>
            <w:del w:id="2690" w:author="Author">
              <w:r w:rsidRPr="00D8063B" w:rsidDel="0058054F">
                <w:rPr>
                  <w:lang w:val="en-GB"/>
                </w:rPr>
                <w:delText>Code attributed by the undertaking for the underlying instrument when the options above are not available and must be unique and consistent over time for that instrument;</w:delText>
              </w:r>
            </w:del>
          </w:p>
          <w:p w14:paraId="67DB12A2" w14:textId="49B32117" w:rsidR="005C1C1D" w:rsidRPr="00D8063B" w:rsidDel="0058054F" w:rsidRDefault="005C1C1D" w:rsidP="00DA6BCB">
            <w:pPr>
              <w:pStyle w:val="Tiret0"/>
              <w:numPr>
                <w:ilvl w:val="0"/>
                <w:numId w:val="14"/>
              </w:numPr>
              <w:ind w:left="851" w:hanging="851"/>
              <w:rPr>
                <w:del w:id="2691" w:author="Author"/>
                <w:lang w:val="en-GB"/>
              </w:rPr>
            </w:pPr>
            <w:del w:id="2692" w:author="Author">
              <w:r w:rsidRPr="00D8063B" w:rsidDel="0058054F">
                <w:rPr>
                  <w:lang w:val="en-GB"/>
                </w:rPr>
                <w:delText>‘Multiple assets/liabilities’, if the underlying assets or liabilities are more than one.</w:delText>
              </w:r>
            </w:del>
          </w:p>
          <w:p w14:paraId="5A66C451" w14:textId="7E071BB6" w:rsidR="005C1C1D" w:rsidRPr="00D8063B" w:rsidDel="0058054F" w:rsidRDefault="005C1C1D" w:rsidP="00260EA7">
            <w:pPr>
              <w:pStyle w:val="NormalLeft"/>
              <w:rPr>
                <w:del w:id="2693" w:author="Author"/>
                <w:lang w:val="en-GB"/>
              </w:rPr>
            </w:pPr>
            <w:del w:id="2694" w:author="Author">
              <w:r w:rsidRPr="00D8063B" w:rsidDel="0058054F">
                <w:rPr>
                  <w:lang w:val="en-GB"/>
                </w:rPr>
                <w:delText>If the underlying instrument is an index</w:delText>
              </w:r>
            </w:del>
            <w:ins w:id="2695" w:author="Author">
              <w:del w:id="2696" w:author="Author">
                <w:r w:rsidR="00BC256E" w:rsidDel="0058054F">
                  <w:rPr>
                    <w:lang w:val="en-GB"/>
                  </w:rPr>
                  <w:delText>,</w:delText>
                </w:r>
              </w:del>
            </w:ins>
            <w:del w:id="2697" w:author="Author">
              <w:r w:rsidRPr="00D8063B" w:rsidDel="0058054F">
                <w:rPr>
                  <w:lang w:val="en-GB"/>
                </w:rPr>
                <w:delText xml:space="preserve"> then the code of the index shall be reported. </w:delText>
              </w:r>
              <w:r w:rsidR="00260EA7" w:rsidRPr="00D8063B" w:rsidDel="0058054F">
                <w:rPr>
                  <w:lang w:val="en-GB"/>
                </w:rPr>
                <w:delText xml:space="preserve"> </w:delText>
              </w:r>
            </w:del>
          </w:p>
        </w:tc>
      </w:tr>
      <w:tr w:rsidR="005C1C1D" w:rsidRPr="00D8063B" w:rsidDel="0058054F" w14:paraId="1A342289" w14:textId="313C7B09" w:rsidTr="00DA6BCB">
        <w:trPr>
          <w:del w:id="2698" w:author="Author"/>
        </w:trPr>
        <w:tc>
          <w:tcPr>
            <w:tcW w:w="1579" w:type="dxa"/>
            <w:tcBorders>
              <w:top w:val="single" w:sz="2" w:space="0" w:color="auto"/>
              <w:left w:val="single" w:sz="2" w:space="0" w:color="auto"/>
              <w:bottom w:val="single" w:sz="2" w:space="0" w:color="auto"/>
              <w:right w:val="single" w:sz="2" w:space="0" w:color="auto"/>
            </w:tcBorders>
          </w:tcPr>
          <w:p w14:paraId="3D95B574" w14:textId="27B5CE44" w:rsidR="005C1C1D" w:rsidRPr="00D8063B" w:rsidDel="0058054F" w:rsidRDefault="005C1C1D" w:rsidP="00DA6BCB">
            <w:pPr>
              <w:pStyle w:val="NormalLeft"/>
              <w:rPr>
                <w:del w:id="2699" w:author="Author"/>
                <w:lang w:val="en-GB"/>
              </w:rPr>
            </w:pPr>
            <w:del w:id="2700" w:author="Author">
              <w:r w:rsidRPr="00D8063B" w:rsidDel="0058054F">
                <w:rPr>
                  <w:lang w:val="en-GB"/>
                </w:rPr>
                <w:delText>C0100</w:delText>
              </w:r>
            </w:del>
          </w:p>
        </w:tc>
        <w:tc>
          <w:tcPr>
            <w:tcW w:w="1764" w:type="dxa"/>
            <w:tcBorders>
              <w:top w:val="single" w:sz="2" w:space="0" w:color="auto"/>
              <w:left w:val="single" w:sz="2" w:space="0" w:color="auto"/>
              <w:bottom w:val="single" w:sz="2" w:space="0" w:color="auto"/>
              <w:right w:val="single" w:sz="2" w:space="0" w:color="auto"/>
            </w:tcBorders>
          </w:tcPr>
          <w:p w14:paraId="335EFE68" w14:textId="71A3E1C9" w:rsidR="005C1C1D" w:rsidRPr="00D8063B" w:rsidDel="0058054F" w:rsidRDefault="005C1C1D" w:rsidP="00DA6BCB">
            <w:pPr>
              <w:pStyle w:val="NormalLeft"/>
              <w:rPr>
                <w:del w:id="2701" w:author="Author"/>
                <w:lang w:val="en-GB"/>
              </w:rPr>
            </w:pPr>
            <w:del w:id="2702" w:author="Author">
              <w:r w:rsidRPr="00D8063B" w:rsidDel="0058054F">
                <w:rPr>
                  <w:lang w:val="en-GB"/>
                </w:rPr>
                <w:delText>Type of code of asset or liability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5E529866" w14:textId="7D35B811" w:rsidR="005C1C1D" w:rsidRPr="00D8063B" w:rsidDel="0058054F" w:rsidRDefault="005C1C1D" w:rsidP="00DA6BCB">
            <w:pPr>
              <w:pStyle w:val="NormalLeft"/>
              <w:rPr>
                <w:del w:id="2703" w:author="Author"/>
                <w:lang w:val="en-GB"/>
              </w:rPr>
            </w:pPr>
            <w:del w:id="2704" w:author="Author">
              <w:r w:rsidRPr="00D8063B" w:rsidDel="0058054F">
                <w:rPr>
                  <w:lang w:val="en-GB"/>
                </w:rPr>
                <w:delText>Type of ID Code used for the ‘Instrument underlying the derivative’ item. One of the options in the following closed list shall be used:</w:delText>
              </w:r>
            </w:del>
          </w:p>
          <w:p w14:paraId="21AD58DF" w14:textId="7FFE9E6E" w:rsidR="005C1C1D" w:rsidRPr="00D8063B" w:rsidDel="0058054F" w:rsidRDefault="005C1C1D" w:rsidP="00DA6BCB">
            <w:pPr>
              <w:pStyle w:val="Point0"/>
              <w:rPr>
                <w:del w:id="2705" w:author="Author"/>
                <w:lang w:val="en-GB"/>
              </w:rPr>
            </w:pPr>
            <w:del w:id="2706" w:author="Author">
              <w:r w:rsidRPr="00D8063B" w:rsidDel="0058054F">
                <w:rPr>
                  <w:lang w:val="en-GB"/>
                </w:rPr>
                <w:tab/>
                <w:delText>1 —</w:delText>
              </w:r>
              <w:r w:rsidRPr="00D8063B" w:rsidDel="0058054F">
                <w:rPr>
                  <w:lang w:val="en-GB"/>
                </w:rPr>
                <w:tab/>
                <w:delText>ISO/6166 for ISIN</w:delText>
              </w:r>
            </w:del>
          </w:p>
          <w:p w14:paraId="1237385C" w14:textId="0FBA0811" w:rsidR="005C1C1D" w:rsidRPr="00D8063B" w:rsidDel="0058054F" w:rsidRDefault="005C1C1D" w:rsidP="00DA6BCB">
            <w:pPr>
              <w:pStyle w:val="Point0"/>
              <w:rPr>
                <w:del w:id="2707" w:author="Author"/>
                <w:lang w:val="en-GB"/>
              </w:rPr>
            </w:pPr>
            <w:del w:id="2708" w:author="Author">
              <w:r w:rsidRPr="00D8063B" w:rsidDel="0058054F">
                <w:rPr>
                  <w:lang w:val="en-GB"/>
                </w:rPr>
                <w:tab/>
                <w:delText>2 —</w:delText>
              </w:r>
              <w:r w:rsidRPr="00D8063B" w:rsidDel="0058054F">
                <w:rPr>
                  <w:lang w:val="en-GB"/>
                </w:rPr>
                <w:tab/>
                <w:delText>CUSIP (The Committee on Uniform Securities Identification Procedures number assigned by the CUSIP Service Bureau for U.S. and Canadian companies)</w:delText>
              </w:r>
            </w:del>
          </w:p>
          <w:p w14:paraId="6B79D0A0" w14:textId="5F5A9CCD" w:rsidR="005C1C1D" w:rsidRPr="00D8063B" w:rsidDel="0058054F" w:rsidRDefault="005C1C1D" w:rsidP="00DA6BCB">
            <w:pPr>
              <w:pStyle w:val="Point0"/>
              <w:rPr>
                <w:del w:id="2709" w:author="Author"/>
                <w:lang w:val="en-GB"/>
              </w:rPr>
            </w:pPr>
            <w:del w:id="2710" w:author="Author">
              <w:r w:rsidRPr="00D8063B" w:rsidDel="0058054F">
                <w:rPr>
                  <w:lang w:val="en-GB"/>
                </w:rPr>
                <w:tab/>
                <w:delText>3 —</w:delText>
              </w:r>
              <w:r w:rsidRPr="00D8063B" w:rsidDel="0058054F">
                <w:rPr>
                  <w:lang w:val="en-GB"/>
                </w:rPr>
                <w:tab/>
                <w:delText>SEDOL (Stock Exchange Daily Official List for the London Stock Exchange)</w:delText>
              </w:r>
            </w:del>
          </w:p>
          <w:p w14:paraId="3B457499" w14:textId="18C6D64A" w:rsidR="005C1C1D" w:rsidRPr="00D8063B" w:rsidDel="0058054F" w:rsidRDefault="005C1C1D" w:rsidP="00DA6BCB">
            <w:pPr>
              <w:pStyle w:val="Point0"/>
              <w:rPr>
                <w:del w:id="2711" w:author="Author"/>
                <w:lang w:val="en-GB"/>
              </w:rPr>
            </w:pPr>
            <w:del w:id="2712" w:author="Author">
              <w:r w:rsidRPr="00D8063B" w:rsidDel="0058054F">
                <w:rPr>
                  <w:lang w:val="en-GB"/>
                </w:rPr>
                <w:tab/>
                <w:delText>4 —</w:delText>
              </w:r>
              <w:r w:rsidRPr="00D8063B" w:rsidDel="0058054F">
                <w:rPr>
                  <w:lang w:val="en-GB"/>
                </w:rPr>
                <w:tab/>
                <w:delText>WKN (Wertpapier Kenn–Nummer, the alphanumeric German identification number)</w:delText>
              </w:r>
            </w:del>
          </w:p>
          <w:p w14:paraId="7296EFC4" w14:textId="52AD4595" w:rsidR="005C1C1D" w:rsidRPr="00D8063B" w:rsidDel="0058054F" w:rsidRDefault="005C1C1D" w:rsidP="00DA6BCB">
            <w:pPr>
              <w:pStyle w:val="Point0"/>
              <w:rPr>
                <w:del w:id="2713" w:author="Author"/>
                <w:lang w:val="en-GB"/>
              </w:rPr>
            </w:pPr>
            <w:del w:id="2714" w:author="Author">
              <w:r w:rsidRPr="00D8063B" w:rsidDel="0058054F">
                <w:rPr>
                  <w:lang w:val="en-GB"/>
                </w:rPr>
                <w:tab/>
                <w:delText>5 —</w:delText>
              </w:r>
              <w:r w:rsidRPr="00D8063B" w:rsidDel="0058054F">
                <w:rPr>
                  <w:lang w:val="en-GB"/>
                </w:rPr>
                <w:tab/>
                <w:delText>Bloomberg Ticker (Bloomberg letters code that identify a company's securities)</w:delText>
              </w:r>
            </w:del>
          </w:p>
          <w:p w14:paraId="23791868" w14:textId="011F1C35" w:rsidR="005C1C1D" w:rsidRPr="00D8063B" w:rsidDel="0058054F" w:rsidRDefault="005C1C1D" w:rsidP="00DA6BCB">
            <w:pPr>
              <w:pStyle w:val="Point0"/>
              <w:rPr>
                <w:del w:id="2715" w:author="Author"/>
                <w:lang w:val="en-GB"/>
              </w:rPr>
            </w:pPr>
            <w:del w:id="2716" w:author="Author">
              <w:r w:rsidRPr="00D8063B" w:rsidDel="0058054F">
                <w:rPr>
                  <w:lang w:val="en-GB"/>
                </w:rPr>
                <w:tab/>
                <w:delText>6 —</w:delText>
              </w:r>
              <w:r w:rsidRPr="00D8063B" w:rsidDel="0058054F">
                <w:rPr>
                  <w:lang w:val="en-GB"/>
                </w:rPr>
                <w:tab/>
                <w:delText>BBGID (The Bloomberg Global ID)</w:delText>
              </w:r>
            </w:del>
          </w:p>
          <w:p w14:paraId="77AA1E53" w14:textId="4138AF2A" w:rsidR="005C1C1D" w:rsidRPr="00D8063B" w:rsidDel="0058054F" w:rsidRDefault="005C1C1D" w:rsidP="00DA6BCB">
            <w:pPr>
              <w:pStyle w:val="Point0"/>
              <w:rPr>
                <w:del w:id="2717" w:author="Author"/>
                <w:lang w:val="en-GB"/>
              </w:rPr>
            </w:pPr>
            <w:del w:id="2718" w:author="Author">
              <w:r w:rsidRPr="00D8063B" w:rsidDel="0058054F">
                <w:rPr>
                  <w:lang w:val="en-GB"/>
                </w:rPr>
                <w:tab/>
                <w:delText>7 —</w:delText>
              </w:r>
              <w:r w:rsidRPr="00D8063B" w:rsidDel="0058054F">
                <w:rPr>
                  <w:lang w:val="en-GB"/>
                </w:rPr>
                <w:tab/>
                <w:delText>Reuters RIC (Reuters instrument code)</w:delText>
              </w:r>
            </w:del>
          </w:p>
          <w:p w14:paraId="545A6078" w14:textId="6821D9AF" w:rsidR="005C1C1D" w:rsidRPr="00D8063B" w:rsidDel="0058054F" w:rsidRDefault="005C1C1D" w:rsidP="00DA6BCB">
            <w:pPr>
              <w:pStyle w:val="Point0"/>
              <w:rPr>
                <w:del w:id="2719" w:author="Author"/>
                <w:lang w:val="en-GB"/>
              </w:rPr>
            </w:pPr>
            <w:del w:id="2720" w:author="Author">
              <w:r w:rsidRPr="00D8063B" w:rsidDel="0058054F">
                <w:rPr>
                  <w:lang w:val="en-GB"/>
                </w:rPr>
                <w:tab/>
                <w:delText>8 —</w:delText>
              </w:r>
              <w:r w:rsidRPr="00D8063B" w:rsidDel="0058054F">
                <w:rPr>
                  <w:lang w:val="en-GB"/>
                </w:rPr>
                <w:tab/>
                <w:delText>FIGI (Financial Instrument Global Identifier)</w:delText>
              </w:r>
            </w:del>
          </w:p>
          <w:p w14:paraId="2A33C16C" w14:textId="6FF3CD9F" w:rsidR="005C1C1D" w:rsidRPr="00D8063B" w:rsidDel="0058054F" w:rsidRDefault="005C1C1D" w:rsidP="00DA6BCB">
            <w:pPr>
              <w:pStyle w:val="Point0"/>
              <w:rPr>
                <w:del w:id="2721" w:author="Author"/>
                <w:lang w:val="en-GB"/>
              </w:rPr>
            </w:pPr>
            <w:del w:id="2722" w:author="Author">
              <w:r w:rsidRPr="00D8063B" w:rsidDel="0058054F">
                <w:rPr>
                  <w:lang w:val="en-GB"/>
                </w:rPr>
                <w:tab/>
                <w:delText>9 —</w:delText>
              </w:r>
              <w:r w:rsidRPr="00D8063B" w:rsidDel="0058054F">
                <w:rPr>
                  <w:lang w:val="en-GB"/>
                </w:rPr>
                <w:tab/>
                <w:delText>Other code by members of the Association of National Numbering Agencies</w:delText>
              </w:r>
            </w:del>
          </w:p>
          <w:p w14:paraId="1E90204E" w14:textId="7C24F79F" w:rsidR="005C1C1D" w:rsidRPr="00D8063B" w:rsidDel="0058054F" w:rsidRDefault="005C1C1D" w:rsidP="00260EA7">
            <w:pPr>
              <w:pStyle w:val="Point0"/>
              <w:rPr>
                <w:del w:id="2723" w:author="Author"/>
                <w:lang w:val="en-GB"/>
              </w:rPr>
            </w:pPr>
            <w:del w:id="2724" w:author="Author">
              <w:r w:rsidRPr="00D8063B" w:rsidDel="0058054F">
                <w:rPr>
                  <w:lang w:val="en-GB"/>
                </w:rPr>
                <w:tab/>
                <w:delText>99 —</w:delText>
              </w:r>
              <w:r w:rsidRPr="00D8063B" w:rsidDel="0058054F">
                <w:rPr>
                  <w:lang w:val="en-GB"/>
                </w:rPr>
                <w:tab/>
                <w:delText>Code attributed by the undertaking in case that none of the above options are available. This option shall also be used for the cases of ‘Multiple a</w:delText>
              </w:r>
              <w:r w:rsidR="00260EA7" w:rsidRPr="00D8063B" w:rsidDel="0058054F">
                <w:rPr>
                  <w:lang w:val="en-GB"/>
                </w:rPr>
                <w:delText xml:space="preserve">ssets/liabilities’ and indexes. </w:delText>
              </w:r>
            </w:del>
          </w:p>
        </w:tc>
      </w:tr>
      <w:tr w:rsidR="005C1C1D" w:rsidRPr="00D8063B" w:rsidDel="0058054F" w14:paraId="6FB7F1DA" w14:textId="7483DDC0" w:rsidTr="00DA6BCB">
        <w:trPr>
          <w:del w:id="2725" w:author="Author"/>
        </w:trPr>
        <w:tc>
          <w:tcPr>
            <w:tcW w:w="1579" w:type="dxa"/>
            <w:tcBorders>
              <w:top w:val="single" w:sz="2" w:space="0" w:color="auto"/>
              <w:left w:val="single" w:sz="2" w:space="0" w:color="auto"/>
              <w:bottom w:val="single" w:sz="2" w:space="0" w:color="auto"/>
              <w:right w:val="single" w:sz="2" w:space="0" w:color="auto"/>
            </w:tcBorders>
          </w:tcPr>
          <w:p w14:paraId="5D1D9F36" w14:textId="1C0F00C4" w:rsidR="005C1C1D" w:rsidRPr="00D8063B" w:rsidDel="0058054F" w:rsidRDefault="005C1C1D" w:rsidP="00DA6BCB">
            <w:pPr>
              <w:pStyle w:val="NormalLeft"/>
              <w:rPr>
                <w:del w:id="2726" w:author="Author"/>
                <w:lang w:val="en-GB"/>
              </w:rPr>
            </w:pPr>
            <w:del w:id="2727" w:author="Author">
              <w:r w:rsidRPr="00D8063B" w:rsidDel="0058054F">
                <w:rPr>
                  <w:lang w:val="en-GB"/>
                </w:rPr>
                <w:delText>C0110</w:delText>
              </w:r>
            </w:del>
          </w:p>
        </w:tc>
        <w:tc>
          <w:tcPr>
            <w:tcW w:w="1764" w:type="dxa"/>
            <w:tcBorders>
              <w:top w:val="single" w:sz="2" w:space="0" w:color="auto"/>
              <w:left w:val="single" w:sz="2" w:space="0" w:color="auto"/>
              <w:bottom w:val="single" w:sz="2" w:space="0" w:color="auto"/>
              <w:right w:val="single" w:sz="2" w:space="0" w:color="auto"/>
            </w:tcBorders>
          </w:tcPr>
          <w:p w14:paraId="5471B25B" w14:textId="52D6EF66" w:rsidR="005C1C1D" w:rsidRPr="00D8063B" w:rsidDel="0058054F" w:rsidRDefault="005C1C1D" w:rsidP="00DA6BCB">
            <w:pPr>
              <w:pStyle w:val="NormalLeft"/>
              <w:rPr>
                <w:del w:id="2728" w:author="Author"/>
                <w:lang w:val="en-GB"/>
              </w:rPr>
            </w:pPr>
            <w:del w:id="2729" w:author="Author">
              <w:r w:rsidRPr="00D8063B" w:rsidDel="0058054F">
                <w:rPr>
                  <w:lang w:val="en-GB"/>
                </w:rPr>
                <w:delText>Use of derivative</w:delText>
              </w:r>
            </w:del>
          </w:p>
        </w:tc>
        <w:tc>
          <w:tcPr>
            <w:tcW w:w="5943" w:type="dxa"/>
            <w:tcBorders>
              <w:top w:val="single" w:sz="2" w:space="0" w:color="auto"/>
              <w:left w:val="single" w:sz="2" w:space="0" w:color="auto"/>
              <w:bottom w:val="single" w:sz="2" w:space="0" w:color="auto"/>
              <w:right w:val="single" w:sz="2" w:space="0" w:color="auto"/>
            </w:tcBorders>
          </w:tcPr>
          <w:p w14:paraId="28D441CC" w14:textId="1B513347" w:rsidR="005C1C1D" w:rsidRPr="00D8063B" w:rsidDel="0058054F" w:rsidRDefault="005C1C1D" w:rsidP="00DA6BCB">
            <w:pPr>
              <w:pStyle w:val="NormalLeft"/>
              <w:rPr>
                <w:del w:id="2730" w:author="Author"/>
                <w:lang w:val="en-GB"/>
              </w:rPr>
            </w:pPr>
            <w:del w:id="2731" w:author="Author">
              <w:r w:rsidRPr="00D8063B" w:rsidDel="0058054F">
                <w:rPr>
                  <w:lang w:val="en-GB"/>
                </w:rPr>
                <w:delText>Describe the use of the derivative (micro / macro hedge, efficient portfolio management).</w:delText>
              </w:r>
            </w:del>
          </w:p>
          <w:p w14:paraId="71ED08CC" w14:textId="606A3A9E" w:rsidR="005C1C1D" w:rsidRPr="00D8063B" w:rsidDel="0058054F" w:rsidRDefault="005C1C1D" w:rsidP="00DA6BCB">
            <w:pPr>
              <w:pStyle w:val="NormalLeft"/>
              <w:rPr>
                <w:del w:id="2732" w:author="Author"/>
                <w:lang w:val="en-GB"/>
              </w:rPr>
            </w:pPr>
            <w:del w:id="2733" w:author="Author">
              <w:r w:rsidRPr="00D8063B" w:rsidDel="0058054F">
                <w:rPr>
                  <w:lang w:val="en-GB"/>
                </w:rPr>
                <w:delText>Micro hedge refers to derivatives covering a single financial instrument (asset or liability), forecasted transaction or other liability.</w:delText>
              </w:r>
            </w:del>
          </w:p>
          <w:p w14:paraId="2D776436" w14:textId="2A7291BD" w:rsidR="005C1C1D" w:rsidRPr="00D8063B" w:rsidDel="0058054F" w:rsidRDefault="005C1C1D" w:rsidP="00DA6BCB">
            <w:pPr>
              <w:pStyle w:val="NormalLeft"/>
              <w:rPr>
                <w:del w:id="2734" w:author="Author"/>
                <w:lang w:val="en-GB"/>
              </w:rPr>
            </w:pPr>
            <w:del w:id="2735" w:author="Author">
              <w:r w:rsidRPr="00D8063B" w:rsidDel="0058054F">
                <w:rPr>
                  <w:lang w:val="en-GB"/>
                </w:rPr>
                <w:delText>Macro hedge refers to derivatives covering a set of financial instruments (assets or liabilities), forecasted transactions or other liabilities.</w:delText>
              </w:r>
            </w:del>
          </w:p>
          <w:p w14:paraId="584C26E2" w14:textId="0C0EEC15" w:rsidR="005C1C1D" w:rsidRPr="00D8063B" w:rsidDel="0058054F" w:rsidRDefault="005C1C1D" w:rsidP="00DA6BCB">
            <w:pPr>
              <w:pStyle w:val="NormalLeft"/>
              <w:rPr>
                <w:del w:id="2736" w:author="Author"/>
                <w:lang w:val="en-GB"/>
              </w:rPr>
            </w:pPr>
            <w:del w:id="2737" w:author="Author">
              <w:r w:rsidRPr="00D8063B" w:rsidDel="0058054F">
                <w:rPr>
                  <w:lang w:val="en-GB"/>
                </w:rPr>
                <w:delTex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delText>
              </w:r>
            </w:del>
          </w:p>
          <w:p w14:paraId="7C7C9FF0" w14:textId="57C5B7F5" w:rsidR="005C1C1D" w:rsidRPr="00D8063B" w:rsidDel="0058054F" w:rsidRDefault="005C1C1D" w:rsidP="00DA6BCB">
            <w:pPr>
              <w:pStyle w:val="NormalLeft"/>
              <w:rPr>
                <w:del w:id="2738" w:author="Author"/>
                <w:lang w:val="en-GB"/>
              </w:rPr>
            </w:pPr>
            <w:del w:id="2739" w:author="Author">
              <w:r w:rsidRPr="00D8063B" w:rsidDel="0058054F">
                <w:rPr>
                  <w:lang w:val="en-GB"/>
                </w:rPr>
                <w:delText>One of the options in the following closed list shall be used:</w:delText>
              </w:r>
            </w:del>
          </w:p>
          <w:p w14:paraId="5410B358" w14:textId="43C3852F" w:rsidR="005C1C1D" w:rsidRPr="00D8063B" w:rsidDel="0058054F" w:rsidRDefault="005C1C1D" w:rsidP="00DA6BCB">
            <w:pPr>
              <w:pStyle w:val="NormalLeft"/>
              <w:rPr>
                <w:del w:id="2740" w:author="Author"/>
                <w:lang w:val="en-GB"/>
              </w:rPr>
            </w:pPr>
            <w:del w:id="2741" w:author="Author">
              <w:r w:rsidRPr="00D8063B" w:rsidDel="0058054F">
                <w:rPr>
                  <w:lang w:val="en-GB"/>
                </w:rPr>
                <w:delText>1 — Micro hedge</w:delText>
              </w:r>
            </w:del>
          </w:p>
          <w:p w14:paraId="1FBD2C3C" w14:textId="2C55566F" w:rsidR="005C1C1D" w:rsidRPr="00D8063B" w:rsidDel="0058054F" w:rsidRDefault="005C1C1D" w:rsidP="00DA6BCB">
            <w:pPr>
              <w:pStyle w:val="NormalLeft"/>
              <w:rPr>
                <w:del w:id="2742" w:author="Author"/>
                <w:lang w:val="en-GB"/>
              </w:rPr>
            </w:pPr>
            <w:del w:id="2743" w:author="Author">
              <w:r w:rsidRPr="00D8063B" w:rsidDel="0058054F">
                <w:rPr>
                  <w:lang w:val="en-GB"/>
                </w:rPr>
                <w:delText>2 — Macro hedge</w:delText>
              </w:r>
            </w:del>
          </w:p>
          <w:p w14:paraId="3756B78A" w14:textId="35807C3C" w:rsidR="005C1C1D" w:rsidRPr="00D8063B" w:rsidDel="0058054F" w:rsidRDefault="005C1C1D" w:rsidP="00DA6BCB">
            <w:pPr>
              <w:pStyle w:val="NormalLeft"/>
              <w:rPr>
                <w:del w:id="2744" w:author="Author"/>
                <w:lang w:val="en-GB"/>
              </w:rPr>
            </w:pPr>
            <w:del w:id="2745" w:author="Author">
              <w:r w:rsidRPr="00D8063B" w:rsidDel="0058054F">
                <w:rPr>
                  <w:lang w:val="en-GB"/>
                </w:rPr>
                <w:delText>3 — Matching assets and liabilities cash–flows used in the context of matching adjustment portfolios</w:delText>
              </w:r>
            </w:del>
          </w:p>
          <w:p w14:paraId="14CBF663" w14:textId="0EA895B4" w:rsidR="005C1C1D" w:rsidRPr="00D8063B" w:rsidDel="0058054F" w:rsidRDefault="005C1C1D" w:rsidP="00DA6BCB">
            <w:pPr>
              <w:pStyle w:val="NormalLeft"/>
              <w:rPr>
                <w:del w:id="2746" w:author="Author"/>
                <w:lang w:val="en-GB"/>
              </w:rPr>
            </w:pPr>
            <w:del w:id="2747" w:author="Author">
              <w:r w:rsidRPr="00D8063B" w:rsidDel="0058054F">
                <w:rPr>
                  <w:lang w:val="en-GB"/>
                </w:rPr>
                <w:delText>4 — Efficient portfolio management, other than ‘Matching assets and liabilities cash–flows’ used in the context of matching adjustment portfolios</w:delText>
              </w:r>
            </w:del>
          </w:p>
        </w:tc>
      </w:tr>
      <w:tr w:rsidR="005C1C1D" w:rsidRPr="00D8063B" w:rsidDel="0058054F" w14:paraId="28BAEF53" w14:textId="2D505DEA" w:rsidTr="00DA6BCB">
        <w:trPr>
          <w:del w:id="2748" w:author="Author"/>
        </w:trPr>
        <w:tc>
          <w:tcPr>
            <w:tcW w:w="1579" w:type="dxa"/>
            <w:tcBorders>
              <w:top w:val="single" w:sz="2" w:space="0" w:color="auto"/>
              <w:left w:val="single" w:sz="2" w:space="0" w:color="auto"/>
              <w:bottom w:val="single" w:sz="2" w:space="0" w:color="auto"/>
              <w:right w:val="single" w:sz="2" w:space="0" w:color="auto"/>
            </w:tcBorders>
          </w:tcPr>
          <w:p w14:paraId="7EC639BE" w14:textId="613FC726" w:rsidR="005C1C1D" w:rsidRPr="00D8063B" w:rsidDel="0058054F" w:rsidRDefault="005C1C1D" w:rsidP="00DA6BCB">
            <w:pPr>
              <w:pStyle w:val="NormalLeft"/>
              <w:rPr>
                <w:del w:id="2749" w:author="Author"/>
                <w:lang w:val="en-GB"/>
              </w:rPr>
            </w:pPr>
            <w:del w:id="2750" w:author="Author">
              <w:r w:rsidRPr="00D8063B" w:rsidDel="0058054F">
                <w:rPr>
                  <w:lang w:val="en-GB"/>
                </w:rPr>
                <w:delText>C0120</w:delText>
              </w:r>
            </w:del>
          </w:p>
        </w:tc>
        <w:tc>
          <w:tcPr>
            <w:tcW w:w="1764" w:type="dxa"/>
            <w:tcBorders>
              <w:top w:val="single" w:sz="2" w:space="0" w:color="auto"/>
              <w:left w:val="single" w:sz="2" w:space="0" w:color="auto"/>
              <w:bottom w:val="single" w:sz="2" w:space="0" w:color="auto"/>
              <w:right w:val="single" w:sz="2" w:space="0" w:color="auto"/>
            </w:tcBorders>
          </w:tcPr>
          <w:p w14:paraId="15A2307A" w14:textId="1C42F7F4" w:rsidR="005C1C1D" w:rsidRPr="00D8063B" w:rsidDel="0058054F" w:rsidRDefault="005C1C1D" w:rsidP="00DA6BCB">
            <w:pPr>
              <w:pStyle w:val="NormalLeft"/>
              <w:rPr>
                <w:del w:id="2751" w:author="Author"/>
                <w:lang w:val="en-GB"/>
              </w:rPr>
            </w:pPr>
            <w:del w:id="2752" w:author="Author">
              <w:r w:rsidRPr="00D8063B" w:rsidDel="0058054F">
                <w:rPr>
                  <w:lang w:val="en-GB"/>
                </w:rPr>
                <w:delText>Delta</w:delText>
              </w:r>
            </w:del>
          </w:p>
        </w:tc>
        <w:tc>
          <w:tcPr>
            <w:tcW w:w="5943" w:type="dxa"/>
            <w:tcBorders>
              <w:top w:val="single" w:sz="2" w:space="0" w:color="auto"/>
              <w:left w:val="single" w:sz="2" w:space="0" w:color="auto"/>
              <w:bottom w:val="single" w:sz="2" w:space="0" w:color="auto"/>
              <w:right w:val="single" w:sz="2" w:space="0" w:color="auto"/>
            </w:tcBorders>
          </w:tcPr>
          <w:p w14:paraId="0A2A74F1" w14:textId="392E4ED8" w:rsidR="005C1C1D" w:rsidRPr="00D8063B" w:rsidDel="0058054F" w:rsidRDefault="005C1C1D" w:rsidP="00DA6BCB">
            <w:pPr>
              <w:pStyle w:val="NormalLeft"/>
              <w:rPr>
                <w:del w:id="2753" w:author="Author"/>
                <w:lang w:val="en-GB"/>
              </w:rPr>
            </w:pPr>
            <w:del w:id="2754" w:author="Author">
              <w:r w:rsidRPr="00D8063B" w:rsidDel="0058054F">
                <w:rPr>
                  <w:lang w:val="en-GB"/>
                </w:rPr>
                <w:delText>Only applicable to CIC categories B and C (Call and put options), with reference to the reporting date.</w:delText>
              </w:r>
            </w:del>
          </w:p>
          <w:p w14:paraId="19D4F302" w14:textId="74CAA0C5" w:rsidR="005C1C1D" w:rsidRPr="00D8063B" w:rsidDel="0058054F" w:rsidRDefault="005C1C1D" w:rsidP="00DA6BCB">
            <w:pPr>
              <w:pStyle w:val="NormalLeft"/>
              <w:rPr>
                <w:del w:id="2755" w:author="Author"/>
                <w:lang w:val="en-GB"/>
              </w:rPr>
            </w:pPr>
            <w:del w:id="2756" w:author="Author">
              <w:r w:rsidRPr="00D8063B" w:rsidDel="0058054F">
                <w:rPr>
                  <w:lang w:val="en-GB"/>
                </w:rPr>
                <w:delText>Measures the rate of change of option value with respect to changes in the underlying asset's price.</w:delText>
              </w:r>
            </w:del>
          </w:p>
          <w:p w14:paraId="197B42B6" w14:textId="720E6548" w:rsidR="005C1C1D" w:rsidRPr="00D8063B" w:rsidDel="0058054F" w:rsidRDefault="005C1C1D" w:rsidP="00DA6BCB">
            <w:pPr>
              <w:pStyle w:val="NormalLeft"/>
              <w:rPr>
                <w:del w:id="2757" w:author="Author"/>
                <w:lang w:val="en-GB"/>
              </w:rPr>
            </w:pPr>
            <w:del w:id="2758" w:author="Author">
              <w:r w:rsidRPr="00D8063B" w:rsidDel="0058054F">
                <w:rPr>
                  <w:lang w:val="en-GB"/>
                </w:rPr>
                <w:delText>This shall be reported as a decimal.</w:delText>
              </w:r>
            </w:del>
          </w:p>
        </w:tc>
      </w:tr>
      <w:tr w:rsidR="005C1C1D" w:rsidRPr="00D8063B" w:rsidDel="0058054F" w14:paraId="409FF32D" w14:textId="5C27B3C2" w:rsidTr="00DA6BCB">
        <w:trPr>
          <w:del w:id="2759" w:author="Author"/>
        </w:trPr>
        <w:tc>
          <w:tcPr>
            <w:tcW w:w="1579" w:type="dxa"/>
            <w:tcBorders>
              <w:top w:val="single" w:sz="2" w:space="0" w:color="auto"/>
              <w:left w:val="single" w:sz="2" w:space="0" w:color="auto"/>
              <w:bottom w:val="single" w:sz="2" w:space="0" w:color="auto"/>
              <w:right w:val="single" w:sz="2" w:space="0" w:color="auto"/>
            </w:tcBorders>
          </w:tcPr>
          <w:p w14:paraId="267C0744" w14:textId="60A984D1" w:rsidR="005C1C1D" w:rsidRPr="00D8063B" w:rsidDel="0058054F" w:rsidRDefault="005C1C1D" w:rsidP="00DA6BCB">
            <w:pPr>
              <w:pStyle w:val="NormalLeft"/>
              <w:rPr>
                <w:del w:id="2760" w:author="Author"/>
                <w:lang w:val="en-GB"/>
              </w:rPr>
            </w:pPr>
            <w:del w:id="2761" w:author="Author">
              <w:r w:rsidRPr="00D8063B" w:rsidDel="0058054F">
                <w:rPr>
                  <w:lang w:val="en-GB"/>
                </w:rPr>
                <w:delText>C0130</w:delText>
              </w:r>
            </w:del>
          </w:p>
        </w:tc>
        <w:tc>
          <w:tcPr>
            <w:tcW w:w="1764" w:type="dxa"/>
            <w:tcBorders>
              <w:top w:val="single" w:sz="2" w:space="0" w:color="auto"/>
              <w:left w:val="single" w:sz="2" w:space="0" w:color="auto"/>
              <w:bottom w:val="single" w:sz="2" w:space="0" w:color="auto"/>
              <w:right w:val="single" w:sz="2" w:space="0" w:color="auto"/>
            </w:tcBorders>
          </w:tcPr>
          <w:p w14:paraId="7F2F7372" w14:textId="64CF8576" w:rsidR="005C1C1D" w:rsidRPr="00D8063B" w:rsidDel="0058054F" w:rsidRDefault="005C1C1D" w:rsidP="00DA6BCB">
            <w:pPr>
              <w:pStyle w:val="NormalLeft"/>
              <w:rPr>
                <w:del w:id="2762" w:author="Author"/>
                <w:lang w:val="en-GB"/>
              </w:rPr>
            </w:pPr>
            <w:del w:id="2763" w:author="Author">
              <w:r w:rsidRPr="00D8063B" w:rsidDel="0058054F">
                <w:rPr>
                  <w:lang w:val="en-GB"/>
                </w:rPr>
                <w:delText>Notional amount of the derivative</w:delText>
              </w:r>
            </w:del>
          </w:p>
        </w:tc>
        <w:tc>
          <w:tcPr>
            <w:tcW w:w="5943" w:type="dxa"/>
            <w:tcBorders>
              <w:top w:val="single" w:sz="2" w:space="0" w:color="auto"/>
              <w:left w:val="single" w:sz="2" w:space="0" w:color="auto"/>
              <w:bottom w:val="single" w:sz="2" w:space="0" w:color="auto"/>
              <w:right w:val="single" w:sz="2" w:space="0" w:color="auto"/>
            </w:tcBorders>
          </w:tcPr>
          <w:p w14:paraId="5A6CE203" w14:textId="001395AC" w:rsidR="005C1C1D" w:rsidRPr="00D8063B" w:rsidDel="0058054F" w:rsidRDefault="005C1C1D" w:rsidP="00DA6BCB">
            <w:pPr>
              <w:pStyle w:val="NormalLeft"/>
              <w:rPr>
                <w:del w:id="2764" w:author="Author"/>
                <w:lang w:val="en-GB"/>
              </w:rPr>
            </w:pPr>
            <w:del w:id="2765" w:author="Author">
              <w:r w:rsidRPr="00D8063B" w:rsidDel="0058054F">
                <w:rPr>
                  <w:lang w:val="en-GB"/>
                </w:rPr>
                <w:delText>The amount covered or exposed to the derivative</w:delText>
              </w:r>
            </w:del>
            <w:ins w:id="2766" w:author="Author">
              <w:del w:id="2767" w:author="Author">
                <w:r w:rsidR="006362D0" w:rsidRPr="00D8063B" w:rsidDel="0058054F">
                  <w:rPr>
                    <w:lang w:val="en-GB"/>
                  </w:rPr>
                  <w:delText>, reported in the original currency</w:delText>
                </w:r>
              </w:del>
            </w:ins>
            <w:del w:id="2768" w:author="Author">
              <w:r w:rsidRPr="00D8063B" w:rsidDel="0058054F">
                <w:rPr>
                  <w:lang w:val="en-GB"/>
                </w:rPr>
                <w:delText>.</w:delText>
              </w:r>
            </w:del>
          </w:p>
          <w:p w14:paraId="1E2761D6" w14:textId="73F872DE" w:rsidR="005C1C1D" w:rsidRPr="00D8063B" w:rsidDel="0058054F" w:rsidRDefault="005C1C1D" w:rsidP="00DA6BCB">
            <w:pPr>
              <w:pStyle w:val="NormalLeft"/>
              <w:rPr>
                <w:del w:id="2769" w:author="Author"/>
                <w:lang w:val="en-GB"/>
              </w:rPr>
            </w:pPr>
            <w:del w:id="2770" w:author="Author">
              <w:r w:rsidRPr="00D8063B" w:rsidDel="0058054F">
                <w:rPr>
                  <w:lang w:val="en-GB"/>
                </w:rPr>
                <w:delText>For futures and options 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delText>
              </w:r>
            </w:del>
          </w:p>
          <w:p w14:paraId="67E112ED" w14:textId="4B9988F3" w:rsidR="005C1C1D" w:rsidRPr="00D8063B" w:rsidDel="0058054F" w:rsidRDefault="005C1C1D" w:rsidP="00DA6BCB">
            <w:pPr>
              <w:pStyle w:val="NormalLeft"/>
              <w:rPr>
                <w:del w:id="2771" w:author="Author"/>
                <w:lang w:val="en-GB"/>
              </w:rPr>
            </w:pPr>
            <w:del w:id="2772" w:author="Author">
              <w:r w:rsidRPr="00D8063B" w:rsidDel="0058054F">
                <w:rPr>
                  <w:lang w:val="en-GB"/>
                </w:rPr>
                <w:delText>The notional amount refers to the amount that is being hedged / invested (when not covering risks). If several trades occur, it shall be the net amount at the reporting date.</w:delText>
              </w:r>
            </w:del>
          </w:p>
        </w:tc>
      </w:tr>
      <w:tr w:rsidR="005C1C1D" w:rsidRPr="00D8063B" w:rsidDel="0058054F" w14:paraId="58DF0BF7" w14:textId="117B58EB" w:rsidTr="00DA6BCB">
        <w:trPr>
          <w:del w:id="2773" w:author="Author"/>
        </w:trPr>
        <w:tc>
          <w:tcPr>
            <w:tcW w:w="1579" w:type="dxa"/>
            <w:tcBorders>
              <w:top w:val="single" w:sz="2" w:space="0" w:color="auto"/>
              <w:left w:val="single" w:sz="2" w:space="0" w:color="auto"/>
              <w:bottom w:val="single" w:sz="2" w:space="0" w:color="auto"/>
              <w:right w:val="single" w:sz="2" w:space="0" w:color="auto"/>
            </w:tcBorders>
          </w:tcPr>
          <w:p w14:paraId="5340E076" w14:textId="6B7D0746" w:rsidR="005C1C1D" w:rsidRPr="00D8063B" w:rsidDel="0058054F" w:rsidRDefault="005C1C1D" w:rsidP="00DA6BCB">
            <w:pPr>
              <w:pStyle w:val="NormalLeft"/>
              <w:rPr>
                <w:del w:id="2774" w:author="Author"/>
                <w:lang w:val="en-GB"/>
              </w:rPr>
            </w:pPr>
            <w:del w:id="2775" w:author="Author">
              <w:r w:rsidRPr="00D8063B" w:rsidDel="0058054F">
                <w:rPr>
                  <w:lang w:val="en-GB"/>
                </w:rPr>
                <w:delText>C0140</w:delText>
              </w:r>
            </w:del>
          </w:p>
        </w:tc>
        <w:tc>
          <w:tcPr>
            <w:tcW w:w="1764" w:type="dxa"/>
            <w:tcBorders>
              <w:top w:val="single" w:sz="2" w:space="0" w:color="auto"/>
              <w:left w:val="single" w:sz="2" w:space="0" w:color="auto"/>
              <w:bottom w:val="single" w:sz="2" w:space="0" w:color="auto"/>
              <w:right w:val="single" w:sz="2" w:space="0" w:color="auto"/>
            </w:tcBorders>
          </w:tcPr>
          <w:p w14:paraId="7AEFE3E8" w14:textId="59D094C6" w:rsidR="005C1C1D" w:rsidRPr="00D8063B" w:rsidDel="0058054F" w:rsidRDefault="005C1C1D" w:rsidP="00DA6BCB">
            <w:pPr>
              <w:pStyle w:val="NormalLeft"/>
              <w:rPr>
                <w:del w:id="2776" w:author="Author"/>
                <w:lang w:val="en-GB"/>
              </w:rPr>
            </w:pPr>
            <w:del w:id="2777" w:author="Author">
              <w:r w:rsidRPr="00D8063B" w:rsidDel="0058054F">
                <w:rPr>
                  <w:lang w:val="en-GB"/>
                </w:rPr>
                <w:delText>Buyer/Seller</w:delText>
              </w:r>
            </w:del>
          </w:p>
        </w:tc>
        <w:tc>
          <w:tcPr>
            <w:tcW w:w="5943" w:type="dxa"/>
            <w:tcBorders>
              <w:top w:val="single" w:sz="2" w:space="0" w:color="auto"/>
              <w:left w:val="single" w:sz="2" w:space="0" w:color="auto"/>
              <w:bottom w:val="single" w:sz="2" w:space="0" w:color="auto"/>
              <w:right w:val="single" w:sz="2" w:space="0" w:color="auto"/>
            </w:tcBorders>
          </w:tcPr>
          <w:p w14:paraId="600741B3" w14:textId="36F88106" w:rsidR="005C1C1D" w:rsidRPr="00D8063B" w:rsidDel="0058054F" w:rsidRDefault="005C1C1D" w:rsidP="00DA6BCB">
            <w:pPr>
              <w:pStyle w:val="NormalLeft"/>
              <w:rPr>
                <w:del w:id="2778" w:author="Author"/>
                <w:lang w:val="en-GB"/>
              </w:rPr>
            </w:pPr>
            <w:del w:id="2779" w:author="Author">
              <w:r w:rsidRPr="00D8063B" w:rsidDel="0058054F">
                <w:rPr>
                  <w:lang w:val="en-GB"/>
                </w:rPr>
                <w:delText>Only for futures and options, swaps and credit derivatives contracts.</w:delText>
              </w:r>
            </w:del>
          </w:p>
          <w:p w14:paraId="11706B23" w14:textId="7287AAF3" w:rsidR="005C1C1D" w:rsidRPr="00D8063B" w:rsidDel="0058054F" w:rsidRDefault="005C1C1D" w:rsidP="00DA6BCB">
            <w:pPr>
              <w:pStyle w:val="NormalLeft"/>
              <w:rPr>
                <w:del w:id="2780" w:author="Author"/>
                <w:lang w:val="en-GB"/>
              </w:rPr>
            </w:pPr>
            <w:del w:id="2781" w:author="Author">
              <w:r w:rsidRPr="00D8063B" w:rsidDel="0058054F">
                <w:rPr>
                  <w:lang w:val="en-GB"/>
                </w:rPr>
                <w:delText>Identify whether the derivative contract was bought or sold.</w:delText>
              </w:r>
            </w:del>
          </w:p>
          <w:p w14:paraId="20CAE1E7" w14:textId="3B11F0CF" w:rsidR="005C1C1D" w:rsidRPr="00D8063B" w:rsidDel="0058054F" w:rsidRDefault="005C1C1D" w:rsidP="00DA6BCB">
            <w:pPr>
              <w:pStyle w:val="NormalLeft"/>
              <w:rPr>
                <w:del w:id="2782" w:author="Author"/>
                <w:lang w:val="en-GB"/>
              </w:rPr>
            </w:pPr>
            <w:del w:id="2783" w:author="Author">
              <w:r w:rsidRPr="00D8063B" w:rsidDel="0058054F">
                <w:rPr>
                  <w:lang w:val="en-GB"/>
                </w:rPr>
                <w:delText>The buyer and seller position for swaps is defined relatively to the security or notional amount and the swap flows.</w:delText>
              </w:r>
            </w:del>
          </w:p>
          <w:p w14:paraId="224919A3" w14:textId="74C8A796" w:rsidR="005C1C1D" w:rsidRPr="00D8063B" w:rsidDel="0058054F" w:rsidRDefault="005C1C1D" w:rsidP="00DA6BCB">
            <w:pPr>
              <w:pStyle w:val="NormalLeft"/>
              <w:rPr>
                <w:del w:id="2784" w:author="Author"/>
                <w:lang w:val="en-GB"/>
              </w:rPr>
            </w:pPr>
            <w:del w:id="2785" w:author="Author">
              <w:r w:rsidRPr="00D8063B" w:rsidDel="0058054F">
                <w:rPr>
                  <w:lang w:val="en-GB"/>
                </w:rPr>
                <w:delText>A seller of a swap owns the security or notional amount at the contract inception and agrees to deliver during the contract term that security or notional amount, including any other outflows related to the contract, when applicable.</w:delText>
              </w:r>
            </w:del>
          </w:p>
          <w:p w14:paraId="696936F6" w14:textId="4BAB1BBF" w:rsidR="005C1C1D" w:rsidRPr="00D8063B" w:rsidDel="0058054F" w:rsidRDefault="005C1C1D" w:rsidP="00DA6BCB">
            <w:pPr>
              <w:pStyle w:val="NormalLeft"/>
              <w:rPr>
                <w:del w:id="2786" w:author="Author"/>
                <w:lang w:val="en-GB"/>
              </w:rPr>
            </w:pPr>
            <w:del w:id="2787" w:author="Author">
              <w:r w:rsidRPr="00D8063B" w:rsidDel="0058054F">
                <w:rPr>
                  <w:lang w:val="en-GB"/>
                </w:rPr>
                <w:delText>A buyer of a swap will own the security or the notional amount at the end of the derivatives contact and will receive during the contract term that security or notional amount, including any other inflows related to the contract, when applicable.</w:delText>
              </w:r>
            </w:del>
          </w:p>
          <w:p w14:paraId="046E76C7" w14:textId="053DC9E6" w:rsidR="005C1C1D" w:rsidRPr="00D8063B" w:rsidDel="0058054F" w:rsidRDefault="005C1C1D" w:rsidP="00DA6BCB">
            <w:pPr>
              <w:pStyle w:val="NormalLeft"/>
              <w:rPr>
                <w:del w:id="2788" w:author="Author"/>
                <w:lang w:val="en-GB"/>
              </w:rPr>
            </w:pPr>
            <w:del w:id="2789" w:author="Author">
              <w:r w:rsidRPr="00D8063B" w:rsidDel="0058054F">
                <w:rPr>
                  <w:lang w:val="en-GB"/>
                </w:rPr>
                <w:delText>One of the options in the following closed list shall be used, with the exception of Interest Rate Swaps:</w:delText>
              </w:r>
            </w:del>
          </w:p>
          <w:p w14:paraId="1CCF69FD" w14:textId="2BC5883D" w:rsidR="005C1C1D" w:rsidRPr="00D8063B" w:rsidDel="0058054F" w:rsidRDefault="005C1C1D" w:rsidP="00DA6BCB">
            <w:pPr>
              <w:pStyle w:val="NormalLeft"/>
              <w:rPr>
                <w:del w:id="2790" w:author="Author"/>
                <w:lang w:val="en-GB"/>
              </w:rPr>
            </w:pPr>
            <w:del w:id="2791" w:author="Author">
              <w:r w:rsidRPr="00D8063B" w:rsidDel="0058054F">
                <w:rPr>
                  <w:lang w:val="en-GB"/>
                </w:rPr>
                <w:delText>1 — Buyer</w:delText>
              </w:r>
            </w:del>
          </w:p>
          <w:p w14:paraId="5C21E381" w14:textId="5D4FCCEF" w:rsidR="005C1C1D" w:rsidRPr="00D8063B" w:rsidDel="0058054F" w:rsidRDefault="005C1C1D" w:rsidP="00DA6BCB">
            <w:pPr>
              <w:pStyle w:val="NormalLeft"/>
              <w:rPr>
                <w:del w:id="2792" w:author="Author"/>
                <w:lang w:val="en-GB"/>
              </w:rPr>
            </w:pPr>
            <w:del w:id="2793" w:author="Author">
              <w:r w:rsidRPr="00D8063B" w:rsidDel="0058054F">
                <w:rPr>
                  <w:lang w:val="en-GB"/>
                </w:rPr>
                <w:delText>2 — Seller</w:delText>
              </w:r>
            </w:del>
          </w:p>
          <w:p w14:paraId="1B21A87A" w14:textId="4C53218D" w:rsidR="005C1C1D" w:rsidRPr="00D8063B" w:rsidDel="0058054F" w:rsidRDefault="005C1C1D" w:rsidP="00DA6BCB">
            <w:pPr>
              <w:pStyle w:val="NormalLeft"/>
              <w:rPr>
                <w:del w:id="2794" w:author="Author"/>
                <w:lang w:val="en-GB"/>
              </w:rPr>
            </w:pPr>
            <w:del w:id="2795" w:author="Author">
              <w:r w:rsidRPr="00D8063B" w:rsidDel="0058054F">
                <w:rPr>
                  <w:lang w:val="en-GB"/>
                </w:rPr>
                <w:delText>For interest rate swaps one of the options in the following closed list shall be use:</w:delText>
              </w:r>
            </w:del>
          </w:p>
          <w:p w14:paraId="75491746" w14:textId="6B26482F" w:rsidR="005C1C1D" w:rsidRPr="00D8063B" w:rsidDel="0058054F" w:rsidRDefault="005C1C1D" w:rsidP="00DA6BCB">
            <w:pPr>
              <w:pStyle w:val="NormalLeft"/>
              <w:rPr>
                <w:del w:id="2796" w:author="Author"/>
                <w:lang w:val="en-GB"/>
              </w:rPr>
            </w:pPr>
            <w:del w:id="2797" w:author="Author">
              <w:r w:rsidRPr="00D8063B" w:rsidDel="0058054F">
                <w:rPr>
                  <w:lang w:val="en-GB"/>
                </w:rPr>
                <w:delText>3 — FX–FL: Deliver fixed–for–floating</w:delText>
              </w:r>
            </w:del>
          </w:p>
          <w:p w14:paraId="100ED929" w14:textId="0460BD57" w:rsidR="005C1C1D" w:rsidRPr="00D8063B" w:rsidDel="0058054F" w:rsidRDefault="005C1C1D" w:rsidP="00DA6BCB">
            <w:pPr>
              <w:pStyle w:val="NormalLeft"/>
              <w:rPr>
                <w:del w:id="2798" w:author="Author"/>
                <w:lang w:val="en-GB"/>
              </w:rPr>
            </w:pPr>
            <w:del w:id="2799" w:author="Author">
              <w:r w:rsidRPr="00D8063B" w:rsidDel="0058054F">
                <w:rPr>
                  <w:lang w:val="en-GB"/>
                </w:rPr>
                <w:delText>4 — FX–FX: Deliver fixed–for–fixed</w:delText>
              </w:r>
            </w:del>
          </w:p>
          <w:p w14:paraId="24ADAFC5" w14:textId="21404478" w:rsidR="005C1C1D" w:rsidRPr="00D8063B" w:rsidDel="0058054F" w:rsidRDefault="005C1C1D" w:rsidP="00DA6BCB">
            <w:pPr>
              <w:pStyle w:val="NormalLeft"/>
              <w:rPr>
                <w:del w:id="2800" w:author="Author"/>
                <w:lang w:val="en-GB"/>
              </w:rPr>
            </w:pPr>
            <w:del w:id="2801" w:author="Author">
              <w:r w:rsidRPr="00D8063B" w:rsidDel="0058054F">
                <w:rPr>
                  <w:lang w:val="en-GB"/>
                </w:rPr>
                <w:delText>5 — FL–FX: Deliver floating–for–fixed</w:delText>
              </w:r>
            </w:del>
          </w:p>
          <w:p w14:paraId="363CE30C" w14:textId="51E32125" w:rsidR="005C1C1D" w:rsidRPr="00D8063B" w:rsidDel="0058054F" w:rsidRDefault="005C1C1D" w:rsidP="00DA6BCB">
            <w:pPr>
              <w:pStyle w:val="NormalLeft"/>
              <w:rPr>
                <w:del w:id="2802" w:author="Author"/>
                <w:lang w:val="en-GB"/>
              </w:rPr>
            </w:pPr>
            <w:del w:id="2803" w:author="Author">
              <w:r w:rsidRPr="00D8063B" w:rsidDel="0058054F">
                <w:rPr>
                  <w:lang w:val="en-GB"/>
                </w:rPr>
                <w:delText>6 — FL–FL: Deliver floating–for–floating</w:delText>
              </w:r>
            </w:del>
          </w:p>
        </w:tc>
      </w:tr>
      <w:tr w:rsidR="005C1C1D" w:rsidRPr="00D8063B" w:rsidDel="0058054F" w14:paraId="069C0B57" w14:textId="71C98A9B" w:rsidTr="00DA6BCB">
        <w:trPr>
          <w:del w:id="2804" w:author="Author"/>
        </w:trPr>
        <w:tc>
          <w:tcPr>
            <w:tcW w:w="1579" w:type="dxa"/>
            <w:tcBorders>
              <w:top w:val="single" w:sz="2" w:space="0" w:color="auto"/>
              <w:left w:val="single" w:sz="2" w:space="0" w:color="auto"/>
              <w:bottom w:val="single" w:sz="2" w:space="0" w:color="auto"/>
              <w:right w:val="single" w:sz="2" w:space="0" w:color="auto"/>
            </w:tcBorders>
          </w:tcPr>
          <w:p w14:paraId="7FDADCF1" w14:textId="0A9A2B13" w:rsidR="005C1C1D" w:rsidRPr="00D8063B" w:rsidDel="0058054F" w:rsidRDefault="005C1C1D" w:rsidP="00DA6BCB">
            <w:pPr>
              <w:pStyle w:val="NormalLeft"/>
              <w:rPr>
                <w:del w:id="2805" w:author="Author"/>
                <w:lang w:val="en-GB"/>
              </w:rPr>
            </w:pPr>
            <w:del w:id="2806" w:author="Author">
              <w:r w:rsidRPr="00D8063B" w:rsidDel="0058054F">
                <w:rPr>
                  <w:lang w:val="en-GB"/>
                </w:rPr>
                <w:delText>C0150</w:delText>
              </w:r>
            </w:del>
          </w:p>
        </w:tc>
        <w:tc>
          <w:tcPr>
            <w:tcW w:w="1764" w:type="dxa"/>
            <w:tcBorders>
              <w:top w:val="single" w:sz="2" w:space="0" w:color="auto"/>
              <w:left w:val="single" w:sz="2" w:space="0" w:color="auto"/>
              <w:bottom w:val="single" w:sz="2" w:space="0" w:color="auto"/>
              <w:right w:val="single" w:sz="2" w:space="0" w:color="auto"/>
            </w:tcBorders>
          </w:tcPr>
          <w:p w14:paraId="0A5AFE11" w14:textId="7B115A5A" w:rsidR="005C1C1D" w:rsidRPr="00D8063B" w:rsidDel="0058054F" w:rsidRDefault="005C1C1D" w:rsidP="00DA6BCB">
            <w:pPr>
              <w:pStyle w:val="NormalLeft"/>
              <w:rPr>
                <w:del w:id="2807" w:author="Author"/>
                <w:lang w:val="en-GB"/>
              </w:rPr>
            </w:pPr>
            <w:del w:id="2808" w:author="Author">
              <w:r w:rsidRPr="00D8063B" w:rsidDel="0058054F">
                <w:rPr>
                  <w:lang w:val="en-GB"/>
                </w:rPr>
                <w:delText>Premium paid to date</w:delText>
              </w:r>
            </w:del>
          </w:p>
        </w:tc>
        <w:tc>
          <w:tcPr>
            <w:tcW w:w="5943" w:type="dxa"/>
            <w:tcBorders>
              <w:top w:val="single" w:sz="2" w:space="0" w:color="auto"/>
              <w:left w:val="single" w:sz="2" w:space="0" w:color="auto"/>
              <w:bottom w:val="single" w:sz="2" w:space="0" w:color="auto"/>
              <w:right w:val="single" w:sz="2" w:space="0" w:color="auto"/>
            </w:tcBorders>
          </w:tcPr>
          <w:p w14:paraId="5FD19709" w14:textId="738288DD" w:rsidR="005C1C1D" w:rsidRPr="00D8063B" w:rsidDel="0058054F" w:rsidRDefault="005C1C1D" w:rsidP="00260EA7">
            <w:pPr>
              <w:pStyle w:val="NormalLeft"/>
              <w:rPr>
                <w:del w:id="2809" w:author="Author"/>
                <w:lang w:val="en-GB"/>
              </w:rPr>
            </w:pPr>
            <w:del w:id="2810" w:author="Author">
              <w:r w:rsidRPr="00D8063B" w:rsidDel="0058054F">
                <w:rPr>
                  <w:lang w:val="en-GB"/>
                </w:rPr>
                <w:delText>The payment made (if bought), for options and also up–front and periodical premium amounts paid for swaps, since the moment the undertaking entered into the derivative contract. </w:delText>
              </w:r>
              <w:r w:rsidR="00260EA7" w:rsidRPr="00D8063B" w:rsidDel="0058054F">
                <w:rPr>
                  <w:lang w:val="en-GB"/>
                </w:rPr>
                <w:delText xml:space="preserve"> </w:delText>
              </w:r>
            </w:del>
          </w:p>
        </w:tc>
      </w:tr>
      <w:tr w:rsidR="005C1C1D" w:rsidRPr="00D8063B" w:rsidDel="0058054F" w14:paraId="4BA9F6E7" w14:textId="0E938E16" w:rsidTr="00DA6BCB">
        <w:trPr>
          <w:del w:id="2811" w:author="Author"/>
        </w:trPr>
        <w:tc>
          <w:tcPr>
            <w:tcW w:w="1579" w:type="dxa"/>
            <w:tcBorders>
              <w:top w:val="single" w:sz="2" w:space="0" w:color="auto"/>
              <w:left w:val="single" w:sz="2" w:space="0" w:color="auto"/>
              <w:bottom w:val="single" w:sz="2" w:space="0" w:color="auto"/>
              <w:right w:val="single" w:sz="2" w:space="0" w:color="auto"/>
            </w:tcBorders>
          </w:tcPr>
          <w:p w14:paraId="2B6BBEA1" w14:textId="6EC2EDD2" w:rsidR="005C1C1D" w:rsidRPr="00D8063B" w:rsidDel="0058054F" w:rsidRDefault="005C1C1D" w:rsidP="00DA6BCB">
            <w:pPr>
              <w:pStyle w:val="NormalLeft"/>
              <w:rPr>
                <w:del w:id="2812" w:author="Author"/>
                <w:lang w:val="en-GB"/>
              </w:rPr>
            </w:pPr>
            <w:del w:id="2813" w:author="Author">
              <w:r w:rsidRPr="00D8063B" w:rsidDel="0058054F">
                <w:rPr>
                  <w:lang w:val="en-GB"/>
                </w:rPr>
                <w:delText>C0160</w:delText>
              </w:r>
            </w:del>
          </w:p>
        </w:tc>
        <w:tc>
          <w:tcPr>
            <w:tcW w:w="1764" w:type="dxa"/>
            <w:tcBorders>
              <w:top w:val="single" w:sz="2" w:space="0" w:color="auto"/>
              <w:left w:val="single" w:sz="2" w:space="0" w:color="auto"/>
              <w:bottom w:val="single" w:sz="2" w:space="0" w:color="auto"/>
              <w:right w:val="single" w:sz="2" w:space="0" w:color="auto"/>
            </w:tcBorders>
          </w:tcPr>
          <w:p w14:paraId="5F7CFEE7" w14:textId="4284B57D" w:rsidR="005C1C1D" w:rsidRPr="00D8063B" w:rsidDel="0058054F" w:rsidRDefault="005C1C1D" w:rsidP="00DA6BCB">
            <w:pPr>
              <w:pStyle w:val="NormalLeft"/>
              <w:rPr>
                <w:del w:id="2814" w:author="Author"/>
                <w:lang w:val="en-GB"/>
              </w:rPr>
            </w:pPr>
            <w:del w:id="2815" w:author="Author">
              <w:r w:rsidRPr="00D8063B" w:rsidDel="0058054F">
                <w:rPr>
                  <w:lang w:val="en-GB"/>
                </w:rPr>
                <w:delText>Premium received to date</w:delText>
              </w:r>
            </w:del>
          </w:p>
        </w:tc>
        <w:tc>
          <w:tcPr>
            <w:tcW w:w="5943" w:type="dxa"/>
            <w:tcBorders>
              <w:top w:val="single" w:sz="2" w:space="0" w:color="auto"/>
              <w:left w:val="single" w:sz="2" w:space="0" w:color="auto"/>
              <w:bottom w:val="single" w:sz="2" w:space="0" w:color="auto"/>
              <w:right w:val="single" w:sz="2" w:space="0" w:color="auto"/>
            </w:tcBorders>
          </w:tcPr>
          <w:p w14:paraId="594BCAA5" w14:textId="4624D887" w:rsidR="005C1C1D" w:rsidRPr="00D8063B" w:rsidDel="0058054F" w:rsidRDefault="005C1C1D" w:rsidP="00260EA7">
            <w:pPr>
              <w:pStyle w:val="NormalLeft"/>
              <w:rPr>
                <w:del w:id="2816" w:author="Author"/>
                <w:lang w:val="en-GB"/>
              </w:rPr>
            </w:pPr>
            <w:del w:id="2817" w:author="Author">
              <w:r w:rsidRPr="00D8063B" w:rsidDel="0058054F">
                <w:rPr>
                  <w:lang w:val="en-GB"/>
                </w:rPr>
                <w:delText>The payment received (if sold), for options and also up–front and periodical premium amounts received for swaps, since the moment the undertaking entered into the derivative contract. </w:delText>
              </w:r>
              <w:r w:rsidR="00260EA7" w:rsidRPr="00D8063B" w:rsidDel="0058054F">
                <w:rPr>
                  <w:lang w:val="en-GB"/>
                </w:rPr>
                <w:delText xml:space="preserve"> </w:delText>
              </w:r>
            </w:del>
          </w:p>
        </w:tc>
      </w:tr>
      <w:tr w:rsidR="005C1C1D" w:rsidRPr="00D8063B" w:rsidDel="0058054F" w14:paraId="4E242AA1" w14:textId="0D4829C9" w:rsidTr="00DA6BCB">
        <w:trPr>
          <w:del w:id="2818" w:author="Author"/>
        </w:trPr>
        <w:tc>
          <w:tcPr>
            <w:tcW w:w="1579" w:type="dxa"/>
            <w:tcBorders>
              <w:top w:val="single" w:sz="2" w:space="0" w:color="auto"/>
              <w:left w:val="single" w:sz="2" w:space="0" w:color="auto"/>
              <w:bottom w:val="single" w:sz="2" w:space="0" w:color="auto"/>
              <w:right w:val="single" w:sz="2" w:space="0" w:color="auto"/>
            </w:tcBorders>
          </w:tcPr>
          <w:p w14:paraId="5271E963" w14:textId="21B5A292" w:rsidR="005C1C1D" w:rsidRPr="00D8063B" w:rsidDel="0058054F" w:rsidRDefault="005C1C1D" w:rsidP="00DA6BCB">
            <w:pPr>
              <w:pStyle w:val="NormalLeft"/>
              <w:rPr>
                <w:del w:id="2819" w:author="Author"/>
                <w:lang w:val="en-GB"/>
              </w:rPr>
            </w:pPr>
            <w:del w:id="2820" w:author="Author">
              <w:r w:rsidRPr="00D8063B" w:rsidDel="0058054F">
                <w:rPr>
                  <w:lang w:val="en-GB"/>
                </w:rPr>
                <w:delText>C0170</w:delText>
              </w:r>
            </w:del>
          </w:p>
        </w:tc>
        <w:tc>
          <w:tcPr>
            <w:tcW w:w="1764" w:type="dxa"/>
            <w:tcBorders>
              <w:top w:val="single" w:sz="2" w:space="0" w:color="auto"/>
              <w:left w:val="single" w:sz="2" w:space="0" w:color="auto"/>
              <w:bottom w:val="single" w:sz="2" w:space="0" w:color="auto"/>
              <w:right w:val="single" w:sz="2" w:space="0" w:color="auto"/>
            </w:tcBorders>
          </w:tcPr>
          <w:p w14:paraId="77136343" w14:textId="0BC6B71D" w:rsidR="005C1C1D" w:rsidRPr="00D8063B" w:rsidDel="0058054F" w:rsidRDefault="005C1C1D" w:rsidP="00DA6BCB">
            <w:pPr>
              <w:pStyle w:val="NormalLeft"/>
              <w:rPr>
                <w:del w:id="2821" w:author="Author"/>
                <w:lang w:val="en-GB"/>
              </w:rPr>
            </w:pPr>
            <w:del w:id="2822" w:author="Author">
              <w:r w:rsidRPr="00D8063B" w:rsidDel="0058054F">
                <w:rPr>
                  <w:lang w:val="en-GB"/>
                </w:rPr>
                <w:delText>Number of contracts</w:delText>
              </w:r>
            </w:del>
          </w:p>
        </w:tc>
        <w:tc>
          <w:tcPr>
            <w:tcW w:w="5943" w:type="dxa"/>
            <w:tcBorders>
              <w:top w:val="single" w:sz="2" w:space="0" w:color="auto"/>
              <w:left w:val="single" w:sz="2" w:space="0" w:color="auto"/>
              <w:bottom w:val="single" w:sz="2" w:space="0" w:color="auto"/>
              <w:right w:val="single" w:sz="2" w:space="0" w:color="auto"/>
            </w:tcBorders>
          </w:tcPr>
          <w:p w14:paraId="3DD3FB8C" w14:textId="687F48B6" w:rsidR="005C1C1D" w:rsidRPr="00D8063B" w:rsidDel="0058054F" w:rsidRDefault="005C1C1D" w:rsidP="00DA6BCB">
            <w:pPr>
              <w:pStyle w:val="NormalLeft"/>
              <w:rPr>
                <w:del w:id="2823" w:author="Author"/>
                <w:lang w:val="en-GB"/>
              </w:rPr>
            </w:pPr>
            <w:del w:id="2824" w:author="Author">
              <w:r w:rsidRPr="00D8063B" w:rsidDel="0058054F">
                <w:rPr>
                  <w:lang w:val="en-GB"/>
                </w:rPr>
                <w:delText>Number of similar derivative contracts reported in the line. It shall be the number of contracts entered into. For Over–The–Counter derivatives, e.g., one swap contract, ‘1’ shall be reported, if ten swaps with the same characteristics, ‘10’ shall be reported.</w:delText>
              </w:r>
            </w:del>
          </w:p>
          <w:p w14:paraId="08660D98" w14:textId="2EC316A3" w:rsidR="005C1C1D" w:rsidRPr="00D8063B" w:rsidDel="0058054F" w:rsidRDefault="005C1C1D" w:rsidP="00DA6BCB">
            <w:pPr>
              <w:pStyle w:val="NormalLeft"/>
              <w:rPr>
                <w:del w:id="2825" w:author="Author"/>
                <w:lang w:val="en-GB"/>
              </w:rPr>
            </w:pPr>
            <w:del w:id="2826" w:author="Author">
              <w:r w:rsidRPr="00D8063B" w:rsidDel="0058054F">
                <w:rPr>
                  <w:lang w:val="en-GB"/>
                </w:rPr>
                <w:delText>The number of contracts shall be the ones outstanding at the reporting date.</w:delText>
              </w:r>
            </w:del>
          </w:p>
        </w:tc>
      </w:tr>
      <w:tr w:rsidR="005C1C1D" w:rsidRPr="00D8063B" w:rsidDel="0058054F" w14:paraId="4F739D50" w14:textId="2042E091" w:rsidTr="00DA6BCB">
        <w:trPr>
          <w:del w:id="2827" w:author="Author"/>
        </w:trPr>
        <w:tc>
          <w:tcPr>
            <w:tcW w:w="1579" w:type="dxa"/>
            <w:tcBorders>
              <w:top w:val="single" w:sz="2" w:space="0" w:color="auto"/>
              <w:left w:val="single" w:sz="2" w:space="0" w:color="auto"/>
              <w:bottom w:val="single" w:sz="2" w:space="0" w:color="auto"/>
              <w:right w:val="single" w:sz="2" w:space="0" w:color="auto"/>
            </w:tcBorders>
          </w:tcPr>
          <w:p w14:paraId="5C8434FC" w14:textId="1DE18AAB" w:rsidR="005C1C1D" w:rsidRPr="00D8063B" w:rsidDel="0058054F" w:rsidRDefault="005C1C1D" w:rsidP="00DA6BCB">
            <w:pPr>
              <w:pStyle w:val="NormalLeft"/>
              <w:rPr>
                <w:del w:id="2828" w:author="Author"/>
                <w:lang w:val="en-GB"/>
              </w:rPr>
            </w:pPr>
            <w:del w:id="2829" w:author="Author">
              <w:r w:rsidRPr="00D8063B" w:rsidDel="0058054F">
                <w:rPr>
                  <w:lang w:val="en-GB"/>
                </w:rPr>
                <w:delText>C0180</w:delText>
              </w:r>
            </w:del>
          </w:p>
        </w:tc>
        <w:tc>
          <w:tcPr>
            <w:tcW w:w="1764" w:type="dxa"/>
            <w:tcBorders>
              <w:top w:val="single" w:sz="2" w:space="0" w:color="auto"/>
              <w:left w:val="single" w:sz="2" w:space="0" w:color="auto"/>
              <w:bottom w:val="single" w:sz="2" w:space="0" w:color="auto"/>
              <w:right w:val="single" w:sz="2" w:space="0" w:color="auto"/>
            </w:tcBorders>
          </w:tcPr>
          <w:p w14:paraId="56F180DC" w14:textId="182B16D1" w:rsidR="005C1C1D" w:rsidRPr="00D8063B" w:rsidDel="0058054F" w:rsidRDefault="005C1C1D" w:rsidP="00DA6BCB">
            <w:pPr>
              <w:pStyle w:val="NormalLeft"/>
              <w:rPr>
                <w:del w:id="2830" w:author="Author"/>
                <w:lang w:val="en-GB"/>
              </w:rPr>
            </w:pPr>
            <w:del w:id="2831" w:author="Author">
              <w:r w:rsidRPr="00D8063B" w:rsidDel="0058054F">
                <w:rPr>
                  <w:lang w:val="en-GB"/>
                </w:rPr>
                <w:delText>Contract size</w:delText>
              </w:r>
            </w:del>
          </w:p>
        </w:tc>
        <w:tc>
          <w:tcPr>
            <w:tcW w:w="5943" w:type="dxa"/>
            <w:tcBorders>
              <w:top w:val="single" w:sz="2" w:space="0" w:color="auto"/>
              <w:left w:val="single" w:sz="2" w:space="0" w:color="auto"/>
              <w:bottom w:val="single" w:sz="2" w:space="0" w:color="auto"/>
              <w:right w:val="single" w:sz="2" w:space="0" w:color="auto"/>
            </w:tcBorders>
          </w:tcPr>
          <w:p w14:paraId="09E9658C" w14:textId="3729B370" w:rsidR="005C1C1D" w:rsidRPr="00D8063B" w:rsidDel="0058054F" w:rsidRDefault="005C1C1D" w:rsidP="00DA6BCB">
            <w:pPr>
              <w:pStyle w:val="NormalLeft"/>
              <w:rPr>
                <w:del w:id="2832" w:author="Author"/>
                <w:lang w:val="en-GB"/>
              </w:rPr>
            </w:pPr>
            <w:del w:id="2833" w:author="Author">
              <w:r w:rsidRPr="00D8063B" w:rsidDel="0058054F">
                <w:rPr>
                  <w:lang w:val="en-GB"/>
                </w:rPr>
                <w:delText>Number of underlying assets in the contract (e.g. for equity futures it is the number of equities to be delivered per derivative contract at maturity, for bond futures it is the reference amount underlying each contract).</w:delText>
              </w:r>
            </w:del>
          </w:p>
          <w:p w14:paraId="59E9555E" w14:textId="76879C3F" w:rsidR="005C1C1D" w:rsidRPr="00D8063B" w:rsidDel="0058054F" w:rsidRDefault="005C1C1D" w:rsidP="00DA6BCB">
            <w:pPr>
              <w:pStyle w:val="NormalLeft"/>
              <w:rPr>
                <w:del w:id="2834" w:author="Author"/>
                <w:lang w:val="en-GB"/>
              </w:rPr>
            </w:pPr>
            <w:del w:id="2835" w:author="Author">
              <w:r w:rsidRPr="00D8063B" w:rsidDel="0058054F">
                <w:rPr>
                  <w:lang w:val="en-GB"/>
                </w:rPr>
                <w:delText>The way the contract size is defined varies according with the type of instrument. For futures on equities it is common to find the contract size defined as a function of the number of shares underlying the contract.</w:delText>
              </w:r>
            </w:del>
          </w:p>
          <w:p w14:paraId="677CE91D" w14:textId="590D53D3" w:rsidR="005C1C1D" w:rsidRPr="00D8063B" w:rsidDel="0058054F" w:rsidRDefault="005C1C1D" w:rsidP="00DA6BCB">
            <w:pPr>
              <w:pStyle w:val="NormalLeft"/>
              <w:rPr>
                <w:del w:id="2836" w:author="Author"/>
                <w:lang w:val="en-GB"/>
              </w:rPr>
            </w:pPr>
            <w:del w:id="2837" w:author="Author">
              <w:r w:rsidRPr="00D8063B" w:rsidDel="0058054F">
                <w:rPr>
                  <w:lang w:val="en-GB"/>
                </w:rPr>
                <w:delText>For futures on bonds, it is the bond nominal amount underlying the contract.</w:delText>
              </w:r>
            </w:del>
          </w:p>
          <w:p w14:paraId="3E07E1F1" w14:textId="472CE465" w:rsidR="005C1C1D" w:rsidRPr="00D8063B" w:rsidDel="0058054F" w:rsidRDefault="005C1C1D" w:rsidP="00DA6BCB">
            <w:pPr>
              <w:pStyle w:val="NormalLeft"/>
              <w:rPr>
                <w:del w:id="2838" w:author="Author"/>
                <w:lang w:val="en-GB"/>
              </w:rPr>
            </w:pPr>
            <w:del w:id="2839" w:author="Author">
              <w:r w:rsidRPr="00D8063B" w:rsidDel="0058054F">
                <w:rPr>
                  <w:lang w:val="en-GB"/>
                </w:rPr>
                <w:delText>Only applicable for futures and options.</w:delText>
              </w:r>
            </w:del>
          </w:p>
        </w:tc>
      </w:tr>
      <w:tr w:rsidR="005C1C1D" w:rsidRPr="00D8063B" w:rsidDel="0058054F" w14:paraId="48E2FD67" w14:textId="51A851EE" w:rsidTr="00DA6BCB">
        <w:trPr>
          <w:del w:id="2840" w:author="Author"/>
        </w:trPr>
        <w:tc>
          <w:tcPr>
            <w:tcW w:w="1579" w:type="dxa"/>
            <w:tcBorders>
              <w:top w:val="single" w:sz="2" w:space="0" w:color="auto"/>
              <w:left w:val="single" w:sz="2" w:space="0" w:color="auto"/>
              <w:bottom w:val="single" w:sz="2" w:space="0" w:color="auto"/>
              <w:right w:val="single" w:sz="2" w:space="0" w:color="auto"/>
            </w:tcBorders>
          </w:tcPr>
          <w:p w14:paraId="2166D9D6" w14:textId="6A933441" w:rsidR="005C1C1D" w:rsidRPr="00D8063B" w:rsidDel="0058054F" w:rsidRDefault="005C1C1D" w:rsidP="00DA6BCB">
            <w:pPr>
              <w:pStyle w:val="NormalLeft"/>
              <w:rPr>
                <w:del w:id="2841" w:author="Author"/>
                <w:lang w:val="en-GB"/>
              </w:rPr>
            </w:pPr>
            <w:del w:id="2842" w:author="Author">
              <w:r w:rsidRPr="00D8063B" w:rsidDel="0058054F">
                <w:rPr>
                  <w:lang w:val="en-GB"/>
                </w:rPr>
                <w:delText>C0190</w:delText>
              </w:r>
            </w:del>
          </w:p>
        </w:tc>
        <w:tc>
          <w:tcPr>
            <w:tcW w:w="1764" w:type="dxa"/>
            <w:tcBorders>
              <w:top w:val="single" w:sz="2" w:space="0" w:color="auto"/>
              <w:left w:val="single" w:sz="2" w:space="0" w:color="auto"/>
              <w:bottom w:val="single" w:sz="2" w:space="0" w:color="auto"/>
              <w:right w:val="single" w:sz="2" w:space="0" w:color="auto"/>
            </w:tcBorders>
          </w:tcPr>
          <w:p w14:paraId="01BF9D12" w14:textId="783B4EB1" w:rsidR="005C1C1D" w:rsidRPr="00D8063B" w:rsidDel="0058054F" w:rsidRDefault="005C1C1D" w:rsidP="00DA6BCB">
            <w:pPr>
              <w:pStyle w:val="NormalLeft"/>
              <w:rPr>
                <w:del w:id="2843" w:author="Author"/>
                <w:lang w:val="en-GB"/>
              </w:rPr>
            </w:pPr>
            <w:del w:id="2844" w:author="Author">
              <w:r w:rsidRPr="00D8063B" w:rsidDel="0058054F">
                <w:rPr>
                  <w:lang w:val="en-GB"/>
                </w:rPr>
                <w:delText>Maximum loss under unwinding event</w:delText>
              </w:r>
            </w:del>
          </w:p>
        </w:tc>
        <w:tc>
          <w:tcPr>
            <w:tcW w:w="5943" w:type="dxa"/>
            <w:tcBorders>
              <w:top w:val="single" w:sz="2" w:space="0" w:color="auto"/>
              <w:left w:val="single" w:sz="2" w:space="0" w:color="auto"/>
              <w:bottom w:val="single" w:sz="2" w:space="0" w:color="auto"/>
              <w:right w:val="single" w:sz="2" w:space="0" w:color="auto"/>
            </w:tcBorders>
          </w:tcPr>
          <w:p w14:paraId="2EF9631A" w14:textId="68DFCE1B" w:rsidR="005C1C1D" w:rsidRPr="00D8063B" w:rsidDel="0058054F" w:rsidRDefault="005C1C1D" w:rsidP="00DA6BCB">
            <w:pPr>
              <w:pStyle w:val="NormalLeft"/>
              <w:rPr>
                <w:del w:id="2845" w:author="Author"/>
                <w:lang w:val="en-GB"/>
              </w:rPr>
            </w:pPr>
            <w:del w:id="2846" w:author="Author">
              <w:r w:rsidRPr="00D8063B" w:rsidDel="0058054F">
                <w:rPr>
                  <w:lang w:val="en-GB"/>
                </w:rPr>
                <w:delText>Maximum amount of loss if an unwinding event occurs. Applicable to CIC category F.</w:delText>
              </w:r>
            </w:del>
          </w:p>
          <w:p w14:paraId="305BB2B1" w14:textId="3823D4D2" w:rsidR="005C1C1D" w:rsidRPr="00D8063B" w:rsidDel="0058054F" w:rsidRDefault="005C1C1D" w:rsidP="00DA6BCB">
            <w:pPr>
              <w:pStyle w:val="NormalLeft"/>
              <w:rPr>
                <w:del w:id="2847" w:author="Author"/>
                <w:lang w:val="en-GB"/>
              </w:rPr>
            </w:pPr>
            <w:del w:id="2848" w:author="Author">
              <w:r w:rsidRPr="00D8063B" w:rsidDel="0058054F">
                <w:rPr>
                  <w:lang w:val="en-GB"/>
                </w:rPr>
                <w:delText>Where a credit derivative is 100 % collateralised, the maximum loss under an unwinding event is zero.</w:delText>
              </w:r>
            </w:del>
          </w:p>
        </w:tc>
      </w:tr>
      <w:tr w:rsidR="005C1C1D" w:rsidRPr="00D8063B" w:rsidDel="0058054F" w14:paraId="078E5A51" w14:textId="250F8CAD" w:rsidTr="00DA6BCB">
        <w:trPr>
          <w:del w:id="2849" w:author="Author"/>
        </w:trPr>
        <w:tc>
          <w:tcPr>
            <w:tcW w:w="1579" w:type="dxa"/>
            <w:tcBorders>
              <w:top w:val="single" w:sz="2" w:space="0" w:color="auto"/>
              <w:left w:val="single" w:sz="2" w:space="0" w:color="auto"/>
              <w:bottom w:val="single" w:sz="2" w:space="0" w:color="auto"/>
              <w:right w:val="single" w:sz="2" w:space="0" w:color="auto"/>
            </w:tcBorders>
          </w:tcPr>
          <w:p w14:paraId="47202EBC" w14:textId="02CE5FE9" w:rsidR="005C1C1D" w:rsidRPr="00D8063B" w:rsidDel="0058054F" w:rsidRDefault="005C1C1D" w:rsidP="00DA6BCB">
            <w:pPr>
              <w:pStyle w:val="NormalLeft"/>
              <w:rPr>
                <w:del w:id="2850" w:author="Author"/>
                <w:lang w:val="en-GB"/>
              </w:rPr>
            </w:pPr>
            <w:del w:id="2851" w:author="Author">
              <w:r w:rsidRPr="00D8063B" w:rsidDel="0058054F">
                <w:rPr>
                  <w:lang w:val="en-GB"/>
                </w:rPr>
                <w:delText>C0200</w:delText>
              </w:r>
            </w:del>
          </w:p>
        </w:tc>
        <w:tc>
          <w:tcPr>
            <w:tcW w:w="1764" w:type="dxa"/>
            <w:tcBorders>
              <w:top w:val="single" w:sz="2" w:space="0" w:color="auto"/>
              <w:left w:val="single" w:sz="2" w:space="0" w:color="auto"/>
              <w:bottom w:val="single" w:sz="2" w:space="0" w:color="auto"/>
              <w:right w:val="single" w:sz="2" w:space="0" w:color="auto"/>
            </w:tcBorders>
          </w:tcPr>
          <w:p w14:paraId="38ADC5BA" w14:textId="7EDAC9F9" w:rsidR="005C1C1D" w:rsidRPr="00D8063B" w:rsidDel="0058054F" w:rsidRDefault="005C1C1D" w:rsidP="00DA6BCB">
            <w:pPr>
              <w:pStyle w:val="NormalLeft"/>
              <w:rPr>
                <w:del w:id="2852" w:author="Author"/>
                <w:lang w:val="en-GB"/>
              </w:rPr>
            </w:pPr>
            <w:del w:id="2853" w:author="Author">
              <w:r w:rsidRPr="00D8063B" w:rsidDel="0058054F">
                <w:rPr>
                  <w:lang w:val="en-GB"/>
                </w:rPr>
                <w:delText>Swap outflow amount</w:delText>
              </w:r>
            </w:del>
          </w:p>
        </w:tc>
        <w:tc>
          <w:tcPr>
            <w:tcW w:w="5943" w:type="dxa"/>
            <w:tcBorders>
              <w:top w:val="single" w:sz="2" w:space="0" w:color="auto"/>
              <w:left w:val="single" w:sz="2" w:space="0" w:color="auto"/>
              <w:bottom w:val="single" w:sz="2" w:space="0" w:color="auto"/>
              <w:right w:val="single" w:sz="2" w:space="0" w:color="auto"/>
            </w:tcBorders>
          </w:tcPr>
          <w:p w14:paraId="7D874BD4" w14:textId="2BD975BA" w:rsidR="005C1C1D" w:rsidRPr="00D8063B" w:rsidDel="0058054F" w:rsidRDefault="005C1C1D" w:rsidP="00DA6BCB">
            <w:pPr>
              <w:pStyle w:val="NormalLeft"/>
              <w:rPr>
                <w:del w:id="2854" w:author="Author"/>
                <w:lang w:val="en-GB"/>
              </w:rPr>
            </w:pPr>
            <w:del w:id="2855" w:author="Author">
              <w:r w:rsidRPr="00D8063B" w:rsidDel="0058054F">
                <w:rPr>
                  <w:lang w:val="en-GB"/>
                </w:rPr>
                <w:delText>Amount delivered under the swap contract (other than premiums), during the reporting period. Corresponds to interest paid for IRS and amounts delivered for currency swaps, credit swaps, total return swaps and other swaps.</w:delText>
              </w:r>
            </w:del>
          </w:p>
          <w:p w14:paraId="4A750D5C" w14:textId="43B8D6A7" w:rsidR="005C1C1D" w:rsidRPr="00D8063B" w:rsidDel="0058054F" w:rsidRDefault="005C1C1D" w:rsidP="00DA6BCB">
            <w:pPr>
              <w:pStyle w:val="NormalLeft"/>
              <w:rPr>
                <w:del w:id="2856" w:author="Author"/>
                <w:lang w:val="en-GB"/>
              </w:rPr>
            </w:pPr>
            <w:del w:id="2857" w:author="Author">
              <w:r w:rsidRPr="00D8063B" w:rsidDel="0058054F">
                <w:rPr>
                  <w:lang w:val="en-GB"/>
                </w:rPr>
                <w:delText>In the cases where the settlement is made on a net basis then only one of the items C0200 and C0210 shall be reported.</w:delText>
              </w:r>
            </w:del>
          </w:p>
        </w:tc>
      </w:tr>
      <w:tr w:rsidR="005C1C1D" w:rsidRPr="00D8063B" w:rsidDel="0058054F" w14:paraId="3456315B" w14:textId="33A3815D" w:rsidTr="00DA6BCB">
        <w:trPr>
          <w:del w:id="2858" w:author="Author"/>
        </w:trPr>
        <w:tc>
          <w:tcPr>
            <w:tcW w:w="1579" w:type="dxa"/>
            <w:tcBorders>
              <w:top w:val="single" w:sz="2" w:space="0" w:color="auto"/>
              <w:left w:val="single" w:sz="2" w:space="0" w:color="auto"/>
              <w:bottom w:val="single" w:sz="2" w:space="0" w:color="auto"/>
              <w:right w:val="single" w:sz="2" w:space="0" w:color="auto"/>
            </w:tcBorders>
          </w:tcPr>
          <w:p w14:paraId="7B2B8B5F" w14:textId="3EA588F7" w:rsidR="005C1C1D" w:rsidRPr="00D8063B" w:rsidDel="0058054F" w:rsidRDefault="005C1C1D" w:rsidP="00DA6BCB">
            <w:pPr>
              <w:pStyle w:val="NormalLeft"/>
              <w:rPr>
                <w:del w:id="2859" w:author="Author"/>
                <w:lang w:val="en-GB"/>
              </w:rPr>
            </w:pPr>
            <w:del w:id="2860" w:author="Author">
              <w:r w:rsidRPr="00D8063B" w:rsidDel="0058054F">
                <w:rPr>
                  <w:lang w:val="en-GB"/>
                </w:rPr>
                <w:delText>C0210</w:delText>
              </w:r>
            </w:del>
          </w:p>
        </w:tc>
        <w:tc>
          <w:tcPr>
            <w:tcW w:w="1764" w:type="dxa"/>
            <w:tcBorders>
              <w:top w:val="single" w:sz="2" w:space="0" w:color="auto"/>
              <w:left w:val="single" w:sz="2" w:space="0" w:color="auto"/>
              <w:bottom w:val="single" w:sz="2" w:space="0" w:color="auto"/>
              <w:right w:val="single" w:sz="2" w:space="0" w:color="auto"/>
            </w:tcBorders>
          </w:tcPr>
          <w:p w14:paraId="508EB352" w14:textId="4292CB03" w:rsidR="005C1C1D" w:rsidRPr="00D8063B" w:rsidDel="0058054F" w:rsidRDefault="005C1C1D" w:rsidP="00DA6BCB">
            <w:pPr>
              <w:pStyle w:val="NormalLeft"/>
              <w:rPr>
                <w:del w:id="2861" w:author="Author"/>
                <w:lang w:val="en-GB"/>
              </w:rPr>
            </w:pPr>
            <w:del w:id="2862" w:author="Author">
              <w:r w:rsidRPr="00D8063B" w:rsidDel="0058054F">
                <w:rPr>
                  <w:lang w:val="en-GB"/>
                </w:rPr>
                <w:delText>Swap inflow amount</w:delText>
              </w:r>
            </w:del>
          </w:p>
        </w:tc>
        <w:tc>
          <w:tcPr>
            <w:tcW w:w="5943" w:type="dxa"/>
            <w:tcBorders>
              <w:top w:val="single" w:sz="2" w:space="0" w:color="auto"/>
              <w:left w:val="single" w:sz="2" w:space="0" w:color="auto"/>
              <w:bottom w:val="single" w:sz="2" w:space="0" w:color="auto"/>
              <w:right w:val="single" w:sz="2" w:space="0" w:color="auto"/>
            </w:tcBorders>
          </w:tcPr>
          <w:p w14:paraId="0D823BB7" w14:textId="7F655E0C" w:rsidR="005C1C1D" w:rsidRPr="00D8063B" w:rsidDel="0058054F" w:rsidRDefault="005C1C1D" w:rsidP="00DA6BCB">
            <w:pPr>
              <w:pStyle w:val="NormalLeft"/>
              <w:rPr>
                <w:del w:id="2863" w:author="Author"/>
                <w:lang w:val="en-GB"/>
              </w:rPr>
            </w:pPr>
            <w:del w:id="2864" w:author="Author">
              <w:r w:rsidRPr="00D8063B" w:rsidDel="0058054F">
                <w:rPr>
                  <w:lang w:val="en-GB"/>
                </w:rPr>
                <w:delText>Amount received under the swap contract (other than premiums), during the reporting period. Corresponds to interest received for IRS and amounts received for currency swaps, credit swaps, total return swaps and other swaps.</w:delText>
              </w:r>
            </w:del>
          </w:p>
          <w:p w14:paraId="583996AC" w14:textId="603D8851" w:rsidR="005C1C1D" w:rsidRPr="00D8063B" w:rsidDel="0058054F" w:rsidRDefault="005C1C1D" w:rsidP="00DA6BCB">
            <w:pPr>
              <w:pStyle w:val="NormalLeft"/>
              <w:rPr>
                <w:del w:id="2865" w:author="Author"/>
                <w:lang w:val="en-GB"/>
              </w:rPr>
            </w:pPr>
            <w:del w:id="2866" w:author="Author">
              <w:r w:rsidRPr="00D8063B" w:rsidDel="0058054F">
                <w:rPr>
                  <w:lang w:val="en-GB"/>
                </w:rPr>
                <w:delText>In the cases where the settlement is made on a net basis then only one of the items C0200 and C0210 shall be reported.</w:delText>
              </w:r>
            </w:del>
          </w:p>
        </w:tc>
      </w:tr>
      <w:tr w:rsidR="005C1C1D" w:rsidRPr="00D8063B" w:rsidDel="0058054F" w14:paraId="2669D9AF" w14:textId="33BF8196" w:rsidTr="00DA6BCB">
        <w:trPr>
          <w:del w:id="2867" w:author="Author"/>
        </w:trPr>
        <w:tc>
          <w:tcPr>
            <w:tcW w:w="1579" w:type="dxa"/>
            <w:tcBorders>
              <w:top w:val="single" w:sz="2" w:space="0" w:color="auto"/>
              <w:left w:val="single" w:sz="2" w:space="0" w:color="auto"/>
              <w:bottom w:val="single" w:sz="2" w:space="0" w:color="auto"/>
              <w:right w:val="single" w:sz="2" w:space="0" w:color="auto"/>
            </w:tcBorders>
          </w:tcPr>
          <w:p w14:paraId="69B046F9" w14:textId="6DC36043" w:rsidR="005C1C1D" w:rsidRPr="00D8063B" w:rsidDel="0058054F" w:rsidRDefault="005C1C1D" w:rsidP="00DA6BCB">
            <w:pPr>
              <w:pStyle w:val="NormalLeft"/>
              <w:rPr>
                <w:del w:id="2868" w:author="Author"/>
                <w:lang w:val="en-GB"/>
              </w:rPr>
            </w:pPr>
            <w:del w:id="2869" w:author="Author">
              <w:r w:rsidRPr="00D8063B" w:rsidDel="0058054F">
                <w:rPr>
                  <w:lang w:val="en-GB"/>
                </w:rPr>
                <w:delText>C0220</w:delText>
              </w:r>
            </w:del>
          </w:p>
        </w:tc>
        <w:tc>
          <w:tcPr>
            <w:tcW w:w="1764" w:type="dxa"/>
            <w:tcBorders>
              <w:top w:val="single" w:sz="2" w:space="0" w:color="auto"/>
              <w:left w:val="single" w:sz="2" w:space="0" w:color="auto"/>
              <w:bottom w:val="single" w:sz="2" w:space="0" w:color="auto"/>
              <w:right w:val="single" w:sz="2" w:space="0" w:color="auto"/>
            </w:tcBorders>
          </w:tcPr>
          <w:p w14:paraId="2A9FB346" w14:textId="6693D2A9" w:rsidR="005C1C1D" w:rsidRPr="00D8063B" w:rsidDel="0058054F" w:rsidRDefault="005C1C1D" w:rsidP="00DA6BCB">
            <w:pPr>
              <w:pStyle w:val="NormalLeft"/>
              <w:rPr>
                <w:del w:id="2870" w:author="Author"/>
                <w:lang w:val="en-GB"/>
              </w:rPr>
            </w:pPr>
            <w:del w:id="2871" w:author="Author">
              <w:r w:rsidRPr="00D8063B" w:rsidDel="0058054F">
                <w:rPr>
                  <w:lang w:val="en-GB"/>
                </w:rPr>
                <w:delText>Initial date</w:delText>
              </w:r>
            </w:del>
          </w:p>
        </w:tc>
        <w:tc>
          <w:tcPr>
            <w:tcW w:w="5943" w:type="dxa"/>
            <w:tcBorders>
              <w:top w:val="single" w:sz="2" w:space="0" w:color="auto"/>
              <w:left w:val="single" w:sz="2" w:space="0" w:color="auto"/>
              <w:bottom w:val="single" w:sz="2" w:space="0" w:color="auto"/>
              <w:right w:val="single" w:sz="2" w:space="0" w:color="auto"/>
            </w:tcBorders>
          </w:tcPr>
          <w:p w14:paraId="4BAD3EB9" w14:textId="7F11EF91" w:rsidR="005C1C1D" w:rsidRPr="00D8063B" w:rsidDel="0058054F" w:rsidRDefault="005C1C1D" w:rsidP="00DA6BCB">
            <w:pPr>
              <w:pStyle w:val="NormalLeft"/>
              <w:rPr>
                <w:del w:id="2872" w:author="Author"/>
                <w:lang w:val="en-GB"/>
              </w:rPr>
            </w:pPr>
            <w:del w:id="2873" w:author="Author">
              <w:r w:rsidRPr="00D8063B" w:rsidDel="0058054F">
                <w:rPr>
                  <w:lang w:val="en-GB"/>
                </w:rPr>
                <w:delText>Identify the ISO 8601 (yyyy–mm–dd) code of the date when obligations under the contract come into effect.</w:delText>
              </w:r>
            </w:del>
          </w:p>
          <w:p w14:paraId="504C252F" w14:textId="6E20803D" w:rsidR="005C1C1D" w:rsidRPr="00D8063B" w:rsidDel="0058054F" w:rsidRDefault="005C1C1D" w:rsidP="00DA6BCB">
            <w:pPr>
              <w:pStyle w:val="NormalLeft"/>
              <w:rPr>
                <w:del w:id="2874" w:author="Author"/>
                <w:lang w:val="en-GB"/>
              </w:rPr>
            </w:pPr>
          </w:p>
          <w:p w14:paraId="143B5E15" w14:textId="7E230DED" w:rsidR="005C1C1D" w:rsidRPr="00D8063B" w:rsidDel="0058054F" w:rsidRDefault="005C1C1D" w:rsidP="00DA6BCB">
            <w:pPr>
              <w:pStyle w:val="NormalLeft"/>
              <w:rPr>
                <w:del w:id="2875" w:author="Author"/>
                <w:lang w:val="en-GB"/>
              </w:rPr>
            </w:pPr>
            <w:del w:id="2876" w:author="Author">
              <w:r w:rsidRPr="00D8063B" w:rsidDel="0058054F">
                <w:rPr>
                  <w:lang w:val="en-GB"/>
                </w:rPr>
                <w:delText>When various dates occur for the same derivative, report only the one regarding the first trade date of the derivative and only one row for each derivative (no different rows for each trade) reflecting the total amount invested in that derivative considering the different dates of trade.</w:delText>
              </w:r>
            </w:del>
          </w:p>
          <w:p w14:paraId="44951595" w14:textId="491E8ACC" w:rsidR="005C1C1D" w:rsidRPr="00D8063B" w:rsidDel="0058054F" w:rsidRDefault="005C1C1D" w:rsidP="00DA6BCB">
            <w:pPr>
              <w:pStyle w:val="NormalLeft"/>
              <w:rPr>
                <w:del w:id="2877" w:author="Author"/>
                <w:lang w:val="en-GB"/>
              </w:rPr>
            </w:pPr>
            <w:del w:id="2878" w:author="Author">
              <w:r w:rsidRPr="00D8063B" w:rsidDel="0058054F">
                <w:rPr>
                  <w:lang w:val="en-GB"/>
                </w:rPr>
                <w:delText>In case of novation, the novation date becomes the trade date for that derivative.</w:delText>
              </w:r>
            </w:del>
          </w:p>
        </w:tc>
      </w:tr>
      <w:tr w:rsidR="005C1C1D" w:rsidRPr="00D8063B" w:rsidDel="0058054F" w14:paraId="3700F017" w14:textId="2182DEDA" w:rsidTr="00DA6BCB">
        <w:trPr>
          <w:del w:id="2879" w:author="Author"/>
        </w:trPr>
        <w:tc>
          <w:tcPr>
            <w:tcW w:w="1579" w:type="dxa"/>
            <w:tcBorders>
              <w:top w:val="single" w:sz="2" w:space="0" w:color="auto"/>
              <w:left w:val="single" w:sz="2" w:space="0" w:color="auto"/>
              <w:bottom w:val="single" w:sz="2" w:space="0" w:color="auto"/>
              <w:right w:val="single" w:sz="2" w:space="0" w:color="auto"/>
            </w:tcBorders>
          </w:tcPr>
          <w:p w14:paraId="45D0DF46" w14:textId="76F227B4" w:rsidR="005C1C1D" w:rsidRPr="00D8063B" w:rsidDel="0058054F" w:rsidRDefault="005C1C1D" w:rsidP="00DA6BCB">
            <w:pPr>
              <w:pStyle w:val="NormalLeft"/>
              <w:rPr>
                <w:del w:id="2880" w:author="Author"/>
                <w:lang w:val="en-GB"/>
              </w:rPr>
            </w:pPr>
            <w:del w:id="2881" w:author="Author">
              <w:r w:rsidRPr="00D8063B" w:rsidDel="0058054F">
                <w:rPr>
                  <w:lang w:val="en-GB"/>
                </w:rPr>
                <w:delText>C0230</w:delText>
              </w:r>
            </w:del>
          </w:p>
        </w:tc>
        <w:tc>
          <w:tcPr>
            <w:tcW w:w="1764" w:type="dxa"/>
            <w:tcBorders>
              <w:top w:val="single" w:sz="2" w:space="0" w:color="auto"/>
              <w:left w:val="single" w:sz="2" w:space="0" w:color="auto"/>
              <w:bottom w:val="single" w:sz="2" w:space="0" w:color="auto"/>
              <w:right w:val="single" w:sz="2" w:space="0" w:color="auto"/>
            </w:tcBorders>
          </w:tcPr>
          <w:p w14:paraId="79124BF4" w14:textId="2C092747" w:rsidR="005C1C1D" w:rsidRPr="00D8063B" w:rsidDel="0058054F" w:rsidRDefault="005C1C1D" w:rsidP="00DA6BCB">
            <w:pPr>
              <w:pStyle w:val="NormalLeft"/>
              <w:rPr>
                <w:del w:id="2882" w:author="Author"/>
                <w:lang w:val="en-GB"/>
              </w:rPr>
            </w:pPr>
            <w:del w:id="2883" w:author="Author">
              <w:r w:rsidRPr="00D8063B" w:rsidDel="0058054F">
                <w:rPr>
                  <w:lang w:val="en-GB"/>
                </w:rPr>
                <w:delText>Duration</w:delText>
              </w:r>
            </w:del>
          </w:p>
        </w:tc>
        <w:tc>
          <w:tcPr>
            <w:tcW w:w="5943" w:type="dxa"/>
            <w:tcBorders>
              <w:top w:val="single" w:sz="2" w:space="0" w:color="auto"/>
              <w:left w:val="single" w:sz="2" w:space="0" w:color="auto"/>
              <w:bottom w:val="single" w:sz="2" w:space="0" w:color="auto"/>
              <w:right w:val="single" w:sz="2" w:space="0" w:color="auto"/>
            </w:tcBorders>
          </w:tcPr>
          <w:p w14:paraId="4DF8D370" w14:textId="5A02E561" w:rsidR="005C1C1D" w:rsidRPr="00D8063B" w:rsidDel="0058054F" w:rsidRDefault="005C1C1D" w:rsidP="00DA6BCB">
            <w:pPr>
              <w:pStyle w:val="NormalLeft"/>
              <w:rPr>
                <w:del w:id="2884" w:author="Author"/>
                <w:lang w:val="en-GB"/>
              </w:rPr>
            </w:pPr>
            <w:del w:id="2885" w:author="Author">
              <w:r w:rsidRPr="00D8063B" w:rsidDel="0058054F">
                <w:rPr>
                  <w:lang w:val="en-GB"/>
                </w:rPr>
                <w:delText>Derivative duration, defined as the residual modified duration, for derivatives for which a duration measure is applicable.</w:delText>
              </w:r>
            </w:del>
          </w:p>
          <w:p w14:paraId="5DD45D02" w14:textId="73A1CEAE" w:rsidR="005C1C1D" w:rsidRPr="00D8063B" w:rsidDel="0058054F" w:rsidRDefault="005C1C1D" w:rsidP="00DA6BCB">
            <w:pPr>
              <w:pStyle w:val="NormalLeft"/>
              <w:rPr>
                <w:del w:id="2886" w:author="Author"/>
                <w:lang w:val="en-GB"/>
              </w:rPr>
            </w:pPr>
            <w:del w:id="2887" w:author="Author">
              <w:r w:rsidRPr="00D8063B" w:rsidDel="0058054F">
                <w:rPr>
                  <w:lang w:val="en-GB"/>
                </w:rPr>
                <w:delText>Calculated as the net duration between in and out flows from the derivative, when applicable.</w:delText>
              </w:r>
            </w:del>
          </w:p>
        </w:tc>
      </w:tr>
      <w:tr w:rsidR="005C1C1D" w:rsidRPr="00D8063B" w:rsidDel="0058054F" w14:paraId="69811EA8" w14:textId="4D3C4B41" w:rsidTr="00DA6BCB">
        <w:trPr>
          <w:del w:id="2888" w:author="Author"/>
        </w:trPr>
        <w:tc>
          <w:tcPr>
            <w:tcW w:w="1579" w:type="dxa"/>
            <w:tcBorders>
              <w:top w:val="single" w:sz="2" w:space="0" w:color="auto"/>
              <w:left w:val="single" w:sz="2" w:space="0" w:color="auto"/>
              <w:bottom w:val="single" w:sz="2" w:space="0" w:color="auto"/>
              <w:right w:val="single" w:sz="2" w:space="0" w:color="auto"/>
            </w:tcBorders>
          </w:tcPr>
          <w:p w14:paraId="3A077E71" w14:textId="47448042" w:rsidR="005C1C1D" w:rsidRPr="00D8063B" w:rsidDel="0058054F" w:rsidRDefault="005C1C1D" w:rsidP="00DA6BCB">
            <w:pPr>
              <w:pStyle w:val="NormalLeft"/>
              <w:rPr>
                <w:del w:id="2889" w:author="Author"/>
                <w:lang w:val="en-GB"/>
              </w:rPr>
            </w:pPr>
            <w:del w:id="2890" w:author="Author">
              <w:r w:rsidRPr="00D8063B" w:rsidDel="0058054F">
                <w:rPr>
                  <w:lang w:val="en-GB"/>
                </w:rPr>
                <w:delText>C0240</w:delText>
              </w:r>
            </w:del>
          </w:p>
        </w:tc>
        <w:tc>
          <w:tcPr>
            <w:tcW w:w="1764" w:type="dxa"/>
            <w:tcBorders>
              <w:top w:val="single" w:sz="2" w:space="0" w:color="auto"/>
              <w:left w:val="single" w:sz="2" w:space="0" w:color="auto"/>
              <w:bottom w:val="single" w:sz="2" w:space="0" w:color="auto"/>
              <w:right w:val="single" w:sz="2" w:space="0" w:color="auto"/>
            </w:tcBorders>
          </w:tcPr>
          <w:p w14:paraId="4C8A97F5" w14:textId="5A60859D" w:rsidR="005C1C1D" w:rsidRPr="00D8063B" w:rsidDel="0058054F" w:rsidRDefault="005C1C1D" w:rsidP="00DA6BCB">
            <w:pPr>
              <w:pStyle w:val="NormalLeft"/>
              <w:rPr>
                <w:del w:id="2891" w:author="Author"/>
                <w:lang w:val="en-GB"/>
              </w:rPr>
            </w:pPr>
            <w:del w:id="2892" w:author="Author">
              <w:r w:rsidRPr="00D8063B" w:rsidDel="0058054F">
                <w:rPr>
                  <w:lang w:val="en-GB"/>
                </w:rPr>
                <w:delText>Solvency II value</w:delText>
              </w:r>
            </w:del>
          </w:p>
        </w:tc>
        <w:tc>
          <w:tcPr>
            <w:tcW w:w="5943" w:type="dxa"/>
            <w:tcBorders>
              <w:top w:val="single" w:sz="2" w:space="0" w:color="auto"/>
              <w:left w:val="single" w:sz="2" w:space="0" w:color="auto"/>
              <w:bottom w:val="single" w:sz="2" w:space="0" w:color="auto"/>
              <w:right w:val="single" w:sz="2" w:space="0" w:color="auto"/>
            </w:tcBorders>
          </w:tcPr>
          <w:p w14:paraId="7BF462D9" w14:textId="51B2A3A1" w:rsidR="005C1C1D" w:rsidRPr="00D8063B" w:rsidDel="0058054F" w:rsidRDefault="005C1C1D" w:rsidP="00DA6BCB">
            <w:pPr>
              <w:pStyle w:val="NormalLeft"/>
              <w:rPr>
                <w:del w:id="2893" w:author="Author"/>
                <w:lang w:val="en-GB"/>
              </w:rPr>
            </w:pPr>
            <w:del w:id="2894" w:author="Author">
              <w:r w:rsidRPr="00D8063B" w:rsidDel="0058054F">
                <w:rPr>
                  <w:lang w:val="en-GB"/>
                </w:rPr>
                <w:delText>Value of the derivative as of the reporting date calculated as defined by Article 75 of the Directive 2009/138/EC. It can be positive, negative or zero.</w:delText>
              </w:r>
            </w:del>
          </w:p>
        </w:tc>
      </w:tr>
      <w:tr w:rsidR="005C1C1D" w:rsidRPr="00D8063B" w:rsidDel="0058054F" w14:paraId="37DEBDF1" w14:textId="6B178808" w:rsidTr="00DA6BCB">
        <w:trPr>
          <w:del w:id="2895" w:author="Author"/>
        </w:trPr>
        <w:tc>
          <w:tcPr>
            <w:tcW w:w="1579" w:type="dxa"/>
            <w:tcBorders>
              <w:top w:val="single" w:sz="2" w:space="0" w:color="auto"/>
              <w:left w:val="single" w:sz="2" w:space="0" w:color="auto"/>
              <w:bottom w:val="single" w:sz="2" w:space="0" w:color="auto"/>
              <w:right w:val="single" w:sz="2" w:space="0" w:color="auto"/>
            </w:tcBorders>
          </w:tcPr>
          <w:p w14:paraId="19820EBE" w14:textId="675969FF" w:rsidR="005C1C1D" w:rsidRPr="00D8063B" w:rsidDel="0058054F" w:rsidRDefault="005C1C1D" w:rsidP="00DA6BCB">
            <w:pPr>
              <w:pStyle w:val="NormalLeft"/>
              <w:rPr>
                <w:del w:id="2896" w:author="Author"/>
                <w:lang w:val="en-GB"/>
              </w:rPr>
            </w:pPr>
            <w:del w:id="2897" w:author="Author">
              <w:r w:rsidRPr="00D8063B" w:rsidDel="0058054F">
                <w:rPr>
                  <w:lang w:val="en-GB"/>
                </w:rPr>
                <w:delText>C0250</w:delText>
              </w:r>
            </w:del>
          </w:p>
        </w:tc>
        <w:tc>
          <w:tcPr>
            <w:tcW w:w="1764" w:type="dxa"/>
            <w:tcBorders>
              <w:top w:val="single" w:sz="2" w:space="0" w:color="auto"/>
              <w:left w:val="single" w:sz="2" w:space="0" w:color="auto"/>
              <w:bottom w:val="single" w:sz="2" w:space="0" w:color="auto"/>
              <w:right w:val="single" w:sz="2" w:space="0" w:color="auto"/>
            </w:tcBorders>
          </w:tcPr>
          <w:p w14:paraId="2D7C3E3B" w14:textId="479DBD79" w:rsidR="005C1C1D" w:rsidRPr="00D8063B" w:rsidDel="0058054F" w:rsidRDefault="005C1C1D" w:rsidP="00DA6BCB">
            <w:pPr>
              <w:pStyle w:val="NormalLeft"/>
              <w:rPr>
                <w:del w:id="2898" w:author="Author"/>
                <w:lang w:val="en-GB"/>
              </w:rPr>
            </w:pPr>
            <w:del w:id="2899" w:author="Author">
              <w:r w:rsidRPr="00D8063B" w:rsidDel="0058054F">
                <w:rPr>
                  <w:lang w:val="en-GB"/>
                </w:rPr>
                <w:delText>Valuation method</w:delText>
              </w:r>
            </w:del>
          </w:p>
        </w:tc>
        <w:tc>
          <w:tcPr>
            <w:tcW w:w="5943" w:type="dxa"/>
            <w:tcBorders>
              <w:top w:val="single" w:sz="2" w:space="0" w:color="auto"/>
              <w:left w:val="single" w:sz="2" w:space="0" w:color="auto"/>
              <w:bottom w:val="single" w:sz="2" w:space="0" w:color="auto"/>
              <w:right w:val="single" w:sz="2" w:space="0" w:color="auto"/>
            </w:tcBorders>
          </w:tcPr>
          <w:p w14:paraId="126C218C" w14:textId="428F4695" w:rsidR="005C1C1D" w:rsidRPr="00D8063B" w:rsidDel="0058054F" w:rsidRDefault="005C1C1D" w:rsidP="00DA6BCB">
            <w:pPr>
              <w:pStyle w:val="NormalLeft"/>
              <w:rPr>
                <w:del w:id="2900" w:author="Author"/>
                <w:lang w:val="en-GB"/>
              </w:rPr>
            </w:pPr>
            <w:del w:id="2901" w:author="Author">
              <w:r w:rsidRPr="00D8063B" w:rsidDel="0058054F">
                <w:rPr>
                  <w:lang w:val="en-GB"/>
                </w:rPr>
                <w:delText>Identify the valuation method used when valuing derivatives. One of the options in the following closed list shall be used:</w:delText>
              </w:r>
            </w:del>
          </w:p>
          <w:p w14:paraId="594FAF9B" w14:textId="711B7E8D" w:rsidR="005C1C1D" w:rsidRPr="00D8063B" w:rsidDel="0058054F" w:rsidRDefault="005C1C1D" w:rsidP="00DA6BCB">
            <w:pPr>
              <w:pStyle w:val="NormalLeft"/>
              <w:rPr>
                <w:del w:id="2902" w:author="Author"/>
                <w:lang w:val="en-GB"/>
              </w:rPr>
            </w:pPr>
            <w:del w:id="2903" w:author="Author">
              <w:r w:rsidRPr="00D8063B" w:rsidDel="0058054F">
                <w:rPr>
                  <w:lang w:val="en-GB"/>
                </w:rPr>
                <w:delText>1 — quoted market price in active markets for the same assets or liabilities</w:delText>
              </w:r>
            </w:del>
          </w:p>
          <w:p w14:paraId="6110AC8A" w14:textId="5E76B4B5" w:rsidR="005C1C1D" w:rsidRPr="00D8063B" w:rsidDel="0058054F" w:rsidRDefault="005C1C1D" w:rsidP="00DA6BCB">
            <w:pPr>
              <w:pStyle w:val="NormalLeft"/>
              <w:rPr>
                <w:del w:id="2904" w:author="Author"/>
                <w:lang w:val="en-GB"/>
              </w:rPr>
            </w:pPr>
            <w:del w:id="2905" w:author="Author">
              <w:r w:rsidRPr="00D8063B" w:rsidDel="0058054F">
                <w:rPr>
                  <w:lang w:val="en-GB"/>
                </w:rPr>
                <w:delText>2 — quoted market price in active markets for similar assets or liabilities</w:delText>
              </w:r>
            </w:del>
          </w:p>
          <w:p w14:paraId="57B8252A" w14:textId="0667EBD6" w:rsidR="005C1C1D" w:rsidRPr="00D8063B" w:rsidDel="0058054F" w:rsidRDefault="005C1C1D" w:rsidP="00DA6BCB">
            <w:pPr>
              <w:pStyle w:val="NormalLeft"/>
              <w:rPr>
                <w:del w:id="2906" w:author="Author"/>
                <w:lang w:val="en-GB"/>
              </w:rPr>
            </w:pPr>
            <w:del w:id="2907" w:author="Author">
              <w:r w:rsidRPr="00D8063B" w:rsidDel="0058054F">
                <w:rPr>
                  <w:lang w:val="en-GB"/>
                </w:rPr>
                <w:delText>3 — alternative valuation methods</w:delText>
              </w:r>
            </w:del>
          </w:p>
          <w:p w14:paraId="4E769FD6" w14:textId="352BC454" w:rsidR="005C1C1D" w:rsidRPr="00D8063B" w:rsidDel="0058054F" w:rsidRDefault="005C1C1D" w:rsidP="00DA6BCB">
            <w:pPr>
              <w:pStyle w:val="NormalLeft"/>
              <w:rPr>
                <w:del w:id="2908" w:author="Author"/>
                <w:lang w:val="en-GB"/>
              </w:rPr>
            </w:pPr>
            <w:del w:id="2909" w:author="Author">
              <w:r w:rsidRPr="00D8063B" w:rsidDel="0058054F">
                <w:rPr>
                  <w:lang w:val="en-GB"/>
                </w:rPr>
                <w:delText>6 — Market valuation according to Article 9(4) of Delegated Regulation 2015/35</w:delText>
              </w:r>
            </w:del>
          </w:p>
        </w:tc>
      </w:tr>
    </w:tbl>
    <w:p w14:paraId="7729A149" w14:textId="00CA799F" w:rsidR="005C1C1D" w:rsidRPr="00D8063B" w:rsidDel="0058054F" w:rsidRDefault="005C1C1D" w:rsidP="005C1C1D">
      <w:pPr>
        <w:rPr>
          <w:del w:id="2910" w:author="Author"/>
          <w:lang w:val="en-GB"/>
        </w:rPr>
      </w:pPr>
    </w:p>
    <w:tbl>
      <w:tblPr>
        <w:tblW w:w="9286" w:type="dxa"/>
        <w:tblLayout w:type="fixed"/>
        <w:tblLook w:val="0000" w:firstRow="0" w:lastRow="0" w:firstColumn="0" w:lastColumn="0" w:noHBand="0" w:noVBand="0"/>
      </w:tblPr>
      <w:tblGrid>
        <w:gridCol w:w="1021"/>
        <w:gridCol w:w="1672"/>
        <w:gridCol w:w="6593"/>
      </w:tblGrid>
      <w:tr w:rsidR="005C1C1D" w:rsidRPr="00D8063B" w:rsidDel="0058054F" w14:paraId="6AD6463A" w14:textId="0924240E" w:rsidTr="00A54389">
        <w:trPr>
          <w:del w:id="2911" w:author="Author"/>
        </w:trPr>
        <w:tc>
          <w:tcPr>
            <w:tcW w:w="9286" w:type="dxa"/>
            <w:gridSpan w:val="3"/>
            <w:tcBorders>
              <w:top w:val="single" w:sz="2" w:space="0" w:color="auto"/>
              <w:left w:val="single" w:sz="2" w:space="0" w:color="auto"/>
              <w:bottom w:val="single" w:sz="2" w:space="0" w:color="auto"/>
              <w:right w:val="single" w:sz="2" w:space="0" w:color="auto"/>
            </w:tcBorders>
          </w:tcPr>
          <w:p w14:paraId="131D6C73" w14:textId="425D1CBC" w:rsidR="005C1C1D" w:rsidRPr="00D8063B" w:rsidDel="0058054F" w:rsidRDefault="005C1C1D" w:rsidP="00DA6BCB">
            <w:pPr>
              <w:pStyle w:val="NormalCentered"/>
              <w:rPr>
                <w:del w:id="2912" w:author="Author"/>
                <w:lang w:val="en-GB"/>
              </w:rPr>
            </w:pPr>
            <w:del w:id="2913" w:author="Author">
              <w:r w:rsidRPr="00D8063B" w:rsidDel="0058054F">
                <w:rPr>
                  <w:i/>
                  <w:iCs/>
                  <w:lang w:val="en-GB"/>
                </w:rPr>
                <w:delText>Information on derivatives</w:delText>
              </w:r>
            </w:del>
          </w:p>
        </w:tc>
      </w:tr>
      <w:tr w:rsidR="005C1C1D" w:rsidRPr="00D8063B" w:rsidDel="0058054F" w14:paraId="63CB1B46" w14:textId="2BD68F44" w:rsidTr="00A54389">
        <w:trPr>
          <w:del w:id="2914" w:author="Author"/>
        </w:trPr>
        <w:tc>
          <w:tcPr>
            <w:tcW w:w="1021" w:type="dxa"/>
            <w:tcBorders>
              <w:top w:val="single" w:sz="2" w:space="0" w:color="auto"/>
              <w:left w:val="single" w:sz="2" w:space="0" w:color="auto"/>
              <w:bottom w:val="single" w:sz="2" w:space="0" w:color="auto"/>
              <w:right w:val="single" w:sz="2" w:space="0" w:color="auto"/>
            </w:tcBorders>
          </w:tcPr>
          <w:p w14:paraId="3950FFBB" w14:textId="57AAFDE9" w:rsidR="005C1C1D" w:rsidRPr="00D8063B" w:rsidDel="0058054F" w:rsidRDefault="005C1C1D" w:rsidP="00DA6BCB">
            <w:pPr>
              <w:pStyle w:val="NormalLeft"/>
              <w:rPr>
                <w:del w:id="2915" w:author="Author"/>
                <w:lang w:val="en-GB"/>
              </w:rPr>
            </w:pPr>
            <w:del w:id="2916" w:author="Author">
              <w:r w:rsidRPr="00D8063B" w:rsidDel="0058054F">
                <w:rPr>
                  <w:lang w:val="en-GB"/>
                </w:rPr>
                <w:delText>C0040</w:delText>
              </w:r>
            </w:del>
          </w:p>
        </w:tc>
        <w:tc>
          <w:tcPr>
            <w:tcW w:w="1672" w:type="dxa"/>
            <w:tcBorders>
              <w:top w:val="single" w:sz="2" w:space="0" w:color="auto"/>
              <w:left w:val="single" w:sz="2" w:space="0" w:color="auto"/>
              <w:bottom w:val="single" w:sz="2" w:space="0" w:color="auto"/>
              <w:right w:val="single" w:sz="2" w:space="0" w:color="auto"/>
            </w:tcBorders>
          </w:tcPr>
          <w:p w14:paraId="736F68B2" w14:textId="66CF28E6" w:rsidR="005C1C1D" w:rsidRPr="00D8063B" w:rsidDel="0058054F" w:rsidRDefault="005C1C1D" w:rsidP="00DA6BCB">
            <w:pPr>
              <w:pStyle w:val="NormalLeft"/>
              <w:rPr>
                <w:del w:id="2917" w:author="Author"/>
                <w:lang w:val="en-GB"/>
              </w:rPr>
            </w:pPr>
            <w:del w:id="2918" w:author="Author">
              <w:r w:rsidRPr="00D8063B" w:rsidDel="0058054F">
                <w:rPr>
                  <w:lang w:val="en-GB"/>
                </w:rPr>
                <w:delText>Derivative ID Code</w:delText>
              </w:r>
            </w:del>
          </w:p>
        </w:tc>
        <w:tc>
          <w:tcPr>
            <w:tcW w:w="6593" w:type="dxa"/>
            <w:tcBorders>
              <w:top w:val="single" w:sz="2" w:space="0" w:color="auto"/>
              <w:left w:val="single" w:sz="2" w:space="0" w:color="auto"/>
              <w:bottom w:val="single" w:sz="2" w:space="0" w:color="auto"/>
              <w:right w:val="single" w:sz="2" w:space="0" w:color="auto"/>
            </w:tcBorders>
          </w:tcPr>
          <w:p w14:paraId="1410649C" w14:textId="060A40A1" w:rsidR="005C1C1D" w:rsidRPr="00D8063B" w:rsidDel="0058054F" w:rsidRDefault="005C1C1D" w:rsidP="00DA6BCB">
            <w:pPr>
              <w:pStyle w:val="NormalLeft"/>
              <w:rPr>
                <w:del w:id="2919" w:author="Author"/>
                <w:lang w:val="en-GB"/>
              </w:rPr>
            </w:pPr>
            <w:del w:id="2920" w:author="Author">
              <w:r w:rsidRPr="00D8063B" w:rsidDel="0058054F">
                <w:rPr>
                  <w:lang w:val="en-GB"/>
                </w:rPr>
                <w:delText>Derivative ID code using the following priority:</w:delText>
              </w:r>
            </w:del>
          </w:p>
          <w:p w14:paraId="53F07688" w14:textId="59E66E63" w:rsidR="005C1C1D" w:rsidRPr="00D8063B" w:rsidDel="0058054F" w:rsidRDefault="005C1C1D" w:rsidP="00DA6BCB">
            <w:pPr>
              <w:pStyle w:val="Tiret0"/>
              <w:numPr>
                <w:ilvl w:val="0"/>
                <w:numId w:val="14"/>
              </w:numPr>
              <w:ind w:left="851" w:hanging="851"/>
              <w:rPr>
                <w:del w:id="2921" w:author="Author"/>
                <w:lang w:val="en-GB"/>
              </w:rPr>
            </w:pPr>
            <w:del w:id="2922" w:author="Author">
              <w:r w:rsidRPr="00D8063B" w:rsidDel="0058054F">
                <w:rPr>
                  <w:lang w:val="en-GB"/>
                </w:rPr>
                <w:delText>ISO 6166 code of ISIN when available</w:delText>
              </w:r>
            </w:del>
          </w:p>
          <w:p w14:paraId="4B0032A5" w14:textId="59F18381" w:rsidR="005C1C1D" w:rsidRPr="00D8063B" w:rsidDel="0058054F" w:rsidRDefault="005C1C1D" w:rsidP="00DA6BCB">
            <w:pPr>
              <w:pStyle w:val="Tiret0"/>
              <w:numPr>
                <w:ilvl w:val="0"/>
                <w:numId w:val="14"/>
              </w:numPr>
              <w:ind w:left="851" w:hanging="851"/>
              <w:rPr>
                <w:del w:id="2923" w:author="Author"/>
                <w:lang w:val="en-GB"/>
              </w:rPr>
            </w:pPr>
            <w:del w:id="2924" w:author="Author">
              <w:r w:rsidRPr="00D8063B" w:rsidDel="0058054F">
                <w:rPr>
                  <w:lang w:val="en-GB"/>
                </w:rPr>
                <w:delText>Other recognised codes (e.g.: CUSIP, Bloomberg Ticker, Reuters RIC)</w:delText>
              </w:r>
            </w:del>
          </w:p>
          <w:p w14:paraId="61A3CBB7" w14:textId="666AD768" w:rsidR="005C1C1D" w:rsidRPr="00D8063B" w:rsidDel="0058054F" w:rsidRDefault="005C1C1D" w:rsidP="00DA6BCB">
            <w:pPr>
              <w:pStyle w:val="Tiret0"/>
              <w:numPr>
                <w:ilvl w:val="0"/>
                <w:numId w:val="14"/>
              </w:numPr>
              <w:ind w:left="851" w:hanging="851"/>
              <w:rPr>
                <w:del w:id="2925" w:author="Author"/>
                <w:lang w:val="en-GB"/>
              </w:rPr>
            </w:pPr>
            <w:del w:id="2926" w:author="Author">
              <w:r w:rsidRPr="00D8063B" w:rsidDel="0058054F">
                <w:rPr>
                  <w:lang w:val="en-GB"/>
                </w:rPr>
                <w:delText>Code attributed by the undertaking, when the options above are not available, and must be consistent over time</w:delText>
              </w:r>
            </w:del>
          </w:p>
        </w:tc>
      </w:tr>
      <w:tr w:rsidR="005C1C1D" w:rsidRPr="00D8063B" w:rsidDel="0058054F" w14:paraId="3C752130" w14:textId="3BF4AF2C" w:rsidTr="00A54389">
        <w:trPr>
          <w:del w:id="2927" w:author="Author"/>
        </w:trPr>
        <w:tc>
          <w:tcPr>
            <w:tcW w:w="1021" w:type="dxa"/>
            <w:tcBorders>
              <w:top w:val="single" w:sz="2" w:space="0" w:color="auto"/>
              <w:left w:val="single" w:sz="2" w:space="0" w:color="auto"/>
              <w:bottom w:val="single" w:sz="2" w:space="0" w:color="auto"/>
              <w:right w:val="single" w:sz="2" w:space="0" w:color="auto"/>
            </w:tcBorders>
          </w:tcPr>
          <w:p w14:paraId="01E22693" w14:textId="624D6BEF" w:rsidR="005C1C1D" w:rsidRPr="00D8063B" w:rsidDel="0058054F" w:rsidRDefault="005C1C1D" w:rsidP="00DA6BCB">
            <w:pPr>
              <w:pStyle w:val="NormalLeft"/>
              <w:rPr>
                <w:del w:id="2928" w:author="Author"/>
                <w:lang w:val="en-GB"/>
              </w:rPr>
            </w:pPr>
            <w:del w:id="2929" w:author="Author">
              <w:r w:rsidRPr="00D8063B" w:rsidDel="0058054F">
                <w:rPr>
                  <w:lang w:val="en-GB"/>
                </w:rPr>
                <w:delText>C0050</w:delText>
              </w:r>
            </w:del>
          </w:p>
        </w:tc>
        <w:tc>
          <w:tcPr>
            <w:tcW w:w="1672" w:type="dxa"/>
            <w:tcBorders>
              <w:top w:val="single" w:sz="2" w:space="0" w:color="auto"/>
              <w:left w:val="single" w:sz="2" w:space="0" w:color="auto"/>
              <w:bottom w:val="single" w:sz="2" w:space="0" w:color="auto"/>
              <w:right w:val="single" w:sz="2" w:space="0" w:color="auto"/>
            </w:tcBorders>
          </w:tcPr>
          <w:p w14:paraId="5BEE7638" w14:textId="62959C62" w:rsidR="005C1C1D" w:rsidRPr="00D8063B" w:rsidDel="0058054F" w:rsidRDefault="005C1C1D" w:rsidP="00DA6BCB">
            <w:pPr>
              <w:pStyle w:val="NormalLeft"/>
              <w:rPr>
                <w:del w:id="2930" w:author="Author"/>
                <w:lang w:val="en-GB"/>
              </w:rPr>
            </w:pPr>
            <w:del w:id="2931" w:author="Author">
              <w:r w:rsidRPr="00D8063B" w:rsidDel="0058054F">
                <w:rPr>
                  <w:lang w:val="en-GB"/>
                </w:rPr>
                <w:delText>Derivative ID Code type</w:delText>
              </w:r>
            </w:del>
          </w:p>
        </w:tc>
        <w:tc>
          <w:tcPr>
            <w:tcW w:w="6593" w:type="dxa"/>
            <w:tcBorders>
              <w:top w:val="single" w:sz="2" w:space="0" w:color="auto"/>
              <w:left w:val="single" w:sz="2" w:space="0" w:color="auto"/>
              <w:bottom w:val="single" w:sz="2" w:space="0" w:color="auto"/>
              <w:right w:val="single" w:sz="2" w:space="0" w:color="auto"/>
            </w:tcBorders>
          </w:tcPr>
          <w:p w14:paraId="663A319D" w14:textId="1B9C7EAF" w:rsidR="005C1C1D" w:rsidRPr="00D8063B" w:rsidDel="0058054F" w:rsidRDefault="005C1C1D" w:rsidP="00DA6BCB">
            <w:pPr>
              <w:pStyle w:val="NormalLeft"/>
              <w:rPr>
                <w:del w:id="2932" w:author="Author"/>
                <w:lang w:val="en-GB"/>
              </w:rPr>
            </w:pPr>
            <w:del w:id="2933" w:author="Author">
              <w:r w:rsidRPr="00D8063B" w:rsidDel="0058054F">
                <w:rPr>
                  <w:lang w:val="en-GB"/>
                </w:rPr>
                <w:delText>Type of ID Code used for the ‘Derivative ID Code’ item. One of the options in the following closed list shall be used:</w:delText>
              </w:r>
            </w:del>
          </w:p>
          <w:p w14:paraId="618E3AC3" w14:textId="7A7EF1C9" w:rsidR="005C1C1D" w:rsidRPr="00D8063B" w:rsidDel="0058054F" w:rsidRDefault="005C1C1D" w:rsidP="00DA6BCB">
            <w:pPr>
              <w:pStyle w:val="NormalLeft"/>
              <w:rPr>
                <w:del w:id="2934" w:author="Author"/>
                <w:lang w:val="en-GB"/>
              </w:rPr>
            </w:pPr>
            <w:del w:id="2935" w:author="Author">
              <w:r w:rsidRPr="00D8063B" w:rsidDel="0058054F">
                <w:rPr>
                  <w:lang w:val="en-GB"/>
                </w:rPr>
                <w:delText>1 — ISO/6166 for ISIN</w:delText>
              </w:r>
            </w:del>
          </w:p>
          <w:p w14:paraId="287125CE" w14:textId="156E2A52" w:rsidR="005C1C1D" w:rsidRPr="00D8063B" w:rsidDel="0058054F" w:rsidRDefault="005C1C1D" w:rsidP="00DA6BCB">
            <w:pPr>
              <w:pStyle w:val="NormalLeft"/>
              <w:rPr>
                <w:del w:id="2936" w:author="Author"/>
                <w:lang w:val="en-GB"/>
              </w:rPr>
            </w:pPr>
            <w:del w:id="2937" w:author="Author">
              <w:r w:rsidRPr="00D8063B" w:rsidDel="0058054F">
                <w:rPr>
                  <w:lang w:val="en-GB"/>
                </w:rPr>
                <w:delText>2 — CUSIP (The Committee on Uniform Securities Identification Procedures number assigned by the CUSIP Service Bureau for U.S. and Canadian companies)</w:delText>
              </w:r>
            </w:del>
          </w:p>
          <w:p w14:paraId="17C416F2" w14:textId="29536D31" w:rsidR="005C1C1D" w:rsidRPr="00D8063B" w:rsidDel="0058054F" w:rsidRDefault="005C1C1D" w:rsidP="00DA6BCB">
            <w:pPr>
              <w:pStyle w:val="NormalLeft"/>
              <w:rPr>
                <w:del w:id="2938" w:author="Author"/>
                <w:lang w:val="en-GB"/>
              </w:rPr>
            </w:pPr>
            <w:del w:id="2939" w:author="Author">
              <w:r w:rsidRPr="00D8063B" w:rsidDel="0058054F">
                <w:rPr>
                  <w:lang w:val="en-GB"/>
                </w:rPr>
                <w:delText>3 — SEDOL (Stock Exchange Daily Official List for the London Stock Exchange)</w:delText>
              </w:r>
            </w:del>
          </w:p>
          <w:p w14:paraId="58B103DA" w14:textId="4D282DD8" w:rsidR="005C1C1D" w:rsidRPr="00D8063B" w:rsidDel="0058054F" w:rsidRDefault="005C1C1D" w:rsidP="00DA6BCB">
            <w:pPr>
              <w:pStyle w:val="NormalLeft"/>
              <w:rPr>
                <w:del w:id="2940" w:author="Author"/>
                <w:lang w:val="en-GB"/>
              </w:rPr>
            </w:pPr>
            <w:del w:id="2941" w:author="Author">
              <w:r w:rsidRPr="00D8063B" w:rsidDel="0058054F">
                <w:rPr>
                  <w:lang w:val="en-GB"/>
                </w:rPr>
                <w:delText>4 — WKN (Wertpapier Kenn–Nummer, the alphanumeric German identification number)</w:delText>
              </w:r>
            </w:del>
          </w:p>
          <w:p w14:paraId="19ED960B" w14:textId="0E3E9EFC" w:rsidR="005C1C1D" w:rsidRPr="00D8063B" w:rsidDel="0058054F" w:rsidRDefault="005C1C1D" w:rsidP="00DA6BCB">
            <w:pPr>
              <w:pStyle w:val="NormalLeft"/>
              <w:rPr>
                <w:del w:id="2942" w:author="Author"/>
                <w:lang w:val="en-GB"/>
              </w:rPr>
            </w:pPr>
            <w:del w:id="2943" w:author="Author">
              <w:r w:rsidRPr="00D8063B" w:rsidDel="0058054F">
                <w:rPr>
                  <w:lang w:val="en-GB"/>
                </w:rPr>
                <w:delText>5 — Bloomberg Ticker (Bloomberg letters code that identify a company's securities)</w:delText>
              </w:r>
            </w:del>
          </w:p>
          <w:p w14:paraId="3F4C9DB0" w14:textId="4949B968" w:rsidR="005C1C1D" w:rsidRPr="00D8063B" w:rsidDel="0058054F" w:rsidRDefault="005C1C1D" w:rsidP="00DA6BCB">
            <w:pPr>
              <w:pStyle w:val="NormalLeft"/>
              <w:rPr>
                <w:del w:id="2944" w:author="Author"/>
                <w:lang w:val="en-GB"/>
              </w:rPr>
            </w:pPr>
            <w:del w:id="2945" w:author="Author">
              <w:r w:rsidRPr="00D8063B" w:rsidDel="0058054F">
                <w:rPr>
                  <w:lang w:val="en-GB"/>
                </w:rPr>
                <w:delText>6 — BBGID (The Bloomberg Global ID)</w:delText>
              </w:r>
            </w:del>
          </w:p>
          <w:p w14:paraId="794A3F8D" w14:textId="2DB4CA90" w:rsidR="005C1C1D" w:rsidRPr="00D8063B" w:rsidDel="0058054F" w:rsidRDefault="005C1C1D" w:rsidP="00DA6BCB">
            <w:pPr>
              <w:pStyle w:val="NormalLeft"/>
              <w:rPr>
                <w:del w:id="2946" w:author="Author"/>
                <w:lang w:val="en-GB"/>
              </w:rPr>
            </w:pPr>
            <w:del w:id="2947" w:author="Author">
              <w:r w:rsidRPr="00D8063B" w:rsidDel="0058054F">
                <w:rPr>
                  <w:lang w:val="en-GB"/>
                </w:rPr>
                <w:delText>7 — Reuters RIC (Reuters instrument code)</w:delText>
              </w:r>
            </w:del>
          </w:p>
          <w:p w14:paraId="30750387" w14:textId="22E3B207" w:rsidR="005C1C1D" w:rsidRPr="00D8063B" w:rsidDel="0058054F" w:rsidRDefault="005C1C1D" w:rsidP="00DA6BCB">
            <w:pPr>
              <w:pStyle w:val="NormalLeft"/>
              <w:rPr>
                <w:del w:id="2948" w:author="Author"/>
                <w:lang w:val="en-GB"/>
              </w:rPr>
            </w:pPr>
            <w:del w:id="2949" w:author="Author">
              <w:r w:rsidRPr="00D8063B" w:rsidDel="0058054F">
                <w:rPr>
                  <w:lang w:val="en-GB"/>
                </w:rPr>
                <w:delText>8 — FIGI (Financial Instrument Global Identifier)</w:delText>
              </w:r>
            </w:del>
          </w:p>
          <w:p w14:paraId="14151CE6" w14:textId="472D2E72" w:rsidR="005C1C1D" w:rsidRPr="00D8063B" w:rsidDel="0058054F" w:rsidRDefault="005C1C1D" w:rsidP="00DA6BCB">
            <w:pPr>
              <w:pStyle w:val="NormalLeft"/>
              <w:rPr>
                <w:del w:id="2950" w:author="Author"/>
                <w:lang w:val="en-GB"/>
              </w:rPr>
            </w:pPr>
            <w:del w:id="2951" w:author="Author">
              <w:r w:rsidRPr="00D8063B" w:rsidDel="0058054F">
                <w:rPr>
                  <w:lang w:val="en-GB"/>
                </w:rPr>
                <w:delText>9 — Other code by members of the Association of National Numbering Agencies</w:delText>
              </w:r>
            </w:del>
          </w:p>
          <w:p w14:paraId="090268A4" w14:textId="74B76D9A" w:rsidR="005C1C1D" w:rsidRPr="00D8063B" w:rsidDel="0058054F" w:rsidRDefault="005C1C1D" w:rsidP="00DA6BCB">
            <w:pPr>
              <w:pStyle w:val="NormalLeft"/>
              <w:rPr>
                <w:del w:id="2952" w:author="Author"/>
                <w:lang w:val="en-GB"/>
              </w:rPr>
            </w:pPr>
            <w:del w:id="2953" w:author="Author">
              <w:r w:rsidRPr="00D8063B" w:rsidDel="0058054F">
                <w:rPr>
                  <w:lang w:val="en-GB"/>
                </w:rPr>
                <w:delText>99 — Code attributed by the undertaking</w:delText>
              </w:r>
            </w:del>
          </w:p>
        </w:tc>
      </w:tr>
      <w:tr w:rsidR="005C1C1D" w:rsidRPr="00D8063B" w:rsidDel="0058054F" w14:paraId="7D164185" w14:textId="5F3B21AB" w:rsidTr="00A54389">
        <w:trPr>
          <w:del w:id="2954" w:author="Author"/>
        </w:trPr>
        <w:tc>
          <w:tcPr>
            <w:tcW w:w="1021" w:type="dxa"/>
            <w:tcBorders>
              <w:top w:val="single" w:sz="2" w:space="0" w:color="auto"/>
              <w:left w:val="single" w:sz="2" w:space="0" w:color="auto"/>
              <w:bottom w:val="single" w:sz="2" w:space="0" w:color="auto"/>
              <w:right w:val="single" w:sz="2" w:space="0" w:color="auto"/>
            </w:tcBorders>
          </w:tcPr>
          <w:p w14:paraId="7486FE75" w14:textId="5D259699" w:rsidR="005C1C1D" w:rsidRPr="00D8063B" w:rsidDel="0058054F" w:rsidRDefault="005C1C1D" w:rsidP="00DA6BCB">
            <w:pPr>
              <w:pStyle w:val="NormalLeft"/>
              <w:rPr>
                <w:del w:id="2955" w:author="Author"/>
                <w:lang w:val="en-GB"/>
              </w:rPr>
            </w:pPr>
            <w:del w:id="2956" w:author="Author">
              <w:r w:rsidRPr="00D8063B" w:rsidDel="0058054F">
                <w:rPr>
                  <w:lang w:val="en-GB"/>
                </w:rPr>
                <w:delText>C0260</w:delText>
              </w:r>
            </w:del>
          </w:p>
        </w:tc>
        <w:tc>
          <w:tcPr>
            <w:tcW w:w="1672" w:type="dxa"/>
            <w:tcBorders>
              <w:top w:val="single" w:sz="2" w:space="0" w:color="auto"/>
              <w:left w:val="single" w:sz="2" w:space="0" w:color="auto"/>
              <w:bottom w:val="single" w:sz="2" w:space="0" w:color="auto"/>
              <w:right w:val="single" w:sz="2" w:space="0" w:color="auto"/>
            </w:tcBorders>
          </w:tcPr>
          <w:p w14:paraId="79DCCE67" w14:textId="13E6E666" w:rsidR="005C1C1D" w:rsidRPr="00D8063B" w:rsidDel="0058054F" w:rsidRDefault="005C1C1D" w:rsidP="00DA6BCB">
            <w:pPr>
              <w:pStyle w:val="NormalLeft"/>
              <w:rPr>
                <w:del w:id="2957" w:author="Author"/>
                <w:lang w:val="en-GB"/>
              </w:rPr>
            </w:pPr>
            <w:del w:id="2958" w:author="Author">
              <w:r w:rsidRPr="00D8063B" w:rsidDel="0058054F">
                <w:rPr>
                  <w:lang w:val="en-GB"/>
                </w:rPr>
                <w:delText>Counterparty Name</w:delText>
              </w:r>
            </w:del>
          </w:p>
        </w:tc>
        <w:tc>
          <w:tcPr>
            <w:tcW w:w="6593" w:type="dxa"/>
            <w:tcBorders>
              <w:top w:val="single" w:sz="2" w:space="0" w:color="auto"/>
              <w:left w:val="single" w:sz="2" w:space="0" w:color="auto"/>
              <w:bottom w:val="single" w:sz="2" w:space="0" w:color="auto"/>
              <w:right w:val="single" w:sz="2" w:space="0" w:color="auto"/>
            </w:tcBorders>
          </w:tcPr>
          <w:p w14:paraId="26E74805" w14:textId="5041D8C1" w:rsidR="005C1C1D" w:rsidRPr="00D8063B" w:rsidDel="0058054F" w:rsidRDefault="005C1C1D" w:rsidP="00DA6BCB">
            <w:pPr>
              <w:pStyle w:val="NormalLeft"/>
              <w:rPr>
                <w:del w:id="2959" w:author="Author"/>
                <w:lang w:val="en-GB"/>
              </w:rPr>
            </w:pPr>
            <w:del w:id="2960" w:author="Author">
              <w:r w:rsidRPr="00D8063B" w:rsidDel="0058054F">
                <w:rPr>
                  <w:lang w:val="en-GB"/>
                </w:rPr>
                <w:delText>Name of the counterparty of the derivative. When available, this item corresponds to the entity name in the LEI database. When not available, corresponds to the legal name.</w:delText>
              </w:r>
            </w:del>
          </w:p>
          <w:p w14:paraId="11C2B260" w14:textId="776FCCA9" w:rsidR="005C1C1D" w:rsidRPr="00D8063B" w:rsidDel="0058054F" w:rsidRDefault="005C1C1D" w:rsidP="00DA6BCB">
            <w:pPr>
              <w:pStyle w:val="NormalLeft"/>
              <w:rPr>
                <w:del w:id="2961" w:author="Author"/>
                <w:lang w:val="en-GB"/>
              </w:rPr>
            </w:pPr>
            <w:del w:id="2962" w:author="Author">
              <w:r w:rsidRPr="00D8063B" w:rsidDel="0058054F">
                <w:rPr>
                  <w:lang w:val="en-GB"/>
                </w:rPr>
                <w:delText>The following shall be considered:</w:delText>
              </w:r>
            </w:del>
          </w:p>
          <w:p w14:paraId="7541B615" w14:textId="4F163118" w:rsidR="005C1C1D" w:rsidRPr="00D8063B" w:rsidDel="0058054F" w:rsidRDefault="005C1C1D" w:rsidP="00DA6BCB">
            <w:pPr>
              <w:pStyle w:val="Tiret0"/>
              <w:numPr>
                <w:ilvl w:val="0"/>
                <w:numId w:val="14"/>
              </w:numPr>
              <w:ind w:left="851" w:hanging="851"/>
              <w:rPr>
                <w:del w:id="2963" w:author="Author"/>
                <w:lang w:val="en-GB"/>
              </w:rPr>
            </w:pPr>
            <w:del w:id="2964" w:author="Author">
              <w:r w:rsidRPr="00D8063B" w:rsidDel="0058054F">
                <w:rPr>
                  <w:lang w:val="en-GB"/>
                </w:rPr>
                <w:delText>Name of the exchange market for exchanged traded derivatives; or</w:delText>
              </w:r>
            </w:del>
          </w:p>
          <w:p w14:paraId="74F34015" w14:textId="6B5EDA15" w:rsidR="005C1C1D" w:rsidRPr="00D8063B" w:rsidDel="0058054F" w:rsidRDefault="005C1C1D" w:rsidP="00DA6BCB">
            <w:pPr>
              <w:pStyle w:val="Tiret0"/>
              <w:numPr>
                <w:ilvl w:val="0"/>
                <w:numId w:val="14"/>
              </w:numPr>
              <w:ind w:left="851" w:hanging="851"/>
              <w:rPr>
                <w:del w:id="2965" w:author="Author"/>
                <w:lang w:val="en-GB"/>
              </w:rPr>
            </w:pPr>
            <w:del w:id="2966" w:author="Author">
              <w:r w:rsidRPr="00D8063B" w:rsidDel="0058054F">
                <w:rPr>
                  <w:lang w:val="en-GB"/>
                </w:rPr>
                <w:delText>Name of Central Counterparty (CCP) for Over–The–Counter derivatives where they are cleared through a CCP; or</w:delText>
              </w:r>
            </w:del>
          </w:p>
          <w:p w14:paraId="32EE5A98" w14:textId="4F5DDEDA" w:rsidR="005C1C1D" w:rsidRPr="00D8063B" w:rsidDel="0058054F" w:rsidRDefault="005C1C1D" w:rsidP="00DA6BCB">
            <w:pPr>
              <w:pStyle w:val="Tiret0"/>
              <w:numPr>
                <w:ilvl w:val="0"/>
                <w:numId w:val="14"/>
              </w:numPr>
              <w:ind w:left="851" w:hanging="851"/>
              <w:rPr>
                <w:del w:id="2967" w:author="Author"/>
                <w:lang w:val="en-GB"/>
              </w:rPr>
            </w:pPr>
            <w:del w:id="2968" w:author="Author">
              <w:r w:rsidRPr="00D8063B" w:rsidDel="0058054F">
                <w:rPr>
                  <w:lang w:val="en-GB"/>
                </w:rPr>
                <w:delText>Name of the contractual counterparty for the other Over–The–Counter derivatives.</w:delText>
              </w:r>
            </w:del>
          </w:p>
        </w:tc>
      </w:tr>
      <w:tr w:rsidR="005C1C1D" w:rsidRPr="00D8063B" w:rsidDel="0058054F" w14:paraId="7CDD847F" w14:textId="2C09472C" w:rsidTr="00A54389">
        <w:trPr>
          <w:del w:id="2969" w:author="Author"/>
        </w:trPr>
        <w:tc>
          <w:tcPr>
            <w:tcW w:w="1021" w:type="dxa"/>
            <w:tcBorders>
              <w:top w:val="single" w:sz="2" w:space="0" w:color="auto"/>
              <w:left w:val="single" w:sz="2" w:space="0" w:color="auto"/>
              <w:bottom w:val="single" w:sz="2" w:space="0" w:color="auto"/>
              <w:right w:val="single" w:sz="2" w:space="0" w:color="auto"/>
            </w:tcBorders>
          </w:tcPr>
          <w:p w14:paraId="59DC9662" w14:textId="3A64479C" w:rsidR="005C1C1D" w:rsidRPr="00D8063B" w:rsidDel="0058054F" w:rsidRDefault="005C1C1D" w:rsidP="00DA6BCB">
            <w:pPr>
              <w:pStyle w:val="NormalLeft"/>
              <w:rPr>
                <w:del w:id="2970" w:author="Author"/>
                <w:lang w:val="en-GB"/>
              </w:rPr>
            </w:pPr>
            <w:del w:id="2971" w:author="Author">
              <w:r w:rsidRPr="00D8063B" w:rsidDel="0058054F">
                <w:rPr>
                  <w:lang w:val="en-GB"/>
                </w:rPr>
                <w:delText>C0270</w:delText>
              </w:r>
            </w:del>
          </w:p>
        </w:tc>
        <w:tc>
          <w:tcPr>
            <w:tcW w:w="1672" w:type="dxa"/>
            <w:tcBorders>
              <w:top w:val="single" w:sz="2" w:space="0" w:color="auto"/>
              <w:left w:val="single" w:sz="2" w:space="0" w:color="auto"/>
              <w:bottom w:val="single" w:sz="2" w:space="0" w:color="auto"/>
              <w:right w:val="single" w:sz="2" w:space="0" w:color="auto"/>
            </w:tcBorders>
          </w:tcPr>
          <w:p w14:paraId="7E820C3C" w14:textId="29ECBD09" w:rsidR="005C1C1D" w:rsidRPr="00D8063B" w:rsidDel="0058054F" w:rsidRDefault="005C1C1D" w:rsidP="00DA6BCB">
            <w:pPr>
              <w:pStyle w:val="NormalLeft"/>
              <w:rPr>
                <w:del w:id="2972" w:author="Author"/>
                <w:lang w:val="en-GB"/>
              </w:rPr>
            </w:pPr>
            <w:del w:id="2973" w:author="Author">
              <w:r w:rsidRPr="00D8063B" w:rsidDel="0058054F">
                <w:rPr>
                  <w:lang w:val="en-GB"/>
                </w:rPr>
                <w:delText>Counterparty Code</w:delText>
              </w:r>
            </w:del>
          </w:p>
        </w:tc>
        <w:tc>
          <w:tcPr>
            <w:tcW w:w="6593" w:type="dxa"/>
            <w:tcBorders>
              <w:top w:val="single" w:sz="2" w:space="0" w:color="auto"/>
              <w:left w:val="single" w:sz="2" w:space="0" w:color="auto"/>
              <w:bottom w:val="single" w:sz="2" w:space="0" w:color="auto"/>
              <w:right w:val="single" w:sz="2" w:space="0" w:color="auto"/>
            </w:tcBorders>
          </w:tcPr>
          <w:p w14:paraId="0F55A528" w14:textId="3AEB0CC2" w:rsidR="00F6366B" w:rsidRPr="00D8063B" w:rsidDel="0058054F" w:rsidRDefault="00F6366B" w:rsidP="00F6366B">
            <w:pPr>
              <w:pStyle w:val="NormalLeft"/>
              <w:rPr>
                <w:ins w:id="2974" w:author="Author"/>
                <w:del w:id="2975" w:author="Author"/>
                <w:lang w:val="en-GB"/>
              </w:rPr>
            </w:pPr>
            <w:ins w:id="2976" w:author="Author">
              <w:del w:id="2977" w:author="Author">
                <w:r w:rsidRPr="00D8063B" w:rsidDel="0058054F">
                  <w:rPr>
                    <w:lang w:val="en-GB"/>
                  </w:rPr>
                  <w:delText xml:space="preserve">Identification code of the counterparty using the following priority: </w:delText>
                </w:r>
              </w:del>
            </w:ins>
          </w:p>
          <w:p w14:paraId="63ADB80F" w14:textId="6E62B883" w:rsidR="00F6366B" w:rsidRPr="00D8063B" w:rsidDel="0058054F" w:rsidRDefault="00F6366B" w:rsidP="00F6366B">
            <w:pPr>
              <w:pStyle w:val="NormalLeft"/>
              <w:rPr>
                <w:ins w:id="2978" w:author="Author"/>
                <w:del w:id="2979" w:author="Author"/>
                <w:lang w:val="en-GB"/>
              </w:rPr>
            </w:pPr>
            <w:ins w:id="2980" w:author="Author">
              <w:del w:id="2981" w:author="Author">
                <w:r w:rsidRPr="00D8063B" w:rsidDel="0058054F">
                  <w:rPr>
                    <w:lang w:val="en-GB"/>
                  </w:rPr>
                  <w:delText xml:space="preserve">– Legal Entity Identifier (LEI) when available </w:delText>
                </w:r>
              </w:del>
            </w:ins>
          </w:p>
          <w:p w14:paraId="1A7B110F" w14:textId="291B179E" w:rsidR="00F6366B" w:rsidRPr="00D8063B" w:rsidDel="0058054F" w:rsidRDefault="00F6366B" w:rsidP="00F6366B">
            <w:pPr>
              <w:pStyle w:val="NormalLeft"/>
              <w:rPr>
                <w:ins w:id="2982" w:author="Author"/>
                <w:del w:id="2983" w:author="Author"/>
                <w:lang w:val="en-GB"/>
              </w:rPr>
            </w:pPr>
            <w:ins w:id="2984" w:author="Author">
              <w:del w:id="2985" w:author="Author">
                <w:r w:rsidRPr="00D8063B" w:rsidDel="0058054F">
                  <w:rPr>
                    <w:lang w:val="en-GB"/>
                  </w:rPr>
                  <w:delText>– Code attributed by the undertaking, when the LEI is</w:delText>
                </w:r>
                <w:r w:rsidR="00BC256E" w:rsidDel="0058054F">
                  <w:rPr>
                    <w:lang w:val="en-GB"/>
                  </w:rPr>
                  <w:delText xml:space="preserve"> not</w:delText>
                </w:r>
                <w:r w:rsidRPr="00D8063B" w:rsidDel="0058054F">
                  <w:rPr>
                    <w:lang w:val="en-GB"/>
                  </w:rPr>
                  <w:delText>n’t available, and must be consistent over time.</w:delText>
                </w:r>
              </w:del>
            </w:ins>
          </w:p>
          <w:p w14:paraId="7D544ABF" w14:textId="4F89FB60" w:rsidR="005C1C1D" w:rsidRPr="00D8063B" w:rsidDel="0058054F" w:rsidRDefault="00F6366B" w:rsidP="00F6366B">
            <w:pPr>
              <w:pStyle w:val="NormalLeft"/>
              <w:rPr>
                <w:del w:id="2986" w:author="Author"/>
                <w:lang w:val="en-GB"/>
              </w:rPr>
            </w:pPr>
            <w:ins w:id="2987" w:author="Author">
              <w:del w:id="2988" w:author="Author">
                <w:r w:rsidRPr="00D8063B" w:rsidDel="0058054F">
                  <w:rPr>
                    <w:lang w:val="en-GB"/>
                  </w:rPr>
                  <w:delText>This item is applicable to all counterparties, including for derivatives cleared through a central counterparty</w:delText>
                </w:r>
              </w:del>
            </w:ins>
            <w:del w:id="2989" w:author="Author">
              <w:r w:rsidR="005C1C1D" w:rsidRPr="00D8063B" w:rsidDel="0058054F">
                <w:rPr>
                  <w:lang w:val="en-GB"/>
                </w:rPr>
                <w:delText>Identification code of the counterparty using the Legal Entity Identifier (LEI) if available.</w:delText>
              </w:r>
            </w:del>
          </w:p>
          <w:p w14:paraId="25C47587" w14:textId="36BDD7B7" w:rsidR="005C1C1D" w:rsidRPr="00D8063B" w:rsidDel="0058054F" w:rsidRDefault="005C1C1D" w:rsidP="00DA6BCB">
            <w:pPr>
              <w:pStyle w:val="NormalLeft"/>
              <w:rPr>
                <w:del w:id="2990" w:author="Author"/>
                <w:lang w:val="en-GB"/>
              </w:rPr>
            </w:pPr>
            <w:del w:id="2991" w:author="Author">
              <w:r w:rsidRPr="00D8063B" w:rsidDel="0058054F">
                <w:rPr>
                  <w:lang w:val="en-GB"/>
                </w:rPr>
                <w:delText>If none is available this item shall not be reported</w:delText>
              </w:r>
            </w:del>
          </w:p>
        </w:tc>
      </w:tr>
      <w:tr w:rsidR="005C1C1D" w:rsidRPr="00D8063B" w:rsidDel="0058054F" w14:paraId="26F6069A" w14:textId="6FB4AF3F" w:rsidTr="00A54389">
        <w:trPr>
          <w:del w:id="2992" w:author="Author"/>
        </w:trPr>
        <w:tc>
          <w:tcPr>
            <w:tcW w:w="1021" w:type="dxa"/>
            <w:tcBorders>
              <w:top w:val="single" w:sz="2" w:space="0" w:color="auto"/>
              <w:left w:val="single" w:sz="2" w:space="0" w:color="auto"/>
              <w:bottom w:val="single" w:sz="2" w:space="0" w:color="auto"/>
              <w:right w:val="single" w:sz="2" w:space="0" w:color="auto"/>
            </w:tcBorders>
          </w:tcPr>
          <w:p w14:paraId="5930EEC7" w14:textId="363B246B" w:rsidR="005C1C1D" w:rsidRPr="00D8063B" w:rsidDel="0058054F" w:rsidRDefault="005C1C1D" w:rsidP="00DA6BCB">
            <w:pPr>
              <w:pStyle w:val="NormalLeft"/>
              <w:rPr>
                <w:del w:id="2993" w:author="Author"/>
                <w:lang w:val="en-GB"/>
              </w:rPr>
            </w:pPr>
            <w:del w:id="2994" w:author="Author">
              <w:r w:rsidRPr="00D8063B" w:rsidDel="0058054F">
                <w:rPr>
                  <w:lang w:val="en-GB"/>
                </w:rPr>
                <w:delText>C0280</w:delText>
              </w:r>
            </w:del>
          </w:p>
        </w:tc>
        <w:tc>
          <w:tcPr>
            <w:tcW w:w="1672" w:type="dxa"/>
            <w:tcBorders>
              <w:top w:val="single" w:sz="2" w:space="0" w:color="auto"/>
              <w:left w:val="single" w:sz="2" w:space="0" w:color="auto"/>
              <w:bottom w:val="single" w:sz="2" w:space="0" w:color="auto"/>
              <w:right w:val="single" w:sz="2" w:space="0" w:color="auto"/>
            </w:tcBorders>
          </w:tcPr>
          <w:p w14:paraId="45451ED6" w14:textId="541F24DD" w:rsidR="005C1C1D" w:rsidRPr="00D8063B" w:rsidDel="0058054F" w:rsidRDefault="005C1C1D" w:rsidP="00DA6BCB">
            <w:pPr>
              <w:pStyle w:val="NormalLeft"/>
              <w:rPr>
                <w:del w:id="2995" w:author="Author"/>
                <w:lang w:val="en-GB"/>
              </w:rPr>
            </w:pPr>
            <w:del w:id="2996" w:author="Author">
              <w:r w:rsidRPr="00D8063B" w:rsidDel="0058054F">
                <w:rPr>
                  <w:lang w:val="en-GB"/>
                </w:rPr>
                <w:delText>Type of counterparty code</w:delText>
              </w:r>
            </w:del>
          </w:p>
        </w:tc>
        <w:tc>
          <w:tcPr>
            <w:tcW w:w="6593" w:type="dxa"/>
            <w:tcBorders>
              <w:top w:val="single" w:sz="2" w:space="0" w:color="auto"/>
              <w:left w:val="single" w:sz="2" w:space="0" w:color="auto"/>
              <w:bottom w:val="single" w:sz="2" w:space="0" w:color="auto"/>
              <w:right w:val="single" w:sz="2" w:space="0" w:color="auto"/>
            </w:tcBorders>
          </w:tcPr>
          <w:p w14:paraId="70934061" w14:textId="34203359" w:rsidR="005C1C1D" w:rsidRPr="00D8063B" w:rsidDel="0058054F" w:rsidRDefault="005C1C1D" w:rsidP="00DA6BCB">
            <w:pPr>
              <w:pStyle w:val="NormalLeft"/>
              <w:rPr>
                <w:del w:id="2997" w:author="Author"/>
                <w:lang w:val="en-GB"/>
              </w:rPr>
            </w:pPr>
            <w:del w:id="2998" w:author="Author">
              <w:r w:rsidRPr="00D8063B" w:rsidDel="0058054F">
                <w:rPr>
                  <w:lang w:val="en-GB"/>
                </w:rPr>
                <w:delText>Identification of the code used for the ‘Counterparty Code’ item. One of the options in the following closed list shall be used:</w:delText>
              </w:r>
            </w:del>
          </w:p>
          <w:p w14:paraId="601BD638" w14:textId="230E1E7F" w:rsidR="005C1C1D" w:rsidRPr="00D8063B" w:rsidDel="0058054F" w:rsidRDefault="005C1C1D" w:rsidP="00DA6BCB">
            <w:pPr>
              <w:pStyle w:val="NormalLeft"/>
              <w:rPr>
                <w:del w:id="2999" w:author="Author"/>
                <w:lang w:val="en-GB"/>
              </w:rPr>
            </w:pPr>
            <w:del w:id="3000" w:author="Author">
              <w:r w:rsidRPr="00D8063B" w:rsidDel="0058054F">
                <w:rPr>
                  <w:lang w:val="en-GB"/>
                </w:rPr>
                <w:delText>1 — LEI</w:delText>
              </w:r>
            </w:del>
            <w:ins w:id="3001" w:author="Author">
              <w:del w:id="3002" w:author="Author">
                <w:r w:rsidR="00F6366B" w:rsidRPr="00D8063B" w:rsidDel="00080424">
                  <w:rPr>
                    <w:lang w:val="en-GB"/>
                  </w:rPr>
                  <w:delText>2 – CA (for codes attributed by the undertaking)</w:delText>
                </w:r>
              </w:del>
            </w:ins>
            <w:del w:id="3003" w:author="Author">
              <w:r w:rsidRPr="00D8063B" w:rsidDel="0058054F">
                <w:rPr>
                  <w:lang w:val="en-GB"/>
                </w:rPr>
                <w:delText>9 — None</w:delText>
              </w:r>
            </w:del>
          </w:p>
        </w:tc>
      </w:tr>
      <w:tr w:rsidR="005C1C1D" w:rsidRPr="00D8063B" w:rsidDel="0058054F" w14:paraId="19EEA341" w14:textId="4D305CC4" w:rsidTr="00A54389">
        <w:trPr>
          <w:del w:id="3004" w:author="Author"/>
        </w:trPr>
        <w:tc>
          <w:tcPr>
            <w:tcW w:w="1021" w:type="dxa"/>
            <w:tcBorders>
              <w:top w:val="single" w:sz="2" w:space="0" w:color="auto"/>
              <w:left w:val="single" w:sz="2" w:space="0" w:color="auto"/>
              <w:bottom w:val="single" w:sz="2" w:space="0" w:color="auto"/>
              <w:right w:val="single" w:sz="2" w:space="0" w:color="auto"/>
            </w:tcBorders>
          </w:tcPr>
          <w:p w14:paraId="4767F6C5" w14:textId="712AA23E" w:rsidR="005C1C1D" w:rsidRPr="00D8063B" w:rsidDel="0058054F" w:rsidRDefault="005C1C1D" w:rsidP="00DA6BCB">
            <w:pPr>
              <w:pStyle w:val="NormalLeft"/>
              <w:rPr>
                <w:del w:id="3005" w:author="Author"/>
                <w:lang w:val="en-GB"/>
              </w:rPr>
            </w:pPr>
            <w:del w:id="3006" w:author="Author">
              <w:r w:rsidRPr="00D8063B" w:rsidDel="0058054F">
                <w:rPr>
                  <w:lang w:val="en-GB"/>
                </w:rPr>
                <w:delText>C0290</w:delText>
              </w:r>
            </w:del>
          </w:p>
        </w:tc>
        <w:tc>
          <w:tcPr>
            <w:tcW w:w="1672" w:type="dxa"/>
            <w:tcBorders>
              <w:top w:val="single" w:sz="2" w:space="0" w:color="auto"/>
              <w:left w:val="single" w:sz="2" w:space="0" w:color="auto"/>
              <w:bottom w:val="single" w:sz="2" w:space="0" w:color="auto"/>
              <w:right w:val="single" w:sz="2" w:space="0" w:color="auto"/>
            </w:tcBorders>
          </w:tcPr>
          <w:p w14:paraId="7A72BF93" w14:textId="704B9F1B" w:rsidR="005C1C1D" w:rsidRPr="00D8063B" w:rsidDel="0058054F" w:rsidRDefault="005C1C1D" w:rsidP="00DA6BCB">
            <w:pPr>
              <w:pStyle w:val="NormalLeft"/>
              <w:rPr>
                <w:del w:id="3007" w:author="Author"/>
                <w:lang w:val="en-GB"/>
              </w:rPr>
            </w:pPr>
            <w:del w:id="3008" w:author="Author">
              <w:r w:rsidRPr="00D8063B" w:rsidDel="0058054F">
                <w:rPr>
                  <w:lang w:val="en-GB"/>
                </w:rPr>
                <w:delText>External rating</w:delText>
              </w:r>
            </w:del>
          </w:p>
        </w:tc>
        <w:tc>
          <w:tcPr>
            <w:tcW w:w="6593" w:type="dxa"/>
            <w:tcBorders>
              <w:top w:val="single" w:sz="2" w:space="0" w:color="auto"/>
              <w:left w:val="single" w:sz="2" w:space="0" w:color="auto"/>
              <w:bottom w:val="single" w:sz="2" w:space="0" w:color="auto"/>
              <w:right w:val="single" w:sz="2" w:space="0" w:color="auto"/>
            </w:tcBorders>
          </w:tcPr>
          <w:p w14:paraId="1F2C6CB4" w14:textId="17CF6304" w:rsidR="005C1C1D" w:rsidRPr="00D8063B" w:rsidDel="0058054F" w:rsidRDefault="005C1C1D" w:rsidP="00DA6BCB">
            <w:pPr>
              <w:pStyle w:val="NormalLeft"/>
              <w:rPr>
                <w:del w:id="3009" w:author="Author"/>
                <w:lang w:val="en-GB"/>
              </w:rPr>
            </w:pPr>
            <w:del w:id="3010" w:author="Author">
              <w:r w:rsidRPr="00D8063B" w:rsidDel="0058054F">
                <w:rPr>
                  <w:lang w:val="en-GB"/>
                </w:rPr>
                <w:delText>Only applicable to Over–The–Counter derivatives.</w:delText>
              </w:r>
            </w:del>
          </w:p>
          <w:p w14:paraId="06530A70" w14:textId="2F11540C" w:rsidR="005C1C1D" w:rsidRPr="00D8063B" w:rsidDel="0058054F" w:rsidRDefault="005C1C1D" w:rsidP="00DA6BCB">
            <w:pPr>
              <w:pStyle w:val="NormalLeft"/>
              <w:rPr>
                <w:del w:id="3011" w:author="Author"/>
                <w:lang w:val="en-GB"/>
              </w:rPr>
            </w:pPr>
            <w:del w:id="3012" w:author="Author">
              <w:r w:rsidRPr="00D8063B" w:rsidDel="0058054F">
                <w:rPr>
                  <w:lang w:val="en-GB"/>
                </w:rPr>
                <w:delText>The rating of the counterparty of the derivative at the reporting reference date as provided by the nominated credit assessment institution (ECAI). </w:delText>
              </w:r>
              <w:r w:rsidR="00260EA7" w:rsidRPr="00D8063B" w:rsidDel="0058054F">
                <w:rPr>
                  <w:lang w:val="en-GB"/>
                </w:rPr>
                <w:delText xml:space="preserve"> </w:delText>
              </w:r>
            </w:del>
          </w:p>
          <w:p w14:paraId="3AC42462" w14:textId="03EE5159" w:rsidR="005C1C1D" w:rsidRPr="00D8063B" w:rsidDel="0058054F" w:rsidRDefault="005C1C1D" w:rsidP="00DA6BCB">
            <w:pPr>
              <w:pStyle w:val="NormalLeft"/>
              <w:rPr>
                <w:del w:id="3013" w:author="Author"/>
                <w:lang w:val="en-GB"/>
              </w:rPr>
            </w:pPr>
            <w:del w:id="3014" w:author="Author">
              <w:r w:rsidRPr="00D8063B" w:rsidDel="0058054F">
                <w:rPr>
                  <w:lang w:val="en-GB"/>
                </w:rPr>
                <w:delText>This item is not applicable to derivatives for which undertakings using internal model use internal ratings. If undertakings using internal model do not use internal rating, this item shall be reported.</w:delText>
              </w:r>
            </w:del>
          </w:p>
          <w:p w14:paraId="11B49833" w14:textId="22DE652F" w:rsidR="005C1C1D" w:rsidRPr="00D8063B" w:rsidDel="0058054F" w:rsidRDefault="005C1C1D" w:rsidP="00DA6BCB">
            <w:pPr>
              <w:pStyle w:val="NormalLeft"/>
              <w:rPr>
                <w:del w:id="3015" w:author="Author"/>
                <w:lang w:val="en-GB"/>
              </w:rPr>
            </w:pPr>
            <w:del w:id="3016" w:author="Author">
              <w:r w:rsidRPr="00D8063B" w:rsidDel="0058054F">
                <w:rPr>
                  <w:lang w:val="en-GB"/>
                </w:rPr>
                <w:delText>If an issuer rating is not available, the item shall be left blank. </w:delText>
              </w:r>
              <w:r w:rsidR="00260EA7" w:rsidRPr="00D8063B" w:rsidDel="0058054F">
                <w:rPr>
                  <w:lang w:val="en-GB"/>
                </w:rPr>
                <w:delText xml:space="preserve"> </w:delText>
              </w:r>
            </w:del>
          </w:p>
          <w:p w14:paraId="583F92C6" w14:textId="7B0D6D8B" w:rsidR="005C1C1D" w:rsidRPr="00D8063B" w:rsidDel="0058054F" w:rsidRDefault="005C1C1D" w:rsidP="00260EA7">
            <w:pPr>
              <w:pStyle w:val="NormalLeft"/>
              <w:rPr>
                <w:del w:id="3017" w:author="Author"/>
                <w:lang w:val="en-GB"/>
              </w:rPr>
            </w:pPr>
            <w:del w:id="3018" w:author="Author">
              <w:r w:rsidRPr="00D8063B" w:rsidDel="0058054F">
                <w:rPr>
                  <w:lang w:val="en-GB"/>
                </w:rPr>
                <w:delText>In case ‘Multiple ECAI’ is reported in C0300 report the most representative external rating. </w:delText>
              </w:r>
              <w:r w:rsidR="00260EA7" w:rsidRPr="00D8063B" w:rsidDel="0058054F">
                <w:rPr>
                  <w:lang w:val="en-GB"/>
                </w:rPr>
                <w:delText xml:space="preserve"> </w:delText>
              </w:r>
            </w:del>
          </w:p>
        </w:tc>
      </w:tr>
      <w:tr w:rsidR="005C1C1D" w:rsidRPr="00D8063B" w:rsidDel="0058054F" w14:paraId="1875D554" w14:textId="4A164C8E" w:rsidTr="00A54389">
        <w:trPr>
          <w:del w:id="3019" w:author="Author"/>
        </w:trPr>
        <w:tc>
          <w:tcPr>
            <w:tcW w:w="1021" w:type="dxa"/>
            <w:tcBorders>
              <w:top w:val="single" w:sz="2" w:space="0" w:color="auto"/>
              <w:left w:val="single" w:sz="2" w:space="0" w:color="auto"/>
              <w:bottom w:val="single" w:sz="2" w:space="0" w:color="auto"/>
              <w:right w:val="single" w:sz="2" w:space="0" w:color="auto"/>
            </w:tcBorders>
          </w:tcPr>
          <w:p w14:paraId="72F9A89C" w14:textId="2F3E3A00" w:rsidR="005C1C1D" w:rsidRPr="00D8063B" w:rsidDel="0058054F" w:rsidRDefault="005C1C1D" w:rsidP="00DA6BCB">
            <w:pPr>
              <w:pStyle w:val="NormalLeft"/>
              <w:rPr>
                <w:del w:id="3020" w:author="Author"/>
                <w:lang w:val="en-GB"/>
              </w:rPr>
            </w:pPr>
            <w:del w:id="3021" w:author="Author">
              <w:r w:rsidRPr="00D8063B" w:rsidDel="0058054F">
                <w:rPr>
                  <w:lang w:val="en-GB"/>
                </w:rPr>
                <w:delText>C0300</w:delText>
              </w:r>
            </w:del>
          </w:p>
        </w:tc>
        <w:tc>
          <w:tcPr>
            <w:tcW w:w="1672" w:type="dxa"/>
            <w:tcBorders>
              <w:top w:val="single" w:sz="2" w:space="0" w:color="auto"/>
              <w:left w:val="single" w:sz="2" w:space="0" w:color="auto"/>
              <w:bottom w:val="single" w:sz="2" w:space="0" w:color="auto"/>
              <w:right w:val="single" w:sz="2" w:space="0" w:color="auto"/>
            </w:tcBorders>
          </w:tcPr>
          <w:p w14:paraId="6EC66B1F" w14:textId="222F11A5" w:rsidR="005C1C1D" w:rsidRPr="00D8063B" w:rsidDel="0058054F" w:rsidRDefault="005C1C1D" w:rsidP="00DA6BCB">
            <w:pPr>
              <w:pStyle w:val="NormalLeft"/>
              <w:rPr>
                <w:del w:id="3022" w:author="Author"/>
                <w:lang w:val="en-GB"/>
              </w:rPr>
            </w:pPr>
            <w:del w:id="3023" w:author="Author">
              <w:r w:rsidRPr="00D8063B" w:rsidDel="0058054F">
                <w:rPr>
                  <w:lang w:val="en-GB"/>
                </w:rPr>
                <w:delText>Nominated ECAI</w:delText>
              </w:r>
            </w:del>
          </w:p>
        </w:tc>
        <w:tc>
          <w:tcPr>
            <w:tcW w:w="6593" w:type="dxa"/>
            <w:tcBorders>
              <w:top w:val="single" w:sz="2" w:space="0" w:color="auto"/>
              <w:left w:val="single" w:sz="2" w:space="0" w:color="auto"/>
              <w:bottom w:val="single" w:sz="2" w:space="0" w:color="auto"/>
              <w:right w:val="single" w:sz="2" w:space="0" w:color="auto"/>
            </w:tcBorders>
          </w:tcPr>
          <w:p w14:paraId="4D08673E" w14:textId="7BFFD0BB" w:rsidR="005C1C1D" w:rsidRPr="00D8063B" w:rsidDel="0058054F" w:rsidRDefault="005C1C1D" w:rsidP="007C39E9">
            <w:pPr>
              <w:pStyle w:val="NormalLeft"/>
              <w:rPr>
                <w:del w:id="3024" w:author="Author"/>
                <w:lang w:val="en-GB"/>
              </w:rPr>
            </w:pPr>
            <w:del w:id="3025" w:author="Author">
              <w:r w:rsidRPr="00D8063B" w:rsidDel="0058054F">
                <w:rPr>
                  <w:lang w:val="en-GB"/>
                </w:rPr>
                <w:delText xml:space="preserve">Identify the credit assessment institution (ECAI) giving the external rating in C0290, by using the </w:delText>
              </w:r>
            </w:del>
            <w:ins w:id="3026" w:author="Author">
              <w:del w:id="3027" w:author="Author">
                <w:r w:rsidR="007C39E9" w:rsidRPr="00D8063B" w:rsidDel="0058054F">
                  <w:rPr>
                    <w:lang w:val="en-GB"/>
                  </w:rPr>
                  <w:delText xml:space="preserve">name of the ECAI as published on ESMA's website. </w:delText>
                </w:r>
              </w:del>
            </w:ins>
            <w:del w:id="3028" w:author="Author">
              <w:r w:rsidRPr="00D8063B" w:rsidDel="0058054F">
                <w:rPr>
                  <w:lang w:val="en-GB"/>
                </w:rPr>
                <w:delText>following closed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a new Credit Rating Agency is registered or certified by ESMA and while the closed list is not up-dated please report ‘Other nominated ECAI’.</w:delText>
              </w:r>
            </w:del>
          </w:p>
          <w:p w14:paraId="28EE04BD" w14:textId="5AD4E66F" w:rsidR="005C1C1D" w:rsidRPr="00D8063B" w:rsidDel="0058054F" w:rsidRDefault="005C1C1D" w:rsidP="00A54389">
            <w:pPr>
              <w:pStyle w:val="NormalLeft"/>
              <w:rPr>
                <w:del w:id="3029" w:author="Author"/>
                <w:lang w:val="en-GB"/>
              </w:rPr>
            </w:pPr>
            <w:del w:id="3030" w:author="Author">
              <w:r w:rsidRPr="00D8063B" w:rsidDel="0058054F">
                <w:rPr>
                  <w:lang w:val="en-GB"/>
                </w:rPr>
                <w:tab/>
                <w:delText>—</w:delText>
              </w:r>
              <w:r w:rsidRPr="00D8063B" w:rsidDel="0058054F">
                <w:rPr>
                  <w:lang w:val="en-GB"/>
                </w:rPr>
                <w:tab/>
                <w:delText>Euler Hermes Rating GmbH (LEI code: 391200QXGLWHK9VK6V27)</w:delText>
              </w:r>
            </w:del>
          </w:p>
          <w:p w14:paraId="4E388B25" w14:textId="722710E3" w:rsidR="005C1C1D" w:rsidRPr="00D8063B" w:rsidDel="0058054F" w:rsidRDefault="005C1C1D" w:rsidP="00A54389">
            <w:pPr>
              <w:pStyle w:val="NormalLeft"/>
              <w:rPr>
                <w:del w:id="3031" w:author="Author"/>
                <w:lang w:val="en-GB"/>
              </w:rPr>
            </w:pPr>
            <w:del w:id="3032" w:author="Author">
              <w:r w:rsidRPr="00D8063B" w:rsidDel="0058054F">
                <w:rPr>
                  <w:lang w:val="en-GB"/>
                </w:rPr>
                <w:tab/>
                <w:delText>—</w:delText>
              </w:r>
              <w:r w:rsidRPr="00D8063B" w:rsidDel="0058054F">
                <w:rPr>
                  <w:lang w:val="en-GB"/>
                </w:rPr>
                <w:tab/>
                <w:delText>Japan Credit Rating Agency Ltd (LEI code: 35380002378CEGMRVW86)</w:delText>
              </w:r>
            </w:del>
          </w:p>
          <w:p w14:paraId="6A3EE507" w14:textId="5BD8C6AE" w:rsidR="005C1C1D" w:rsidRPr="00D8063B" w:rsidDel="0058054F" w:rsidRDefault="005C1C1D" w:rsidP="00A54389">
            <w:pPr>
              <w:pStyle w:val="NormalLeft"/>
              <w:rPr>
                <w:del w:id="3033" w:author="Author"/>
                <w:lang w:val="en-GB"/>
              </w:rPr>
            </w:pPr>
            <w:del w:id="3034" w:author="Author">
              <w:r w:rsidRPr="00D8063B" w:rsidDel="0058054F">
                <w:rPr>
                  <w:lang w:val="en-GB"/>
                </w:rPr>
                <w:tab/>
                <w:delText>—</w:delText>
              </w:r>
              <w:r w:rsidRPr="00D8063B" w:rsidDel="0058054F">
                <w:rPr>
                  <w:lang w:val="en-GB"/>
                </w:rPr>
                <w:tab/>
                <w:delText>BCRA-Credit Rating Agency AD (LEI code: 747800Z0IC3P66HTQ142)</w:delText>
              </w:r>
            </w:del>
          </w:p>
          <w:p w14:paraId="09E52E8A" w14:textId="2188AA79" w:rsidR="005C1C1D" w:rsidRPr="00D8063B" w:rsidDel="0058054F" w:rsidRDefault="005C1C1D" w:rsidP="00A54389">
            <w:pPr>
              <w:pStyle w:val="NormalLeft"/>
              <w:rPr>
                <w:del w:id="3035" w:author="Author"/>
                <w:lang w:val="en-GB"/>
              </w:rPr>
            </w:pPr>
            <w:del w:id="3036" w:author="Author">
              <w:r w:rsidRPr="00D8063B" w:rsidDel="0058054F">
                <w:rPr>
                  <w:lang w:val="en-GB"/>
                </w:rPr>
                <w:tab/>
                <w:delText>—</w:delText>
              </w:r>
              <w:r w:rsidRPr="00D8063B" w:rsidDel="0058054F">
                <w:rPr>
                  <w:lang w:val="en-GB"/>
                </w:rPr>
                <w:tab/>
                <w:delText>Creditreform Rating AG (LEI code: 391200PHL11KDUTTST66)</w:delText>
              </w:r>
            </w:del>
          </w:p>
          <w:p w14:paraId="38371450" w14:textId="6B0D6BC5" w:rsidR="005C1C1D" w:rsidRPr="00D8063B" w:rsidDel="0058054F" w:rsidRDefault="005C1C1D" w:rsidP="00A54389">
            <w:pPr>
              <w:pStyle w:val="NormalLeft"/>
              <w:rPr>
                <w:del w:id="3037" w:author="Author"/>
                <w:lang w:val="en-GB"/>
              </w:rPr>
            </w:pPr>
            <w:del w:id="3038" w:author="Author">
              <w:r w:rsidRPr="00D8063B" w:rsidDel="0058054F">
                <w:rPr>
                  <w:lang w:val="en-GB"/>
                </w:rPr>
                <w:tab/>
                <w:delText>—</w:delText>
              </w:r>
              <w:r w:rsidRPr="00D8063B" w:rsidDel="0058054F">
                <w:rPr>
                  <w:lang w:val="en-GB"/>
                </w:rPr>
                <w:tab/>
                <w:delText>Scope Ratings GmbH (LEI code: 391200WU1EZUQFHDWE91)</w:delText>
              </w:r>
            </w:del>
          </w:p>
          <w:p w14:paraId="34131309" w14:textId="1175C740" w:rsidR="005C1C1D" w:rsidRPr="00D8063B" w:rsidDel="0058054F" w:rsidRDefault="005C1C1D" w:rsidP="00A54389">
            <w:pPr>
              <w:pStyle w:val="NormalLeft"/>
              <w:rPr>
                <w:del w:id="3039" w:author="Author"/>
                <w:lang w:val="en-GB"/>
              </w:rPr>
            </w:pPr>
            <w:del w:id="3040" w:author="Author">
              <w:r w:rsidRPr="00D8063B" w:rsidDel="0058054F">
                <w:rPr>
                  <w:lang w:val="en-GB"/>
                </w:rPr>
                <w:tab/>
                <w:delText>—</w:delText>
              </w:r>
              <w:r w:rsidRPr="00D8063B" w:rsidDel="0058054F">
                <w:rPr>
                  <w:lang w:val="en-GB"/>
                </w:rPr>
                <w:tab/>
                <w:delText>ICAP Group SA (LEI code: 2138008U6LKT8VG2UK85)</w:delText>
              </w:r>
            </w:del>
          </w:p>
          <w:p w14:paraId="5ACE0F2B" w14:textId="65C9B969" w:rsidR="005C1C1D" w:rsidRPr="00D8063B" w:rsidDel="0058054F" w:rsidRDefault="005C1C1D" w:rsidP="00A54389">
            <w:pPr>
              <w:pStyle w:val="NormalLeft"/>
              <w:rPr>
                <w:del w:id="3041" w:author="Author"/>
                <w:lang w:val="en-GB"/>
              </w:rPr>
            </w:pPr>
            <w:del w:id="3042" w:author="Author">
              <w:r w:rsidRPr="00D8063B" w:rsidDel="0058054F">
                <w:rPr>
                  <w:lang w:val="en-GB"/>
                </w:rPr>
                <w:tab/>
                <w:delText>—</w:delText>
              </w:r>
              <w:r w:rsidRPr="00D8063B" w:rsidDel="0058054F">
                <w:rPr>
                  <w:lang w:val="en-GB"/>
                </w:rPr>
                <w:tab/>
                <w:delText>GBB-Rating Gesellschaft für Bonitätsbeurteilung GmbH (LEI code: 391200OLWXCTKPADVV72)</w:delText>
              </w:r>
            </w:del>
          </w:p>
          <w:p w14:paraId="2E28C8BA" w14:textId="14C65EE9" w:rsidR="005C1C1D" w:rsidRPr="00D8063B" w:rsidDel="0058054F" w:rsidRDefault="005C1C1D" w:rsidP="00A54389">
            <w:pPr>
              <w:pStyle w:val="NormalLeft"/>
              <w:rPr>
                <w:del w:id="3043" w:author="Author"/>
                <w:lang w:val="en-GB"/>
              </w:rPr>
            </w:pPr>
            <w:del w:id="3044" w:author="Author">
              <w:r w:rsidRPr="00D8063B" w:rsidDel="0058054F">
                <w:rPr>
                  <w:lang w:val="en-GB"/>
                </w:rPr>
                <w:tab/>
                <w:delText>—</w:delText>
              </w:r>
              <w:r w:rsidRPr="00D8063B" w:rsidDel="0058054F">
                <w:rPr>
                  <w:lang w:val="en-GB"/>
                </w:rPr>
                <w:tab/>
                <w:delText>ASSEKURATA Assekuranz Rating-Agentur GmbH (LEI code: 529900977LETWLJF3295)</w:delText>
              </w:r>
            </w:del>
          </w:p>
          <w:p w14:paraId="6DA954D2" w14:textId="1C3D93CE" w:rsidR="005C1C1D" w:rsidRPr="00D8063B" w:rsidDel="0058054F" w:rsidRDefault="005C1C1D" w:rsidP="00A54389">
            <w:pPr>
              <w:pStyle w:val="NormalLeft"/>
              <w:rPr>
                <w:del w:id="3045" w:author="Author"/>
                <w:lang w:val="en-GB"/>
              </w:rPr>
            </w:pPr>
            <w:del w:id="3046" w:author="Author">
              <w:r w:rsidRPr="00D8063B" w:rsidDel="0058054F">
                <w:rPr>
                  <w:lang w:val="en-GB"/>
                </w:rPr>
                <w:tab/>
                <w:delText>—</w:delText>
              </w:r>
              <w:r w:rsidRPr="00D8063B" w:rsidDel="0058054F">
                <w:rPr>
                  <w:lang w:val="en-GB"/>
                </w:rPr>
                <w:tab/>
                <w:delText>ARC Ratings, S.A. (LEI code: 213800OZNJQMV6UA7D79)</w:delText>
              </w:r>
            </w:del>
          </w:p>
          <w:p w14:paraId="1427E08C" w14:textId="444997C3" w:rsidR="005C1C1D" w:rsidRPr="00D8063B" w:rsidDel="0058054F" w:rsidRDefault="005C1C1D" w:rsidP="00A54389">
            <w:pPr>
              <w:pStyle w:val="NormalLeft"/>
              <w:rPr>
                <w:del w:id="3047" w:author="Author"/>
                <w:lang w:val="en-GB"/>
              </w:rPr>
            </w:pPr>
            <w:del w:id="3048" w:author="Author">
              <w:r w:rsidRPr="00D8063B" w:rsidDel="0058054F">
                <w:rPr>
                  <w:lang w:val="en-GB"/>
                </w:rPr>
                <w:tab/>
                <w:delText>—</w:delText>
              </w:r>
              <w:r w:rsidRPr="00D8063B" w:rsidDel="0058054F">
                <w:rPr>
                  <w:lang w:val="en-GB"/>
                </w:rPr>
                <w:tab/>
                <w:delText>AM Best Europe</w:delText>
              </w:r>
            </w:del>
          </w:p>
          <w:p w14:paraId="58DE0FD5" w14:textId="560A2A91" w:rsidR="005C1C1D" w:rsidRPr="00D8063B" w:rsidDel="0058054F" w:rsidRDefault="005C1C1D" w:rsidP="00A54389">
            <w:pPr>
              <w:pStyle w:val="NormalLeft"/>
              <w:rPr>
                <w:del w:id="3049" w:author="Author"/>
                <w:lang w:val="en-GB"/>
              </w:rPr>
            </w:pPr>
            <w:del w:id="3050" w:author="Author">
              <w:r w:rsidRPr="00D8063B" w:rsidDel="0058054F">
                <w:rPr>
                  <w:lang w:val="en-GB"/>
                </w:rPr>
                <w:tab/>
                <w:delText>—</w:delText>
              </w:r>
              <w:r w:rsidRPr="00D8063B" w:rsidDel="0058054F">
                <w:rPr>
                  <w:lang w:val="en-GB"/>
                </w:rPr>
                <w:tab/>
                <w:delText>A.M. Best (EU) Rating Services B.V. (LEI code: 549300Z2RUKFKV7GON79)</w:delText>
              </w:r>
            </w:del>
          </w:p>
          <w:p w14:paraId="5A124854" w14:textId="7EDEA986" w:rsidR="005C1C1D" w:rsidRPr="00D8063B" w:rsidDel="0058054F" w:rsidRDefault="005C1C1D" w:rsidP="00A54389">
            <w:pPr>
              <w:pStyle w:val="NormalLeft"/>
              <w:rPr>
                <w:del w:id="3051" w:author="Author"/>
                <w:lang w:val="en-GB"/>
              </w:rPr>
            </w:pPr>
            <w:del w:id="3052" w:author="Author">
              <w:r w:rsidRPr="00D8063B" w:rsidDel="0058054F">
                <w:rPr>
                  <w:lang w:val="en-GB"/>
                </w:rPr>
                <w:tab/>
                <w:delText>—</w:delText>
              </w:r>
              <w:r w:rsidRPr="00D8063B" w:rsidDel="0058054F">
                <w:rPr>
                  <w:lang w:val="en-GB"/>
                </w:rPr>
                <w:tab/>
                <w:delText>AM Best Europe-Rating Services Ltd. (AMBERS) (LEI code: 549300VO8J8E5IQV1T26)</w:delText>
              </w:r>
            </w:del>
          </w:p>
          <w:p w14:paraId="0A6D9237" w14:textId="6092FF6C" w:rsidR="005C1C1D" w:rsidRPr="00D8063B" w:rsidDel="0058054F" w:rsidRDefault="005C1C1D" w:rsidP="00A54389">
            <w:pPr>
              <w:pStyle w:val="NormalLeft"/>
              <w:rPr>
                <w:del w:id="3053" w:author="Author"/>
                <w:lang w:val="en-GB"/>
              </w:rPr>
            </w:pPr>
            <w:del w:id="3054" w:author="Author">
              <w:r w:rsidRPr="00D8063B" w:rsidDel="0058054F">
                <w:rPr>
                  <w:lang w:val="en-GB"/>
                </w:rPr>
                <w:tab/>
                <w:delText>—</w:delText>
              </w:r>
              <w:r w:rsidRPr="00D8063B" w:rsidDel="0058054F">
                <w:rPr>
                  <w:lang w:val="en-GB"/>
                </w:rPr>
                <w:tab/>
                <w:delText>DBRS Ratings Limited (LEI code: 5493008CGCDQLGT3EH93)</w:delText>
              </w:r>
            </w:del>
          </w:p>
          <w:p w14:paraId="288EF756" w14:textId="63B26C1E" w:rsidR="005C1C1D" w:rsidRPr="00D8063B" w:rsidDel="0058054F" w:rsidRDefault="005C1C1D" w:rsidP="00A54389">
            <w:pPr>
              <w:pStyle w:val="NormalLeft"/>
              <w:rPr>
                <w:del w:id="3055" w:author="Author"/>
                <w:lang w:val="en-GB"/>
              </w:rPr>
            </w:pPr>
            <w:del w:id="3056" w:author="Author">
              <w:r w:rsidRPr="00D8063B" w:rsidDel="0058054F">
                <w:rPr>
                  <w:lang w:val="en-GB"/>
                </w:rPr>
                <w:tab/>
                <w:delText>—</w:delText>
              </w:r>
              <w:r w:rsidRPr="00D8063B" w:rsidDel="0058054F">
                <w:rPr>
                  <w:lang w:val="en-GB"/>
                </w:rPr>
                <w:tab/>
                <w:delText>Fitch</w:delText>
              </w:r>
            </w:del>
          </w:p>
          <w:p w14:paraId="0FB3704B" w14:textId="1AD722A1" w:rsidR="005C1C1D" w:rsidRPr="00D8063B" w:rsidDel="0058054F" w:rsidRDefault="005C1C1D" w:rsidP="00A54389">
            <w:pPr>
              <w:pStyle w:val="NormalLeft"/>
              <w:rPr>
                <w:del w:id="3057" w:author="Author"/>
                <w:lang w:val="en-GB"/>
              </w:rPr>
            </w:pPr>
            <w:del w:id="3058" w:author="Author">
              <w:r w:rsidRPr="00D8063B" w:rsidDel="0058054F">
                <w:rPr>
                  <w:lang w:val="en-GB"/>
                </w:rPr>
                <w:tab/>
                <w:delText>—</w:delText>
              </w:r>
              <w:r w:rsidRPr="00D8063B" w:rsidDel="0058054F">
                <w:rPr>
                  <w:lang w:val="en-GB"/>
                </w:rPr>
                <w:tab/>
                <w:delText>Fitch France S.A.S. (LEI code: 2138009Y4TCZT6QOJO69)</w:delText>
              </w:r>
            </w:del>
          </w:p>
          <w:p w14:paraId="71E79CBF" w14:textId="335B54BE" w:rsidR="005C1C1D" w:rsidRPr="00D8063B" w:rsidDel="0058054F" w:rsidRDefault="005C1C1D" w:rsidP="00A54389">
            <w:pPr>
              <w:pStyle w:val="NormalLeft"/>
              <w:rPr>
                <w:del w:id="3059" w:author="Author"/>
                <w:lang w:val="en-GB"/>
              </w:rPr>
            </w:pPr>
            <w:del w:id="3060" w:author="Author">
              <w:r w:rsidRPr="00D8063B" w:rsidDel="0058054F">
                <w:rPr>
                  <w:lang w:val="en-GB"/>
                </w:rPr>
                <w:tab/>
                <w:delText>—</w:delText>
              </w:r>
              <w:r w:rsidRPr="00D8063B" w:rsidDel="0058054F">
                <w:rPr>
                  <w:lang w:val="en-GB"/>
                </w:rPr>
                <w:tab/>
                <w:delText>Fitch Deutschland GmbH (LEI code: 213800JEMOT1H45VN340)</w:delText>
              </w:r>
            </w:del>
          </w:p>
          <w:p w14:paraId="5D7551BB" w14:textId="02C8BF7E" w:rsidR="005C1C1D" w:rsidRPr="00D8063B" w:rsidDel="0058054F" w:rsidRDefault="005C1C1D" w:rsidP="00A54389">
            <w:pPr>
              <w:pStyle w:val="NormalLeft"/>
              <w:rPr>
                <w:del w:id="3061" w:author="Author"/>
                <w:lang w:val="en-GB"/>
              </w:rPr>
            </w:pPr>
            <w:del w:id="3062" w:author="Author">
              <w:r w:rsidRPr="00D8063B" w:rsidDel="0058054F">
                <w:rPr>
                  <w:lang w:val="en-GB"/>
                </w:rPr>
                <w:tab/>
                <w:delText>—</w:delText>
              </w:r>
              <w:r w:rsidRPr="00D8063B" w:rsidDel="0058054F">
                <w:rPr>
                  <w:lang w:val="en-GB"/>
                </w:rPr>
                <w:tab/>
                <w:delText>Fitch Italia S.p.A. (LEI code: 213800POJ9QSCHL3KR31)</w:delText>
              </w:r>
            </w:del>
          </w:p>
          <w:p w14:paraId="78CD66FF" w14:textId="0C0F1843" w:rsidR="005C1C1D" w:rsidRPr="00D8063B" w:rsidDel="0058054F" w:rsidRDefault="005C1C1D" w:rsidP="00A54389">
            <w:pPr>
              <w:pStyle w:val="NormalLeft"/>
              <w:rPr>
                <w:del w:id="3063" w:author="Author"/>
                <w:lang w:val="en-GB"/>
              </w:rPr>
            </w:pPr>
            <w:del w:id="3064" w:author="Author">
              <w:r w:rsidRPr="00D8063B" w:rsidDel="0058054F">
                <w:rPr>
                  <w:lang w:val="en-GB"/>
                </w:rPr>
                <w:tab/>
                <w:delText>—</w:delText>
              </w:r>
              <w:r w:rsidRPr="00D8063B" w:rsidDel="0058054F">
                <w:rPr>
                  <w:lang w:val="en-GB"/>
                </w:rPr>
                <w:tab/>
                <w:delText>Fitch Polska S.A. (LEI code: 213800RYJTJPW2WD5704)</w:delText>
              </w:r>
            </w:del>
          </w:p>
          <w:p w14:paraId="7AF52C56" w14:textId="0ED0151C" w:rsidR="005C1C1D" w:rsidRPr="00D8063B" w:rsidDel="0058054F" w:rsidRDefault="005C1C1D" w:rsidP="00A54389">
            <w:pPr>
              <w:pStyle w:val="NormalLeft"/>
              <w:rPr>
                <w:del w:id="3065" w:author="Author"/>
                <w:lang w:val="en-GB"/>
              </w:rPr>
            </w:pPr>
            <w:del w:id="3066" w:author="Author">
              <w:r w:rsidRPr="00D8063B" w:rsidDel="0058054F">
                <w:rPr>
                  <w:lang w:val="en-GB"/>
                </w:rPr>
                <w:tab/>
                <w:delText>—</w:delText>
              </w:r>
              <w:r w:rsidRPr="00D8063B" w:rsidDel="0058054F">
                <w:rPr>
                  <w:lang w:val="en-GB"/>
                </w:rPr>
                <w:tab/>
                <w:delText>Fitch Ratings España S.A.U. (LEI code: 213800RENFIIODKETE60)</w:delText>
              </w:r>
            </w:del>
          </w:p>
          <w:p w14:paraId="2AB2C812" w14:textId="5C25D720" w:rsidR="005C1C1D" w:rsidRPr="00D8063B" w:rsidDel="0058054F" w:rsidRDefault="005C1C1D" w:rsidP="00A54389">
            <w:pPr>
              <w:pStyle w:val="NormalLeft"/>
              <w:rPr>
                <w:del w:id="3067" w:author="Author"/>
                <w:lang w:val="en-GB"/>
              </w:rPr>
            </w:pPr>
            <w:del w:id="3068" w:author="Author">
              <w:r w:rsidRPr="00D8063B" w:rsidDel="0058054F">
                <w:rPr>
                  <w:lang w:val="en-GB"/>
                </w:rPr>
                <w:tab/>
                <w:delText>—</w:delText>
              </w:r>
              <w:r w:rsidRPr="00D8063B" w:rsidDel="0058054F">
                <w:rPr>
                  <w:lang w:val="en-GB"/>
                </w:rPr>
                <w:tab/>
                <w:delText>Fitch Ratings Limited (LEI code: 2138009F8YAHVC8W3Q52)</w:delText>
              </w:r>
            </w:del>
          </w:p>
          <w:p w14:paraId="27B21283" w14:textId="42B5788C" w:rsidR="005C1C1D" w:rsidRPr="00D8063B" w:rsidDel="0058054F" w:rsidRDefault="005C1C1D" w:rsidP="00A54389">
            <w:pPr>
              <w:pStyle w:val="NormalLeft"/>
              <w:rPr>
                <w:del w:id="3069" w:author="Author"/>
                <w:lang w:val="en-GB"/>
              </w:rPr>
            </w:pPr>
            <w:del w:id="3070" w:author="Author">
              <w:r w:rsidRPr="00D8063B" w:rsidDel="0058054F">
                <w:rPr>
                  <w:lang w:val="en-GB"/>
                </w:rPr>
                <w:tab/>
                <w:delText>—</w:delText>
              </w:r>
              <w:r w:rsidRPr="00D8063B" w:rsidDel="0058054F">
                <w:rPr>
                  <w:lang w:val="en-GB"/>
                </w:rPr>
                <w:tab/>
                <w:delText>Fitch Ratings CIS Limited (LEI code: 213800B7528Q4DIF2G76)</w:delText>
              </w:r>
            </w:del>
          </w:p>
          <w:p w14:paraId="757CF95D" w14:textId="5E5BBC6E" w:rsidR="005C1C1D" w:rsidRPr="00D8063B" w:rsidDel="0058054F" w:rsidRDefault="005C1C1D" w:rsidP="00A54389">
            <w:pPr>
              <w:pStyle w:val="NormalLeft"/>
              <w:rPr>
                <w:del w:id="3071" w:author="Author"/>
                <w:lang w:val="en-GB"/>
              </w:rPr>
            </w:pPr>
            <w:del w:id="3072" w:author="Author">
              <w:r w:rsidRPr="00D8063B" w:rsidDel="0058054F">
                <w:rPr>
                  <w:lang w:val="en-GB"/>
                </w:rPr>
                <w:tab/>
                <w:delText>—</w:delText>
              </w:r>
              <w:r w:rsidRPr="00D8063B" w:rsidDel="0058054F">
                <w:rPr>
                  <w:lang w:val="en-GB"/>
                </w:rPr>
                <w:tab/>
                <w:delText>Moody’s</w:delText>
              </w:r>
            </w:del>
          </w:p>
          <w:p w14:paraId="56775374" w14:textId="65D089C9" w:rsidR="005C1C1D" w:rsidRPr="00D8063B" w:rsidDel="0058054F" w:rsidRDefault="005C1C1D" w:rsidP="00A54389">
            <w:pPr>
              <w:pStyle w:val="NormalLeft"/>
              <w:rPr>
                <w:del w:id="3073" w:author="Author"/>
                <w:lang w:val="en-GB"/>
              </w:rPr>
            </w:pPr>
            <w:del w:id="3074" w:author="Author">
              <w:r w:rsidRPr="00D8063B" w:rsidDel="0058054F">
                <w:rPr>
                  <w:lang w:val="en-GB"/>
                </w:rPr>
                <w:tab/>
                <w:delText>—</w:delText>
              </w:r>
              <w:r w:rsidRPr="00D8063B" w:rsidDel="0058054F">
                <w:rPr>
                  <w:lang w:val="en-GB"/>
                </w:rPr>
                <w:tab/>
                <w:delText>Moody’s Investors Service Cyprus Ltd (LEI code: 549300V4LCOYCMNUVR81)</w:delText>
              </w:r>
            </w:del>
          </w:p>
          <w:p w14:paraId="3AC96DEB" w14:textId="4CB0C1FE" w:rsidR="005C1C1D" w:rsidRPr="00D8063B" w:rsidDel="0058054F" w:rsidRDefault="005C1C1D" w:rsidP="00A54389">
            <w:pPr>
              <w:pStyle w:val="NormalLeft"/>
              <w:rPr>
                <w:del w:id="3075" w:author="Author"/>
                <w:lang w:val="en-GB"/>
              </w:rPr>
            </w:pPr>
            <w:del w:id="3076" w:author="Author">
              <w:r w:rsidRPr="00D8063B" w:rsidDel="0058054F">
                <w:rPr>
                  <w:lang w:val="en-GB"/>
                </w:rPr>
                <w:tab/>
                <w:delText>—</w:delText>
              </w:r>
              <w:r w:rsidRPr="00D8063B" w:rsidDel="0058054F">
                <w:rPr>
                  <w:lang w:val="en-GB"/>
                </w:rPr>
                <w:tab/>
                <w:delText>Moody’s France S.A.S. (LEI code: 549300EB2XQYRSE54F02)</w:delText>
              </w:r>
            </w:del>
          </w:p>
          <w:p w14:paraId="5C8AB5F9" w14:textId="401AAF00" w:rsidR="005C1C1D" w:rsidRPr="00D8063B" w:rsidDel="0058054F" w:rsidRDefault="005C1C1D" w:rsidP="00A54389">
            <w:pPr>
              <w:pStyle w:val="NormalLeft"/>
              <w:rPr>
                <w:del w:id="3077" w:author="Author"/>
                <w:lang w:val="en-GB"/>
              </w:rPr>
            </w:pPr>
            <w:del w:id="3078" w:author="Author">
              <w:r w:rsidRPr="00D8063B" w:rsidDel="0058054F">
                <w:rPr>
                  <w:lang w:val="en-GB"/>
                </w:rPr>
                <w:tab/>
                <w:delText>—</w:delText>
              </w:r>
              <w:r w:rsidRPr="00D8063B" w:rsidDel="0058054F">
                <w:rPr>
                  <w:lang w:val="en-GB"/>
                </w:rPr>
                <w:tab/>
                <w:delText>Moody’s Deutschland GmbH (LEI code: 549300M5JMGHVTWYZH47)</w:delText>
              </w:r>
            </w:del>
          </w:p>
          <w:p w14:paraId="5073F6FC" w14:textId="6F3D10E6" w:rsidR="005C1C1D" w:rsidRPr="00D8063B" w:rsidDel="0058054F" w:rsidRDefault="005C1C1D" w:rsidP="00A54389">
            <w:pPr>
              <w:pStyle w:val="NormalLeft"/>
              <w:rPr>
                <w:del w:id="3079" w:author="Author"/>
                <w:lang w:val="en-GB"/>
              </w:rPr>
            </w:pPr>
            <w:del w:id="3080" w:author="Author">
              <w:r w:rsidRPr="00D8063B" w:rsidDel="0058054F">
                <w:rPr>
                  <w:lang w:val="en-GB"/>
                </w:rPr>
                <w:tab/>
                <w:delText>—</w:delText>
              </w:r>
              <w:r w:rsidRPr="00D8063B" w:rsidDel="0058054F">
                <w:rPr>
                  <w:lang w:val="en-GB"/>
                </w:rPr>
                <w:tab/>
                <w:delText>Moody’s Italia S.r.l. (LEI code: 549300GMXJ4QK70UOU68)</w:delText>
              </w:r>
            </w:del>
          </w:p>
          <w:p w14:paraId="0BD7001C" w14:textId="5E61626F" w:rsidR="005C1C1D" w:rsidRPr="00D8063B" w:rsidDel="0058054F" w:rsidRDefault="005C1C1D" w:rsidP="00A54389">
            <w:pPr>
              <w:pStyle w:val="NormalLeft"/>
              <w:rPr>
                <w:del w:id="3081" w:author="Author"/>
                <w:lang w:val="en-GB"/>
              </w:rPr>
            </w:pPr>
            <w:del w:id="3082" w:author="Author">
              <w:r w:rsidRPr="00D8063B" w:rsidDel="0058054F">
                <w:rPr>
                  <w:lang w:val="en-GB"/>
                </w:rPr>
                <w:tab/>
                <w:delText>—</w:delText>
              </w:r>
              <w:r w:rsidRPr="00D8063B" w:rsidDel="0058054F">
                <w:rPr>
                  <w:lang w:val="en-GB"/>
                </w:rPr>
                <w:tab/>
                <w:delText>Moody’s Investors Service España S.A. (LEI code: 5493005X59ILY4BGJK90)</w:delText>
              </w:r>
            </w:del>
          </w:p>
          <w:p w14:paraId="522BEE7D" w14:textId="6A4B1C29" w:rsidR="005C1C1D" w:rsidRPr="00D8063B" w:rsidDel="0058054F" w:rsidRDefault="005C1C1D" w:rsidP="00A54389">
            <w:pPr>
              <w:pStyle w:val="NormalLeft"/>
              <w:rPr>
                <w:del w:id="3083" w:author="Author"/>
                <w:lang w:val="en-GB"/>
              </w:rPr>
            </w:pPr>
            <w:del w:id="3084" w:author="Author">
              <w:r w:rsidRPr="00D8063B" w:rsidDel="0058054F">
                <w:rPr>
                  <w:lang w:val="en-GB"/>
                </w:rPr>
                <w:tab/>
                <w:delText>—</w:delText>
              </w:r>
              <w:r w:rsidRPr="00D8063B" w:rsidDel="0058054F">
                <w:rPr>
                  <w:lang w:val="en-GB"/>
                </w:rPr>
                <w:tab/>
                <w:delText>Moody’s Investors Service Ltd (LEI code: 549300SM89WABHDNJ349)</w:delText>
              </w:r>
            </w:del>
          </w:p>
          <w:p w14:paraId="7A6913B6" w14:textId="10CCAFEF" w:rsidR="005C1C1D" w:rsidRPr="00D8063B" w:rsidDel="0058054F" w:rsidRDefault="005C1C1D" w:rsidP="00A54389">
            <w:pPr>
              <w:pStyle w:val="NormalLeft"/>
              <w:rPr>
                <w:del w:id="3085" w:author="Author"/>
                <w:lang w:val="en-GB"/>
              </w:rPr>
            </w:pPr>
            <w:del w:id="3086" w:author="Author">
              <w:r w:rsidRPr="00D8063B" w:rsidDel="0058054F">
                <w:rPr>
                  <w:lang w:val="en-GB"/>
                </w:rPr>
                <w:tab/>
                <w:delText>—</w:delText>
              </w:r>
              <w:r w:rsidRPr="00D8063B" w:rsidDel="0058054F">
                <w:rPr>
                  <w:lang w:val="en-GB"/>
                </w:rPr>
                <w:tab/>
                <w:delText>Moody’s Investors Service EMEA Ltd (LEI code: 54930009NU3JYS1HTT72)</w:delText>
              </w:r>
            </w:del>
          </w:p>
          <w:p w14:paraId="2C26394F" w14:textId="120FCA6B" w:rsidR="005C1C1D" w:rsidRPr="00D8063B" w:rsidDel="0058054F" w:rsidRDefault="005C1C1D" w:rsidP="00A54389">
            <w:pPr>
              <w:pStyle w:val="NormalLeft"/>
              <w:rPr>
                <w:del w:id="3087" w:author="Author"/>
                <w:lang w:val="en-GB"/>
              </w:rPr>
            </w:pPr>
            <w:del w:id="3088" w:author="Author">
              <w:r w:rsidRPr="00D8063B" w:rsidDel="0058054F">
                <w:rPr>
                  <w:lang w:val="en-GB"/>
                </w:rPr>
                <w:tab/>
                <w:delText>—</w:delText>
              </w:r>
              <w:r w:rsidRPr="00D8063B" w:rsidDel="0058054F">
                <w:rPr>
                  <w:lang w:val="en-GB"/>
                </w:rPr>
                <w:tab/>
                <w:delText>Moody’s Investors Service (Nordics) AB (LEI code: 549300W79ZVFWJCD2Z23)</w:delText>
              </w:r>
            </w:del>
          </w:p>
          <w:p w14:paraId="51715FD8" w14:textId="4669FD73" w:rsidR="005C1C1D" w:rsidRPr="00D8063B" w:rsidDel="0058054F" w:rsidRDefault="005C1C1D" w:rsidP="00A54389">
            <w:pPr>
              <w:pStyle w:val="NormalLeft"/>
              <w:rPr>
                <w:del w:id="3089" w:author="Author"/>
                <w:lang w:val="en-GB"/>
              </w:rPr>
            </w:pPr>
            <w:del w:id="3090" w:author="Author">
              <w:r w:rsidRPr="00D8063B" w:rsidDel="0058054F">
                <w:rPr>
                  <w:lang w:val="en-GB"/>
                </w:rPr>
                <w:tab/>
                <w:delText>—</w:delText>
              </w:r>
              <w:r w:rsidRPr="00D8063B" w:rsidDel="0058054F">
                <w:rPr>
                  <w:lang w:val="en-GB"/>
                </w:rPr>
                <w:tab/>
                <w:delText>Standard &amp; Poor’s</w:delText>
              </w:r>
            </w:del>
          </w:p>
          <w:p w14:paraId="0576BAA3" w14:textId="53060BF6" w:rsidR="005C1C1D" w:rsidRPr="00D8063B" w:rsidDel="0058054F" w:rsidRDefault="005C1C1D" w:rsidP="00A54389">
            <w:pPr>
              <w:pStyle w:val="NormalLeft"/>
              <w:rPr>
                <w:del w:id="3091" w:author="Author"/>
                <w:lang w:val="en-GB"/>
              </w:rPr>
            </w:pPr>
            <w:del w:id="3092" w:author="Author">
              <w:r w:rsidRPr="00D8063B" w:rsidDel="0058054F">
                <w:rPr>
                  <w:lang w:val="en-GB"/>
                </w:rPr>
                <w:tab/>
                <w:delText>—</w:delText>
              </w:r>
              <w:r w:rsidRPr="00D8063B" w:rsidDel="0058054F">
                <w:rPr>
                  <w:lang w:val="en-GB"/>
                </w:rPr>
                <w:tab/>
                <w:delText>S&amp;P Global Ratings Europe Limited (LEI code:5493008B2TU3S6QE1E12)</w:delText>
              </w:r>
            </w:del>
          </w:p>
          <w:p w14:paraId="36E2B889" w14:textId="38B2FAD9" w:rsidR="005C1C1D" w:rsidRPr="00D8063B" w:rsidDel="0058054F" w:rsidRDefault="005C1C1D" w:rsidP="00A54389">
            <w:pPr>
              <w:pStyle w:val="NormalLeft"/>
              <w:rPr>
                <w:del w:id="3093" w:author="Author"/>
                <w:lang w:val="en-GB"/>
              </w:rPr>
            </w:pPr>
            <w:del w:id="3094" w:author="Author">
              <w:r w:rsidRPr="00D8063B" w:rsidDel="0058054F">
                <w:rPr>
                  <w:lang w:val="en-GB"/>
                </w:rPr>
                <w:tab/>
                <w:delText>—</w:delText>
              </w:r>
              <w:r w:rsidRPr="00D8063B" w:rsidDel="0058054F">
                <w:rPr>
                  <w:lang w:val="en-GB"/>
                </w:rPr>
                <w:tab/>
                <w:delText>CRIF Ratings S.r.l. (LEI code: 8156001AB6A1D740F237)</w:delText>
              </w:r>
            </w:del>
          </w:p>
          <w:p w14:paraId="32CE37E3" w14:textId="6354EC2A" w:rsidR="005C1C1D" w:rsidRPr="00D8063B" w:rsidDel="0058054F" w:rsidRDefault="005C1C1D" w:rsidP="00A54389">
            <w:pPr>
              <w:pStyle w:val="NormalLeft"/>
              <w:rPr>
                <w:del w:id="3095" w:author="Author"/>
                <w:lang w:val="en-GB"/>
              </w:rPr>
            </w:pPr>
            <w:del w:id="3096" w:author="Author">
              <w:r w:rsidRPr="00D8063B" w:rsidDel="0058054F">
                <w:rPr>
                  <w:lang w:val="en-GB"/>
                </w:rPr>
                <w:tab/>
                <w:delText>—</w:delText>
              </w:r>
              <w:r w:rsidRPr="00D8063B" w:rsidDel="0058054F">
                <w:rPr>
                  <w:lang w:val="en-GB"/>
                </w:rPr>
                <w:tab/>
                <w:delText>Capital Intelligence Ratings Ltd (LEI code: 549300RE88OJP9J24Z18)</w:delText>
              </w:r>
            </w:del>
          </w:p>
          <w:p w14:paraId="2C42CA52" w14:textId="0E40D8AD" w:rsidR="005C1C1D" w:rsidRPr="00D8063B" w:rsidDel="0058054F" w:rsidRDefault="005C1C1D" w:rsidP="00A54389">
            <w:pPr>
              <w:pStyle w:val="NormalLeft"/>
              <w:rPr>
                <w:del w:id="3097" w:author="Author"/>
                <w:lang w:val="en-GB"/>
              </w:rPr>
            </w:pPr>
            <w:del w:id="3098" w:author="Author">
              <w:r w:rsidRPr="00D8063B" w:rsidDel="0058054F">
                <w:rPr>
                  <w:lang w:val="en-GB"/>
                </w:rPr>
                <w:tab/>
                <w:delText>—</w:delText>
              </w:r>
              <w:r w:rsidRPr="00D8063B" w:rsidDel="0058054F">
                <w:rPr>
                  <w:lang w:val="en-GB"/>
                </w:rPr>
                <w:tab/>
                <w:delText>European Rating Agency, a.s. (LEI code: 097900BFME0000038276)</w:delText>
              </w:r>
            </w:del>
          </w:p>
          <w:p w14:paraId="195870E0" w14:textId="69DA4441" w:rsidR="005C1C1D" w:rsidRPr="00D8063B" w:rsidDel="0058054F" w:rsidRDefault="005C1C1D" w:rsidP="00A54389">
            <w:pPr>
              <w:pStyle w:val="NormalLeft"/>
              <w:rPr>
                <w:del w:id="3099" w:author="Author"/>
                <w:lang w:val="en-GB"/>
              </w:rPr>
            </w:pPr>
            <w:del w:id="3100" w:author="Author">
              <w:r w:rsidRPr="00D8063B" w:rsidDel="0058054F">
                <w:rPr>
                  <w:lang w:val="en-GB"/>
                </w:rPr>
                <w:tab/>
                <w:delText>—</w:delText>
              </w:r>
              <w:r w:rsidRPr="00D8063B" w:rsidDel="0058054F">
                <w:rPr>
                  <w:lang w:val="en-GB"/>
                </w:rPr>
                <w:tab/>
                <w:delText>Axesor Risk Management SL (LEI code: 959800EC2RH76JYS3844)</w:delText>
              </w:r>
            </w:del>
          </w:p>
          <w:p w14:paraId="70EF06FB" w14:textId="49DA6C9B" w:rsidR="005C1C1D" w:rsidRPr="00D8063B" w:rsidDel="0058054F" w:rsidRDefault="005C1C1D" w:rsidP="00A54389">
            <w:pPr>
              <w:pStyle w:val="NormalLeft"/>
              <w:rPr>
                <w:del w:id="3101" w:author="Author"/>
                <w:lang w:val="en-GB"/>
              </w:rPr>
            </w:pPr>
            <w:del w:id="3102" w:author="Author">
              <w:r w:rsidRPr="00D8063B" w:rsidDel="0058054F">
                <w:rPr>
                  <w:lang w:val="en-GB"/>
                </w:rPr>
                <w:tab/>
                <w:delText>—</w:delText>
              </w:r>
              <w:r w:rsidRPr="00D8063B" w:rsidDel="0058054F">
                <w:rPr>
                  <w:lang w:val="en-GB"/>
                </w:rPr>
                <w:tab/>
                <w:delText>Cerved Rating Agency S.p.A. (LEI code: 8156004AB6C992A99368)</w:delText>
              </w:r>
            </w:del>
          </w:p>
          <w:p w14:paraId="1CEBC193" w14:textId="236F1E58" w:rsidR="005C1C1D" w:rsidRPr="00D8063B" w:rsidDel="0058054F" w:rsidRDefault="005C1C1D" w:rsidP="00A54389">
            <w:pPr>
              <w:pStyle w:val="NormalLeft"/>
              <w:rPr>
                <w:del w:id="3103" w:author="Author"/>
                <w:lang w:val="en-GB"/>
              </w:rPr>
            </w:pPr>
            <w:del w:id="3104" w:author="Author">
              <w:r w:rsidRPr="00D8063B" w:rsidDel="0058054F">
                <w:rPr>
                  <w:lang w:val="en-GB"/>
                </w:rPr>
                <w:tab/>
                <w:delText>—</w:delText>
              </w:r>
              <w:r w:rsidRPr="00D8063B" w:rsidDel="0058054F">
                <w:rPr>
                  <w:lang w:val="en-GB"/>
                </w:rPr>
                <w:tab/>
                <w:delText>Kroll Bond Rating Agency (LEI code: 549300QYZ5CZYXTNZ676)</w:delText>
              </w:r>
            </w:del>
          </w:p>
          <w:p w14:paraId="1B6DD795" w14:textId="76635CB9" w:rsidR="005C1C1D" w:rsidRPr="00D8063B" w:rsidDel="0058054F" w:rsidRDefault="005C1C1D" w:rsidP="00A54389">
            <w:pPr>
              <w:pStyle w:val="NormalLeft"/>
              <w:rPr>
                <w:del w:id="3105" w:author="Author"/>
                <w:lang w:val="en-GB"/>
              </w:rPr>
            </w:pPr>
            <w:del w:id="3106" w:author="Author">
              <w:r w:rsidRPr="00D8063B" w:rsidDel="0058054F">
                <w:rPr>
                  <w:lang w:val="en-GB"/>
                </w:rPr>
                <w:tab/>
                <w:delText>—</w:delText>
              </w:r>
              <w:r w:rsidRPr="00D8063B" w:rsidDel="0058054F">
                <w:rPr>
                  <w:lang w:val="en-GB"/>
                </w:rPr>
                <w:tab/>
                <w:delText>The Economist Intelligence Unit Ltd (LEI code: 213800Q7GRZWF95EWN10)</w:delText>
              </w:r>
            </w:del>
          </w:p>
          <w:p w14:paraId="5FF424ED" w14:textId="75E5AF21" w:rsidR="005C1C1D" w:rsidRPr="00D8063B" w:rsidDel="0058054F" w:rsidRDefault="005C1C1D" w:rsidP="00A54389">
            <w:pPr>
              <w:pStyle w:val="NormalLeft"/>
              <w:rPr>
                <w:del w:id="3107" w:author="Author"/>
                <w:lang w:val="en-GB"/>
              </w:rPr>
            </w:pPr>
            <w:del w:id="3108" w:author="Author">
              <w:r w:rsidRPr="00D8063B" w:rsidDel="0058054F">
                <w:rPr>
                  <w:lang w:val="en-GB"/>
                </w:rPr>
                <w:tab/>
                <w:delText>—</w:delText>
              </w:r>
              <w:r w:rsidRPr="00D8063B" w:rsidDel="0058054F">
                <w:rPr>
                  <w:lang w:val="en-GB"/>
                </w:rPr>
                <w:tab/>
                <w:delText>Dagong Europe Credit Rating Srl (Dagong Europe) (LEI code: 815600BF4FF53B7C6311)</w:delText>
              </w:r>
            </w:del>
          </w:p>
          <w:p w14:paraId="343981F9" w14:textId="4DC9A93C" w:rsidR="005C1C1D" w:rsidRPr="00D8063B" w:rsidDel="0058054F" w:rsidRDefault="005C1C1D" w:rsidP="00A54389">
            <w:pPr>
              <w:pStyle w:val="NormalLeft"/>
              <w:rPr>
                <w:del w:id="3109" w:author="Author"/>
                <w:lang w:val="en-GB"/>
              </w:rPr>
            </w:pPr>
            <w:del w:id="3110" w:author="Author">
              <w:r w:rsidRPr="00D8063B" w:rsidDel="0058054F">
                <w:rPr>
                  <w:lang w:val="en-GB"/>
                </w:rPr>
                <w:tab/>
                <w:delText>—</w:delText>
              </w:r>
              <w:r w:rsidRPr="00D8063B" w:rsidDel="0058054F">
                <w:rPr>
                  <w:lang w:val="en-GB"/>
                </w:rPr>
                <w:tab/>
                <w:delText>Spread Research (LEI code: 969500HB6BVM2UJDOC52)</w:delText>
              </w:r>
            </w:del>
          </w:p>
          <w:p w14:paraId="1D3BFA30" w14:textId="3EEA8A6D" w:rsidR="005C1C1D" w:rsidRPr="00D8063B" w:rsidDel="0058054F" w:rsidRDefault="005C1C1D" w:rsidP="00A54389">
            <w:pPr>
              <w:pStyle w:val="NormalLeft"/>
              <w:rPr>
                <w:del w:id="3111" w:author="Author"/>
                <w:lang w:val="en-GB"/>
              </w:rPr>
            </w:pPr>
            <w:del w:id="3112" w:author="Author">
              <w:r w:rsidRPr="00D8063B" w:rsidDel="0058054F">
                <w:rPr>
                  <w:lang w:val="en-GB"/>
                </w:rPr>
                <w:tab/>
                <w:delText>—</w:delText>
              </w:r>
              <w:r w:rsidRPr="00D8063B" w:rsidDel="0058054F">
                <w:rPr>
                  <w:lang w:val="en-GB"/>
                </w:rPr>
                <w:tab/>
                <w:delText>EuroRating Sp. z o.o. (LEI code: 25940027QWS5GMO74O03)</w:delText>
              </w:r>
            </w:del>
          </w:p>
          <w:p w14:paraId="20F9B6EA" w14:textId="29FF656D" w:rsidR="005C1C1D" w:rsidRPr="00D8063B" w:rsidDel="0058054F" w:rsidRDefault="005C1C1D">
            <w:pPr>
              <w:pStyle w:val="Point0"/>
              <w:rPr>
                <w:del w:id="3113" w:author="Author"/>
                <w:lang w:val="en-GB"/>
              </w:rPr>
            </w:pPr>
            <w:del w:id="3114" w:author="Author">
              <w:r w:rsidRPr="00D8063B" w:rsidDel="0058054F">
                <w:rPr>
                  <w:lang w:val="en-GB"/>
                </w:rPr>
                <w:tab/>
                <w:delText>—</w:delText>
              </w:r>
              <w:r w:rsidRPr="00D8063B" w:rsidDel="0058054F">
                <w:rPr>
                  <w:lang w:val="en-GB"/>
                </w:rPr>
                <w:tab/>
                <w:delText>HR Ratings de México, S.A. de C.V. (HR Ratings) (LEI code: 549300IFL3XJKTRHZ480)</w:delText>
              </w:r>
            </w:del>
          </w:p>
          <w:p w14:paraId="26EB00AE" w14:textId="288FFF7A" w:rsidR="005C1C1D" w:rsidRPr="00D8063B" w:rsidDel="0058054F" w:rsidRDefault="005C1C1D">
            <w:pPr>
              <w:pStyle w:val="Point0"/>
              <w:rPr>
                <w:del w:id="3115" w:author="Author"/>
                <w:lang w:val="en-GB"/>
              </w:rPr>
            </w:pPr>
            <w:del w:id="3116" w:author="Author">
              <w:r w:rsidRPr="00D8063B" w:rsidDel="0058054F">
                <w:rPr>
                  <w:lang w:val="en-GB"/>
                </w:rPr>
                <w:tab/>
                <w:delText>—</w:delText>
              </w:r>
              <w:r w:rsidRPr="00D8063B" w:rsidDel="0058054F">
                <w:rPr>
                  <w:lang w:val="en-GB"/>
                </w:rPr>
                <w:tab/>
                <w:delText>Egan-Jones Ratings Co. (EJR) (LEI code: 54930016113PD33V1H31)</w:delText>
              </w:r>
            </w:del>
          </w:p>
          <w:p w14:paraId="2085EC9A" w14:textId="7CB53397" w:rsidR="005C1C1D" w:rsidRPr="00D8063B" w:rsidDel="0058054F" w:rsidRDefault="005C1C1D">
            <w:pPr>
              <w:pStyle w:val="Point0"/>
              <w:rPr>
                <w:del w:id="3117" w:author="Author"/>
                <w:lang w:val="en-GB"/>
              </w:rPr>
            </w:pPr>
            <w:del w:id="3118" w:author="Author">
              <w:r w:rsidRPr="00D8063B" w:rsidDel="0058054F">
                <w:rPr>
                  <w:lang w:val="en-GB"/>
                </w:rPr>
                <w:tab/>
                <w:delText>—</w:delText>
              </w:r>
              <w:r w:rsidRPr="00D8063B" w:rsidDel="0058054F">
                <w:rPr>
                  <w:lang w:val="en-GB"/>
                </w:rPr>
                <w:tab/>
                <w:delText>modeFinance S.r.l. (LEI code: 815600B85A94A0122614)</w:delText>
              </w:r>
            </w:del>
          </w:p>
          <w:p w14:paraId="4CD29E2C" w14:textId="7EB2FA8A" w:rsidR="005C1C1D" w:rsidRPr="00D8063B" w:rsidDel="0058054F" w:rsidRDefault="005C1C1D">
            <w:pPr>
              <w:pStyle w:val="Point0"/>
              <w:rPr>
                <w:del w:id="3119" w:author="Author"/>
                <w:lang w:val="en-GB"/>
              </w:rPr>
            </w:pPr>
            <w:del w:id="3120" w:author="Author">
              <w:r w:rsidRPr="00D8063B" w:rsidDel="0058054F">
                <w:rPr>
                  <w:lang w:val="en-GB"/>
                </w:rPr>
                <w:tab/>
                <w:delText>—</w:delText>
              </w:r>
              <w:r w:rsidRPr="00D8063B" w:rsidDel="0058054F">
                <w:rPr>
                  <w:lang w:val="en-GB"/>
                </w:rPr>
                <w:tab/>
                <w:delText>INC Rating Sp. z o.o. (LEI code: 259400SUBF5EPOGK0983)</w:delText>
              </w:r>
            </w:del>
          </w:p>
          <w:p w14:paraId="470AC9BD" w14:textId="15E88AA1" w:rsidR="005C1C1D" w:rsidRPr="00D8063B" w:rsidDel="0058054F" w:rsidRDefault="005C1C1D">
            <w:pPr>
              <w:pStyle w:val="Point0"/>
              <w:rPr>
                <w:del w:id="3121" w:author="Author"/>
                <w:lang w:val="en-GB"/>
              </w:rPr>
            </w:pPr>
            <w:del w:id="3122" w:author="Author">
              <w:r w:rsidRPr="00D8063B" w:rsidDel="0058054F">
                <w:rPr>
                  <w:lang w:val="en-GB"/>
                </w:rPr>
                <w:tab/>
                <w:delText>—</w:delText>
              </w:r>
              <w:r w:rsidRPr="00D8063B" w:rsidDel="0058054F">
                <w:rPr>
                  <w:lang w:val="en-GB"/>
                </w:rPr>
                <w:tab/>
                <w:delText>Rating-Agentur Expert RA GmbH (LEI code: 213800P3OOBSGWN2UE81)</w:delText>
              </w:r>
            </w:del>
          </w:p>
          <w:p w14:paraId="03EA23A4" w14:textId="4843806B" w:rsidR="005C1C1D" w:rsidRPr="00D8063B" w:rsidDel="0058054F" w:rsidRDefault="005C1C1D">
            <w:pPr>
              <w:pStyle w:val="Point0"/>
              <w:rPr>
                <w:del w:id="3123" w:author="Author"/>
                <w:lang w:val="en-GB"/>
              </w:rPr>
            </w:pPr>
            <w:del w:id="3124" w:author="Author">
              <w:r w:rsidRPr="00D8063B" w:rsidDel="0058054F">
                <w:rPr>
                  <w:lang w:val="en-GB"/>
                </w:rPr>
                <w:tab/>
                <w:delText>—</w:delText>
              </w:r>
              <w:r w:rsidRPr="00D8063B" w:rsidDel="0058054F">
                <w:rPr>
                  <w:lang w:val="en-GB"/>
                </w:rPr>
                <w:tab/>
                <w:delText>Kroll Bond Rating Agency Europe Limited (LEI code: 5493001NGHOLC41ZSK05)</w:delText>
              </w:r>
            </w:del>
          </w:p>
          <w:p w14:paraId="48660519" w14:textId="4F1F43E5" w:rsidR="005C1C1D" w:rsidRPr="00D8063B" w:rsidDel="0058054F" w:rsidRDefault="005C1C1D">
            <w:pPr>
              <w:pStyle w:val="Point0"/>
              <w:rPr>
                <w:del w:id="3125" w:author="Author"/>
                <w:lang w:val="en-GB"/>
              </w:rPr>
            </w:pPr>
            <w:del w:id="3126" w:author="Author">
              <w:r w:rsidRPr="00D8063B" w:rsidDel="0058054F">
                <w:rPr>
                  <w:lang w:val="en-GB"/>
                </w:rPr>
                <w:tab/>
                <w:delText>—</w:delText>
              </w:r>
              <w:r w:rsidRPr="00D8063B" w:rsidDel="0058054F">
                <w:rPr>
                  <w:lang w:val="en-GB"/>
                </w:rPr>
                <w:tab/>
                <w:delText>Nordic Credit Rating AS (LEI code: 549300MLUDYVRQOOXS22)</w:delText>
              </w:r>
            </w:del>
          </w:p>
          <w:p w14:paraId="0CDE649B" w14:textId="2CBD7CC5" w:rsidR="005C1C1D" w:rsidRPr="00D8063B" w:rsidDel="0058054F" w:rsidRDefault="005C1C1D">
            <w:pPr>
              <w:pStyle w:val="Point0"/>
              <w:rPr>
                <w:del w:id="3127" w:author="Author"/>
                <w:lang w:val="en-GB"/>
              </w:rPr>
            </w:pPr>
            <w:del w:id="3128" w:author="Author">
              <w:r w:rsidRPr="00D8063B" w:rsidDel="0058054F">
                <w:rPr>
                  <w:lang w:val="en-GB"/>
                </w:rPr>
                <w:tab/>
                <w:delText>—</w:delText>
              </w:r>
              <w:r w:rsidRPr="00D8063B" w:rsidDel="0058054F">
                <w:rPr>
                  <w:lang w:val="en-GB"/>
                </w:rPr>
                <w:tab/>
                <w:delText>DBRS Rating GmbH (LEI code: 54930033N1HPUEY7I370)</w:delText>
              </w:r>
            </w:del>
          </w:p>
          <w:p w14:paraId="4AC63D97" w14:textId="0D17768C" w:rsidR="005C1C1D" w:rsidRPr="00D8063B" w:rsidDel="0058054F" w:rsidRDefault="005C1C1D">
            <w:pPr>
              <w:pStyle w:val="Point0"/>
              <w:rPr>
                <w:del w:id="3129" w:author="Author"/>
                <w:lang w:val="en-GB"/>
              </w:rPr>
            </w:pPr>
            <w:del w:id="3130" w:author="Author">
              <w:r w:rsidRPr="00D8063B" w:rsidDel="0058054F">
                <w:rPr>
                  <w:lang w:val="en-GB"/>
                </w:rPr>
                <w:tab/>
                <w:delText>—</w:delText>
              </w:r>
              <w:r w:rsidRPr="00D8063B" w:rsidDel="0058054F">
                <w:rPr>
                  <w:lang w:val="en-GB"/>
                </w:rPr>
                <w:tab/>
                <w:delText>Beyond Ratings SAS (LEI code: 9695006ORIPPZ3QSM810)</w:delText>
              </w:r>
            </w:del>
          </w:p>
          <w:p w14:paraId="323594EF" w14:textId="1C7990F9" w:rsidR="005C1C1D" w:rsidRPr="00D8063B" w:rsidDel="0058054F" w:rsidRDefault="005C1C1D">
            <w:pPr>
              <w:pStyle w:val="Point0"/>
              <w:rPr>
                <w:del w:id="3131" w:author="Author"/>
                <w:lang w:val="en-GB"/>
              </w:rPr>
            </w:pPr>
            <w:del w:id="3132" w:author="Author">
              <w:r w:rsidRPr="00D8063B" w:rsidDel="0058054F">
                <w:rPr>
                  <w:lang w:val="en-GB"/>
                </w:rPr>
                <w:tab/>
                <w:delText>—</w:delText>
              </w:r>
              <w:r w:rsidRPr="00D8063B" w:rsidDel="0058054F">
                <w:rPr>
                  <w:lang w:val="en-GB"/>
                </w:rPr>
                <w:tab/>
                <w:delText>Other nominated ECAI</w:delText>
              </w:r>
            </w:del>
          </w:p>
          <w:p w14:paraId="1B6B012C" w14:textId="762D8B5C" w:rsidR="005C1C1D" w:rsidRPr="00D8063B" w:rsidDel="0058054F" w:rsidRDefault="005C1C1D">
            <w:pPr>
              <w:pStyle w:val="Point0"/>
              <w:rPr>
                <w:del w:id="3133" w:author="Author"/>
                <w:lang w:val="en-GB"/>
              </w:rPr>
            </w:pPr>
            <w:del w:id="3134" w:author="Author">
              <w:r w:rsidRPr="00D8063B" w:rsidDel="0058054F">
                <w:rPr>
                  <w:lang w:val="en-GB"/>
                </w:rPr>
                <w:tab/>
                <w:delText>—</w:delText>
              </w:r>
              <w:r w:rsidRPr="00D8063B" w:rsidDel="0058054F">
                <w:rPr>
                  <w:lang w:val="en-GB"/>
                </w:rPr>
                <w:tab/>
                <w:delText>Multiple ECAI</w:delText>
              </w:r>
            </w:del>
          </w:p>
          <w:p w14:paraId="7318C621" w14:textId="0BDD7676" w:rsidR="005C1C1D" w:rsidRPr="00D8063B" w:rsidDel="0058054F" w:rsidRDefault="005C1C1D" w:rsidP="00DA6BCB">
            <w:pPr>
              <w:pStyle w:val="NormalLeft"/>
              <w:rPr>
                <w:del w:id="3135" w:author="Author"/>
                <w:lang w:val="en-GB"/>
              </w:rPr>
            </w:pPr>
            <w:del w:id="3136" w:author="Author">
              <w:r w:rsidRPr="00D8063B" w:rsidDel="0058054F">
                <w:rPr>
                  <w:lang w:val="en-GB"/>
                </w:rPr>
                <w:delText>This item shall be reported when External rating (C0290) is reported.</w:delText>
              </w:r>
            </w:del>
          </w:p>
        </w:tc>
      </w:tr>
      <w:tr w:rsidR="005C1C1D" w:rsidRPr="00D8063B" w:rsidDel="0058054F" w14:paraId="1A52CE70" w14:textId="2536C703" w:rsidTr="00A54389">
        <w:trPr>
          <w:del w:id="3137" w:author="Author"/>
        </w:trPr>
        <w:tc>
          <w:tcPr>
            <w:tcW w:w="1021" w:type="dxa"/>
            <w:tcBorders>
              <w:top w:val="single" w:sz="2" w:space="0" w:color="auto"/>
              <w:left w:val="single" w:sz="2" w:space="0" w:color="auto"/>
              <w:bottom w:val="single" w:sz="2" w:space="0" w:color="auto"/>
              <w:right w:val="single" w:sz="2" w:space="0" w:color="auto"/>
            </w:tcBorders>
          </w:tcPr>
          <w:p w14:paraId="7B85BC5F" w14:textId="5F4B7625" w:rsidR="005C1C1D" w:rsidRPr="00D8063B" w:rsidDel="0058054F" w:rsidRDefault="005C1C1D" w:rsidP="00DA6BCB">
            <w:pPr>
              <w:pStyle w:val="NormalLeft"/>
              <w:rPr>
                <w:del w:id="3138" w:author="Author"/>
                <w:lang w:val="en-GB"/>
              </w:rPr>
            </w:pPr>
            <w:del w:id="3139" w:author="Author">
              <w:r w:rsidRPr="00D8063B" w:rsidDel="0058054F">
                <w:rPr>
                  <w:lang w:val="en-GB"/>
                </w:rPr>
                <w:delText>C0310</w:delText>
              </w:r>
            </w:del>
          </w:p>
        </w:tc>
        <w:tc>
          <w:tcPr>
            <w:tcW w:w="1672" w:type="dxa"/>
            <w:tcBorders>
              <w:top w:val="single" w:sz="2" w:space="0" w:color="auto"/>
              <w:left w:val="single" w:sz="2" w:space="0" w:color="auto"/>
              <w:bottom w:val="single" w:sz="2" w:space="0" w:color="auto"/>
              <w:right w:val="single" w:sz="2" w:space="0" w:color="auto"/>
            </w:tcBorders>
          </w:tcPr>
          <w:p w14:paraId="549885F1" w14:textId="3FCB5FB0" w:rsidR="005C1C1D" w:rsidRPr="00D8063B" w:rsidDel="0058054F" w:rsidRDefault="005C1C1D" w:rsidP="00DA6BCB">
            <w:pPr>
              <w:pStyle w:val="NormalLeft"/>
              <w:rPr>
                <w:del w:id="3140" w:author="Author"/>
                <w:lang w:val="en-GB"/>
              </w:rPr>
            </w:pPr>
            <w:del w:id="3141" w:author="Author">
              <w:r w:rsidRPr="00D8063B" w:rsidDel="0058054F">
                <w:rPr>
                  <w:lang w:val="en-GB"/>
                </w:rPr>
                <w:delText>Credit quality step</w:delText>
              </w:r>
            </w:del>
          </w:p>
        </w:tc>
        <w:tc>
          <w:tcPr>
            <w:tcW w:w="6593" w:type="dxa"/>
            <w:tcBorders>
              <w:top w:val="single" w:sz="2" w:space="0" w:color="auto"/>
              <w:left w:val="single" w:sz="2" w:space="0" w:color="auto"/>
              <w:bottom w:val="single" w:sz="2" w:space="0" w:color="auto"/>
              <w:right w:val="single" w:sz="2" w:space="0" w:color="auto"/>
            </w:tcBorders>
          </w:tcPr>
          <w:p w14:paraId="7A574B16" w14:textId="37268B06" w:rsidR="005C1C1D" w:rsidRPr="00D8063B" w:rsidDel="0058054F" w:rsidRDefault="005C1C1D" w:rsidP="00DA6BCB">
            <w:pPr>
              <w:pStyle w:val="NormalLeft"/>
              <w:rPr>
                <w:del w:id="3142" w:author="Author"/>
                <w:lang w:val="en-GB"/>
              </w:rPr>
            </w:pPr>
            <w:del w:id="3143" w:author="Author">
              <w:r w:rsidRPr="00D8063B" w:rsidDel="0058054F">
                <w:rPr>
                  <w:lang w:val="en-GB"/>
                </w:rPr>
                <w:delText>Identify the credit quality step attributed to the counterparty of the derivative, as defined by Article 109a(1) of Directive 2009/138/EC. The credit quality step shall reflect any readjustments to the credit quality made internally by the undertakings that use the standard formula.</w:delText>
              </w:r>
            </w:del>
          </w:p>
          <w:p w14:paraId="01E87159" w14:textId="5CB02CF6" w:rsidR="005C1C1D" w:rsidRPr="00D8063B" w:rsidDel="0058054F" w:rsidRDefault="005C1C1D" w:rsidP="00DA6BCB">
            <w:pPr>
              <w:pStyle w:val="NormalLeft"/>
              <w:rPr>
                <w:del w:id="3144" w:author="Author"/>
                <w:lang w:val="en-GB"/>
              </w:rPr>
            </w:pPr>
          </w:p>
          <w:p w14:paraId="4D511B9A" w14:textId="6921DDD4" w:rsidR="005C1C1D" w:rsidRPr="00D8063B" w:rsidDel="0058054F" w:rsidRDefault="005C1C1D" w:rsidP="00DA6BCB">
            <w:pPr>
              <w:pStyle w:val="NormalLeft"/>
              <w:rPr>
                <w:del w:id="3145" w:author="Author"/>
                <w:lang w:val="en-GB"/>
              </w:rPr>
            </w:pPr>
            <w:del w:id="3146" w:author="Author">
              <w:r w:rsidRPr="00D8063B" w:rsidDel="0058054F">
                <w:rPr>
                  <w:lang w:val="en-GB"/>
                </w:rPr>
                <w:delText>This item is not applicable to derivatives for which undertakings using internal model use internal ratings. If undertakings using internal model do not use internal rating, this item shall be reported.</w:delText>
              </w:r>
            </w:del>
          </w:p>
          <w:p w14:paraId="3B9CCC99" w14:textId="0CEEFC2F" w:rsidR="005C1C1D" w:rsidRPr="00D8063B" w:rsidDel="0058054F" w:rsidRDefault="005C1C1D" w:rsidP="00DA6BCB">
            <w:pPr>
              <w:pStyle w:val="NormalLeft"/>
              <w:rPr>
                <w:del w:id="3147" w:author="Author"/>
                <w:lang w:val="en-GB"/>
              </w:rPr>
            </w:pPr>
            <w:del w:id="3148" w:author="Author">
              <w:r w:rsidRPr="00D8063B" w:rsidDel="0058054F">
                <w:rPr>
                  <w:lang w:val="en-GB"/>
                </w:rPr>
                <w:delText>One of the options in the following closed list shall be used:</w:delText>
              </w:r>
            </w:del>
          </w:p>
          <w:p w14:paraId="0961D869" w14:textId="7D961958" w:rsidR="005C1C1D" w:rsidRPr="00D8063B" w:rsidDel="0058054F" w:rsidRDefault="005C1C1D" w:rsidP="00DA6BCB">
            <w:pPr>
              <w:pStyle w:val="NormalLeft"/>
              <w:rPr>
                <w:del w:id="3149" w:author="Author"/>
                <w:lang w:val="en-GB"/>
              </w:rPr>
            </w:pPr>
            <w:del w:id="3150" w:author="Author">
              <w:r w:rsidRPr="00D8063B" w:rsidDel="0058054F">
                <w:rPr>
                  <w:lang w:val="en-GB"/>
                </w:rPr>
                <w:delText>0 — Credit quality step 0</w:delText>
              </w:r>
            </w:del>
          </w:p>
          <w:p w14:paraId="09B7EAEC" w14:textId="4365D827" w:rsidR="005C1C1D" w:rsidRPr="00D8063B" w:rsidDel="0058054F" w:rsidRDefault="005C1C1D" w:rsidP="00DA6BCB">
            <w:pPr>
              <w:pStyle w:val="NormalLeft"/>
              <w:rPr>
                <w:del w:id="3151" w:author="Author"/>
                <w:lang w:val="en-GB"/>
              </w:rPr>
            </w:pPr>
            <w:del w:id="3152" w:author="Author">
              <w:r w:rsidRPr="00D8063B" w:rsidDel="0058054F">
                <w:rPr>
                  <w:lang w:val="en-GB"/>
                </w:rPr>
                <w:delText>1 — Credit quality step 1</w:delText>
              </w:r>
            </w:del>
          </w:p>
          <w:p w14:paraId="6FBC0ABE" w14:textId="7881D99D" w:rsidR="005C1C1D" w:rsidRPr="00D8063B" w:rsidDel="0058054F" w:rsidRDefault="005C1C1D" w:rsidP="00DA6BCB">
            <w:pPr>
              <w:pStyle w:val="NormalLeft"/>
              <w:rPr>
                <w:del w:id="3153" w:author="Author"/>
                <w:lang w:val="en-GB"/>
              </w:rPr>
            </w:pPr>
            <w:del w:id="3154" w:author="Author">
              <w:r w:rsidRPr="00D8063B" w:rsidDel="0058054F">
                <w:rPr>
                  <w:lang w:val="en-GB"/>
                </w:rPr>
                <w:delText>2 — Credit quality step 2</w:delText>
              </w:r>
            </w:del>
          </w:p>
          <w:p w14:paraId="1BF4FEE8" w14:textId="452E8640" w:rsidR="005C1C1D" w:rsidRPr="00D8063B" w:rsidDel="0058054F" w:rsidRDefault="005C1C1D" w:rsidP="00DA6BCB">
            <w:pPr>
              <w:pStyle w:val="NormalLeft"/>
              <w:rPr>
                <w:del w:id="3155" w:author="Author"/>
                <w:lang w:val="en-GB"/>
              </w:rPr>
            </w:pPr>
            <w:del w:id="3156" w:author="Author">
              <w:r w:rsidRPr="00D8063B" w:rsidDel="0058054F">
                <w:rPr>
                  <w:lang w:val="en-GB"/>
                </w:rPr>
                <w:delText>3 — Credit quality step 3</w:delText>
              </w:r>
            </w:del>
          </w:p>
          <w:p w14:paraId="20E3C2B4" w14:textId="6ADA2DE1" w:rsidR="005C1C1D" w:rsidRPr="00D8063B" w:rsidDel="0058054F" w:rsidRDefault="005C1C1D" w:rsidP="00DA6BCB">
            <w:pPr>
              <w:pStyle w:val="NormalLeft"/>
              <w:rPr>
                <w:del w:id="3157" w:author="Author"/>
                <w:lang w:val="en-GB"/>
              </w:rPr>
            </w:pPr>
            <w:del w:id="3158" w:author="Author">
              <w:r w:rsidRPr="00D8063B" w:rsidDel="0058054F">
                <w:rPr>
                  <w:lang w:val="en-GB"/>
                </w:rPr>
                <w:delText>4 — Credit quality step 4</w:delText>
              </w:r>
            </w:del>
          </w:p>
          <w:p w14:paraId="5CB1449D" w14:textId="7405344D" w:rsidR="005C1C1D" w:rsidRPr="00D8063B" w:rsidDel="0058054F" w:rsidRDefault="005C1C1D" w:rsidP="00DA6BCB">
            <w:pPr>
              <w:pStyle w:val="NormalLeft"/>
              <w:rPr>
                <w:del w:id="3159" w:author="Author"/>
                <w:lang w:val="en-GB"/>
              </w:rPr>
            </w:pPr>
            <w:del w:id="3160" w:author="Author">
              <w:r w:rsidRPr="00D8063B" w:rsidDel="0058054F">
                <w:rPr>
                  <w:lang w:val="en-GB"/>
                </w:rPr>
                <w:delText>5 — Credit quality step 5</w:delText>
              </w:r>
            </w:del>
          </w:p>
          <w:p w14:paraId="17A210FB" w14:textId="5010C768" w:rsidR="005C1C1D" w:rsidRPr="00D8063B" w:rsidDel="0058054F" w:rsidRDefault="005C1C1D" w:rsidP="00DA6BCB">
            <w:pPr>
              <w:pStyle w:val="NormalLeft"/>
              <w:rPr>
                <w:del w:id="3161" w:author="Author"/>
                <w:lang w:val="en-GB"/>
              </w:rPr>
            </w:pPr>
            <w:del w:id="3162" w:author="Author">
              <w:r w:rsidRPr="00D8063B" w:rsidDel="0058054F">
                <w:rPr>
                  <w:lang w:val="en-GB"/>
                </w:rPr>
                <w:delText>6 — Credit quality step 6</w:delText>
              </w:r>
            </w:del>
          </w:p>
          <w:p w14:paraId="3F722DC6" w14:textId="65CDDA26" w:rsidR="005C1C1D" w:rsidRPr="00D8063B" w:rsidDel="0058054F" w:rsidRDefault="005C1C1D" w:rsidP="00DA6BCB">
            <w:pPr>
              <w:pStyle w:val="NormalLeft"/>
              <w:rPr>
                <w:del w:id="3163" w:author="Author"/>
                <w:lang w:val="en-GB"/>
              </w:rPr>
            </w:pPr>
            <w:del w:id="3164" w:author="Author">
              <w:r w:rsidRPr="00D8063B" w:rsidDel="0058054F">
                <w:rPr>
                  <w:lang w:val="en-GB"/>
                </w:rPr>
                <w:delText>9 — No rating available</w:delText>
              </w:r>
            </w:del>
          </w:p>
        </w:tc>
      </w:tr>
      <w:tr w:rsidR="005C1C1D" w:rsidRPr="00D8063B" w:rsidDel="0058054F" w14:paraId="03C8E9F7" w14:textId="6DB0EEE0" w:rsidTr="00A54389">
        <w:trPr>
          <w:del w:id="3165" w:author="Author"/>
        </w:trPr>
        <w:tc>
          <w:tcPr>
            <w:tcW w:w="1021" w:type="dxa"/>
            <w:tcBorders>
              <w:top w:val="single" w:sz="2" w:space="0" w:color="auto"/>
              <w:left w:val="single" w:sz="2" w:space="0" w:color="auto"/>
              <w:bottom w:val="single" w:sz="2" w:space="0" w:color="auto"/>
              <w:right w:val="single" w:sz="2" w:space="0" w:color="auto"/>
            </w:tcBorders>
          </w:tcPr>
          <w:p w14:paraId="75C6596E" w14:textId="074EF8C3" w:rsidR="005C1C1D" w:rsidRPr="00D8063B" w:rsidDel="0058054F" w:rsidRDefault="005C1C1D" w:rsidP="00DA6BCB">
            <w:pPr>
              <w:pStyle w:val="NormalLeft"/>
              <w:rPr>
                <w:del w:id="3166" w:author="Author"/>
                <w:lang w:val="en-GB"/>
              </w:rPr>
            </w:pPr>
            <w:del w:id="3167" w:author="Author">
              <w:r w:rsidRPr="00D8063B" w:rsidDel="0058054F">
                <w:rPr>
                  <w:lang w:val="en-GB"/>
                </w:rPr>
                <w:delText>C0320</w:delText>
              </w:r>
            </w:del>
          </w:p>
        </w:tc>
        <w:tc>
          <w:tcPr>
            <w:tcW w:w="1672" w:type="dxa"/>
            <w:tcBorders>
              <w:top w:val="single" w:sz="2" w:space="0" w:color="auto"/>
              <w:left w:val="single" w:sz="2" w:space="0" w:color="auto"/>
              <w:bottom w:val="single" w:sz="2" w:space="0" w:color="auto"/>
              <w:right w:val="single" w:sz="2" w:space="0" w:color="auto"/>
            </w:tcBorders>
          </w:tcPr>
          <w:p w14:paraId="5561BA62" w14:textId="43FBAE88" w:rsidR="005C1C1D" w:rsidRPr="00D8063B" w:rsidDel="0058054F" w:rsidRDefault="005C1C1D" w:rsidP="00DA6BCB">
            <w:pPr>
              <w:pStyle w:val="NormalLeft"/>
              <w:rPr>
                <w:del w:id="3168" w:author="Author"/>
                <w:lang w:val="en-GB"/>
              </w:rPr>
            </w:pPr>
            <w:del w:id="3169" w:author="Author">
              <w:r w:rsidRPr="00D8063B" w:rsidDel="0058054F">
                <w:rPr>
                  <w:lang w:val="en-GB"/>
                </w:rPr>
                <w:delText>Internal rating</w:delText>
              </w:r>
            </w:del>
          </w:p>
        </w:tc>
        <w:tc>
          <w:tcPr>
            <w:tcW w:w="6593" w:type="dxa"/>
            <w:tcBorders>
              <w:top w:val="single" w:sz="2" w:space="0" w:color="auto"/>
              <w:left w:val="single" w:sz="2" w:space="0" w:color="auto"/>
              <w:bottom w:val="single" w:sz="2" w:space="0" w:color="auto"/>
              <w:right w:val="single" w:sz="2" w:space="0" w:color="auto"/>
            </w:tcBorders>
          </w:tcPr>
          <w:p w14:paraId="1F18A952" w14:textId="321B1655" w:rsidR="005C1C1D" w:rsidRPr="00D8063B" w:rsidDel="0058054F" w:rsidRDefault="005C1C1D" w:rsidP="00DA6BCB">
            <w:pPr>
              <w:pStyle w:val="NormalLeft"/>
              <w:rPr>
                <w:ins w:id="3170" w:author="Author"/>
                <w:del w:id="3171" w:author="Author"/>
                <w:lang w:val="en-GB"/>
              </w:rPr>
            </w:pPr>
            <w:del w:id="3172" w:author="Author">
              <w:r w:rsidRPr="00D8063B" w:rsidDel="0058054F">
                <w:rPr>
                  <w:lang w:val="en-GB"/>
                </w:rPr>
                <w:delText>Internal rating of assets for undertakings using internal model to the extent that the internal ratings are used in their internal modelling. If an internal model undertaking is using solely external ratings this item shall not be reported.</w:delText>
              </w:r>
            </w:del>
          </w:p>
          <w:p w14:paraId="21383152" w14:textId="5CB02CBB" w:rsidR="00C023BD" w:rsidRPr="00D8063B" w:rsidDel="0058054F" w:rsidRDefault="00C023BD" w:rsidP="00DA6BCB">
            <w:pPr>
              <w:pStyle w:val="NormalLeft"/>
              <w:rPr>
                <w:del w:id="3173" w:author="Author"/>
                <w:lang w:val="en-GB"/>
              </w:rPr>
            </w:pPr>
            <w:ins w:id="3174" w:author="Author">
              <w:del w:id="3175" w:author="Author">
                <w:r w:rsidRPr="00D8063B" w:rsidDel="0058054F">
                  <w:rPr>
                    <w:lang w:val="en-GB"/>
                  </w:rPr>
                  <w:delText>For undertakings applying a matching adjustment the</w:delText>
                </w:r>
                <w:r w:rsidR="00515BD6" w:rsidDel="0058054F">
                  <w:rPr>
                    <w:lang w:val="en-GB"/>
                  </w:rPr>
                  <w:delText xml:space="preserve"> </w:delText>
                </w:r>
                <w:r w:rsidR="00515BD6" w:rsidRPr="00515BD6" w:rsidDel="0058054F">
                  <w:rPr>
                    <w:lang w:val="en-GB"/>
                  </w:rPr>
                  <w:delText>internal rating</w:delText>
                </w:r>
                <w:r w:rsidRPr="00D8063B" w:rsidDel="0058054F">
                  <w:rPr>
                    <w:lang w:val="en-GB"/>
                  </w:rPr>
                  <w:delText xml:space="preserve"> ite shall be reported to the extent that the internal ratings are used to calculate the fundamental spread referred to in article 77(c)(2) of the Directive.</w:delText>
                </w:r>
              </w:del>
            </w:ins>
          </w:p>
        </w:tc>
      </w:tr>
      <w:tr w:rsidR="005C1C1D" w:rsidRPr="00D8063B" w:rsidDel="0058054F" w14:paraId="31FC9341" w14:textId="44D97559" w:rsidTr="00A54389">
        <w:trPr>
          <w:del w:id="3176" w:author="Author"/>
        </w:trPr>
        <w:tc>
          <w:tcPr>
            <w:tcW w:w="1021" w:type="dxa"/>
            <w:tcBorders>
              <w:top w:val="single" w:sz="2" w:space="0" w:color="auto"/>
              <w:left w:val="single" w:sz="2" w:space="0" w:color="auto"/>
              <w:bottom w:val="single" w:sz="2" w:space="0" w:color="auto"/>
              <w:right w:val="single" w:sz="2" w:space="0" w:color="auto"/>
            </w:tcBorders>
          </w:tcPr>
          <w:p w14:paraId="4DC44DAB" w14:textId="36CFC388" w:rsidR="005C1C1D" w:rsidRPr="00D8063B" w:rsidDel="0058054F" w:rsidRDefault="005C1C1D" w:rsidP="00DA6BCB">
            <w:pPr>
              <w:pStyle w:val="NormalLeft"/>
              <w:rPr>
                <w:del w:id="3177" w:author="Author"/>
                <w:lang w:val="en-GB"/>
              </w:rPr>
            </w:pPr>
            <w:del w:id="3178" w:author="Author">
              <w:r w:rsidRPr="00D8063B" w:rsidDel="0058054F">
                <w:rPr>
                  <w:lang w:val="en-GB"/>
                </w:rPr>
                <w:delText>C0330</w:delText>
              </w:r>
            </w:del>
          </w:p>
        </w:tc>
        <w:tc>
          <w:tcPr>
            <w:tcW w:w="1672" w:type="dxa"/>
            <w:tcBorders>
              <w:top w:val="single" w:sz="2" w:space="0" w:color="auto"/>
              <w:left w:val="single" w:sz="2" w:space="0" w:color="auto"/>
              <w:bottom w:val="single" w:sz="2" w:space="0" w:color="auto"/>
              <w:right w:val="single" w:sz="2" w:space="0" w:color="auto"/>
            </w:tcBorders>
          </w:tcPr>
          <w:p w14:paraId="7EE48803" w14:textId="4A615655" w:rsidR="005C1C1D" w:rsidRPr="00D8063B" w:rsidDel="0058054F" w:rsidRDefault="005C1C1D" w:rsidP="00DA6BCB">
            <w:pPr>
              <w:pStyle w:val="NormalLeft"/>
              <w:rPr>
                <w:del w:id="3179" w:author="Author"/>
                <w:lang w:val="en-GB"/>
              </w:rPr>
            </w:pPr>
            <w:del w:id="3180" w:author="Author">
              <w:r w:rsidRPr="00D8063B" w:rsidDel="0058054F">
                <w:rPr>
                  <w:lang w:val="en-GB"/>
                </w:rPr>
                <w:delText>Counterparty group</w:delText>
              </w:r>
            </w:del>
          </w:p>
        </w:tc>
        <w:tc>
          <w:tcPr>
            <w:tcW w:w="6593" w:type="dxa"/>
            <w:tcBorders>
              <w:top w:val="single" w:sz="2" w:space="0" w:color="auto"/>
              <w:left w:val="single" w:sz="2" w:space="0" w:color="auto"/>
              <w:bottom w:val="single" w:sz="2" w:space="0" w:color="auto"/>
              <w:right w:val="single" w:sz="2" w:space="0" w:color="auto"/>
            </w:tcBorders>
          </w:tcPr>
          <w:p w14:paraId="2042D4B3" w14:textId="1347D0F3" w:rsidR="005C1C1D" w:rsidRPr="00D8063B" w:rsidDel="0058054F" w:rsidRDefault="005C1C1D" w:rsidP="00DA6BCB">
            <w:pPr>
              <w:pStyle w:val="NormalLeft"/>
              <w:rPr>
                <w:del w:id="3181" w:author="Author"/>
                <w:lang w:val="en-GB"/>
              </w:rPr>
            </w:pPr>
            <w:del w:id="3182" w:author="Author">
              <w:r w:rsidRPr="00D8063B" w:rsidDel="0058054F">
                <w:rPr>
                  <w:lang w:val="en-GB"/>
                </w:rPr>
                <w:delText>Only applicable to Over–The–Counter derivatives, regarding contractual counterparties other than an exchange market and Central Counterparty (CCP).</w:delText>
              </w:r>
            </w:del>
          </w:p>
          <w:p w14:paraId="3EE6A960" w14:textId="66DCEF69" w:rsidR="005C1C1D" w:rsidRPr="00D8063B" w:rsidDel="0058054F" w:rsidRDefault="005C1C1D" w:rsidP="00DA6BCB">
            <w:pPr>
              <w:pStyle w:val="NormalLeft"/>
              <w:rPr>
                <w:del w:id="3183" w:author="Author"/>
                <w:lang w:val="en-GB"/>
              </w:rPr>
            </w:pPr>
            <w:del w:id="3184" w:author="Author">
              <w:r w:rsidRPr="00D8063B" w:rsidDel="0058054F">
                <w:rPr>
                  <w:lang w:val="en-GB"/>
                </w:rPr>
                <w:delText>Name of the ultimate parent entity of counterparty. When available, this item corresponds to the entity name in the LEI database. When not available, corresponds to the legal name.</w:delText>
              </w:r>
            </w:del>
          </w:p>
        </w:tc>
      </w:tr>
      <w:tr w:rsidR="005C1C1D" w:rsidRPr="00D8063B" w:rsidDel="0058054F" w14:paraId="5E51A54E" w14:textId="5201AA98" w:rsidTr="00A54389">
        <w:trPr>
          <w:del w:id="3185" w:author="Author"/>
        </w:trPr>
        <w:tc>
          <w:tcPr>
            <w:tcW w:w="1021" w:type="dxa"/>
            <w:tcBorders>
              <w:top w:val="single" w:sz="2" w:space="0" w:color="auto"/>
              <w:left w:val="single" w:sz="2" w:space="0" w:color="auto"/>
              <w:bottom w:val="single" w:sz="2" w:space="0" w:color="auto"/>
              <w:right w:val="single" w:sz="2" w:space="0" w:color="auto"/>
            </w:tcBorders>
          </w:tcPr>
          <w:p w14:paraId="41A9F41D" w14:textId="3A7046B1" w:rsidR="005C1C1D" w:rsidRPr="00D8063B" w:rsidDel="0058054F" w:rsidRDefault="005C1C1D" w:rsidP="00DA6BCB">
            <w:pPr>
              <w:pStyle w:val="NormalLeft"/>
              <w:rPr>
                <w:del w:id="3186" w:author="Author"/>
                <w:lang w:val="en-GB"/>
              </w:rPr>
            </w:pPr>
            <w:del w:id="3187" w:author="Author">
              <w:r w:rsidRPr="00D8063B" w:rsidDel="0058054F">
                <w:rPr>
                  <w:lang w:val="en-GB"/>
                </w:rPr>
                <w:delText>C0340</w:delText>
              </w:r>
            </w:del>
          </w:p>
        </w:tc>
        <w:tc>
          <w:tcPr>
            <w:tcW w:w="1672" w:type="dxa"/>
            <w:tcBorders>
              <w:top w:val="single" w:sz="2" w:space="0" w:color="auto"/>
              <w:left w:val="single" w:sz="2" w:space="0" w:color="auto"/>
              <w:bottom w:val="single" w:sz="2" w:space="0" w:color="auto"/>
              <w:right w:val="single" w:sz="2" w:space="0" w:color="auto"/>
            </w:tcBorders>
          </w:tcPr>
          <w:p w14:paraId="3006CBA9" w14:textId="523B3851" w:rsidR="005C1C1D" w:rsidRPr="00D8063B" w:rsidDel="0058054F" w:rsidRDefault="005C1C1D" w:rsidP="00DA6BCB">
            <w:pPr>
              <w:pStyle w:val="NormalLeft"/>
              <w:rPr>
                <w:del w:id="3188" w:author="Author"/>
                <w:lang w:val="en-GB"/>
              </w:rPr>
            </w:pPr>
            <w:del w:id="3189" w:author="Author">
              <w:r w:rsidRPr="00D8063B" w:rsidDel="0058054F">
                <w:rPr>
                  <w:lang w:val="en-GB"/>
                </w:rPr>
                <w:delText>Counterparty group code</w:delText>
              </w:r>
            </w:del>
          </w:p>
        </w:tc>
        <w:tc>
          <w:tcPr>
            <w:tcW w:w="6593" w:type="dxa"/>
            <w:tcBorders>
              <w:top w:val="single" w:sz="2" w:space="0" w:color="auto"/>
              <w:left w:val="single" w:sz="2" w:space="0" w:color="auto"/>
              <w:bottom w:val="single" w:sz="2" w:space="0" w:color="auto"/>
              <w:right w:val="single" w:sz="2" w:space="0" w:color="auto"/>
            </w:tcBorders>
          </w:tcPr>
          <w:p w14:paraId="0FBFE50B" w14:textId="39A6F0BA" w:rsidR="005C1C1D" w:rsidRPr="00D8063B" w:rsidDel="0058054F" w:rsidRDefault="005C1C1D" w:rsidP="00DA6BCB">
            <w:pPr>
              <w:pStyle w:val="NormalLeft"/>
              <w:rPr>
                <w:del w:id="3190" w:author="Author"/>
                <w:lang w:val="en-GB"/>
              </w:rPr>
            </w:pPr>
            <w:del w:id="3191" w:author="Author">
              <w:r w:rsidRPr="00D8063B" w:rsidDel="0058054F">
                <w:rPr>
                  <w:lang w:val="en-GB"/>
                </w:rPr>
                <w:delText>Only applicable to Over–The–Counter derivatives, regarding contractual counterparties other than an exchange market and Central Counterparty (CCP).</w:delText>
              </w:r>
            </w:del>
          </w:p>
          <w:p w14:paraId="45A7F9F2" w14:textId="54572918" w:rsidR="00914691" w:rsidRPr="00D8063B" w:rsidDel="0058054F" w:rsidRDefault="00914691" w:rsidP="00914691">
            <w:pPr>
              <w:pStyle w:val="NormalLeft"/>
              <w:rPr>
                <w:ins w:id="3192" w:author="Author"/>
                <w:del w:id="3193" w:author="Author"/>
                <w:lang w:val="en-GB"/>
              </w:rPr>
            </w:pPr>
            <w:ins w:id="3194" w:author="Author">
              <w:del w:id="3195" w:author="Author">
                <w:r w:rsidRPr="00D8063B" w:rsidDel="0058054F">
                  <w:rPr>
                    <w:lang w:val="en-GB"/>
                  </w:rPr>
                  <w:delText>Identification code of the counterparty using the following priority:</w:delText>
                </w:r>
              </w:del>
            </w:ins>
          </w:p>
          <w:p w14:paraId="582C91ED" w14:textId="0DDACB29" w:rsidR="00914691" w:rsidRPr="00D8063B" w:rsidDel="0058054F" w:rsidRDefault="00914691" w:rsidP="00914691">
            <w:pPr>
              <w:pStyle w:val="NormalLeft"/>
              <w:rPr>
                <w:ins w:id="3196" w:author="Author"/>
                <w:del w:id="3197" w:author="Author"/>
                <w:lang w:val="en-GB"/>
              </w:rPr>
            </w:pPr>
            <w:ins w:id="3198" w:author="Author">
              <w:del w:id="3199" w:author="Author">
                <w:r w:rsidRPr="00D8063B" w:rsidDel="0058054F">
                  <w:rPr>
                    <w:lang w:val="en-GB"/>
                  </w:rPr>
                  <w:delText>– Legal Entity Identifier (LEI) when available</w:delText>
                </w:r>
              </w:del>
            </w:ins>
          </w:p>
          <w:p w14:paraId="40E72935" w14:textId="695A3DE5" w:rsidR="00914691" w:rsidRPr="00D8063B" w:rsidDel="0058054F" w:rsidRDefault="00914691" w:rsidP="00914691">
            <w:pPr>
              <w:pStyle w:val="NormalLeft"/>
              <w:rPr>
                <w:ins w:id="3200" w:author="Author"/>
                <w:del w:id="3201" w:author="Author"/>
                <w:lang w:val="en-GB"/>
              </w:rPr>
            </w:pPr>
            <w:ins w:id="3202" w:author="Author">
              <w:del w:id="3203" w:author="Author">
                <w:r w:rsidRPr="00D8063B" w:rsidDel="0058054F">
                  <w:rPr>
                    <w:lang w:val="en-GB"/>
                  </w:rPr>
                  <w:delText>– Code attributed by the undertaking, when the LEI is</w:delText>
                </w:r>
                <w:r w:rsidR="00E34896" w:rsidDel="0058054F">
                  <w:rPr>
                    <w:lang w:val="en-GB"/>
                  </w:rPr>
                  <w:delText xml:space="preserve"> not</w:delText>
                </w:r>
                <w:r w:rsidRPr="00D8063B" w:rsidDel="0058054F">
                  <w:rPr>
                    <w:lang w:val="en-GB"/>
                  </w:rPr>
                  <w:delText>n’t available, and must be consistent over time</w:delText>
                </w:r>
              </w:del>
            </w:ins>
          </w:p>
          <w:p w14:paraId="4FC297E2" w14:textId="31AF7B75" w:rsidR="005C1C1D" w:rsidRPr="00D8063B" w:rsidDel="0058054F" w:rsidRDefault="00914691" w:rsidP="00914691">
            <w:pPr>
              <w:pStyle w:val="NormalLeft"/>
              <w:rPr>
                <w:del w:id="3204" w:author="Author"/>
                <w:lang w:val="en-GB"/>
              </w:rPr>
            </w:pPr>
            <w:ins w:id="3205" w:author="Author">
              <w:del w:id="3206" w:author="Author">
                <w:r w:rsidRPr="00D8063B" w:rsidDel="0058054F">
                  <w:rPr>
                    <w:lang w:val="en-GB"/>
                  </w:rPr>
                  <w:delText xml:space="preserve">When non-applicable </w:delText>
                </w:r>
              </w:del>
            </w:ins>
            <w:del w:id="3207" w:author="Author">
              <w:r w:rsidR="005C1C1D" w:rsidRPr="00D8063B" w:rsidDel="0058054F">
                <w:rPr>
                  <w:lang w:val="en-GB"/>
                </w:rPr>
                <w:delText>Identification code using the Legal Entity Identifier (LEI) if available.</w:delText>
              </w:r>
            </w:del>
          </w:p>
          <w:p w14:paraId="77499E7A" w14:textId="3249BDC3" w:rsidR="005C1C1D" w:rsidRPr="00D8063B" w:rsidDel="0058054F" w:rsidRDefault="005C1C1D" w:rsidP="00DA6BCB">
            <w:pPr>
              <w:pStyle w:val="NormalLeft"/>
              <w:rPr>
                <w:del w:id="3208" w:author="Author"/>
                <w:lang w:val="en-GB"/>
              </w:rPr>
            </w:pPr>
            <w:del w:id="3209" w:author="Author">
              <w:r w:rsidRPr="00D8063B" w:rsidDel="0058054F">
                <w:rPr>
                  <w:lang w:val="en-GB"/>
                </w:rPr>
                <w:delText>If none is available this item shall not be reported.</w:delText>
              </w:r>
            </w:del>
          </w:p>
        </w:tc>
      </w:tr>
      <w:tr w:rsidR="005C1C1D" w:rsidRPr="00D8063B" w:rsidDel="0058054F" w14:paraId="16D840D1" w14:textId="7BAA60BC" w:rsidTr="00A54389">
        <w:trPr>
          <w:del w:id="3210" w:author="Author"/>
        </w:trPr>
        <w:tc>
          <w:tcPr>
            <w:tcW w:w="1021" w:type="dxa"/>
            <w:tcBorders>
              <w:top w:val="single" w:sz="2" w:space="0" w:color="auto"/>
              <w:left w:val="single" w:sz="2" w:space="0" w:color="auto"/>
              <w:bottom w:val="single" w:sz="2" w:space="0" w:color="auto"/>
              <w:right w:val="single" w:sz="2" w:space="0" w:color="auto"/>
            </w:tcBorders>
          </w:tcPr>
          <w:p w14:paraId="7D3F8C41" w14:textId="36DC0F6C" w:rsidR="005C1C1D" w:rsidRPr="00D8063B" w:rsidDel="0058054F" w:rsidRDefault="005C1C1D" w:rsidP="00DA6BCB">
            <w:pPr>
              <w:pStyle w:val="NormalLeft"/>
              <w:rPr>
                <w:del w:id="3211" w:author="Author"/>
                <w:lang w:val="en-GB"/>
              </w:rPr>
            </w:pPr>
            <w:del w:id="3212" w:author="Author">
              <w:r w:rsidRPr="00D8063B" w:rsidDel="0058054F">
                <w:rPr>
                  <w:lang w:val="en-GB"/>
                </w:rPr>
                <w:delText>C0350</w:delText>
              </w:r>
            </w:del>
          </w:p>
        </w:tc>
        <w:tc>
          <w:tcPr>
            <w:tcW w:w="1672" w:type="dxa"/>
            <w:tcBorders>
              <w:top w:val="single" w:sz="2" w:space="0" w:color="auto"/>
              <w:left w:val="single" w:sz="2" w:space="0" w:color="auto"/>
              <w:bottom w:val="single" w:sz="2" w:space="0" w:color="auto"/>
              <w:right w:val="single" w:sz="2" w:space="0" w:color="auto"/>
            </w:tcBorders>
          </w:tcPr>
          <w:p w14:paraId="09F4A189" w14:textId="7BC1B99E" w:rsidR="005C1C1D" w:rsidRPr="00D8063B" w:rsidDel="0058054F" w:rsidRDefault="005C1C1D" w:rsidP="00DA6BCB">
            <w:pPr>
              <w:pStyle w:val="NormalLeft"/>
              <w:rPr>
                <w:del w:id="3213" w:author="Author"/>
                <w:lang w:val="en-GB"/>
              </w:rPr>
            </w:pPr>
            <w:del w:id="3214" w:author="Author">
              <w:r w:rsidRPr="00D8063B" w:rsidDel="0058054F">
                <w:rPr>
                  <w:lang w:val="en-GB"/>
                </w:rPr>
                <w:delText>Type of counterparty group code</w:delText>
              </w:r>
            </w:del>
          </w:p>
        </w:tc>
        <w:tc>
          <w:tcPr>
            <w:tcW w:w="6593" w:type="dxa"/>
            <w:tcBorders>
              <w:top w:val="single" w:sz="2" w:space="0" w:color="auto"/>
              <w:left w:val="single" w:sz="2" w:space="0" w:color="auto"/>
              <w:bottom w:val="single" w:sz="2" w:space="0" w:color="auto"/>
              <w:right w:val="single" w:sz="2" w:space="0" w:color="auto"/>
            </w:tcBorders>
          </w:tcPr>
          <w:p w14:paraId="08E5CB6E" w14:textId="2166992C" w:rsidR="005C1C1D" w:rsidRPr="00D8063B" w:rsidDel="0058054F" w:rsidRDefault="005C1C1D" w:rsidP="00DA6BCB">
            <w:pPr>
              <w:pStyle w:val="NormalLeft"/>
              <w:rPr>
                <w:del w:id="3215" w:author="Author"/>
                <w:lang w:val="en-GB"/>
              </w:rPr>
            </w:pPr>
            <w:del w:id="3216" w:author="Author">
              <w:r w:rsidRPr="00D8063B" w:rsidDel="0058054F">
                <w:rPr>
                  <w:lang w:val="en-GB"/>
                </w:rPr>
                <w:delText>Identification of the code used for the ‘Counterparty group Code’ item. One of the options in the following closed list shall be used:</w:delText>
              </w:r>
            </w:del>
          </w:p>
          <w:p w14:paraId="690A2D2D" w14:textId="72CAC6BA" w:rsidR="00914691" w:rsidRPr="00D8063B" w:rsidDel="0058054F" w:rsidRDefault="005C1C1D" w:rsidP="00914691">
            <w:pPr>
              <w:pStyle w:val="NormalLeft"/>
              <w:rPr>
                <w:ins w:id="3217" w:author="Author"/>
                <w:del w:id="3218" w:author="Author"/>
                <w:lang w:val="en-GB"/>
              </w:rPr>
            </w:pPr>
            <w:del w:id="3219" w:author="Author">
              <w:r w:rsidRPr="00D8063B" w:rsidDel="0058054F">
                <w:rPr>
                  <w:lang w:val="en-GB"/>
                </w:rPr>
                <w:delText>1 — LEI</w:delText>
              </w:r>
            </w:del>
          </w:p>
          <w:p w14:paraId="72B9F973" w14:textId="3ACB4434" w:rsidR="005C1C1D" w:rsidRPr="00D8063B" w:rsidDel="00080424" w:rsidRDefault="00914691" w:rsidP="00DA6BCB">
            <w:pPr>
              <w:pStyle w:val="NormalLeft"/>
              <w:rPr>
                <w:del w:id="3220" w:author="Author"/>
                <w:lang w:val="en-GB"/>
              </w:rPr>
            </w:pPr>
            <w:ins w:id="3221" w:author="Author">
              <w:del w:id="3222" w:author="Author">
                <w:r w:rsidRPr="00D8063B" w:rsidDel="00080424">
                  <w:rPr>
                    <w:lang w:val="en-GB"/>
                  </w:rPr>
                  <w:delText>2 – CA (for codes attributed by the undertaking)</w:delText>
                </w:r>
              </w:del>
            </w:ins>
          </w:p>
          <w:p w14:paraId="63A39D59" w14:textId="1958B87D" w:rsidR="005C1C1D" w:rsidRPr="00D8063B" w:rsidDel="0058054F" w:rsidRDefault="005C1C1D" w:rsidP="00DA6BCB">
            <w:pPr>
              <w:pStyle w:val="NormalLeft"/>
              <w:rPr>
                <w:del w:id="3223" w:author="Author"/>
                <w:lang w:val="en-GB"/>
              </w:rPr>
            </w:pPr>
            <w:del w:id="3224" w:author="Author">
              <w:r w:rsidRPr="00D8063B" w:rsidDel="00080424">
                <w:rPr>
                  <w:lang w:val="en-GB"/>
                </w:rPr>
                <w:delText>9 — None</w:delText>
              </w:r>
            </w:del>
          </w:p>
        </w:tc>
      </w:tr>
      <w:tr w:rsidR="005C1C1D" w:rsidRPr="00D8063B" w:rsidDel="0058054F" w14:paraId="45718AB9" w14:textId="47CE5867" w:rsidTr="00A54389">
        <w:trPr>
          <w:del w:id="3225" w:author="Author"/>
        </w:trPr>
        <w:tc>
          <w:tcPr>
            <w:tcW w:w="1021" w:type="dxa"/>
            <w:tcBorders>
              <w:top w:val="single" w:sz="2" w:space="0" w:color="auto"/>
              <w:left w:val="single" w:sz="2" w:space="0" w:color="auto"/>
              <w:bottom w:val="single" w:sz="2" w:space="0" w:color="auto"/>
              <w:right w:val="single" w:sz="2" w:space="0" w:color="auto"/>
            </w:tcBorders>
          </w:tcPr>
          <w:p w14:paraId="013B5178" w14:textId="141D8076" w:rsidR="005C1C1D" w:rsidRPr="00D8063B" w:rsidDel="0058054F" w:rsidRDefault="005C1C1D" w:rsidP="00DA6BCB">
            <w:pPr>
              <w:pStyle w:val="NormalLeft"/>
              <w:rPr>
                <w:del w:id="3226" w:author="Author"/>
                <w:lang w:val="en-GB"/>
              </w:rPr>
            </w:pPr>
            <w:del w:id="3227" w:author="Author">
              <w:r w:rsidRPr="00D8063B" w:rsidDel="0058054F">
                <w:rPr>
                  <w:lang w:val="en-GB"/>
                </w:rPr>
                <w:delText>C0360</w:delText>
              </w:r>
            </w:del>
          </w:p>
        </w:tc>
        <w:tc>
          <w:tcPr>
            <w:tcW w:w="1672" w:type="dxa"/>
            <w:tcBorders>
              <w:top w:val="single" w:sz="2" w:space="0" w:color="auto"/>
              <w:left w:val="single" w:sz="2" w:space="0" w:color="auto"/>
              <w:bottom w:val="single" w:sz="2" w:space="0" w:color="auto"/>
              <w:right w:val="single" w:sz="2" w:space="0" w:color="auto"/>
            </w:tcBorders>
          </w:tcPr>
          <w:p w14:paraId="5BB11D44" w14:textId="0BC62B38" w:rsidR="005C1C1D" w:rsidRPr="00D8063B" w:rsidDel="0058054F" w:rsidRDefault="005C1C1D" w:rsidP="00DA6BCB">
            <w:pPr>
              <w:pStyle w:val="NormalLeft"/>
              <w:rPr>
                <w:del w:id="3228" w:author="Author"/>
                <w:lang w:val="en-GB"/>
              </w:rPr>
            </w:pPr>
            <w:del w:id="3229" w:author="Author">
              <w:r w:rsidRPr="00D8063B" w:rsidDel="0058054F">
                <w:rPr>
                  <w:lang w:val="en-GB"/>
                </w:rPr>
                <w:delText>Contract name</w:delText>
              </w:r>
            </w:del>
          </w:p>
        </w:tc>
        <w:tc>
          <w:tcPr>
            <w:tcW w:w="6593" w:type="dxa"/>
            <w:tcBorders>
              <w:top w:val="single" w:sz="2" w:space="0" w:color="auto"/>
              <w:left w:val="single" w:sz="2" w:space="0" w:color="auto"/>
              <w:bottom w:val="single" w:sz="2" w:space="0" w:color="auto"/>
              <w:right w:val="single" w:sz="2" w:space="0" w:color="auto"/>
            </w:tcBorders>
          </w:tcPr>
          <w:p w14:paraId="34BCAE25" w14:textId="36933112" w:rsidR="005C1C1D" w:rsidRPr="00D8063B" w:rsidDel="0058054F" w:rsidRDefault="005C1C1D" w:rsidP="00DA6BCB">
            <w:pPr>
              <w:pStyle w:val="NormalLeft"/>
              <w:rPr>
                <w:del w:id="3230" w:author="Author"/>
                <w:lang w:val="en-GB"/>
              </w:rPr>
            </w:pPr>
            <w:del w:id="3231" w:author="Author">
              <w:r w:rsidRPr="00D8063B" w:rsidDel="0058054F">
                <w:rPr>
                  <w:lang w:val="en-GB"/>
                </w:rPr>
                <w:delText>Name of the derivative contract.</w:delText>
              </w:r>
            </w:del>
          </w:p>
        </w:tc>
      </w:tr>
      <w:tr w:rsidR="005C1C1D" w:rsidRPr="00D8063B" w:rsidDel="0058054F" w14:paraId="1BB41FEF" w14:textId="4DD4C776" w:rsidTr="00A54389">
        <w:trPr>
          <w:del w:id="3232" w:author="Author"/>
        </w:trPr>
        <w:tc>
          <w:tcPr>
            <w:tcW w:w="1021" w:type="dxa"/>
            <w:tcBorders>
              <w:top w:val="single" w:sz="2" w:space="0" w:color="auto"/>
              <w:left w:val="single" w:sz="2" w:space="0" w:color="auto"/>
              <w:bottom w:val="single" w:sz="2" w:space="0" w:color="auto"/>
              <w:right w:val="single" w:sz="2" w:space="0" w:color="auto"/>
            </w:tcBorders>
          </w:tcPr>
          <w:p w14:paraId="2FE3A769" w14:textId="09A0F676" w:rsidR="005C1C1D" w:rsidRPr="00D8063B" w:rsidDel="0058054F" w:rsidRDefault="005C1C1D" w:rsidP="00DA6BCB">
            <w:pPr>
              <w:pStyle w:val="NormalLeft"/>
              <w:rPr>
                <w:del w:id="3233" w:author="Author"/>
                <w:lang w:val="en-GB"/>
              </w:rPr>
            </w:pPr>
            <w:del w:id="3234" w:author="Author">
              <w:r w:rsidRPr="00D8063B" w:rsidDel="0058054F">
                <w:rPr>
                  <w:lang w:val="en-GB"/>
                </w:rPr>
                <w:delText>C0370</w:delText>
              </w:r>
            </w:del>
          </w:p>
        </w:tc>
        <w:tc>
          <w:tcPr>
            <w:tcW w:w="1672" w:type="dxa"/>
            <w:tcBorders>
              <w:top w:val="single" w:sz="2" w:space="0" w:color="auto"/>
              <w:left w:val="single" w:sz="2" w:space="0" w:color="auto"/>
              <w:bottom w:val="single" w:sz="2" w:space="0" w:color="auto"/>
              <w:right w:val="single" w:sz="2" w:space="0" w:color="auto"/>
            </w:tcBorders>
          </w:tcPr>
          <w:p w14:paraId="4B9A3691" w14:textId="64365E17" w:rsidR="005C1C1D" w:rsidRPr="00D8063B" w:rsidDel="0058054F" w:rsidRDefault="005C1C1D" w:rsidP="00DA6BCB">
            <w:pPr>
              <w:pStyle w:val="NormalLeft"/>
              <w:rPr>
                <w:del w:id="3235" w:author="Author"/>
                <w:lang w:val="en-GB"/>
              </w:rPr>
            </w:pPr>
            <w:del w:id="3236" w:author="Author">
              <w:r w:rsidRPr="00D8063B" w:rsidDel="0058054F">
                <w:rPr>
                  <w:lang w:val="en-GB"/>
                </w:rPr>
                <w:delText>Currency</w:delText>
              </w:r>
            </w:del>
          </w:p>
        </w:tc>
        <w:tc>
          <w:tcPr>
            <w:tcW w:w="6593" w:type="dxa"/>
            <w:tcBorders>
              <w:top w:val="single" w:sz="2" w:space="0" w:color="auto"/>
              <w:left w:val="single" w:sz="2" w:space="0" w:color="auto"/>
              <w:bottom w:val="single" w:sz="2" w:space="0" w:color="auto"/>
              <w:right w:val="single" w:sz="2" w:space="0" w:color="auto"/>
            </w:tcBorders>
          </w:tcPr>
          <w:p w14:paraId="762C4731" w14:textId="31B37D25" w:rsidR="005C1C1D" w:rsidRPr="00D8063B" w:rsidDel="0058054F" w:rsidRDefault="005C1C1D" w:rsidP="00DA6BCB">
            <w:pPr>
              <w:pStyle w:val="NormalLeft"/>
              <w:rPr>
                <w:del w:id="3237" w:author="Author"/>
                <w:lang w:val="en-GB"/>
              </w:rPr>
            </w:pPr>
            <w:del w:id="3238" w:author="Author">
              <w:r w:rsidRPr="00D8063B" w:rsidDel="0058054F">
                <w:rPr>
                  <w:lang w:val="en-GB"/>
                </w:rPr>
                <w:delText>Identify the ISO 4217 alphabetic code of the currency of the derivative, i.e., currency of the notional amount of the derivative (e.g.: option having as underlying an amount in USD, currency for which the notional amount is expressed contractually for FX swap, etc.).</w:delText>
              </w:r>
            </w:del>
          </w:p>
        </w:tc>
      </w:tr>
      <w:tr w:rsidR="00914691" w:rsidRPr="00D8063B" w:rsidDel="0058054F" w14:paraId="403892BB" w14:textId="45BC15FE" w:rsidTr="00914691">
        <w:trPr>
          <w:ins w:id="3239" w:author="Author"/>
          <w:del w:id="3240" w:author="Author"/>
        </w:trPr>
        <w:tc>
          <w:tcPr>
            <w:tcW w:w="1021" w:type="dxa"/>
            <w:tcBorders>
              <w:top w:val="single" w:sz="2" w:space="0" w:color="auto"/>
              <w:left w:val="single" w:sz="2" w:space="0" w:color="auto"/>
              <w:bottom w:val="single" w:sz="2" w:space="0" w:color="auto"/>
              <w:right w:val="single" w:sz="2" w:space="0" w:color="auto"/>
            </w:tcBorders>
          </w:tcPr>
          <w:p w14:paraId="55550E02" w14:textId="2AE6075B" w:rsidR="00914691" w:rsidRPr="00D8063B" w:rsidDel="0058054F" w:rsidRDefault="00914691" w:rsidP="00914691">
            <w:pPr>
              <w:pStyle w:val="NormalLeft"/>
              <w:rPr>
                <w:ins w:id="3241" w:author="Author"/>
                <w:del w:id="3242" w:author="Author"/>
                <w:lang w:val="en-GB"/>
              </w:rPr>
            </w:pPr>
            <w:ins w:id="3243" w:author="Author">
              <w:del w:id="3244" w:author="Author">
                <w:r w:rsidRPr="00D8063B" w:rsidDel="0058054F">
                  <w:rPr>
                    <w:lang w:val="en-GB"/>
                  </w:rPr>
                  <w:delText>C0371</w:delText>
                </w:r>
              </w:del>
            </w:ins>
          </w:p>
        </w:tc>
        <w:tc>
          <w:tcPr>
            <w:tcW w:w="1672" w:type="dxa"/>
            <w:tcBorders>
              <w:top w:val="single" w:sz="2" w:space="0" w:color="auto"/>
              <w:left w:val="single" w:sz="2" w:space="0" w:color="auto"/>
              <w:bottom w:val="single" w:sz="2" w:space="0" w:color="auto"/>
              <w:right w:val="single" w:sz="2" w:space="0" w:color="auto"/>
            </w:tcBorders>
          </w:tcPr>
          <w:p w14:paraId="3B074AF4" w14:textId="1BE8E0A5" w:rsidR="00914691" w:rsidRPr="00D8063B" w:rsidDel="0058054F" w:rsidRDefault="00914691" w:rsidP="00914691">
            <w:pPr>
              <w:pStyle w:val="NormalLeft"/>
              <w:rPr>
                <w:ins w:id="3245" w:author="Author"/>
                <w:del w:id="3246" w:author="Author"/>
                <w:lang w:val="en-GB"/>
              </w:rPr>
            </w:pPr>
            <w:ins w:id="3247" w:author="Author">
              <w:del w:id="3248" w:author="Author">
                <w:r w:rsidRPr="00D8063B" w:rsidDel="0058054F">
                  <w:rPr>
                    <w:lang w:val="en-GB"/>
                  </w:rPr>
                  <w:delText>Currency of price</w:delText>
                </w:r>
              </w:del>
            </w:ins>
          </w:p>
        </w:tc>
        <w:tc>
          <w:tcPr>
            <w:tcW w:w="6593" w:type="dxa"/>
            <w:tcBorders>
              <w:top w:val="single" w:sz="2" w:space="0" w:color="auto"/>
              <w:left w:val="single" w:sz="2" w:space="0" w:color="auto"/>
              <w:bottom w:val="single" w:sz="2" w:space="0" w:color="auto"/>
              <w:right w:val="single" w:sz="2" w:space="0" w:color="auto"/>
            </w:tcBorders>
          </w:tcPr>
          <w:p w14:paraId="21D33F85" w14:textId="72BC880B" w:rsidR="00914691" w:rsidRPr="00D8063B" w:rsidDel="0058054F" w:rsidRDefault="00914691" w:rsidP="00914691">
            <w:pPr>
              <w:pStyle w:val="NormalLeft"/>
              <w:rPr>
                <w:ins w:id="3249" w:author="Author"/>
                <w:del w:id="3250" w:author="Author"/>
                <w:lang w:val="en-GB"/>
              </w:rPr>
            </w:pPr>
            <w:ins w:id="3251" w:author="Author">
              <w:del w:id="3252" w:author="Author">
                <w:r w:rsidRPr="00D8063B" w:rsidDel="0058054F">
                  <w:rPr>
                    <w:lang w:val="en-GB"/>
                  </w:rPr>
                  <w:delText>Identify the ISO 4217 alphabetic code of the currency of the price of the derivative, i.e., currency of the amount exchanged against the notional amount of the derivative.</w:delText>
                </w:r>
              </w:del>
            </w:ins>
          </w:p>
        </w:tc>
      </w:tr>
      <w:tr w:rsidR="00914691" w:rsidRPr="00D8063B" w:rsidDel="0058054F" w14:paraId="27F06BCB" w14:textId="42D2C265" w:rsidTr="00A54389">
        <w:trPr>
          <w:del w:id="3253" w:author="Author"/>
        </w:trPr>
        <w:tc>
          <w:tcPr>
            <w:tcW w:w="1021" w:type="dxa"/>
            <w:tcBorders>
              <w:top w:val="single" w:sz="2" w:space="0" w:color="auto"/>
              <w:left w:val="single" w:sz="2" w:space="0" w:color="auto"/>
              <w:bottom w:val="single" w:sz="2" w:space="0" w:color="auto"/>
              <w:right w:val="single" w:sz="2" w:space="0" w:color="auto"/>
            </w:tcBorders>
          </w:tcPr>
          <w:p w14:paraId="6839D47C" w14:textId="50A23E6A" w:rsidR="00914691" w:rsidRPr="00D8063B" w:rsidDel="0058054F" w:rsidRDefault="00914691" w:rsidP="00914691">
            <w:pPr>
              <w:pStyle w:val="NormalLeft"/>
              <w:rPr>
                <w:del w:id="3254" w:author="Author"/>
                <w:lang w:val="en-GB"/>
              </w:rPr>
            </w:pPr>
            <w:del w:id="3255" w:author="Author">
              <w:r w:rsidRPr="00D8063B" w:rsidDel="0058054F">
                <w:rPr>
                  <w:lang w:val="en-GB"/>
                </w:rPr>
                <w:delText>C0380</w:delText>
              </w:r>
            </w:del>
          </w:p>
        </w:tc>
        <w:tc>
          <w:tcPr>
            <w:tcW w:w="1672" w:type="dxa"/>
            <w:tcBorders>
              <w:top w:val="single" w:sz="2" w:space="0" w:color="auto"/>
              <w:left w:val="single" w:sz="2" w:space="0" w:color="auto"/>
              <w:bottom w:val="single" w:sz="2" w:space="0" w:color="auto"/>
              <w:right w:val="single" w:sz="2" w:space="0" w:color="auto"/>
            </w:tcBorders>
          </w:tcPr>
          <w:p w14:paraId="0D998FE3" w14:textId="151639EA" w:rsidR="00914691" w:rsidRPr="00D8063B" w:rsidDel="0058054F" w:rsidRDefault="00914691" w:rsidP="00914691">
            <w:pPr>
              <w:pStyle w:val="NormalLeft"/>
              <w:rPr>
                <w:del w:id="3256" w:author="Author"/>
                <w:lang w:val="en-GB"/>
              </w:rPr>
            </w:pPr>
            <w:del w:id="3257" w:author="Author">
              <w:r w:rsidRPr="00D8063B" w:rsidDel="0058054F">
                <w:rPr>
                  <w:lang w:val="en-GB"/>
                </w:rPr>
                <w:delText>CIC</w:delText>
              </w:r>
            </w:del>
          </w:p>
        </w:tc>
        <w:tc>
          <w:tcPr>
            <w:tcW w:w="6593" w:type="dxa"/>
            <w:tcBorders>
              <w:top w:val="single" w:sz="2" w:space="0" w:color="auto"/>
              <w:left w:val="single" w:sz="2" w:space="0" w:color="auto"/>
              <w:bottom w:val="single" w:sz="2" w:space="0" w:color="auto"/>
              <w:right w:val="single" w:sz="2" w:space="0" w:color="auto"/>
            </w:tcBorders>
          </w:tcPr>
          <w:p w14:paraId="5731AE16" w14:textId="58B214BF" w:rsidR="00914691" w:rsidRPr="00D8063B" w:rsidDel="0058054F" w:rsidRDefault="00914691" w:rsidP="00914691">
            <w:pPr>
              <w:pStyle w:val="NormalLeft"/>
              <w:rPr>
                <w:del w:id="3258" w:author="Author"/>
                <w:lang w:val="en-GB"/>
              </w:rPr>
            </w:pPr>
            <w:del w:id="3259" w:author="Author">
              <w:r w:rsidRPr="00D8063B" w:rsidDel="0058054F">
                <w:rPr>
                  <w:lang w:val="en-GB"/>
                </w:rPr>
                <w:delText>Complementary Identification Code used to classify assets, as set out in Annex — VI CIC Table of this Regulation. When classifying derivatives using the CIC table, undertakings shall take into consideration the most representative risk to which the derivative is exposed to.</w:delText>
              </w:r>
            </w:del>
          </w:p>
        </w:tc>
      </w:tr>
      <w:tr w:rsidR="00914691" w:rsidRPr="00D8063B" w:rsidDel="0058054F" w14:paraId="48895180" w14:textId="0D5D6A19" w:rsidTr="00A54389">
        <w:trPr>
          <w:del w:id="3260" w:author="Author"/>
        </w:trPr>
        <w:tc>
          <w:tcPr>
            <w:tcW w:w="1021" w:type="dxa"/>
            <w:tcBorders>
              <w:top w:val="single" w:sz="2" w:space="0" w:color="auto"/>
              <w:left w:val="single" w:sz="2" w:space="0" w:color="auto"/>
              <w:bottom w:val="single" w:sz="2" w:space="0" w:color="auto"/>
              <w:right w:val="single" w:sz="2" w:space="0" w:color="auto"/>
            </w:tcBorders>
          </w:tcPr>
          <w:p w14:paraId="4D641081" w14:textId="6C3F7BDE" w:rsidR="00914691" w:rsidRPr="00D8063B" w:rsidDel="0058054F" w:rsidRDefault="00914691" w:rsidP="00914691">
            <w:pPr>
              <w:pStyle w:val="NormalLeft"/>
              <w:rPr>
                <w:del w:id="3261" w:author="Author"/>
                <w:lang w:val="en-GB"/>
              </w:rPr>
            </w:pPr>
            <w:del w:id="3262" w:author="Author">
              <w:r w:rsidRPr="00D8063B" w:rsidDel="0058054F">
                <w:rPr>
                  <w:lang w:val="en-GB"/>
                </w:rPr>
                <w:delText>C0390</w:delText>
              </w:r>
            </w:del>
          </w:p>
        </w:tc>
        <w:tc>
          <w:tcPr>
            <w:tcW w:w="1672" w:type="dxa"/>
            <w:tcBorders>
              <w:top w:val="single" w:sz="2" w:space="0" w:color="auto"/>
              <w:left w:val="single" w:sz="2" w:space="0" w:color="auto"/>
              <w:bottom w:val="single" w:sz="2" w:space="0" w:color="auto"/>
              <w:right w:val="single" w:sz="2" w:space="0" w:color="auto"/>
            </w:tcBorders>
          </w:tcPr>
          <w:p w14:paraId="12DA02D4" w14:textId="761D2D95" w:rsidR="00914691" w:rsidRPr="00D8063B" w:rsidDel="0058054F" w:rsidRDefault="00914691" w:rsidP="00914691">
            <w:pPr>
              <w:pStyle w:val="NormalLeft"/>
              <w:rPr>
                <w:del w:id="3263" w:author="Author"/>
                <w:lang w:val="en-GB"/>
              </w:rPr>
            </w:pPr>
            <w:del w:id="3264" w:author="Author">
              <w:r w:rsidRPr="00D8063B" w:rsidDel="0058054F">
                <w:rPr>
                  <w:lang w:val="en-GB"/>
                </w:rPr>
                <w:delText>Trigger value</w:delText>
              </w:r>
            </w:del>
          </w:p>
        </w:tc>
        <w:tc>
          <w:tcPr>
            <w:tcW w:w="6593" w:type="dxa"/>
            <w:tcBorders>
              <w:top w:val="single" w:sz="2" w:space="0" w:color="auto"/>
              <w:left w:val="single" w:sz="2" w:space="0" w:color="auto"/>
              <w:bottom w:val="single" w:sz="2" w:space="0" w:color="auto"/>
              <w:right w:val="single" w:sz="2" w:space="0" w:color="auto"/>
            </w:tcBorders>
          </w:tcPr>
          <w:p w14:paraId="50AB29F3" w14:textId="03248511" w:rsidR="00914691" w:rsidRPr="00D8063B" w:rsidDel="0058054F" w:rsidRDefault="00914691" w:rsidP="00914691">
            <w:pPr>
              <w:pStyle w:val="NormalLeft"/>
              <w:rPr>
                <w:del w:id="3265" w:author="Author"/>
                <w:lang w:val="en-GB"/>
              </w:rPr>
            </w:pPr>
            <w:del w:id="3266" w:author="Author">
              <w:r w:rsidRPr="00D8063B" w:rsidDel="0058054F">
                <w:rPr>
                  <w:lang w:val="en-GB"/>
                </w:rPr>
                <w:delText>Reference price for futures, strike price for options (for bonds, price shall be a percentage of the par amount), currency exchange rate or interest rate for forwards, etc.</w:delText>
              </w:r>
            </w:del>
          </w:p>
          <w:p w14:paraId="51752C30" w14:textId="590189B5" w:rsidR="00914691" w:rsidRPr="00D8063B" w:rsidDel="0058054F" w:rsidRDefault="00914691" w:rsidP="00914691">
            <w:pPr>
              <w:pStyle w:val="NormalLeft"/>
              <w:rPr>
                <w:del w:id="3267" w:author="Author"/>
                <w:lang w:val="en-GB"/>
              </w:rPr>
            </w:pPr>
            <w:del w:id="3268" w:author="Author">
              <w:r w:rsidRPr="00D8063B" w:rsidDel="0058054F">
                <w:rPr>
                  <w:lang w:val="en-GB"/>
                </w:rPr>
                <w:delText>Not applicable to CIC D3 — Interest rate and currency swaps. For CIC F1 — Credit default swaps it shall not be completed if not possible.</w:delText>
              </w:r>
            </w:del>
          </w:p>
          <w:p w14:paraId="172D1045" w14:textId="7B968744" w:rsidR="00914691" w:rsidRPr="00D8063B" w:rsidDel="0058054F" w:rsidRDefault="00914691" w:rsidP="00914691">
            <w:pPr>
              <w:pStyle w:val="NormalLeft"/>
              <w:rPr>
                <w:del w:id="3269" w:author="Author"/>
                <w:lang w:val="en-GB"/>
              </w:rPr>
            </w:pPr>
            <w:del w:id="3270" w:author="Author">
              <w:r w:rsidRPr="00D8063B" w:rsidDel="0058054F">
                <w:rPr>
                  <w:lang w:val="en-GB"/>
                </w:rPr>
                <w:delText>In the case of more than one trigger over time, report the next trigger occurring.</w:delText>
              </w:r>
            </w:del>
          </w:p>
          <w:p w14:paraId="36D5F0F2" w14:textId="48CD7710" w:rsidR="00914691" w:rsidRPr="00D8063B" w:rsidDel="0058054F" w:rsidRDefault="00914691" w:rsidP="00914691">
            <w:pPr>
              <w:pStyle w:val="NormalLeft"/>
              <w:rPr>
                <w:del w:id="3271" w:author="Author"/>
                <w:lang w:val="en-GB"/>
              </w:rPr>
            </w:pPr>
            <w:del w:id="3272" w:author="Author">
              <w:r w:rsidRPr="00D8063B" w:rsidDel="0058054F">
                <w:rPr>
                  <w:lang w:val="en-GB"/>
                </w:rPr>
                <w:delText>When the derivative has a range of trigger values, report the set separated by comma ‘,’ if the range is not continuous and report the range separated by ‘–’ if it is continuous.</w:delText>
              </w:r>
            </w:del>
          </w:p>
        </w:tc>
      </w:tr>
      <w:tr w:rsidR="00914691" w:rsidRPr="00D8063B" w:rsidDel="0058054F" w14:paraId="46D40EF4" w14:textId="40089846" w:rsidTr="00A54389">
        <w:trPr>
          <w:del w:id="3273" w:author="Author"/>
        </w:trPr>
        <w:tc>
          <w:tcPr>
            <w:tcW w:w="1021" w:type="dxa"/>
            <w:tcBorders>
              <w:top w:val="single" w:sz="2" w:space="0" w:color="auto"/>
              <w:left w:val="single" w:sz="2" w:space="0" w:color="auto"/>
              <w:bottom w:val="single" w:sz="2" w:space="0" w:color="auto"/>
              <w:right w:val="single" w:sz="2" w:space="0" w:color="auto"/>
            </w:tcBorders>
          </w:tcPr>
          <w:p w14:paraId="57087051" w14:textId="6A96BB28" w:rsidR="00914691" w:rsidRPr="00D8063B" w:rsidDel="0058054F" w:rsidRDefault="00914691" w:rsidP="00914691">
            <w:pPr>
              <w:pStyle w:val="NormalLeft"/>
              <w:rPr>
                <w:del w:id="3274" w:author="Author"/>
                <w:lang w:val="en-GB"/>
              </w:rPr>
            </w:pPr>
            <w:del w:id="3275" w:author="Author">
              <w:r w:rsidRPr="00D8063B" w:rsidDel="0058054F">
                <w:rPr>
                  <w:lang w:val="en-GB"/>
                </w:rPr>
                <w:delText>C0400</w:delText>
              </w:r>
            </w:del>
          </w:p>
        </w:tc>
        <w:tc>
          <w:tcPr>
            <w:tcW w:w="1672" w:type="dxa"/>
            <w:tcBorders>
              <w:top w:val="single" w:sz="2" w:space="0" w:color="auto"/>
              <w:left w:val="single" w:sz="2" w:space="0" w:color="auto"/>
              <w:bottom w:val="single" w:sz="2" w:space="0" w:color="auto"/>
              <w:right w:val="single" w:sz="2" w:space="0" w:color="auto"/>
            </w:tcBorders>
          </w:tcPr>
          <w:p w14:paraId="79C9C4F0" w14:textId="3D84B57D" w:rsidR="00914691" w:rsidRPr="00D8063B" w:rsidDel="0058054F" w:rsidRDefault="00914691" w:rsidP="00914691">
            <w:pPr>
              <w:pStyle w:val="NormalLeft"/>
              <w:rPr>
                <w:del w:id="3276" w:author="Author"/>
                <w:lang w:val="en-GB"/>
              </w:rPr>
            </w:pPr>
            <w:del w:id="3277" w:author="Author">
              <w:r w:rsidRPr="00D8063B" w:rsidDel="0058054F">
                <w:rPr>
                  <w:lang w:val="en-GB"/>
                </w:rPr>
                <w:delText>Unwind trigger of contract</w:delText>
              </w:r>
            </w:del>
          </w:p>
        </w:tc>
        <w:tc>
          <w:tcPr>
            <w:tcW w:w="6593" w:type="dxa"/>
            <w:tcBorders>
              <w:top w:val="single" w:sz="2" w:space="0" w:color="auto"/>
              <w:left w:val="single" w:sz="2" w:space="0" w:color="auto"/>
              <w:bottom w:val="single" w:sz="2" w:space="0" w:color="auto"/>
              <w:right w:val="single" w:sz="2" w:space="0" w:color="auto"/>
            </w:tcBorders>
          </w:tcPr>
          <w:p w14:paraId="4C953282" w14:textId="116C7E1A" w:rsidR="00914691" w:rsidRPr="00D8063B" w:rsidDel="0058054F" w:rsidRDefault="00914691" w:rsidP="00914691">
            <w:pPr>
              <w:pStyle w:val="NormalLeft"/>
              <w:rPr>
                <w:del w:id="3278" w:author="Author"/>
                <w:lang w:val="en-GB"/>
              </w:rPr>
            </w:pPr>
            <w:del w:id="3279" w:author="Author">
              <w:r w:rsidRPr="00D8063B" w:rsidDel="0058054F">
                <w:rPr>
                  <w:lang w:val="en-GB"/>
                </w:rPr>
                <w:delText>Identify the event that causes the unwinding of the contract, out of the regular expiration or term conditions. One of the options in the following closed list shall be used:</w:delText>
              </w:r>
            </w:del>
          </w:p>
          <w:p w14:paraId="12BF80DE" w14:textId="3246BB06" w:rsidR="00914691" w:rsidRPr="00D8063B" w:rsidDel="0058054F" w:rsidRDefault="00914691" w:rsidP="00914691">
            <w:pPr>
              <w:pStyle w:val="NormalLeft"/>
              <w:rPr>
                <w:del w:id="3280" w:author="Author"/>
                <w:lang w:val="en-GB"/>
              </w:rPr>
            </w:pPr>
            <w:del w:id="3281" w:author="Author">
              <w:r w:rsidRPr="00D8063B" w:rsidDel="0058054F">
                <w:rPr>
                  <w:lang w:val="en-GB"/>
                </w:rPr>
                <w:delText>1 — Bankruptcy of the underlying or reference entity</w:delText>
              </w:r>
            </w:del>
          </w:p>
          <w:p w14:paraId="57BF7DBE" w14:textId="540C60A5" w:rsidR="00914691" w:rsidRPr="00D8063B" w:rsidDel="0058054F" w:rsidRDefault="00914691" w:rsidP="00914691">
            <w:pPr>
              <w:pStyle w:val="NormalLeft"/>
              <w:rPr>
                <w:del w:id="3282" w:author="Author"/>
                <w:lang w:val="en-GB"/>
              </w:rPr>
            </w:pPr>
            <w:del w:id="3283" w:author="Author">
              <w:r w:rsidRPr="00D8063B" w:rsidDel="0058054F">
                <w:rPr>
                  <w:lang w:val="en-GB"/>
                </w:rPr>
                <w:delText>2 — Adverse fall in value of the underlying reference asset</w:delText>
              </w:r>
            </w:del>
          </w:p>
          <w:p w14:paraId="6847CB98" w14:textId="4C9F2CCD" w:rsidR="00914691" w:rsidRPr="00D8063B" w:rsidDel="0058054F" w:rsidRDefault="00914691" w:rsidP="00914691">
            <w:pPr>
              <w:pStyle w:val="NormalLeft"/>
              <w:rPr>
                <w:del w:id="3284" w:author="Author"/>
                <w:lang w:val="en-GB"/>
              </w:rPr>
            </w:pPr>
            <w:del w:id="3285" w:author="Author">
              <w:r w:rsidRPr="00D8063B" w:rsidDel="0058054F">
                <w:rPr>
                  <w:lang w:val="en-GB"/>
                </w:rPr>
                <w:delText>3 — Adverse change in credit rating of the underlying assets or entity</w:delText>
              </w:r>
            </w:del>
          </w:p>
          <w:p w14:paraId="255A83CD" w14:textId="73619579" w:rsidR="00914691" w:rsidRPr="00D8063B" w:rsidDel="0058054F" w:rsidRDefault="00914691" w:rsidP="00914691">
            <w:pPr>
              <w:pStyle w:val="NormalLeft"/>
              <w:rPr>
                <w:del w:id="3286" w:author="Author"/>
                <w:lang w:val="en-GB"/>
              </w:rPr>
            </w:pPr>
            <w:del w:id="3287" w:author="Author">
              <w:r w:rsidRPr="00D8063B" w:rsidDel="0058054F">
                <w:rPr>
                  <w:lang w:val="en-GB"/>
                </w:rPr>
                <w:delText>4 — Novation, i.e. the act of replacing an obligation under the derivative with a new obligation, or replacing a party of the derivative with a new party</w:delText>
              </w:r>
            </w:del>
          </w:p>
          <w:p w14:paraId="1C7F136F" w14:textId="1296D36E" w:rsidR="00914691" w:rsidRPr="00D8063B" w:rsidDel="0058054F" w:rsidRDefault="00914691" w:rsidP="00914691">
            <w:pPr>
              <w:pStyle w:val="NormalLeft"/>
              <w:rPr>
                <w:del w:id="3288" w:author="Author"/>
                <w:lang w:val="en-GB"/>
              </w:rPr>
            </w:pPr>
            <w:del w:id="3289" w:author="Author">
              <w:r w:rsidRPr="00D8063B" w:rsidDel="0058054F">
                <w:rPr>
                  <w:lang w:val="en-GB"/>
                </w:rPr>
                <w:delText>5 — Multiple events or a combination of events</w:delText>
              </w:r>
            </w:del>
          </w:p>
          <w:p w14:paraId="5219597F" w14:textId="277748C9" w:rsidR="00914691" w:rsidRPr="00D8063B" w:rsidDel="0058054F" w:rsidRDefault="00914691" w:rsidP="00914691">
            <w:pPr>
              <w:pStyle w:val="NormalLeft"/>
              <w:rPr>
                <w:del w:id="3290" w:author="Author"/>
                <w:lang w:val="en-GB"/>
              </w:rPr>
            </w:pPr>
            <w:del w:id="3291" w:author="Author">
              <w:r w:rsidRPr="00D8063B" w:rsidDel="0058054F">
                <w:rPr>
                  <w:lang w:val="en-GB"/>
                </w:rPr>
                <w:delText>6 — Other events not covered by the previous options</w:delText>
              </w:r>
            </w:del>
          </w:p>
          <w:p w14:paraId="318B449D" w14:textId="1D4A220A" w:rsidR="00914691" w:rsidRPr="00D8063B" w:rsidDel="0058054F" w:rsidRDefault="00914691" w:rsidP="00914691">
            <w:pPr>
              <w:pStyle w:val="NormalLeft"/>
              <w:rPr>
                <w:del w:id="3292" w:author="Author"/>
                <w:lang w:val="en-GB"/>
              </w:rPr>
            </w:pPr>
            <w:del w:id="3293" w:author="Author">
              <w:r w:rsidRPr="00D8063B" w:rsidDel="0058054F">
                <w:rPr>
                  <w:lang w:val="en-GB"/>
                </w:rPr>
                <w:delText>9 — No unwind trigger</w:delText>
              </w:r>
            </w:del>
          </w:p>
        </w:tc>
      </w:tr>
      <w:tr w:rsidR="00914691" w:rsidRPr="00D8063B" w:rsidDel="0058054F" w14:paraId="483D037F" w14:textId="11E9BA48" w:rsidTr="00A54389">
        <w:trPr>
          <w:del w:id="3294" w:author="Author"/>
        </w:trPr>
        <w:tc>
          <w:tcPr>
            <w:tcW w:w="1021" w:type="dxa"/>
            <w:tcBorders>
              <w:top w:val="single" w:sz="2" w:space="0" w:color="auto"/>
              <w:left w:val="single" w:sz="2" w:space="0" w:color="auto"/>
              <w:bottom w:val="single" w:sz="2" w:space="0" w:color="auto"/>
              <w:right w:val="single" w:sz="2" w:space="0" w:color="auto"/>
            </w:tcBorders>
          </w:tcPr>
          <w:p w14:paraId="504E9143" w14:textId="6F98A590" w:rsidR="00914691" w:rsidRPr="00D8063B" w:rsidDel="0058054F" w:rsidRDefault="00914691" w:rsidP="00914691">
            <w:pPr>
              <w:pStyle w:val="NormalLeft"/>
              <w:rPr>
                <w:del w:id="3295" w:author="Author"/>
                <w:lang w:val="en-GB"/>
              </w:rPr>
            </w:pPr>
            <w:del w:id="3296" w:author="Author">
              <w:r w:rsidRPr="00D8063B" w:rsidDel="0058054F">
                <w:rPr>
                  <w:lang w:val="en-GB"/>
                </w:rPr>
                <w:delText>C0410</w:delText>
              </w:r>
            </w:del>
          </w:p>
        </w:tc>
        <w:tc>
          <w:tcPr>
            <w:tcW w:w="1672" w:type="dxa"/>
            <w:tcBorders>
              <w:top w:val="single" w:sz="2" w:space="0" w:color="auto"/>
              <w:left w:val="single" w:sz="2" w:space="0" w:color="auto"/>
              <w:bottom w:val="single" w:sz="2" w:space="0" w:color="auto"/>
              <w:right w:val="single" w:sz="2" w:space="0" w:color="auto"/>
            </w:tcBorders>
          </w:tcPr>
          <w:p w14:paraId="7127A362" w14:textId="0533209E" w:rsidR="00914691" w:rsidRPr="00D8063B" w:rsidDel="0058054F" w:rsidRDefault="00914691" w:rsidP="00914691">
            <w:pPr>
              <w:pStyle w:val="NormalLeft"/>
              <w:rPr>
                <w:del w:id="3297" w:author="Author"/>
                <w:lang w:val="en-GB"/>
              </w:rPr>
            </w:pPr>
            <w:del w:id="3298" w:author="Author">
              <w:r w:rsidRPr="00D8063B" w:rsidDel="0058054F">
                <w:rPr>
                  <w:lang w:val="en-GB"/>
                </w:rPr>
                <w:delText>Swap delivered currency</w:delText>
              </w:r>
            </w:del>
          </w:p>
        </w:tc>
        <w:tc>
          <w:tcPr>
            <w:tcW w:w="6593" w:type="dxa"/>
            <w:tcBorders>
              <w:top w:val="single" w:sz="2" w:space="0" w:color="auto"/>
              <w:left w:val="single" w:sz="2" w:space="0" w:color="auto"/>
              <w:bottom w:val="single" w:sz="2" w:space="0" w:color="auto"/>
              <w:right w:val="single" w:sz="2" w:space="0" w:color="auto"/>
            </w:tcBorders>
          </w:tcPr>
          <w:p w14:paraId="18B3E3F6" w14:textId="7B9B5A72" w:rsidR="00914691" w:rsidRPr="00D8063B" w:rsidDel="0058054F" w:rsidRDefault="00914691" w:rsidP="00914691">
            <w:pPr>
              <w:pStyle w:val="NormalLeft"/>
              <w:rPr>
                <w:del w:id="3299" w:author="Author"/>
                <w:lang w:val="en-GB"/>
              </w:rPr>
            </w:pPr>
            <w:del w:id="3300" w:author="Author">
              <w:r w:rsidRPr="00D8063B" w:rsidDel="0058054F">
                <w:rPr>
                  <w:lang w:val="en-GB"/>
                </w:rPr>
                <w:delText>Identify the ISO 4217 alphabetic code of the currency of the swap price (only for currency swaps and currency and interest rate swaps).</w:delText>
              </w:r>
            </w:del>
          </w:p>
        </w:tc>
      </w:tr>
      <w:tr w:rsidR="00914691" w:rsidRPr="00D8063B" w:rsidDel="0058054F" w14:paraId="4EDED2A4" w14:textId="5DE5D335" w:rsidTr="00A54389">
        <w:trPr>
          <w:del w:id="3301" w:author="Author"/>
        </w:trPr>
        <w:tc>
          <w:tcPr>
            <w:tcW w:w="1021" w:type="dxa"/>
            <w:tcBorders>
              <w:top w:val="single" w:sz="2" w:space="0" w:color="auto"/>
              <w:left w:val="single" w:sz="2" w:space="0" w:color="auto"/>
              <w:bottom w:val="single" w:sz="2" w:space="0" w:color="auto"/>
              <w:right w:val="single" w:sz="2" w:space="0" w:color="auto"/>
            </w:tcBorders>
          </w:tcPr>
          <w:p w14:paraId="67BC02A4" w14:textId="56B12D43" w:rsidR="00914691" w:rsidRPr="00D8063B" w:rsidDel="0058054F" w:rsidRDefault="00914691" w:rsidP="00914691">
            <w:pPr>
              <w:pStyle w:val="NormalLeft"/>
              <w:rPr>
                <w:del w:id="3302" w:author="Author"/>
                <w:lang w:val="en-GB"/>
              </w:rPr>
            </w:pPr>
            <w:del w:id="3303" w:author="Author">
              <w:r w:rsidRPr="00D8063B" w:rsidDel="0058054F">
                <w:rPr>
                  <w:lang w:val="en-GB"/>
                </w:rPr>
                <w:delText>C0420</w:delText>
              </w:r>
            </w:del>
          </w:p>
        </w:tc>
        <w:tc>
          <w:tcPr>
            <w:tcW w:w="1672" w:type="dxa"/>
            <w:tcBorders>
              <w:top w:val="single" w:sz="2" w:space="0" w:color="auto"/>
              <w:left w:val="single" w:sz="2" w:space="0" w:color="auto"/>
              <w:bottom w:val="single" w:sz="2" w:space="0" w:color="auto"/>
              <w:right w:val="single" w:sz="2" w:space="0" w:color="auto"/>
            </w:tcBorders>
          </w:tcPr>
          <w:p w14:paraId="32BE2FCF" w14:textId="49B76936" w:rsidR="00914691" w:rsidRPr="00D8063B" w:rsidDel="0058054F" w:rsidRDefault="00914691" w:rsidP="00914691">
            <w:pPr>
              <w:pStyle w:val="NormalLeft"/>
              <w:rPr>
                <w:del w:id="3304" w:author="Author"/>
                <w:lang w:val="en-GB"/>
              </w:rPr>
            </w:pPr>
            <w:del w:id="3305" w:author="Author">
              <w:r w:rsidRPr="00D8063B" w:rsidDel="0058054F">
                <w:rPr>
                  <w:lang w:val="en-GB"/>
                </w:rPr>
                <w:delText>Swap received currency</w:delText>
              </w:r>
            </w:del>
          </w:p>
        </w:tc>
        <w:tc>
          <w:tcPr>
            <w:tcW w:w="6593" w:type="dxa"/>
            <w:tcBorders>
              <w:top w:val="single" w:sz="2" w:space="0" w:color="auto"/>
              <w:left w:val="single" w:sz="2" w:space="0" w:color="auto"/>
              <w:bottom w:val="single" w:sz="2" w:space="0" w:color="auto"/>
              <w:right w:val="single" w:sz="2" w:space="0" w:color="auto"/>
            </w:tcBorders>
          </w:tcPr>
          <w:p w14:paraId="453CF70F" w14:textId="2EE68E17" w:rsidR="00914691" w:rsidRPr="00D8063B" w:rsidDel="0058054F" w:rsidRDefault="00914691" w:rsidP="00914691">
            <w:pPr>
              <w:pStyle w:val="NormalLeft"/>
              <w:rPr>
                <w:del w:id="3306" w:author="Author"/>
                <w:lang w:val="en-GB"/>
              </w:rPr>
            </w:pPr>
            <w:del w:id="3307" w:author="Author">
              <w:r w:rsidRPr="00D8063B" w:rsidDel="0058054F">
                <w:rPr>
                  <w:lang w:val="en-GB"/>
                </w:rPr>
                <w:delText>Identify the ISO 4217 alphabetic code of the currency of the swap notional amount (only for currency swaps and currency and interest rate swaps).</w:delText>
              </w:r>
            </w:del>
          </w:p>
        </w:tc>
      </w:tr>
      <w:tr w:rsidR="00914691" w:rsidRPr="00D8063B" w:rsidDel="0058054F" w14:paraId="3816E2FF" w14:textId="1E98BE40" w:rsidTr="00A54389">
        <w:trPr>
          <w:del w:id="3308" w:author="Author"/>
        </w:trPr>
        <w:tc>
          <w:tcPr>
            <w:tcW w:w="1021" w:type="dxa"/>
            <w:tcBorders>
              <w:top w:val="single" w:sz="2" w:space="0" w:color="auto"/>
              <w:left w:val="single" w:sz="2" w:space="0" w:color="auto"/>
              <w:bottom w:val="single" w:sz="2" w:space="0" w:color="auto"/>
              <w:right w:val="single" w:sz="2" w:space="0" w:color="auto"/>
            </w:tcBorders>
          </w:tcPr>
          <w:p w14:paraId="5543AF66" w14:textId="5D9D55FF" w:rsidR="00914691" w:rsidRPr="00D8063B" w:rsidDel="0058054F" w:rsidRDefault="00914691" w:rsidP="00914691">
            <w:pPr>
              <w:pStyle w:val="NormalLeft"/>
              <w:rPr>
                <w:del w:id="3309" w:author="Author"/>
                <w:lang w:val="en-GB"/>
              </w:rPr>
            </w:pPr>
            <w:del w:id="3310" w:author="Author">
              <w:r w:rsidRPr="00D8063B" w:rsidDel="0058054F">
                <w:rPr>
                  <w:lang w:val="en-GB"/>
                </w:rPr>
                <w:delText>C0430</w:delText>
              </w:r>
            </w:del>
          </w:p>
        </w:tc>
        <w:tc>
          <w:tcPr>
            <w:tcW w:w="1672" w:type="dxa"/>
            <w:tcBorders>
              <w:top w:val="single" w:sz="2" w:space="0" w:color="auto"/>
              <w:left w:val="single" w:sz="2" w:space="0" w:color="auto"/>
              <w:bottom w:val="single" w:sz="2" w:space="0" w:color="auto"/>
              <w:right w:val="single" w:sz="2" w:space="0" w:color="auto"/>
            </w:tcBorders>
          </w:tcPr>
          <w:p w14:paraId="20ACC362" w14:textId="289BD5B9" w:rsidR="00914691" w:rsidRPr="00D8063B" w:rsidDel="0058054F" w:rsidRDefault="00914691" w:rsidP="00914691">
            <w:pPr>
              <w:pStyle w:val="NormalLeft"/>
              <w:rPr>
                <w:del w:id="3311" w:author="Author"/>
                <w:lang w:val="en-GB"/>
              </w:rPr>
            </w:pPr>
            <w:del w:id="3312" w:author="Author">
              <w:r w:rsidRPr="00D8063B" w:rsidDel="0058054F">
                <w:rPr>
                  <w:lang w:val="en-GB"/>
                </w:rPr>
                <w:delText>Maturity date</w:delText>
              </w:r>
            </w:del>
          </w:p>
        </w:tc>
        <w:tc>
          <w:tcPr>
            <w:tcW w:w="6593" w:type="dxa"/>
            <w:tcBorders>
              <w:top w:val="single" w:sz="2" w:space="0" w:color="auto"/>
              <w:left w:val="single" w:sz="2" w:space="0" w:color="auto"/>
              <w:bottom w:val="single" w:sz="2" w:space="0" w:color="auto"/>
              <w:right w:val="single" w:sz="2" w:space="0" w:color="auto"/>
            </w:tcBorders>
          </w:tcPr>
          <w:p w14:paraId="1ED04C96" w14:textId="63A07AED" w:rsidR="00914691" w:rsidRPr="00D8063B" w:rsidDel="0058054F" w:rsidRDefault="00914691" w:rsidP="00914691">
            <w:pPr>
              <w:pStyle w:val="NormalLeft"/>
              <w:rPr>
                <w:del w:id="3313" w:author="Author"/>
                <w:lang w:val="en-GB"/>
              </w:rPr>
            </w:pPr>
            <w:del w:id="3314" w:author="Author">
              <w:r w:rsidRPr="00D8063B" w:rsidDel="0058054F">
                <w:rPr>
                  <w:lang w:val="en-GB"/>
                </w:rPr>
                <w:delText>Identify the contractually defined ISO 8601 (yyyy–mm–dd) code of the date of close of the derivative contract, whether at maturity date, expiring date for options (European or American), etc.</w:delText>
              </w:r>
            </w:del>
          </w:p>
        </w:tc>
      </w:tr>
      <w:tr w:rsidR="003C30FE" w:rsidRPr="00D8063B" w:rsidDel="0058054F" w14:paraId="3E8EDD9D" w14:textId="5D22680B" w:rsidTr="00914691">
        <w:trPr>
          <w:ins w:id="3315" w:author="Author"/>
          <w:del w:id="3316" w:author="Author"/>
        </w:trPr>
        <w:tc>
          <w:tcPr>
            <w:tcW w:w="1021" w:type="dxa"/>
            <w:tcBorders>
              <w:top w:val="single" w:sz="2" w:space="0" w:color="auto"/>
              <w:left w:val="single" w:sz="2" w:space="0" w:color="auto"/>
              <w:bottom w:val="single" w:sz="2" w:space="0" w:color="auto"/>
              <w:right w:val="single" w:sz="2" w:space="0" w:color="auto"/>
            </w:tcBorders>
          </w:tcPr>
          <w:p w14:paraId="6FB98BAD" w14:textId="5033E16D" w:rsidR="003C30FE" w:rsidRPr="00D8063B" w:rsidDel="0058054F" w:rsidRDefault="003C30FE" w:rsidP="00914691">
            <w:pPr>
              <w:pStyle w:val="NormalLeft"/>
              <w:rPr>
                <w:ins w:id="3317" w:author="Author"/>
                <w:del w:id="3318" w:author="Author"/>
                <w:lang w:val="en-GB"/>
              </w:rPr>
            </w:pPr>
            <w:ins w:id="3319" w:author="Author">
              <w:del w:id="3320" w:author="Author">
                <w:r w:rsidRPr="00D8063B" w:rsidDel="0058054F">
                  <w:rPr>
                    <w:lang w:val="en-GB"/>
                  </w:rPr>
                  <w:delText>C0440</w:delText>
                </w:r>
              </w:del>
            </w:ins>
          </w:p>
        </w:tc>
        <w:tc>
          <w:tcPr>
            <w:tcW w:w="1672" w:type="dxa"/>
            <w:tcBorders>
              <w:top w:val="single" w:sz="2" w:space="0" w:color="auto"/>
              <w:left w:val="single" w:sz="2" w:space="0" w:color="auto"/>
              <w:bottom w:val="single" w:sz="2" w:space="0" w:color="auto"/>
              <w:right w:val="single" w:sz="2" w:space="0" w:color="auto"/>
            </w:tcBorders>
          </w:tcPr>
          <w:p w14:paraId="3C305E7D" w14:textId="71C6311C" w:rsidR="003C30FE" w:rsidRPr="00D8063B" w:rsidDel="0058054F" w:rsidRDefault="003C30FE" w:rsidP="00914691">
            <w:pPr>
              <w:pStyle w:val="NormalLeft"/>
              <w:rPr>
                <w:ins w:id="3321" w:author="Author"/>
                <w:del w:id="3322" w:author="Author"/>
                <w:lang w:val="en-GB"/>
              </w:rPr>
            </w:pPr>
            <w:ins w:id="3323" w:author="Author">
              <w:del w:id="3324" w:author="Author">
                <w:r w:rsidRPr="00D8063B" w:rsidDel="0058054F">
                  <w:rPr>
                    <w:lang w:val="en-GB"/>
                  </w:rPr>
                  <w:delText>Swap delivered</w:delText>
                </w:r>
              </w:del>
            </w:ins>
          </w:p>
        </w:tc>
        <w:tc>
          <w:tcPr>
            <w:tcW w:w="6593" w:type="dxa"/>
            <w:tcBorders>
              <w:top w:val="single" w:sz="2" w:space="0" w:color="auto"/>
              <w:left w:val="single" w:sz="2" w:space="0" w:color="auto"/>
              <w:bottom w:val="single" w:sz="2" w:space="0" w:color="auto"/>
              <w:right w:val="single" w:sz="2" w:space="0" w:color="auto"/>
            </w:tcBorders>
          </w:tcPr>
          <w:p w14:paraId="26A5B7F4" w14:textId="4003640F" w:rsidR="003C30FE" w:rsidRPr="00D8063B" w:rsidDel="0058054F" w:rsidRDefault="003C30FE" w:rsidP="00914691">
            <w:pPr>
              <w:pStyle w:val="NormalLeft"/>
              <w:rPr>
                <w:ins w:id="3325" w:author="Author"/>
                <w:del w:id="3326" w:author="Author"/>
                <w:lang w:val="en-GB"/>
              </w:rPr>
            </w:pPr>
            <w:ins w:id="3327" w:author="Author">
              <w:del w:id="3328" w:author="Author">
                <w:r w:rsidRPr="00D8063B" w:rsidDel="0058054F">
                  <w:rPr>
                    <w:lang w:val="en-GB"/>
                  </w:rPr>
                  <w:delText>Identify what the undertaking delivers under the swap contract (E.g.: Euribor+0.5%; 2.3%; EUR).</w:delText>
                </w:r>
              </w:del>
            </w:ins>
          </w:p>
        </w:tc>
      </w:tr>
      <w:tr w:rsidR="003C30FE" w:rsidRPr="00D8063B" w:rsidDel="0058054F" w14:paraId="3B8EE871" w14:textId="1633B1DD" w:rsidTr="00914691">
        <w:trPr>
          <w:ins w:id="3329" w:author="Author"/>
          <w:del w:id="3330" w:author="Author"/>
        </w:trPr>
        <w:tc>
          <w:tcPr>
            <w:tcW w:w="1021" w:type="dxa"/>
            <w:tcBorders>
              <w:top w:val="single" w:sz="2" w:space="0" w:color="auto"/>
              <w:left w:val="single" w:sz="2" w:space="0" w:color="auto"/>
              <w:bottom w:val="single" w:sz="2" w:space="0" w:color="auto"/>
              <w:right w:val="single" w:sz="2" w:space="0" w:color="auto"/>
            </w:tcBorders>
          </w:tcPr>
          <w:p w14:paraId="6E39CF5E" w14:textId="358109A1" w:rsidR="003C30FE" w:rsidRPr="00D8063B" w:rsidDel="0058054F" w:rsidRDefault="003C30FE" w:rsidP="00914691">
            <w:pPr>
              <w:pStyle w:val="NormalLeft"/>
              <w:rPr>
                <w:ins w:id="3331" w:author="Author"/>
                <w:del w:id="3332" w:author="Author"/>
                <w:lang w:val="en-GB"/>
              </w:rPr>
            </w:pPr>
            <w:ins w:id="3333" w:author="Author">
              <w:del w:id="3334" w:author="Author">
                <w:r w:rsidRPr="00D8063B" w:rsidDel="0058054F">
                  <w:rPr>
                    <w:lang w:val="en-GB"/>
                  </w:rPr>
                  <w:delText>C0450</w:delText>
                </w:r>
              </w:del>
            </w:ins>
          </w:p>
        </w:tc>
        <w:tc>
          <w:tcPr>
            <w:tcW w:w="1672" w:type="dxa"/>
            <w:tcBorders>
              <w:top w:val="single" w:sz="2" w:space="0" w:color="auto"/>
              <w:left w:val="single" w:sz="2" w:space="0" w:color="auto"/>
              <w:bottom w:val="single" w:sz="2" w:space="0" w:color="auto"/>
              <w:right w:val="single" w:sz="2" w:space="0" w:color="auto"/>
            </w:tcBorders>
          </w:tcPr>
          <w:p w14:paraId="3AD54AB3" w14:textId="71AD6A48" w:rsidR="003C30FE" w:rsidRPr="00D8063B" w:rsidDel="0058054F" w:rsidRDefault="003C30FE" w:rsidP="00914691">
            <w:pPr>
              <w:pStyle w:val="NormalLeft"/>
              <w:rPr>
                <w:ins w:id="3335" w:author="Author"/>
                <w:del w:id="3336" w:author="Author"/>
                <w:lang w:val="en-GB"/>
              </w:rPr>
            </w:pPr>
            <w:ins w:id="3337" w:author="Author">
              <w:del w:id="3338" w:author="Author">
                <w:r w:rsidRPr="00D8063B" w:rsidDel="0058054F">
                  <w:rPr>
                    <w:lang w:val="en-GB"/>
                  </w:rPr>
                  <w:delText>Swap received</w:delText>
                </w:r>
              </w:del>
            </w:ins>
          </w:p>
        </w:tc>
        <w:tc>
          <w:tcPr>
            <w:tcW w:w="6593" w:type="dxa"/>
            <w:tcBorders>
              <w:top w:val="single" w:sz="2" w:space="0" w:color="auto"/>
              <w:left w:val="single" w:sz="2" w:space="0" w:color="auto"/>
              <w:bottom w:val="single" w:sz="2" w:space="0" w:color="auto"/>
              <w:right w:val="single" w:sz="2" w:space="0" w:color="auto"/>
            </w:tcBorders>
          </w:tcPr>
          <w:p w14:paraId="239F911E" w14:textId="54C149A9" w:rsidR="003C30FE" w:rsidRPr="00D8063B" w:rsidDel="0058054F" w:rsidRDefault="003C30FE" w:rsidP="00914691">
            <w:pPr>
              <w:pStyle w:val="NormalLeft"/>
              <w:rPr>
                <w:ins w:id="3339" w:author="Author"/>
                <w:del w:id="3340" w:author="Author"/>
                <w:lang w:val="en-GB"/>
              </w:rPr>
            </w:pPr>
            <w:ins w:id="3341" w:author="Author">
              <w:del w:id="3342" w:author="Author">
                <w:r w:rsidRPr="00D8063B" w:rsidDel="0058054F">
                  <w:rPr>
                    <w:lang w:val="en-GB"/>
                  </w:rPr>
                  <w:delText>Identify what the undertaking receives under the swap contract (E.g.: Euribor+0.5%; 2.3%; EUR).</w:delText>
                </w:r>
              </w:del>
            </w:ins>
          </w:p>
        </w:tc>
      </w:tr>
    </w:tbl>
    <w:p w14:paraId="610F1592" w14:textId="583B1A1D" w:rsidR="005C1C1D" w:rsidRPr="00D8063B" w:rsidDel="0058054F" w:rsidRDefault="005C1C1D" w:rsidP="005C1C1D">
      <w:pPr>
        <w:rPr>
          <w:del w:id="3343" w:author="Author"/>
          <w:lang w:val="en-GB"/>
        </w:rPr>
      </w:pPr>
    </w:p>
    <w:p w14:paraId="1ABB6014" w14:textId="4F6505C2" w:rsidR="005C1C1D" w:rsidRPr="00D8063B" w:rsidDel="0058054F" w:rsidRDefault="005C1C1D" w:rsidP="005C1C1D">
      <w:pPr>
        <w:pStyle w:val="ManualHeading2"/>
        <w:numPr>
          <w:ilvl w:val="0"/>
          <w:numId w:val="0"/>
        </w:numPr>
        <w:ind w:left="851" w:hanging="851"/>
        <w:rPr>
          <w:del w:id="3344" w:author="Author"/>
          <w:lang w:val="en-GB"/>
        </w:rPr>
      </w:pPr>
      <w:del w:id="3345" w:author="Author">
        <w:r w:rsidRPr="00D8063B" w:rsidDel="0058054F">
          <w:rPr>
            <w:b w:val="0"/>
            <w:bCs w:val="0"/>
            <w:i/>
            <w:lang w:val="en-GB"/>
          </w:rPr>
          <w:delText>S.08.02 — Derivatives Transactions</w:delText>
        </w:r>
      </w:del>
    </w:p>
    <w:p w14:paraId="2161912C" w14:textId="58E797E4" w:rsidR="005C1C1D" w:rsidRPr="00D8063B" w:rsidDel="0058054F" w:rsidRDefault="005C1C1D" w:rsidP="005C1C1D">
      <w:pPr>
        <w:rPr>
          <w:del w:id="3346" w:author="Author"/>
          <w:lang w:val="en-GB"/>
        </w:rPr>
      </w:pPr>
      <w:del w:id="3347" w:author="Author">
        <w:r w:rsidRPr="00D8063B" w:rsidDel="0058054F">
          <w:rPr>
            <w:i/>
            <w:lang w:val="en-GB"/>
          </w:rPr>
          <w:delText>General comments:</w:delText>
        </w:r>
      </w:del>
    </w:p>
    <w:p w14:paraId="370AF769" w14:textId="2729AA52" w:rsidR="005C1C1D" w:rsidRPr="00D8063B" w:rsidDel="0058054F" w:rsidRDefault="005C1C1D" w:rsidP="005C1C1D">
      <w:pPr>
        <w:rPr>
          <w:del w:id="3348" w:author="Author"/>
          <w:lang w:val="en-GB"/>
        </w:rPr>
      </w:pPr>
      <w:del w:id="3349" w:author="Author">
        <w:r w:rsidRPr="00D8063B" w:rsidDel="0058054F">
          <w:rPr>
            <w:lang w:val="en-GB"/>
          </w:rPr>
          <w:delText>This section relates to quarterly and annual submission of information for groups.</w:delText>
        </w:r>
      </w:del>
    </w:p>
    <w:p w14:paraId="3AC25A5A" w14:textId="05FC0B50" w:rsidR="005C1C1D" w:rsidRPr="00D8063B" w:rsidDel="0058054F" w:rsidRDefault="005C1C1D" w:rsidP="005C1C1D">
      <w:pPr>
        <w:rPr>
          <w:del w:id="3350" w:author="Author"/>
          <w:lang w:val="en-GB"/>
        </w:rPr>
      </w:pPr>
      <w:del w:id="3351" w:author="Author">
        <w:r w:rsidRPr="00D8063B" w:rsidDel="0058054F">
          <w:rPr>
            <w:lang w:val="en-GB"/>
          </w:rPr>
          <w:delText>The derivatives categories referred to in this template are the ones defined in Annex IV — Assets Categories of this Regulation and references to CIC codes refer to Annex VI — CIC table of this Regulation.</w:delText>
        </w:r>
      </w:del>
    </w:p>
    <w:p w14:paraId="4D10F50D" w14:textId="7EA58DE4" w:rsidR="005C1C1D" w:rsidRPr="00D8063B" w:rsidDel="0058054F" w:rsidRDefault="005C1C1D" w:rsidP="005C1C1D">
      <w:pPr>
        <w:rPr>
          <w:del w:id="3352" w:author="Author"/>
          <w:lang w:val="en-GB"/>
        </w:rPr>
      </w:pPr>
      <w:del w:id="3353" w:author="Author">
        <w:r w:rsidRPr="00D8063B" w:rsidDel="0058054F">
          <w:rPr>
            <w:lang w:val="en-GB"/>
          </w:rPr>
          <w:delText>This template contains an item–by–item list of closed derivatives held directly by the group (i.e. not on a look–through basis), classifiable as asset categories A to F. When a contract is still open but has been reduced in size the closed portion shall be reported.</w:delText>
        </w:r>
      </w:del>
    </w:p>
    <w:p w14:paraId="1E95E312" w14:textId="2CE10A8B" w:rsidR="005C1C1D" w:rsidRPr="00D8063B" w:rsidDel="0058054F" w:rsidRDefault="005C1C1D" w:rsidP="005C1C1D">
      <w:pPr>
        <w:rPr>
          <w:del w:id="3354" w:author="Author"/>
          <w:lang w:val="en-GB"/>
        </w:rPr>
      </w:pPr>
      <w:del w:id="3355" w:author="Author">
        <w:r w:rsidRPr="00D8063B" w:rsidDel="0058054F">
          <w:rPr>
            <w:lang w:val="en-GB"/>
          </w:rPr>
          <w:delText>Derivatives are considered assets if their Solvency II value is positive or zero. They are considered liabilities if their</w:delText>
        </w:r>
        <w:r w:rsidR="008612F7" w:rsidRPr="00D8063B" w:rsidDel="0058054F">
          <w:rPr>
            <w:lang w:val="en-GB"/>
          </w:rPr>
          <w:delText xml:space="preserve"> Solvency II value is negative. </w:delText>
        </w:r>
        <w:r w:rsidRPr="00D8063B" w:rsidDel="0058054F">
          <w:rPr>
            <w:lang w:val="en-GB"/>
          </w:rPr>
          <w:delText>Both derivatives considered as assets or considered as liabilities shall be included.</w:delText>
        </w:r>
      </w:del>
    </w:p>
    <w:p w14:paraId="7734D9DD" w14:textId="2FD792D3" w:rsidR="005C1C1D" w:rsidRPr="00D8063B" w:rsidDel="0058054F" w:rsidRDefault="005C1C1D" w:rsidP="005C1C1D">
      <w:pPr>
        <w:rPr>
          <w:del w:id="3356" w:author="Author"/>
          <w:lang w:val="en-GB"/>
        </w:rPr>
      </w:pPr>
      <w:del w:id="3357" w:author="Author">
        <w:r w:rsidRPr="00D8063B" w:rsidDel="0058054F">
          <w:rPr>
            <w:lang w:val="en-GB"/>
          </w:rPr>
          <w:delText>Closed derivatives are the ones that were open at some point of the reference period (i.e. last quarter if template is submitted quarterly or last year if template is only submitted annually) but were closed before the end of the reporting period.</w:delText>
        </w:r>
      </w:del>
    </w:p>
    <w:p w14:paraId="4196F98F" w14:textId="69EC785B" w:rsidR="005C1C1D" w:rsidRPr="00D8063B" w:rsidDel="0058054F" w:rsidRDefault="005C1C1D" w:rsidP="005C1C1D">
      <w:pPr>
        <w:rPr>
          <w:del w:id="3358" w:author="Author"/>
          <w:lang w:val="en-GB"/>
        </w:rPr>
      </w:pPr>
      <w:del w:id="3359" w:author="Author">
        <w:r w:rsidRPr="00D8063B" w:rsidDel="0058054F">
          <w:rPr>
            <w:lang w:val="en-GB"/>
          </w:rPr>
          <w:delText>If there are frequent trades on the same derivative, the derivative can be reported on an aggregated or net basis (indicating only the first and the last trade dates), as long as all the relevant characteristics are common, and following the specific instruction for each relevant item.</w:delText>
        </w:r>
      </w:del>
    </w:p>
    <w:p w14:paraId="57F0A99B" w14:textId="2A028705" w:rsidR="005C1C1D" w:rsidRPr="00D8063B" w:rsidDel="0058054F" w:rsidRDefault="005C1C1D" w:rsidP="005C1C1D">
      <w:pPr>
        <w:rPr>
          <w:del w:id="3360" w:author="Author"/>
          <w:lang w:val="en-GB"/>
        </w:rPr>
      </w:pPr>
      <w:del w:id="3361" w:author="Author">
        <w:r w:rsidRPr="00D8063B" w:rsidDel="0058054F">
          <w:rPr>
            <w:lang w:val="en-GB"/>
          </w:rPr>
          <w:delText>Items shall be reported with positive values unless otherwise stated in the respective instructions.</w:delText>
        </w:r>
      </w:del>
    </w:p>
    <w:p w14:paraId="46A78429" w14:textId="057C5DD4" w:rsidR="005C1C1D" w:rsidRPr="00D8063B" w:rsidDel="0058054F" w:rsidRDefault="005C1C1D" w:rsidP="005C1C1D">
      <w:pPr>
        <w:rPr>
          <w:del w:id="3362" w:author="Author"/>
          <w:lang w:val="en-GB"/>
        </w:rPr>
      </w:pPr>
      <w:del w:id="3363" w:author="Author">
        <w:r w:rsidRPr="00D8063B" w:rsidDel="0058054F">
          <w:rPr>
            <w:lang w:val="en-GB"/>
          </w:rPr>
          <w:delText>A derivative is a financial instrument or other contract with all three of the following characteristics:</w:delText>
        </w:r>
      </w:del>
    </w:p>
    <w:p w14:paraId="23860578" w14:textId="768F4A94" w:rsidR="005C1C1D" w:rsidRPr="00D8063B" w:rsidDel="0058054F" w:rsidRDefault="005C1C1D" w:rsidP="005C1C1D">
      <w:pPr>
        <w:pStyle w:val="Point0"/>
        <w:rPr>
          <w:del w:id="3364" w:author="Author"/>
          <w:lang w:val="en-GB"/>
        </w:rPr>
      </w:pPr>
      <w:del w:id="3365" w:author="Author">
        <w:r w:rsidRPr="00D8063B" w:rsidDel="0058054F">
          <w:rPr>
            <w:lang w:val="en-GB"/>
          </w:rPr>
          <w:tab/>
          <w:delText>j)</w:delText>
        </w:r>
        <w:r w:rsidRPr="00D8063B" w:rsidDel="0058054F">
          <w:rPr>
            <w:lang w:val="en-GB"/>
          </w:rPr>
          <w:tab/>
          <w:delTex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delText>
        </w:r>
      </w:del>
    </w:p>
    <w:p w14:paraId="678C87A3" w14:textId="0FD7BF6B" w:rsidR="005C1C1D" w:rsidRPr="00D8063B" w:rsidDel="0058054F" w:rsidRDefault="005C1C1D" w:rsidP="005C1C1D">
      <w:pPr>
        <w:pStyle w:val="Point0"/>
        <w:rPr>
          <w:del w:id="3366" w:author="Author"/>
          <w:lang w:val="en-GB"/>
        </w:rPr>
      </w:pPr>
      <w:del w:id="3367" w:author="Author">
        <w:r w:rsidRPr="00D8063B" w:rsidDel="0058054F">
          <w:rPr>
            <w:lang w:val="en-GB"/>
          </w:rPr>
          <w:tab/>
          <w:delText>k)</w:delText>
        </w:r>
        <w:r w:rsidRPr="00D8063B" w:rsidDel="0058054F">
          <w:rPr>
            <w:lang w:val="en-GB"/>
          </w:rPr>
          <w:tab/>
          <w:delText>It requires no initial net investment or an initial net investment that is smaller than would be required for other types of contracts that would be expected to have a similar response to changes in market factors.</w:delText>
        </w:r>
      </w:del>
    </w:p>
    <w:p w14:paraId="153C5727" w14:textId="70171F4E" w:rsidR="005C1C1D" w:rsidRPr="00D8063B" w:rsidDel="0058054F" w:rsidRDefault="005C1C1D" w:rsidP="005C1C1D">
      <w:pPr>
        <w:pStyle w:val="Point0"/>
        <w:rPr>
          <w:del w:id="3368" w:author="Author"/>
          <w:lang w:val="en-GB"/>
        </w:rPr>
      </w:pPr>
      <w:del w:id="3369" w:author="Author">
        <w:r w:rsidRPr="00D8063B" w:rsidDel="0058054F">
          <w:rPr>
            <w:lang w:val="en-GB"/>
          </w:rPr>
          <w:tab/>
          <w:delText>l)</w:delText>
        </w:r>
        <w:r w:rsidRPr="00D8063B" w:rsidDel="0058054F">
          <w:rPr>
            <w:lang w:val="en-GB"/>
          </w:rPr>
          <w:tab/>
          <w:delText>It is settled at a future date.</w:delText>
        </w:r>
      </w:del>
    </w:p>
    <w:p w14:paraId="46E82BF7" w14:textId="516C3081" w:rsidR="005C1C1D" w:rsidRPr="00D8063B" w:rsidDel="0058054F" w:rsidRDefault="005C1C1D" w:rsidP="005C1C1D">
      <w:pPr>
        <w:rPr>
          <w:del w:id="3370" w:author="Author"/>
          <w:lang w:val="en-GB"/>
        </w:rPr>
      </w:pPr>
      <w:del w:id="3371" w:author="Author">
        <w:r w:rsidRPr="00D8063B" w:rsidDel="0058054F">
          <w:rPr>
            <w:lang w:val="en-GB"/>
          </w:rPr>
          <w:delText>This template comprises two tables: Information on positions held and Information on derivatives.</w:delText>
        </w:r>
      </w:del>
    </w:p>
    <w:p w14:paraId="53EB706E" w14:textId="55D08FB0" w:rsidR="005C1C1D" w:rsidRPr="00D8063B" w:rsidDel="0058054F" w:rsidRDefault="005C1C1D" w:rsidP="005C1C1D">
      <w:pPr>
        <w:rPr>
          <w:del w:id="3372" w:author="Author"/>
          <w:lang w:val="en-GB"/>
        </w:rPr>
      </w:pPr>
      <w:del w:id="3373" w:author="Author">
        <w:r w:rsidRPr="00D8063B" w:rsidDel="0058054F">
          <w:rPr>
            <w:lang w:val="en-GB"/>
          </w:rPr>
          <w:delTex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delText>
        </w:r>
      </w:del>
    </w:p>
    <w:p w14:paraId="0A4513AA" w14:textId="5A8C147E" w:rsidR="005C1C1D" w:rsidRPr="00D8063B" w:rsidDel="0058054F" w:rsidRDefault="005C1C1D" w:rsidP="005C1C1D">
      <w:pPr>
        <w:rPr>
          <w:del w:id="3374" w:author="Author"/>
          <w:lang w:val="en-GB"/>
        </w:rPr>
      </w:pPr>
      <w:del w:id="3375" w:author="Author">
        <w:r w:rsidRPr="00D8063B" w:rsidDel="0058054F">
          <w:rPr>
            <w:lang w:val="en-GB"/>
          </w:rPr>
          <w:delText>In particular, for derivatives that have more than a pair of currencies, it shall be split into the pair components and reported in different rows.</w:delText>
        </w:r>
      </w:del>
    </w:p>
    <w:p w14:paraId="17102339" w14:textId="6BF018FA" w:rsidR="005C1C1D" w:rsidRPr="00D8063B" w:rsidDel="0058054F" w:rsidRDefault="005C1C1D" w:rsidP="005C1C1D">
      <w:pPr>
        <w:rPr>
          <w:del w:id="3376" w:author="Author"/>
          <w:lang w:val="en-GB"/>
        </w:rPr>
      </w:pPr>
      <w:del w:id="3377" w:author="Author">
        <w:r w:rsidRPr="00D8063B" w:rsidDel="0058054F">
          <w:rPr>
            <w:lang w:val="en-GB"/>
          </w:rPr>
          <w:delText>On the table Information on derivative, each derivative shall be reported separately, with one row for each derivative, filling in all variables requested in that table.</w:delText>
        </w:r>
      </w:del>
    </w:p>
    <w:p w14:paraId="6123F99A" w14:textId="5EDB3DE1" w:rsidR="005C1C1D" w:rsidRPr="00D8063B" w:rsidDel="0058054F" w:rsidRDefault="005C1C1D" w:rsidP="005C1C1D">
      <w:pPr>
        <w:rPr>
          <w:del w:id="3378" w:author="Author"/>
          <w:lang w:val="en-GB"/>
        </w:rPr>
      </w:pPr>
      <w:del w:id="3379" w:author="Author">
        <w:r w:rsidRPr="00D8063B" w:rsidDel="0058054F">
          <w:rPr>
            <w:lang w:val="en-GB"/>
          </w:rPr>
          <w:delText>The template is applicable for method 1 (Accounting consolidation–based method), method 2 (Deduction and aggregation method) and a combination of methods 1 and 2.</w:delText>
        </w:r>
      </w:del>
    </w:p>
    <w:p w14:paraId="3C2B761E" w14:textId="63185F4E" w:rsidR="005C1C1D" w:rsidRPr="00D8063B" w:rsidDel="0058054F" w:rsidRDefault="005C1C1D" w:rsidP="005C1C1D">
      <w:pPr>
        <w:rPr>
          <w:del w:id="3380" w:author="Author"/>
          <w:lang w:val="en-GB"/>
        </w:rPr>
      </w:pPr>
      <w:del w:id="3381" w:author="Author">
        <w:r w:rsidRPr="00D8063B" w:rsidDel="0058054F">
          <w:rPr>
            <w:lang w:val="en-GB"/>
          </w:rPr>
          <w:delText>Where method 1 is used exclusively, the reporting shall reflect the consolidated position of the closed derivatives net of intra–group transactions held within the scope of group supervision. The reporting shall be made as follows:</w:delText>
        </w:r>
      </w:del>
    </w:p>
    <w:p w14:paraId="6A5F2953" w14:textId="2C68C242" w:rsidR="005C1C1D" w:rsidRPr="00D8063B" w:rsidDel="0058054F" w:rsidRDefault="005C1C1D" w:rsidP="005C1C1D">
      <w:pPr>
        <w:pStyle w:val="Tiret0"/>
        <w:numPr>
          <w:ilvl w:val="0"/>
          <w:numId w:val="14"/>
        </w:numPr>
        <w:ind w:left="851" w:hanging="851"/>
        <w:rPr>
          <w:del w:id="3382" w:author="Author"/>
          <w:lang w:val="en-GB"/>
        </w:rPr>
      </w:pPr>
      <w:del w:id="3383" w:author="Author">
        <w:r w:rsidRPr="00D8063B" w:rsidDel="0058054F">
          <w:rPr>
            <w:lang w:val="en-GB"/>
          </w:rPr>
          <w:delText>Item ‘Legal name of the undertaking — C0010’ and ‘Identification code of the undertaking — C0020’ shall not be reported;</w:delText>
        </w:r>
      </w:del>
    </w:p>
    <w:p w14:paraId="5FC1397B" w14:textId="620DFC26" w:rsidR="005C1C1D" w:rsidRPr="00D8063B" w:rsidDel="0058054F" w:rsidRDefault="005C1C1D" w:rsidP="005C1C1D">
      <w:pPr>
        <w:pStyle w:val="Tiret0"/>
        <w:numPr>
          <w:ilvl w:val="0"/>
          <w:numId w:val="14"/>
        </w:numPr>
        <w:ind w:left="851" w:hanging="851"/>
        <w:rPr>
          <w:del w:id="3384" w:author="Author"/>
          <w:lang w:val="en-GB"/>
        </w:rPr>
      </w:pPr>
      <w:del w:id="3385" w:author="Author">
        <w:r w:rsidRPr="00D8063B" w:rsidDel="0058054F">
          <w:rPr>
            <w:lang w:val="en-GB"/>
          </w:rPr>
          <w:delText>The closed derivatives held by participating insurance and reinsurance undertakings or insurance holding companies or mixed–financial holding companies shall be reported item by item;</w:delText>
        </w:r>
      </w:del>
    </w:p>
    <w:p w14:paraId="12C705D8" w14:textId="09259D1A" w:rsidR="005C1C1D" w:rsidRPr="00D8063B" w:rsidDel="0058054F" w:rsidRDefault="005C1C1D" w:rsidP="005C1C1D">
      <w:pPr>
        <w:pStyle w:val="Tiret0"/>
        <w:numPr>
          <w:ilvl w:val="0"/>
          <w:numId w:val="14"/>
        </w:numPr>
        <w:ind w:left="851" w:hanging="851"/>
        <w:rPr>
          <w:del w:id="3386" w:author="Author"/>
          <w:lang w:val="en-GB"/>
        </w:rPr>
      </w:pPr>
      <w:del w:id="3387" w:author="Author">
        <w:r w:rsidRPr="00D8063B" w:rsidDel="0058054F">
          <w:rPr>
            <w:lang w:val="en-GB"/>
          </w:rPr>
          <w:delText>The closed derivatives held by undertakings consolidated in accordance with Article 335, paragraph 1, (a), (b) and (c) of Delegated Regulation (EU) 2015/35 shall be reported item by item;</w:delText>
        </w:r>
      </w:del>
    </w:p>
    <w:p w14:paraId="7837E0FE" w14:textId="13780CDC" w:rsidR="005C1C1D" w:rsidRPr="00D8063B" w:rsidDel="0058054F" w:rsidRDefault="005C1C1D" w:rsidP="005C1C1D">
      <w:pPr>
        <w:pStyle w:val="Tiret0"/>
        <w:numPr>
          <w:ilvl w:val="0"/>
          <w:numId w:val="14"/>
        </w:numPr>
        <w:ind w:left="851" w:hanging="851"/>
        <w:rPr>
          <w:del w:id="3388" w:author="Author"/>
          <w:lang w:val="en-GB"/>
        </w:rPr>
      </w:pPr>
      <w:del w:id="3389" w:author="Author">
        <w:r w:rsidRPr="00D8063B" w:rsidDel="0058054F">
          <w:rPr>
            <w:lang w:val="en-GB"/>
          </w:rPr>
          <w:delText>The closed derivatives held by other related undertakings shall not be included.</w:delText>
        </w:r>
      </w:del>
    </w:p>
    <w:p w14:paraId="12BF72F4" w14:textId="736257F7" w:rsidR="005C1C1D" w:rsidRPr="00D8063B" w:rsidDel="0058054F" w:rsidRDefault="005C1C1D" w:rsidP="005C1C1D">
      <w:pPr>
        <w:rPr>
          <w:del w:id="3390" w:author="Author"/>
          <w:lang w:val="en-GB"/>
        </w:rPr>
      </w:pPr>
      <w:del w:id="3391" w:author="Author">
        <w:r w:rsidRPr="00D8063B" w:rsidDel="0058054F">
          <w:rPr>
            <w:lang w:val="en-GB"/>
          </w:rPr>
          <w:delText>Where method 2 is used exclusively, the reporting shall include the detailed list of the closed derivatives held by the participating undertakings, the insurance holding companies or mixed–financial holding companies and subsidiaries, regardless of the proportional share used. The reporting shall be made as follows:</w:delText>
        </w:r>
      </w:del>
    </w:p>
    <w:p w14:paraId="55A9A5B9" w14:textId="050B1F78" w:rsidR="005C1C1D" w:rsidRPr="00D8063B" w:rsidDel="0058054F" w:rsidRDefault="005C1C1D" w:rsidP="005C1C1D">
      <w:pPr>
        <w:pStyle w:val="Tiret0"/>
        <w:numPr>
          <w:ilvl w:val="0"/>
          <w:numId w:val="14"/>
        </w:numPr>
        <w:ind w:left="851" w:hanging="851"/>
        <w:rPr>
          <w:del w:id="3392" w:author="Author"/>
          <w:lang w:val="en-GB"/>
        </w:rPr>
      </w:pPr>
      <w:del w:id="3393" w:author="Author">
        <w:r w:rsidRPr="00D8063B" w:rsidDel="0058054F">
          <w:rPr>
            <w:lang w:val="en-GB"/>
          </w:rPr>
          <w:delText>Item ‘Legal name of the undertaking — C0010’ and ‘Identification code of the undertaking — C0020’ shall be reported;</w:delText>
        </w:r>
      </w:del>
    </w:p>
    <w:p w14:paraId="6847950D" w14:textId="5A41946C" w:rsidR="005C1C1D" w:rsidRPr="00D8063B" w:rsidDel="0058054F" w:rsidRDefault="005C1C1D" w:rsidP="005C1C1D">
      <w:pPr>
        <w:pStyle w:val="Tiret0"/>
        <w:numPr>
          <w:ilvl w:val="0"/>
          <w:numId w:val="14"/>
        </w:numPr>
        <w:ind w:left="851" w:hanging="851"/>
        <w:rPr>
          <w:del w:id="3394" w:author="Author"/>
          <w:lang w:val="en-GB"/>
        </w:rPr>
      </w:pPr>
      <w:del w:id="3395" w:author="Author">
        <w:r w:rsidRPr="00D8063B" w:rsidDel="0058054F">
          <w:rPr>
            <w:lang w:val="en-GB"/>
          </w:rPr>
          <w:delText>The closed derivatives held by participating insurance and reinsurance undertakings or insurance holding companies or mixed–financial holding companies shall be reported item by item;</w:delText>
        </w:r>
      </w:del>
    </w:p>
    <w:p w14:paraId="1D2E14AD" w14:textId="53846DDC" w:rsidR="005C1C1D" w:rsidRPr="00D8063B" w:rsidDel="0058054F" w:rsidRDefault="005C1C1D" w:rsidP="005C1C1D">
      <w:pPr>
        <w:pStyle w:val="Tiret0"/>
        <w:numPr>
          <w:ilvl w:val="0"/>
          <w:numId w:val="14"/>
        </w:numPr>
        <w:ind w:left="851" w:hanging="851"/>
        <w:rPr>
          <w:del w:id="3396" w:author="Author"/>
          <w:lang w:val="en-GB"/>
        </w:rPr>
      </w:pPr>
      <w:del w:id="3397" w:author="Author">
        <w:r w:rsidRPr="00D8063B" w:rsidDel="0058054F">
          <w:rPr>
            <w:lang w:val="en-GB"/>
          </w:rPr>
          <w:delText>The closed derivatives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delText>
        </w:r>
      </w:del>
    </w:p>
    <w:p w14:paraId="0BDBFB7B" w14:textId="14420A25" w:rsidR="005C1C1D" w:rsidRPr="00D8063B" w:rsidDel="0058054F" w:rsidRDefault="005C1C1D" w:rsidP="005C1C1D">
      <w:pPr>
        <w:pStyle w:val="Tiret0"/>
        <w:numPr>
          <w:ilvl w:val="0"/>
          <w:numId w:val="14"/>
        </w:numPr>
        <w:ind w:left="851" w:hanging="851"/>
        <w:rPr>
          <w:del w:id="3398" w:author="Author"/>
          <w:lang w:val="en-GB"/>
        </w:rPr>
      </w:pPr>
      <w:del w:id="3399" w:author="Author">
        <w:r w:rsidRPr="00D8063B" w:rsidDel="0058054F">
          <w:rPr>
            <w:lang w:val="en-GB"/>
          </w:rPr>
          <w:delText>The closed derivatives held by other related undertakings shall not be included.</w:delText>
        </w:r>
      </w:del>
    </w:p>
    <w:p w14:paraId="114B4DDE" w14:textId="3151CD47" w:rsidR="005C1C1D" w:rsidRPr="00D8063B" w:rsidDel="0058054F" w:rsidRDefault="005C1C1D" w:rsidP="005C1C1D">
      <w:pPr>
        <w:rPr>
          <w:del w:id="3400" w:author="Author"/>
          <w:lang w:val="en-GB"/>
        </w:rPr>
      </w:pPr>
      <w:del w:id="3401" w:author="Author">
        <w:r w:rsidRPr="00D8063B" w:rsidDel="0058054F">
          <w:rPr>
            <w:lang w:val="en-GB"/>
          </w:rPr>
          <w:delText>Where a combination of methods 1 and 2 is used, one part of the reporting shall reflect the consolidated position of the closed derivatives, net of intra–group transactions held within the scope of group supervision which must be reported and the other part of the reporting shall include the closed detailed list of the derivatives held by the participating undertakings, the insurance holding companies or mixed–financial holding companies and subsidiaries, regardless of the proportional share used.</w:delText>
        </w:r>
      </w:del>
    </w:p>
    <w:p w14:paraId="10F6E943" w14:textId="004CF0D6" w:rsidR="005C1C1D" w:rsidRPr="00D8063B" w:rsidDel="0058054F" w:rsidRDefault="005C1C1D" w:rsidP="005C1C1D">
      <w:pPr>
        <w:rPr>
          <w:del w:id="3402" w:author="Author"/>
          <w:lang w:val="en-GB"/>
        </w:rPr>
      </w:pPr>
      <w:del w:id="3403" w:author="Author">
        <w:r w:rsidRPr="00D8063B" w:rsidDel="0058054F">
          <w:rPr>
            <w:lang w:val="en-GB"/>
          </w:rPr>
          <w:delText>The first part of the reporting shall be made as follows:</w:delText>
        </w:r>
      </w:del>
    </w:p>
    <w:p w14:paraId="6B5F57E0" w14:textId="3AB065B0" w:rsidR="005C1C1D" w:rsidRPr="00D8063B" w:rsidDel="0058054F" w:rsidRDefault="005C1C1D" w:rsidP="005C1C1D">
      <w:pPr>
        <w:pStyle w:val="Tiret0"/>
        <w:numPr>
          <w:ilvl w:val="0"/>
          <w:numId w:val="14"/>
        </w:numPr>
        <w:ind w:left="851" w:hanging="851"/>
        <w:rPr>
          <w:del w:id="3404" w:author="Author"/>
          <w:lang w:val="en-GB"/>
        </w:rPr>
      </w:pPr>
      <w:del w:id="3405" w:author="Author">
        <w:r w:rsidRPr="00D8063B" w:rsidDel="0058054F">
          <w:rPr>
            <w:lang w:val="en-GB"/>
          </w:rPr>
          <w:delText>Item ‘Legal name of the undertaking — C0010’ and ‘Identification code of the undertaking — C0020’ shall not be reported;</w:delText>
        </w:r>
      </w:del>
    </w:p>
    <w:p w14:paraId="43BB107B" w14:textId="6AB52FDE" w:rsidR="005C1C1D" w:rsidRPr="00D8063B" w:rsidDel="0058054F" w:rsidRDefault="005C1C1D" w:rsidP="005C1C1D">
      <w:pPr>
        <w:pStyle w:val="Tiret0"/>
        <w:numPr>
          <w:ilvl w:val="0"/>
          <w:numId w:val="14"/>
        </w:numPr>
        <w:ind w:left="851" w:hanging="851"/>
        <w:rPr>
          <w:del w:id="3406" w:author="Author"/>
          <w:lang w:val="en-GB"/>
        </w:rPr>
      </w:pPr>
      <w:del w:id="3407" w:author="Author">
        <w:r w:rsidRPr="00D8063B" w:rsidDel="0058054F">
          <w:rPr>
            <w:lang w:val="en-GB"/>
          </w:rPr>
          <w:delText>The closed derivatives held by participating insurance and reinsurance undertakings or insurance holding companies or mixed–financial holding companies shall be reported item by item;</w:delText>
        </w:r>
      </w:del>
    </w:p>
    <w:p w14:paraId="7A740BEE" w14:textId="0988AEA0" w:rsidR="005C1C1D" w:rsidRPr="00D8063B" w:rsidDel="0058054F" w:rsidRDefault="005C1C1D" w:rsidP="005C1C1D">
      <w:pPr>
        <w:pStyle w:val="Tiret0"/>
        <w:numPr>
          <w:ilvl w:val="0"/>
          <w:numId w:val="14"/>
        </w:numPr>
        <w:ind w:left="851" w:hanging="851"/>
        <w:rPr>
          <w:del w:id="3408" w:author="Author"/>
          <w:lang w:val="en-GB"/>
        </w:rPr>
      </w:pPr>
      <w:del w:id="3409" w:author="Author">
        <w:r w:rsidRPr="00D8063B" w:rsidDel="0058054F">
          <w:rPr>
            <w:lang w:val="en-GB"/>
          </w:rPr>
          <w:delText>The closed derivatives held by undertakings consolidated in accordance with Article 335, paragraph 1, (a), (b) and (c) of Delegated Regulation (EU) 2015/35 shall be reported item by item;</w:delText>
        </w:r>
      </w:del>
    </w:p>
    <w:p w14:paraId="50FAB414" w14:textId="224CC134" w:rsidR="005C1C1D" w:rsidRPr="00D8063B" w:rsidDel="0058054F" w:rsidRDefault="005C1C1D" w:rsidP="005C1C1D">
      <w:pPr>
        <w:pStyle w:val="Tiret0"/>
        <w:numPr>
          <w:ilvl w:val="0"/>
          <w:numId w:val="14"/>
        </w:numPr>
        <w:ind w:left="851" w:hanging="851"/>
        <w:rPr>
          <w:del w:id="3410" w:author="Author"/>
          <w:lang w:val="en-GB"/>
        </w:rPr>
      </w:pPr>
      <w:del w:id="3411" w:author="Author">
        <w:r w:rsidRPr="00D8063B" w:rsidDel="0058054F">
          <w:rPr>
            <w:lang w:val="en-GB"/>
          </w:rPr>
          <w:delText>The closed derivatives held by other related undertakings shall not be included.</w:delText>
        </w:r>
      </w:del>
    </w:p>
    <w:p w14:paraId="3CDB3E9B" w14:textId="153D6899" w:rsidR="005C1C1D" w:rsidRPr="00D8063B" w:rsidDel="0058054F" w:rsidRDefault="005C1C1D" w:rsidP="005C1C1D">
      <w:pPr>
        <w:rPr>
          <w:del w:id="3412" w:author="Author"/>
          <w:lang w:val="en-GB"/>
        </w:rPr>
      </w:pPr>
      <w:del w:id="3413" w:author="Author">
        <w:r w:rsidRPr="00D8063B" w:rsidDel="0058054F">
          <w:rPr>
            <w:lang w:val="en-GB"/>
          </w:rPr>
          <w:delText>The second part of the reporting shall be made as follows:</w:delText>
        </w:r>
      </w:del>
    </w:p>
    <w:p w14:paraId="41FD83E5" w14:textId="6B8E832D" w:rsidR="005C1C1D" w:rsidRPr="00D8063B" w:rsidDel="0058054F" w:rsidRDefault="005C1C1D" w:rsidP="005C1C1D">
      <w:pPr>
        <w:pStyle w:val="Tiret0"/>
        <w:numPr>
          <w:ilvl w:val="0"/>
          <w:numId w:val="14"/>
        </w:numPr>
        <w:ind w:left="851" w:hanging="851"/>
        <w:rPr>
          <w:del w:id="3414" w:author="Author"/>
          <w:lang w:val="en-GB"/>
        </w:rPr>
      </w:pPr>
      <w:del w:id="3415" w:author="Author">
        <w:r w:rsidRPr="00D8063B" w:rsidDel="0058054F">
          <w:rPr>
            <w:lang w:val="en-GB"/>
          </w:rPr>
          <w:delText>Item ‘Legal name of the undertaking — C0010’ and ‘Identification code of the undertaking — C0020’ shall be reported;</w:delText>
        </w:r>
      </w:del>
    </w:p>
    <w:p w14:paraId="35B9BBE3" w14:textId="58159BCE" w:rsidR="005C1C1D" w:rsidRPr="00D8063B" w:rsidDel="0058054F" w:rsidRDefault="005C1C1D" w:rsidP="005C1C1D">
      <w:pPr>
        <w:pStyle w:val="Tiret0"/>
        <w:numPr>
          <w:ilvl w:val="0"/>
          <w:numId w:val="14"/>
        </w:numPr>
        <w:ind w:left="851" w:hanging="851"/>
        <w:rPr>
          <w:del w:id="3416" w:author="Author"/>
          <w:lang w:val="en-GB"/>
        </w:rPr>
      </w:pPr>
      <w:del w:id="3417" w:author="Author">
        <w:r w:rsidRPr="00D8063B" w:rsidDel="0058054F">
          <w:rPr>
            <w:lang w:val="en-GB"/>
          </w:rPr>
          <w:delText>The closed derivatives held by participating insurance and reinsurance undertakings or insurance holding companies or mixed–financial holding companies under method 2 shall be reported item by item of the closed derivatives held;</w:delText>
        </w:r>
      </w:del>
    </w:p>
    <w:p w14:paraId="3169C92F" w14:textId="0EA4AC1E" w:rsidR="005C1C1D" w:rsidRPr="00D8063B" w:rsidDel="0058054F" w:rsidRDefault="005C1C1D" w:rsidP="005C1C1D">
      <w:pPr>
        <w:pStyle w:val="Tiret0"/>
        <w:numPr>
          <w:ilvl w:val="0"/>
          <w:numId w:val="14"/>
        </w:numPr>
        <w:ind w:left="851" w:hanging="851"/>
        <w:rPr>
          <w:del w:id="3418" w:author="Author"/>
          <w:lang w:val="en-GB"/>
        </w:rPr>
      </w:pPr>
      <w:del w:id="3419" w:author="Author">
        <w:r w:rsidRPr="00D8063B" w:rsidDel="0058054F">
          <w:rPr>
            <w:lang w:val="en-GB"/>
          </w:rPr>
          <w:delText>The closed derivatives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of the closed derivatives held by undertaking;</w:delText>
        </w:r>
      </w:del>
    </w:p>
    <w:p w14:paraId="4257E21F" w14:textId="22DE163D" w:rsidR="005C1C1D" w:rsidRPr="00D8063B" w:rsidDel="0058054F" w:rsidRDefault="005C1C1D" w:rsidP="005C1C1D">
      <w:pPr>
        <w:pStyle w:val="Tiret0"/>
        <w:numPr>
          <w:ilvl w:val="0"/>
          <w:numId w:val="14"/>
        </w:numPr>
        <w:ind w:left="851" w:hanging="851"/>
        <w:rPr>
          <w:del w:id="3420" w:author="Author"/>
          <w:lang w:val="en-GB"/>
        </w:rPr>
      </w:pPr>
      <w:del w:id="3421" w:author="Author">
        <w:r w:rsidRPr="00D8063B" w:rsidDel="0058054F">
          <w:rPr>
            <w:lang w:val="en-GB"/>
          </w:rPr>
          <w:delText>The closed derivatives held by other related undertakings under method 2 shall not be included.</w:delText>
        </w:r>
      </w:del>
    </w:p>
    <w:tbl>
      <w:tblPr>
        <w:tblW w:w="9286" w:type="dxa"/>
        <w:tblLayout w:type="fixed"/>
        <w:tblLook w:val="0000" w:firstRow="0" w:lastRow="0" w:firstColumn="0" w:lastColumn="0" w:noHBand="0" w:noVBand="0"/>
      </w:tblPr>
      <w:tblGrid>
        <w:gridCol w:w="1579"/>
        <w:gridCol w:w="1764"/>
        <w:gridCol w:w="5943"/>
      </w:tblGrid>
      <w:tr w:rsidR="005C1C1D" w:rsidRPr="00D8063B" w:rsidDel="0058054F" w14:paraId="1A1FEE5D" w14:textId="14803793" w:rsidTr="00C921DC">
        <w:trPr>
          <w:del w:id="3422" w:author="Author"/>
        </w:trPr>
        <w:tc>
          <w:tcPr>
            <w:tcW w:w="1579" w:type="dxa"/>
            <w:tcBorders>
              <w:top w:val="single" w:sz="2" w:space="0" w:color="auto"/>
              <w:left w:val="single" w:sz="2" w:space="0" w:color="auto"/>
              <w:bottom w:val="single" w:sz="2" w:space="0" w:color="auto"/>
              <w:right w:val="single" w:sz="2" w:space="0" w:color="auto"/>
            </w:tcBorders>
          </w:tcPr>
          <w:p w14:paraId="408A9521" w14:textId="3D07DEA1" w:rsidR="005C1C1D" w:rsidRPr="00D8063B" w:rsidDel="0058054F" w:rsidRDefault="005C1C1D" w:rsidP="00DA6BCB">
            <w:pPr>
              <w:adjustRightInd w:val="0"/>
              <w:spacing w:before="0" w:after="0"/>
              <w:jc w:val="left"/>
              <w:rPr>
                <w:del w:id="3423"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1F87F2F9" w14:textId="4E5343BC" w:rsidR="005C1C1D" w:rsidRPr="00D8063B" w:rsidDel="0058054F" w:rsidRDefault="005C1C1D" w:rsidP="00DA6BCB">
            <w:pPr>
              <w:pStyle w:val="NormalCentered"/>
              <w:rPr>
                <w:del w:id="3424" w:author="Author"/>
                <w:lang w:val="en-GB"/>
              </w:rPr>
            </w:pPr>
            <w:del w:id="3425" w:author="Author">
              <w:r w:rsidRPr="00D8063B" w:rsidDel="0058054F">
                <w:rPr>
                  <w:i/>
                  <w:lang w:val="en-GB"/>
                </w:rPr>
                <w:delText>ITEM</w:delText>
              </w:r>
            </w:del>
          </w:p>
        </w:tc>
        <w:tc>
          <w:tcPr>
            <w:tcW w:w="5943" w:type="dxa"/>
            <w:tcBorders>
              <w:top w:val="single" w:sz="2" w:space="0" w:color="auto"/>
              <w:left w:val="single" w:sz="2" w:space="0" w:color="auto"/>
              <w:bottom w:val="single" w:sz="2" w:space="0" w:color="auto"/>
              <w:right w:val="single" w:sz="2" w:space="0" w:color="auto"/>
            </w:tcBorders>
          </w:tcPr>
          <w:p w14:paraId="3D810815" w14:textId="03F621ED" w:rsidR="005C1C1D" w:rsidRPr="00D8063B" w:rsidDel="0058054F" w:rsidRDefault="005C1C1D" w:rsidP="00DA6BCB">
            <w:pPr>
              <w:pStyle w:val="NormalCentered"/>
              <w:rPr>
                <w:del w:id="3426" w:author="Author"/>
                <w:lang w:val="en-GB"/>
              </w:rPr>
            </w:pPr>
            <w:del w:id="3427" w:author="Author">
              <w:r w:rsidRPr="00D8063B" w:rsidDel="0058054F">
                <w:rPr>
                  <w:i/>
                  <w:lang w:val="en-GB"/>
                </w:rPr>
                <w:delText>INSTRUCTIONS</w:delText>
              </w:r>
            </w:del>
          </w:p>
        </w:tc>
      </w:tr>
      <w:tr w:rsidR="005C1C1D" w:rsidRPr="00D8063B" w:rsidDel="0058054F" w14:paraId="174EF59E" w14:textId="5D8D095A" w:rsidTr="00C921DC">
        <w:trPr>
          <w:del w:id="3428" w:author="Author"/>
        </w:trPr>
        <w:tc>
          <w:tcPr>
            <w:tcW w:w="1579" w:type="dxa"/>
            <w:tcBorders>
              <w:top w:val="single" w:sz="2" w:space="0" w:color="auto"/>
              <w:left w:val="single" w:sz="2" w:space="0" w:color="auto"/>
              <w:bottom w:val="single" w:sz="2" w:space="0" w:color="auto"/>
              <w:right w:val="single" w:sz="2" w:space="0" w:color="auto"/>
            </w:tcBorders>
          </w:tcPr>
          <w:p w14:paraId="56082C5E" w14:textId="68FBE6EB" w:rsidR="005C1C1D" w:rsidRPr="00D8063B" w:rsidDel="0058054F" w:rsidRDefault="005C1C1D" w:rsidP="00DA6BCB">
            <w:pPr>
              <w:pStyle w:val="NormalCentered"/>
              <w:rPr>
                <w:del w:id="3429" w:author="Author"/>
                <w:lang w:val="en-GB"/>
              </w:rPr>
            </w:pPr>
            <w:del w:id="3430" w:author="Author">
              <w:r w:rsidRPr="00D8063B" w:rsidDel="0058054F">
                <w:rPr>
                  <w:i/>
                  <w:lang w:val="en-GB"/>
                </w:rPr>
                <w:delText>Information on positions held</w:delText>
              </w:r>
            </w:del>
          </w:p>
        </w:tc>
        <w:tc>
          <w:tcPr>
            <w:tcW w:w="1764" w:type="dxa"/>
            <w:tcBorders>
              <w:top w:val="single" w:sz="2" w:space="0" w:color="auto"/>
              <w:left w:val="single" w:sz="2" w:space="0" w:color="auto"/>
              <w:bottom w:val="single" w:sz="2" w:space="0" w:color="auto"/>
              <w:right w:val="single" w:sz="2" w:space="0" w:color="auto"/>
            </w:tcBorders>
          </w:tcPr>
          <w:p w14:paraId="129AF009" w14:textId="22D6A296" w:rsidR="005C1C1D" w:rsidRPr="00D8063B" w:rsidDel="0058054F" w:rsidRDefault="005C1C1D" w:rsidP="00DA6BCB">
            <w:pPr>
              <w:pStyle w:val="NormalCentered"/>
              <w:rPr>
                <w:del w:id="3431"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5CF75399" w14:textId="1F280679" w:rsidR="005C1C1D" w:rsidRPr="00D8063B" w:rsidDel="0058054F" w:rsidRDefault="005C1C1D" w:rsidP="00DA6BCB">
            <w:pPr>
              <w:pStyle w:val="NormalCentered"/>
              <w:rPr>
                <w:del w:id="3432" w:author="Author"/>
                <w:lang w:val="en-GB"/>
              </w:rPr>
            </w:pPr>
          </w:p>
        </w:tc>
      </w:tr>
      <w:tr w:rsidR="005C1C1D" w:rsidRPr="00D8063B" w:rsidDel="0058054F" w14:paraId="08471603" w14:textId="117C87DA" w:rsidTr="00C921DC">
        <w:trPr>
          <w:del w:id="3433" w:author="Author"/>
        </w:trPr>
        <w:tc>
          <w:tcPr>
            <w:tcW w:w="1579" w:type="dxa"/>
            <w:tcBorders>
              <w:top w:val="single" w:sz="2" w:space="0" w:color="auto"/>
              <w:left w:val="single" w:sz="2" w:space="0" w:color="auto"/>
              <w:bottom w:val="single" w:sz="2" w:space="0" w:color="auto"/>
              <w:right w:val="single" w:sz="2" w:space="0" w:color="auto"/>
            </w:tcBorders>
          </w:tcPr>
          <w:p w14:paraId="4B316A7E" w14:textId="27A0DF64" w:rsidR="005C1C1D" w:rsidRPr="00D8063B" w:rsidDel="0058054F" w:rsidRDefault="005C1C1D" w:rsidP="00DA6BCB">
            <w:pPr>
              <w:pStyle w:val="NormalLeft"/>
              <w:rPr>
                <w:del w:id="3434" w:author="Author"/>
                <w:lang w:val="en-GB"/>
              </w:rPr>
            </w:pPr>
            <w:del w:id="3435" w:author="Author">
              <w:r w:rsidRPr="00D8063B" w:rsidDel="0058054F">
                <w:rPr>
                  <w:lang w:val="en-GB"/>
                </w:rPr>
                <w:delText>C0010</w:delText>
              </w:r>
            </w:del>
          </w:p>
        </w:tc>
        <w:tc>
          <w:tcPr>
            <w:tcW w:w="1764" w:type="dxa"/>
            <w:tcBorders>
              <w:top w:val="single" w:sz="2" w:space="0" w:color="auto"/>
              <w:left w:val="single" w:sz="2" w:space="0" w:color="auto"/>
              <w:bottom w:val="single" w:sz="2" w:space="0" w:color="auto"/>
              <w:right w:val="single" w:sz="2" w:space="0" w:color="auto"/>
            </w:tcBorders>
          </w:tcPr>
          <w:p w14:paraId="41CF312D" w14:textId="55D83B78" w:rsidR="005C1C1D" w:rsidRPr="00D8063B" w:rsidDel="0058054F" w:rsidRDefault="005C1C1D" w:rsidP="00DA6BCB">
            <w:pPr>
              <w:pStyle w:val="NormalLeft"/>
              <w:rPr>
                <w:del w:id="3436" w:author="Author"/>
                <w:lang w:val="en-GB"/>
              </w:rPr>
            </w:pPr>
            <w:del w:id="3437" w:author="Author">
              <w:r w:rsidRPr="00D8063B" w:rsidDel="0058054F">
                <w:rPr>
                  <w:lang w:val="en-GB"/>
                </w:rPr>
                <w:delText>Legal name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449E572D" w14:textId="1974DA4A" w:rsidR="005C1C1D" w:rsidRPr="00D8063B" w:rsidDel="0058054F" w:rsidRDefault="005C1C1D" w:rsidP="00DA6BCB">
            <w:pPr>
              <w:pStyle w:val="NormalLeft"/>
              <w:rPr>
                <w:del w:id="3438" w:author="Author"/>
                <w:lang w:val="en-GB"/>
              </w:rPr>
            </w:pPr>
            <w:del w:id="3439" w:author="Author">
              <w:r w:rsidRPr="00D8063B" w:rsidDel="0058054F">
                <w:rPr>
                  <w:lang w:val="en-GB"/>
                </w:rPr>
                <w:delText>Identify the legal name of the undertaking within the scope of group supervision that holds the derivative.</w:delText>
              </w:r>
            </w:del>
          </w:p>
          <w:p w14:paraId="09832C4C" w14:textId="16DC036F" w:rsidR="005C1C1D" w:rsidRPr="00D8063B" w:rsidDel="0058054F" w:rsidRDefault="005C1C1D" w:rsidP="00DA6BCB">
            <w:pPr>
              <w:pStyle w:val="NormalLeft"/>
              <w:rPr>
                <w:del w:id="3440" w:author="Author"/>
                <w:lang w:val="en-GB"/>
              </w:rPr>
            </w:pPr>
            <w:del w:id="3441" w:author="Author">
              <w:r w:rsidRPr="00D8063B" w:rsidDel="0058054F">
                <w:rPr>
                  <w:lang w:val="en-GB"/>
                </w:rPr>
                <w:delText>This item shall be filled in only when it relates to derivatives held by participating undertakings, insurance holding companies, mixed–financial holding companies and subsidiaries under deduction and aggregation method.</w:delText>
              </w:r>
            </w:del>
          </w:p>
        </w:tc>
      </w:tr>
      <w:tr w:rsidR="005C1C1D" w:rsidRPr="00D8063B" w:rsidDel="0058054F" w14:paraId="476E4757" w14:textId="33402F2B" w:rsidTr="00C921DC">
        <w:trPr>
          <w:del w:id="3442" w:author="Author"/>
        </w:trPr>
        <w:tc>
          <w:tcPr>
            <w:tcW w:w="1579" w:type="dxa"/>
            <w:tcBorders>
              <w:top w:val="single" w:sz="2" w:space="0" w:color="auto"/>
              <w:left w:val="single" w:sz="2" w:space="0" w:color="auto"/>
              <w:bottom w:val="single" w:sz="2" w:space="0" w:color="auto"/>
              <w:right w:val="single" w:sz="2" w:space="0" w:color="auto"/>
            </w:tcBorders>
          </w:tcPr>
          <w:p w14:paraId="2A241F9F" w14:textId="1C17A55D" w:rsidR="005C1C1D" w:rsidRPr="00D8063B" w:rsidDel="0058054F" w:rsidRDefault="005C1C1D" w:rsidP="00DA6BCB">
            <w:pPr>
              <w:pStyle w:val="NormalLeft"/>
              <w:rPr>
                <w:del w:id="3443" w:author="Author"/>
                <w:lang w:val="en-GB"/>
              </w:rPr>
            </w:pPr>
            <w:del w:id="3444" w:author="Author">
              <w:r w:rsidRPr="00D8063B" w:rsidDel="0058054F">
                <w:rPr>
                  <w:lang w:val="en-GB"/>
                </w:rPr>
                <w:delText>C0020</w:delText>
              </w:r>
            </w:del>
          </w:p>
        </w:tc>
        <w:tc>
          <w:tcPr>
            <w:tcW w:w="1764" w:type="dxa"/>
            <w:tcBorders>
              <w:top w:val="single" w:sz="2" w:space="0" w:color="auto"/>
              <w:left w:val="single" w:sz="2" w:space="0" w:color="auto"/>
              <w:bottom w:val="single" w:sz="2" w:space="0" w:color="auto"/>
              <w:right w:val="single" w:sz="2" w:space="0" w:color="auto"/>
            </w:tcBorders>
          </w:tcPr>
          <w:p w14:paraId="46DDE8E2" w14:textId="07A51103" w:rsidR="005C1C1D" w:rsidRPr="00D8063B" w:rsidDel="0058054F" w:rsidRDefault="005C1C1D" w:rsidP="00DA6BCB">
            <w:pPr>
              <w:pStyle w:val="NormalLeft"/>
              <w:rPr>
                <w:del w:id="3445" w:author="Author"/>
                <w:lang w:val="en-GB"/>
              </w:rPr>
            </w:pPr>
            <w:del w:id="3446" w:author="Author">
              <w:r w:rsidRPr="00D8063B" w:rsidDel="0058054F">
                <w:rPr>
                  <w:lang w:val="en-GB"/>
                </w:rPr>
                <w:delText>Identification code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4A3C02F0" w14:textId="5094E533" w:rsidR="005C1C1D" w:rsidRPr="00D8063B" w:rsidDel="0058054F" w:rsidRDefault="005C1C1D" w:rsidP="00DA6BCB">
            <w:pPr>
              <w:pStyle w:val="NormalLeft"/>
              <w:rPr>
                <w:del w:id="3447" w:author="Author"/>
                <w:lang w:val="en-GB"/>
              </w:rPr>
            </w:pPr>
            <w:del w:id="3448" w:author="Author">
              <w:r w:rsidRPr="00D8063B" w:rsidDel="0058054F">
                <w:rPr>
                  <w:lang w:val="en-GB"/>
                </w:rPr>
                <w:delText>Identification code by this order of priority if existent:</w:delText>
              </w:r>
            </w:del>
          </w:p>
          <w:p w14:paraId="7B498D0C" w14:textId="0B27E494" w:rsidR="005C1C1D" w:rsidRPr="00D8063B" w:rsidDel="0058054F" w:rsidRDefault="005C1C1D" w:rsidP="00DA6BCB">
            <w:pPr>
              <w:pStyle w:val="Tiret0"/>
              <w:numPr>
                <w:ilvl w:val="0"/>
                <w:numId w:val="14"/>
              </w:numPr>
              <w:ind w:left="851" w:hanging="851"/>
              <w:rPr>
                <w:del w:id="3449" w:author="Author"/>
                <w:lang w:val="en-GB"/>
              </w:rPr>
            </w:pPr>
            <w:del w:id="3450" w:author="Author">
              <w:r w:rsidRPr="00D8063B" w:rsidDel="0058054F">
                <w:rPr>
                  <w:lang w:val="en-GB"/>
                </w:rPr>
                <w:delText>Legal Entity Identifier (LEI);</w:delText>
              </w:r>
            </w:del>
          </w:p>
          <w:p w14:paraId="4FB4F9B9" w14:textId="78C4BB0D" w:rsidR="005C1C1D" w:rsidRPr="00D8063B" w:rsidDel="0058054F" w:rsidRDefault="005C1C1D" w:rsidP="00DA6BCB">
            <w:pPr>
              <w:pStyle w:val="Tiret0"/>
              <w:numPr>
                <w:ilvl w:val="0"/>
                <w:numId w:val="14"/>
              </w:numPr>
              <w:ind w:left="851" w:hanging="851"/>
              <w:rPr>
                <w:del w:id="3451" w:author="Author"/>
                <w:lang w:val="en-GB"/>
              </w:rPr>
            </w:pPr>
            <w:del w:id="3452" w:author="Author">
              <w:r w:rsidRPr="00D8063B" w:rsidDel="0058054F">
                <w:rPr>
                  <w:lang w:val="en-GB"/>
                </w:rPr>
                <w:delText>Specific code</w:delText>
              </w:r>
            </w:del>
          </w:p>
          <w:p w14:paraId="6CDD0B7E" w14:textId="3AEDEB6B" w:rsidR="005C1C1D" w:rsidRPr="00D8063B" w:rsidDel="0058054F" w:rsidRDefault="005C1C1D" w:rsidP="00DA6BCB">
            <w:pPr>
              <w:pStyle w:val="NormalLeft"/>
              <w:rPr>
                <w:del w:id="3453" w:author="Author"/>
                <w:lang w:val="en-GB"/>
              </w:rPr>
            </w:pPr>
            <w:del w:id="3454" w:author="Author">
              <w:r w:rsidRPr="00D8063B" w:rsidDel="0058054F">
                <w:rPr>
                  <w:lang w:val="en-GB"/>
                </w:rPr>
                <w:delText>Specific code:</w:delText>
              </w:r>
            </w:del>
          </w:p>
          <w:p w14:paraId="770EC014" w14:textId="40C79448" w:rsidR="005C1C1D" w:rsidRPr="00D8063B" w:rsidDel="0058054F" w:rsidRDefault="005C1C1D" w:rsidP="00DA6BCB">
            <w:pPr>
              <w:pStyle w:val="Tiret0"/>
              <w:numPr>
                <w:ilvl w:val="0"/>
                <w:numId w:val="14"/>
              </w:numPr>
              <w:ind w:left="851" w:hanging="851"/>
              <w:rPr>
                <w:del w:id="3455" w:author="Author"/>
                <w:lang w:val="en-GB"/>
              </w:rPr>
            </w:pPr>
            <w:del w:id="3456" w:author="Author">
              <w:r w:rsidRPr="00D8063B" w:rsidDel="0058054F">
                <w:rPr>
                  <w:lang w:val="en-GB"/>
                </w:rPr>
                <w:delText>For EEA insurance and reinsurance undertakings and other EEA regulated undertakings within the scope of group supervision: identification code used in the local market, attributed by the undertaking's competent supervisory authority;</w:delText>
              </w:r>
            </w:del>
          </w:p>
          <w:p w14:paraId="0BEBC145" w14:textId="31221565" w:rsidR="005C1C1D" w:rsidRPr="00D8063B" w:rsidDel="0058054F" w:rsidRDefault="005C1C1D" w:rsidP="00DA6BCB">
            <w:pPr>
              <w:pStyle w:val="Tiret0"/>
              <w:numPr>
                <w:ilvl w:val="0"/>
                <w:numId w:val="14"/>
              </w:numPr>
              <w:ind w:left="851" w:hanging="851"/>
              <w:rPr>
                <w:del w:id="3457" w:author="Author"/>
                <w:lang w:val="en-GB"/>
              </w:rPr>
            </w:pPr>
            <w:del w:id="3458" w:author="Author">
              <w:r w:rsidRPr="00D8063B" w:rsidDel="0058054F">
                <w:rPr>
                  <w:lang w:val="en-GB"/>
                </w:rPr>
                <w:delTex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delText>
              </w:r>
            </w:del>
          </w:p>
          <w:p w14:paraId="6E622D3C" w14:textId="02452F9C" w:rsidR="005C1C1D" w:rsidRPr="00D8063B" w:rsidDel="0058054F" w:rsidRDefault="005C1C1D" w:rsidP="00DA6BCB">
            <w:pPr>
              <w:pStyle w:val="Point0"/>
              <w:rPr>
                <w:del w:id="3459" w:author="Author"/>
                <w:lang w:val="en-GB"/>
              </w:rPr>
            </w:pPr>
            <w:del w:id="3460" w:author="Author">
              <w:r w:rsidRPr="00D8063B" w:rsidDel="0058054F">
                <w:rPr>
                  <w:lang w:val="en-GB"/>
                </w:rPr>
                <w:tab/>
                <w:delText>identification code of the parent undertaking + ISO 3166–1 alpha–2 code of the country of the undertaking + 5 digits</w:delText>
              </w:r>
            </w:del>
          </w:p>
        </w:tc>
      </w:tr>
      <w:tr w:rsidR="005C1C1D" w:rsidRPr="00D8063B" w:rsidDel="0058054F" w14:paraId="1ABDCD2F" w14:textId="6D1B789C" w:rsidTr="00C921DC">
        <w:trPr>
          <w:del w:id="3461" w:author="Author"/>
        </w:trPr>
        <w:tc>
          <w:tcPr>
            <w:tcW w:w="1579" w:type="dxa"/>
            <w:tcBorders>
              <w:top w:val="single" w:sz="2" w:space="0" w:color="auto"/>
              <w:left w:val="single" w:sz="2" w:space="0" w:color="auto"/>
              <w:bottom w:val="single" w:sz="2" w:space="0" w:color="auto"/>
              <w:right w:val="single" w:sz="2" w:space="0" w:color="auto"/>
            </w:tcBorders>
          </w:tcPr>
          <w:p w14:paraId="6CB3A7D9" w14:textId="7AE2B103" w:rsidR="005C1C1D" w:rsidRPr="00D8063B" w:rsidDel="0058054F" w:rsidRDefault="005C1C1D" w:rsidP="00DA6BCB">
            <w:pPr>
              <w:pStyle w:val="NormalLeft"/>
              <w:rPr>
                <w:del w:id="3462" w:author="Author"/>
                <w:lang w:val="en-GB"/>
              </w:rPr>
            </w:pPr>
            <w:del w:id="3463" w:author="Author">
              <w:r w:rsidRPr="00D8063B" w:rsidDel="0058054F">
                <w:rPr>
                  <w:lang w:val="en-GB"/>
                </w:rPr>
                <w:delText>C0030</w:delText>
              </w:r>
            </w:del>
          </w:p>
        </w:tc>
        <w:tc>
          <w:tcPr>
            <w:tcW w:w="1764" w:type="dxa"/>
            <w:tcBorders>
              <w:top w:val="single" w:sz="2" w:space="0" w:color="auto"/>
              <w:left w:val="single" w:sz="2" w:space="0" w:color="auto"/>
              <w:bottom w:val="single" w:sz="2" w:space="0" w:color="auto"/>
              <w:right w:val="single" w:sz="2" w:space="0" w:color="auto"/>
            </w:tcBorders>
          </w:tcPr>
          <w:p w14:paraId="433B2877" w14:textId="659C002A" w:rsidR="005C1C1D" w:rsidRPr="00D8063B" w:rsidDel="0058054F" w:rsidRDefault="005C1C1D" w:rsidP="00DA6BCB">
            <w:pPr>
              <w:pStyle w:val="NormalLeft"/>
              <w:rPr>
                <w:del w:id="3464" w:author="Author"/>
                <w:lang w:val="en-GB"/>
              </w:rPr>
            </w:pPr>
            <w:del w:id="3465" w:author="Author">
              <w:r w:rsidRPr="00D8063B" w:rsidDel="0058054F">
                <w:rPr>
                  <w:lang w:val="en-GB"/>
                </w:rPr>
                <w:delText>Type of code of the ID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4F8C4827" w14:textId="3C1040FA" w:rsidR="005C1C1D" w:rsidRPr="00D8063B" w:rsidDel="0058054F" w:rsidRDefault="005C1C1D" w:rsidP="00DA6BCB">
            <w:pPr>
              <w:pStyle w:val="NormalLeft"/>
              <w:rPr>
                <w:del w:id="3466" w:author="Author"/>
                <w:lang w:val="en-GB"/>
              </w:rPr>
            </w:pPr>
            <w:del w:id="3467" w:author="Author">
              <w:r w:rsidRPr="00D8063B" w:rsidDel="0058054F">
                <w:rPr>
                  <w:lang w:val="en-GB"/>
                </w:rPr>
                <w:delText>Type of ID Code used for the ‘Identification code of the undertaking’ item. One of the options in the following closed list shall be used:</w:delText>
              </w:r>
            </w:del>
          </w:p>
          <w:p w14:paraId="53B8E1B9" w14:textId="5E495E4E" w:rsidR="005C1C1D" w:rsidRPr="00D8063B" w:rsidDel="0058054F" w:rsidRDefault="005C1C1D" w:rsidP="00DA6BCB">
            <w:pPr>
              <w:pStyle w:val="NormalLeft"/>
              <w:rPr>
                <w:del w:id="3468" w:author="Author"/>
                <w:lang w:val="en-GB"/>
              </w:rPr>
            </w:pPr>
            <w:del w:id="3469" w:author="Author">
              <w:r w:rsidRPr="00D8063B" w:rsidDel="0058054F">
                <w:rPr>
                  <w:lang w:val="en-GB"/>
                </w:rPr>
                <w:delText>1 — LEI</w:delText>
              </w:r>
            </w:del>
          </w:p>
          <w:p w14:paraId="76B86313" w14:textId="6BF33A96" w:rsidR="005C1C1D" w:rsidRPr="00D8063B" w:rsidDel="0058054F" w:rsidRDefault="005C1C1D" w:rsidP="00DA6BCB">
            <w:pPr>
              <w:pStyle w:val="NormalLeft"/>
              <w:rPr>
                <w:del w:id="3470" w:author="Author"/>
                <w:lang w:val="en-GB"/>
              </w:rPr>
            </w:pPr>
            <w:del w:id="3471" w:author="Author">
              <w:r w:rsidRPr="00D8063B" w:rsidDel="0058054F">
                <w:rPr>
                  <w:lang w:val="en-GB"/>
                </w:rPr>
                <w:delText>2 — Specific code</w:delText>
              </w:r>
            </w:del>
          </w:p>
        </w:tc>
      </w:tr>
      <w:tr w:rsidR="005C1C1D" w:rsidRPr="00D8063B" w:rsidDel="0058054F" w14:paraId="0EABA574" w14:textId="282A34CF" w:rsidTr="00C921DC">
        <w:trPr>
          <w:del w:id="3472" w:author="Author"/>
        </w:trPr>
        <w:tc>
          <w:tcPr>
            <w:tcW w:w="1579" w:type="dxa"/>
            <w:tcBorders>
              <w:top w:val="single" w:sz="2" w:space="0" w:color="auto"/>
              <w:left w:val="single" w:sz="2" w:space="0" w:color="auto"/>
              <w:bottom w:val="single" w:sz="2" w:space="0" w:color="auto"/>
              <w:right w:val="single" w:sz="2" w:space="0" w:color="auto"/>
            </w:tcBorders>
          </w:tcPr>
          <w:p w14:paraId="7E755285" w14:textId="586F73E1" w:rsidR="005C1C1D" w:rsidRPr="00D8063B" w:rsidDel="0058054F" w:rsidRDefault="005C1C1D" w:rsidP="00DA6BCB">
            <w:pPr>
              <w:pStyle w:val="NormalLeft"/>
              <w:rPr>
                <w:del w:id="3473" w:author="Author"/>
                <w:lang w:val="en-GB"/>
              </w:rPr>
            </w:pPr>
            <w:del w:id="3474" w:author="Author">
              <w:r w:rsidRPr="00D8063B" w:rsidDel="0058054F">
                <w:rPr>
                  <w:lang w:val="en-GB"/>
                </w:rPr>
                <w:delText>C0040</w:delText>
              </w:r>
            </w:del>
          </w:p>
        </w:tc>
        <w:tc>
          <w:tcPr>
            <w:tcW w:w="1764" w:type="dxa"/>
            <w:tcBorders>
              <w:top w:val="single" w:sz="2" w:space="0" w:color="auto"/>
              <w:left w:val="single" w:sz="2" w:space="0" w:color="auto"/>
              <w:bottom w:val="single" w:sz="2" w:space="0" w:color="auto"/>
              <w:right w:val="single" w:sz="2" w:space="0" w:color="auto"/>
            </w:tcBorders>
          </w:tcPr>
          <w:p w14:paraId="75EBBF56" w14:textId="69DF0D38" w:rsidR="005C1C1D" w:rsidRPr="00D8063B" w:rsidDel="0058054F" w:rsidRDefault="005C1C1D" w:rsidP="00DA6BCB">
            <w:pPr>
              <w:pStyle w:val="NormalLeft"/>
              <w:rPr>
                <w:del w:id="3475" w:author="Author"/>
                <w:lang w:val="en-GB"/>
              </w:rPr>
            </w:pPr>
            <w:del w:id="3476" w:author="Author">
              <w:r w:rsidRPr="00D8063B" w:rsidDel="0058054F">
                <w:rPr>
                  <w:lang w:val="en-GB"/>
                </w:rPr>
                <w:delText>Derivative ID Code</w:delText>
              </w:r>
            </w:del>
          </w:p>
        </w:tc>
        <w:tc>
          <w:tcPr>
            <w:tcW w:w="5943" w:type="dxa"/>
            <w:tcBorders>
              <w:top w:val="single" w:sz="2" w:space="0" w:color="auto"/>
              <w:left w:val="single" w:sz="2" w:space="0" w:color="auto"/>
              <w:bottom w:val="single" w:sz="2" w:space="0" w:color="auto"/>
              <w:right w:val="single" w:sz="2" w:space="0" w:color="auto"/>
            </w:tcBorders>
          </w:tcPr>
          <w:p w14:paraId="70182C5E" w14:textId="57AFA1AD" w:rsidR="005C1C1D" w:rsidRPr="00D8063B" w:rsidDel="0058054F" w:rsidRDefault="005C1C1D" w:rsidP="00DA6BCB">
            <w:pPr>
              <w:pStyle w:val="NormalLeft"/>
              <w:rPr>
                <w:del w:id="3477" w:author="Author"/>
                <w:lang w:val="en-GB"/>
              </w:rPr>
            </w:pPr>
            <w:del w:id="3478" w:author="Author">
              <w:r w:rsidRPr="00D8063B" w:rsidDel="0058054F">
                <w:rPr>
                  <w:lang w:val="en-GB"/>
                </w:rPr>
                <w:delText>Derivative ID code using the following priority:</w:delText>
              </w:r>
            </w:del>
          </w:p>
          <w:p w14:paraId="6A6B022A" w14:textId="5C943AE6" w:rsidR="005C1C1D" w:rsidRPr="00D8063B" w:rsidDel="0058054F" w:rsidRDefault="005C1C1D" w:rsidP="00DA6BCB">
            <w:pPr>
              <w:pStyle w:val="Tiret0"/>
              <w:numPr>
                <w:ilvl w:val="0"/>
                <w:numId w:val="14"/>
              </w:numPr>
              <w:ind w:left="851" w:hanging="851"/>
              <w:rPr>
                <w:del w:id="3479" w:author="Author"/>
                <w:lang w:val="en-GB"/>
              </w:rPr>
            </w:pPr>
            <w:del w:id="3480" w:author="Author">
              <w:r w:rsidRPr="00D8063B" w:rsidDel="0058054F">
                <w:rPr>
                  <w:lang w:val="en-GB"/>
                </w:rPr>
                <w:delText>ISO 6166 code of ISIN when available</w:delText>
              </w:r>
            </w:del>
          </w:p>
          <w:p w14:paraId="263EF461" w14:textId="69FB4387" w:rsidR="005C1C1D" w:rsidRPr="00D8063B" w:rsidDel="0058054F" w:rsidRDefault="005C1C1D" w:rsidP="00DA6BCB">
            <w:pPr>
              <w:pStyle w:val="Tiret0"/>
              <w:numPr>
                <w:ilvl w:val="0"/>
                <w:numId w:val="14"/>
              </w:numPr>
              <w:ind w:left="851" w:hanging="851"/>
              <w:rPr>
                <w:del w:id="3481" w:author="Author"/>
                <w:lang w:val="en-GB"/>
              </w:rPr>
            </w:pPr>
            <w:del w:id="3482" w:author="Author">
              <w:r w:rsidRPr="00D8063B" w:rsidDel="0058054F">
                <w:rPr>
                  <w:lang w:val="en-GB"/>
                </w:rPr>
                <w:delText>Other recognised codes (e.g.: CUSIP, Bloomberg Ticker, Reuters RIC)</w:delText>
              </w:r>
            </w:del>
          </w:p>
          <w:p w14:paraId="5831EF06" w14:textId="18199307" w:rsidR="005C1C1D" w:rsidRPr="00D8063B" w:rsidDel="0058054F" w:rsidRDefault="005C1C1D" w:rsidP="00DA6BCB">
            <w:pPr>
              <w:pStyle w:val="Tiret0"/>
              <w:numPr>
                <w:ilvl w:val="0"/>
                <w:numId w:val="14"/>
              </w:numPr>
              <w:ind w:left="851" w:hanging="851"/>
              <w:rPr>
                <w:del w:id="3483" w:author="Author"/>
                <w:lang w:val="en-GB"/>
              </w:rPr>
            </w:pPr>
            <w:del w:id="3484" w:author="Author">
              <w:r w:rsidRPr="00D8063B" w:rsidDel="0058054F">
                <w:rPr>
                  <w:lang w:val="en-GB"/>
                </w:rPr>
                <w:delText>Code attributed by the undertaking, when the options above are not available, and must be consistent over time</w:delText>
              </w:r>
            </w:del>
          </w:p>
        </w:tc>
      </w:tr>
      <w:tr w:rsidR="005C1C1D" w:rsidRPr="00D8063B" w:rsidDel="0058054F" w14:paraId="5530BB7A" w14:textId="14631239" w:rsidTr="00C921DC">
        <w:trPr>
          <w:del w:id="3485" w:author="Author"/>
        </w:trPr>
        <w:tc>
          <w:tcPr>
            <w:tcW w:w="1579" w:type="dxa"/>
            <w:tcBorders>
              <w:top w:val="single" w:sz="2" w:space="0" w:color="auto"/>
              <w:left w:val="single" w:sz="2" w:space="0" w:color="auto"/>
              <w:bottom w:val="single" w:sz="2" w:space="0" w:color="auto"/>
              <w:right w:val="single" w:sz="2" w:space="0" w:color="auto"/>
            </w:tcBorders>
          </w:tcPr>
          <w:p w14:paraId="69F718AC" w14:textId="7612FCAE" w:rsidR="005C1C1D" w:rsidRPr="00D8063B" w:rsidDel="0058054F" w:rsidRDefault="005C1C1D" w:rsidP="00DA6BCB">
            <w:pPr>
              <w:pStyle w:val="NormalLeft"/>
              <w:rPr>
                <w:del w:id="3486" w:author="Author"/>
                <w:lang w:val="en-GB"/>
              </w:rPr>
            </w:pPr>
            <w:del w:id="3487" w:author="Author">
              <w:r w:rsidRPr="00D8063B" w:rsidDel="0058054F">
                <w:rPr>
                  <w:lang w:val="en-GB"/>
                </w:rPr>
                <w:delText>C0050</w:delText>
              </w:r>
            </w:del>
          </w:p>
        </w:tc>
        <w:tc>
          <w:tcPr>
            <w:tcW w:w="1764" w:type="dxa"/>
            <w:tcBorders>
              <w:top w:val="single" w:sz="2" w:space="0" w:color="auto"/>
              <w:left w:val="single" w:sz="2" w:space="0" w:color="auto"/>
              <w:bottom w:val="single" w:sz="2" w:space="0" w:color="auto"/>
              <w:right w:val="single" w:sz="2" w:space="0" w:color="auto"/>
            </w:tcBorders>
          </w:tcPr>
          <w:p w14:paraId="477A6DE7" w14:textId="7F2ED89E" w:rsidR="005C1C1D" w:rsidRPr="00D8063B" w:rsidDel="0058054F" w:rsidRDefault="005C1C1D" w:rsidP="00DA6BCB">
            <w:pPr>
              <w:pStyle w:val="NormalLeft"/>
              <w:rPr>
                <w:del w:id="3488" w:author="Author"/>
                <w:lang w:val="en-GB"/>
              </w:rPr>
            </w:pPr>
            <w:del w:id="3489" w:author="Author">
              <w:r w:rsidRPr="00D8063B" w:rsidDel="0058054F">
                <w:rPr>
                  <w:lang w:val="en-GB"/>
                </w:rPr>
                <w:delText>Derivative ID Code type</w:delText>
              </w:r>
            </w:del>
          </w:p>
        </w:tc>
        <w:tc>
          <w:tcPr>
            <w:tcW w:w="5943" w:type="dxa"/>
            <w:tcBorders>
              <w:top w:val="single" w:sz="2" w:space="0" w:color="auto"/>
              <w:left w:val="single" w:sz="2" w:space="0" w:color="auto"/>
              <w:bottom w:val="single" w:sz="2" w:space="0" w:color="auto"/>
              <w:right w:val="single" w:sz="2" w:space="0" w:color="auto"/>
            </w:tcBorders>
          </w:tcPr>
          <w:p w14:paraId="3ED71494" w14:textId="01BABE40" w:rsidR="005C1C1D" w:rsidRPr="00D8063B" w:rsidDel="0058054F" w:rsidRDefault="005C1C1D" w:rsidP="00DA6BCB">
            <w:pPr>
              <w:pStyle w:val="NormalLeft"/>
              <w:rPr>
                <w:del w:id="3490" w:author="Author"/>
                <w:lang w:val="en-GB"/>
              </w:rPr>
            </w:pPr>
            <w:del w:id="3491" w:author="Author">
              <w:r w:rsidRPr="00D8063B" w:rsidDel="0058054F">
                <w:rPr>
                  <w:lang w:val="en-GB"/>
                </w:rPr>
                <w:delText>Type of ID Code used for the ‘Derivative ID Code’ item. One of the options in the following closed list shall be used:</w:delText>
              </w:r>
            </w:del>
          </w:p>
          <w:p w14:paraId="5C3D4D8D" w14:textId="3F02CBA6" w:rsidR="005C1C1D" w:rsidRPr="00D8063B" w:rsidDel="0058054F" w:rsidRDefault="005C1C1D" w:rsidP="00DA6BCB">
            <w:pPr>
              <w:pStyle w:val="NormalLeft"/>
              <w:rPr>
                <w:del w:id="3492" w:author="Author"/>
                <w:lang w:val="en-GB"/>
              </w:rPr>
            </w:pPr>
            <w:del w:id="3493" w:author="Author">
              <w:r w:rsidRPr="00D8063B" w:rsidDel="0058054F">
                <w:rPr>
                  <w:lang w:val="en-GB"/>
                </w:rPr>
                <w:delText>1 — ISO/6166 for ISIN</w:delText>
              </w:r>
            </w:del>
          </w:p>
          <w:p w14:paraId="36D5079E" w14:textId="4C9F879B" w:rsidR="005C1C1D" w:rsidRPr="00D8063B" w:rsidDel="0058054F" w:rsidRDefault="005C1C1D" w:rsidP="00DA6BCB">
            <w:pPr>
              <w:pStyle w:val="NormalLeft"/>
              <w:rPr>
                <w:del w:id="3494" w:author="Author"/>
                <w:lang w:val="en-GB"/>
              </w:rPr>
            </w:pPr>
            <w:del w:id="3495" w:author="Author">
              <w:r w:rsidRPr="00D8063B" w:rsidDel="0058054F">
                <w:rPr>
                  <w:lang w:val="en-GB"/>
                </w:rPr>
                <w:delText>2 — CUSIP (The Committee on Uniform Securities Identification Procedures number assigned by the CUSIP Service Bureau for U.S. and Canadian companies)</w:delText>
              </w:r>
            </w:del>
          </w:p>
          <w:p w14:paraId="259219BB" w14:textId="7AB8AA7B" w:rsidR="005C1C1D" w:rsidRPr="00D8063B" w:rsidDel="0058054F" w:rsidRDefault="005C1C1D" w:rsidP="00DA6BCB">
            <w:pPr>
              <w:pStyle w:val="NormalLeft"/>
              <w:rPr>
                <w:del w:id="3496" w:author="Author"/>
                <w:lang w:val="en-GB"/>
              </w:rPr>
            </w:pPr>
            <w:del w:id="3497" w:author="Author">
              <w:r w:rsidRPr="00D8063B" w:rsidDel="0058054F">
                <w:rPr>
                  <w:lang w:val="en-GB"/>
                </w:rPr>
                <w:delText>3 — SEDOL (Stock Exchange Daily Official List for the London Stock Exchange)</w:delText>
              </w:r>
            </w:del>
          </w:p>
          <w:p w14:paraId="70F1F2E6" w14:textId="2841D135" w:rsidR="005C1C1D" w:rsidRPr="00D8063B" w:rsidDel="0058054F" w:rsidRDefault="005C1C1D" w:rsidP="00DA6BCB">
            <w:pPr>
              <w:pStyle w:val="NormalLeft"/>
              <w:rPr>
                <w:del w:id="3498" w:author="Author"/>
                <w:lang w:val="en-GB"/>
              </w:rPr>
            </w:pPr>
            <w:del w:id="3499" w:author="Author">
              <w:r w:rsidRPr="00D8063B" w:rsidDel="0058054F">
                <w:rPr>
                  <w:lang w:val="en-GB"/>
                </w:rPr>
                <w:delText>4 — WKN (Wertpapier Kenn–Nummer, the alphanumeric German identification number)</w:delText>
              </w:r>
            </w:del>
          </w:p>
          <w:p w14:paraId="0D0044D7" w14:textId="054A4E94" w:rsidR="005C1C1D" w:rsidRPr="00D8063B" w:rsidDel="0058054F" w:rsidRDefault="005C1C1D" w:rsidP="00DA6BCB">
            <w:pPr>
              <w:pStyle w:val="NormalLeft"/>
              <w:rPr>
                <w:del w:id="3500" w:author="Author"/>
                <w:lang w:val="en-GB"/>
              </w:rPr>
            </w:pPr>
            <w:del w:id="3501" w:author="Author">
              <w:r w:rsidRPr="00D8063B" w:rsidDel="0058054F">
                <w:rPr>
                  <w:lang w:val="en-GB"/>
                </w:rPr>
                <w:delText>5 — Bloomberg Ticker (Bloomberg letters code that identify a company's securities)</w:delText>
              </w:r>
            </w:del>
          </w:p>
          <w:p w14:paraId="5E5D9324" w14:textId="5A9D758A" w:rsidR="005C1C1D" w:rsidRPr="00D8063B" w:rsidDel="0058054F" w:rsidRDefault="005C1C1D" w:rsidP="00DA6BCB">
            <w:pPr>
              <w:pStyle w:val="NormalLeft"/>
              <w:rPr>
                <w:del w:id="3502" w:author="Author"/>
                <w:lang w:val="en-GB"/>
              </w:rPr>
            </w:pPr>
            <w:del w:id="3503" w:author="Author">
              <w:r w:rsidRPr="00D8063B" w:rsidDel="0058054F">
                <w:rPr>
                  <w:lang w:val="en-GB"/>
                </w:rPr>
                <w:delText>6 — BBGID (The Bloomberg Global ID)</w:delText>
              </w:r>
            </w:del>
          </w:p>
          <w:p w14:paraId="46E2BE45" w14:textId="252A8374" w:rsidR="005C1C1D" w:rsidRPr="00D8063B" w:rsidDel="0058054F" w:rsidRDefault="005C1C1D" w:rsidP="00DA6BCB">
            <w:pPr>
              <w:pStyle w:val="NormalLeft"/>
              <w:rPr>
                <w:del w:id="3504" w:author="Author"/>
                <w:lang w:val="en-GB"/>
              </w:rPr>
            </w:pPr>
            <w:del w:id="3505" w:author="Author">
              <w:r w:rsidRPr="00D8063B" w:rsidDel="0058054F">
                <w:rPr>
                  <w:lang w:val="en-GB"/>
                </w:rPr>
                <w:delText>7 — Reuters RIC (Reuters instrument code)</w:delText>
              </w:r>
            </w:del>
          </w:p>
          <w:p w14:paraId="03AA3004" w14:textId="3D391930" w:rsidR="005C1C1D" w:rsidRPr="00D8063B" w:rsidDel="0058054F" w:rsidRDefault="005C1C1D" w:rsidP="00DA6BCB">
            <w:pPr>
              <w:pStyle w:val="NormalLeft"/>
              <w:rPr>
                <w:del w:id="3506" w:author="Author"/>
                <w:lang w:val="en-GB"/>
              </w:rPr>
            </w:pPr>
            <w:del w:id="3507" w:author="Author">
              <w:r w:rsidRPr="00D8063B" w:rsidDel="0058054F">
                <w:rPr>
                  <w:lang w:val="en-GB"/>
                </w:rPr>
                <w:delText>8 — FIGI (Financial Instrument Global Identifier)</w:delText>
              </w:r>
            </w:del>
          </w:p>
          <w:p w14:paraId="3300BFDA" w14:textId="4A651FD0" w:rsidR="005C1C1D" w:rsidRPr="00D8063B" w:rsidDel="0058054F" w:rsidRDefault="005C1C1D" w:rsidP="00DA6BCB">
            <w:pPr>
              <w:pStyle w:val="NormalLeft"/>
              <w:rPr>
                <w:del w:id="3508" w:author="Author"/>
                <w:lang w:val="en-GB"/>
              </w:rPr>
            </w:pPr>
            <w:del w:id="3509" w:author="Author">
              <w:r w:rsidRPr="00D8063B" w:rsidDel="0058054F">
                <w:rPr>
                  <w:lang w:val="en-GB"/>
                </w:rPr>
                <w:delText>9 — Other code by members of the Association of National Numbering Agencies</w:delText>
              </w:r>
            </w:del>
          </w:p>
          <w:p w14:paraId="3ECCE317" w14:textId="088FEC26" w:rsidR="005C1C1D" w:rsidRPr="00D8063B" w:rsidDel="0058054F" w:rsidRDefault="005C1C1D" w:rsidP="00DA6BCB">
            <w:pPr>
              <w:pStyle w:val="NormalLeft"/>
              <w:rPr>
                <w:del w:id="3510" w:author="Author"/>
                <w:lang w:val="en-GB"/>
              </w:rPr>
            </w:pPr>
            <w:del w:id="3511" w:author="Author">
              <w:r w:rsidRPr="00D8063B" w:rsidDel="0058054F">
                <w:rPr>
                  <w:lang w:val="en-GB"/>
                </w:rPr>
                <w:delText>99 — Code attributed by the undertaking</w:delText>
              </w:r>
            </w:del>
          </w:p>
        </w:tc>
      </w:tr>
      <w:tr w:rsidR="005C1C1D" w:rsidRPr="00D8063B" w:rsidDel="0058054F" w14:paraId="6F9394F9" w14:textId="4839121F" w:rsidTr="00C921DC">
        <w:trPr>
          <w:del w:id="3512" w:author="Author"/>
        </w:trPr>
        <w:tc>
          <w:tcPr>
            <w:tcW w:w="1579" w:type="dxa"/>
            <w:tcBorders>
              <w:top w:val="single" w:sz="2" w:space="0" w:color="auto"/>
              <w:left w:val="single" w:sz="2" w:space="0" w:color="auto"/>
              <w:bottom w:val="single" w:sz="2" w:space="0" w:color="auto"/>
              <w:right w:val="single" w:sz="2" w:space="0" w:color="auto"/>
            </w:tcBorders>
          </w:tcPr>
          <w:p w14:paraId="49951428" w14:textId="2EAAB262" w:rsidR="005C1C1D" w:rsidRPr="00D8063B" w:rsidDel="0058054F" w:rsidRDefault="005C1C1D" w:rsidP="00DA6BCB">
            <w:pPr>
              <w:pStyle w:val="NormalLeft"/>
              <w:rPr>
                <w:del w:id="3513" w:author="Author"/>
                <w:lang w:val="en-GB"/>
              </w:rPr>
            </w:pPr>
            <w:del w:id="3514" w:author="Author">
              <w:r w:rsidRPr="00D8063B" w:rsidDel="0058054F">
                <w:rPr>
                  <w:lang w:val="en-GB"/>
                </w:rPr>
                <w:delText>C0060</w:delText>
              </w:r>
            </w:del>
          </w:p>
        </w:tc>
        <w:tc>
          <w:tcPr>
            <w:tcW w:w="1764" w:type="dxa"/>
            <w:tcBorders>
              <w:top w:val="single" w:sz="2" w:space="0" w:color="auto"/>
              <w:left w:val="single" w:sz="2" w:space="0" w:color="auto"/>
              <w:bottom w:val="single" w:sz="2" w:space="0" w:color="auto"/>
              <w:right w:val="single" w:sz="2" w:space="0" w:color="auto"/>
            </w:tcBorders>
          </w:tcPr>
          <w:p w14:paraId="77331E64" w14:textId="005D5951" w:rsidR="005C1C1D" w:rsidRPr="00D8063B" w:rsidDel="0058054F" w:rsidRDefault="005C1C1D" w:rsidP="00DA6BCB">
            <w:pPr>
              <w:pStyle w:val="NormalLeft"/>
              <w:rPr>
                <w:del w:id="3515" w:author="Author"/>
                <w:lang w:val="en-GB"/>
              </w:rPr>
            </w:pPr>
            <w:del w:id="3516" w:author="Author">
              <w:r w:rsidRPr="00D8063B" w:rsidDel="0058054F">
                <w:rPr>
                  <w:lang w:val="en-GB"/>
                </w:rPr>
                <w:delText>Portfolio</w:delText>
              </w:r>
            </w:del>
          </w:p>
        </w:tc>
        <w:tc>
          <w:tcPr>
            <w:tcW w:w="5943" w:type="dxa"/>
            <w:tcBorders>
              <w:top w:val="single" w:sz="2" w:space="0" w:color="auto"/>
              <w:left w:val="single" w:sz="2" w:space="0" w:color="auto"/>
              <w:bottom w:val="single" w:sz="2" w:space="0" w:color="auto"/>
              <w:right w:val="single" w:sz="2" w:space="0" w:color="auto"/>
            </w:tcBorders>
          </w:tcPr>
          <w:p w14:paraId="7F21D6B0" w14:textId="3BA8E93C" w:rsidR="005C1C1D" w:rsidRPr="00D8063B" w:rsidDel="0058054F" w:rsidRDefault="005C1C1D" w:rsidP="00DA6BCB">
            <w:pPr>
              <w:pStyle w:val="NormalLeft"/>
              <w:rPr>
                <w:del w:id="3517" w:author="Author"/>
                <w:lang w:val="en-GB"/>
              </w:rPr>
            </w:pPr>
            <w:del w:id="3518" w:author="Author">
              <w:r w:rsidRPr="00D8063B" w:rsidDel="0058054F">
                <w:rPr>
                  <w:lang w:val="en-GB"/>
                </w:rPr>
                <w:delText>Distinction between life, non–life, shareholder's funds, general (no split) and ring fenced funds. One of the options in the following closed list shall be used:</w:delText>
              </w:r>
            </w:del>
          </w:p>
          <w:p w14:paraId="50362196" w14:textId="0FB63491" w:rsidR="005C1C1D" w:rsidRPr="00D8063B" w:rsidDel="0058054F" w:rsidRDefault="005C1C1D" w:rsidP="00DA6BCB">
            <w:pPr>
              <w:pStyle w:val="NormalLeft"/>
              <w:rPr>
                <w:del w:id="3519" w:author="Author"/>
                <w:lang w:val="en-GB"/>
              </w:rPr>
            </w:pPr>
            <w:del w:id="3520" w:author="Author">
              <w:r w:rsidRPr="00D8063B" w:rsidDel="0058054F">
                <w:rPr>
                  <w:lang w:val="en-GB"/>
                </w:rPr>
                <w:delText>1 — Life</w:delText>
              </w:r>
            </w:del>
          </w:p>
          <w:p w14:paraId="47B356E0" w14:textId="394D147D" w:rsidR="005C1C1D" w:rsidRPr="00D8063B" w:rsidDel="0058054F" w:rsidRDefault="005C1C1D" w:rsidP="00DA6BCB">
            <w:pPr>
              <w:pStyle w:val="NormalLeft"/>
              <w:rPr>
                <w:del w:id="3521" w:author="Author"/>
                <w:lang w:val="en-GB"/>
              </w:rPr>
            </w:pPr>
            <w:del w:id="3522" w:author="Author">
              <w:r w:rsidRPr="00D8063B" w:rsidDel="0058054F">
                <w:rPr>
                  <w:lang w:val="en-GB"/>
                </w:rPr>
                <w:delText>2 — Non–life:</w:delText>
              </w:r>
            </w:del>
          </w:p>
          <w:p w14:paraId="4618B1FB" w14:textId="743BBD58" w:rsidR="005C1C1D" w:rsidRPr="00D8063B" w:rsidDel="0058054F" w:rsidRDefault="005C1C1D" w:rsidP="00DA6BCB">
            <w:pPr>
              <w:pStyle w:val="NormalLeft"/>
              <w:rPr>
                <w:del w:id="3523" w:author="Author"/>
                <w:lang w:val="en-GB"/>
              </w:rPr>
            </w:pPr>
            <w:del w:id="3524" w:author="Author">
              <w:r w:rsidRPr="00D8063B" w:rsidDel="0058054F">
                <w:rPr>
                  <w:lang w:val="en-GB"/>
                </w:rPr>
                <w:delText>3 — Ring fenced funds</w:delText>
              </w:r>
            </w:del>
          </w:p>
          <w:p w14:paraId="3C70C586" w14:textId="368EBD06" w:rsidR="005C1C1D" w:rsidRPr="00D8063B" w:rsidDel="0058054F" w:rsidRDefault="005C1C1D" w:rsidP="00DA6BCB">
            <w:pPr>
              <w:pStyle w:val="NormalLeft"/>
              <w:rPr>
                <w:del w:id="3525" w:author="Author"/>
                <w:lang w:val="en-GB"/>
              </w:rPr>
            </w:pPr>
            <w:del w:id="3526" w:author="Author">
              <w:r w:rsidRPr="00D8063B" w:rsidDel="0058054F">
                <w:rPr>
                  <w:lang w:val="en-GB"/>
                </w:rPr>
                <w:delText>4 — Other internal fund</w:delText>
              </w:r>
            </w:del>
          </w:p>
          <w:p w14:paraId="4D566944" w14:textId="33D17A5E" w:rsidR="005C1C1D" w:rsidRPr="00D8063B" w:rsidDel="0058054F" w:rsidRDefault="005C1C1D" w:rsidP="00DA6BCB">
            <w:pPr>
              <w:pStyle w:val="NormalLeft"/>
              <w:rPr>
                <w:del w:id="3527" w:author="Author"/>
                <w:lang w:val="en-GB"/>
              </w:rPr>
            </w:pPr>
            <w:del w:id="3528" w:author="Author">
              <w:r w:rsidRPr="00D8063B" w:rsidDel="0058054F">
                <w:rPr>
                  <w:lang w:val="en-GB"/>
                </w:rPr>
                <w:delText>5 — Shareholders' funds</w:delText>
              </w:r>
            </w:del>
          </w:p>
          <w:p w14:paraId="07112967" w14:textId="5136CA9D" w:rsidR="005C1C1D" w:rsidRPr="00D8063B" w:rsidDel="0058054F" w:rsidRDefault="005C1C1D" w:rsidP="00DA6BCB">
            <w:pPr>
              <w:pStyle w:val="NormalLeft"/>
              <w:rPr>
                <w:del w:id="3529" w:author="Author"/>
                <w:lang w:val="en-GB"/>
              </w:rPr>
            </w:pPr>
            <w:del w:id="3530" w:author="Author">
              <w:r w:rsidRPr="00D8063B" w:rsidDel="0058054F">
                <w:rPr>
                  <w:lang w:val="en-GB"/>
                </w:rPr>
                <w:delText>6 — General</w:delText>
              </w:r>
            </w:del>
          </w:p>
          <w:p w14:paraId="386E03C6" w14:textId="5461D519" w:rsidR="005C1C1D" w:rsidRPr="00D8063B" w:rsidDel="0058054F" w:rsidRDefault="005C1C1D" w:rsidP="00DA6BCB">
            <w:pPr>
              <w:pStyle w:val="NormalLeft"/>
              <w:rPr>
                <w:del w:id="3531" w:author="Author"/>
                <w:lang w:val="en-GB"/>
              </w:rPr>
            </w:pPr>
            <w:del w:id="3532" w:author="Author">
              <w:r w:rsidRPr="00D8063B" w:rsidDel="0058054F">
                <w:rPr>
                  <w:lang w:val="en-GB"/>
                </w:rPr>
                <w:delText>The split is not mandatory, except for identifying ring fenced funds, but shall be reported if the undertaking uses it internally. When an undertaking does not apply a split ‘general’ shall be used.</w:delText>
              </w:r>
            </w:del>
          </w:p>
        </w:tc>
      </w:tr>
      <w:tr w:rsidR="005C1C1D" w:rsidRPr="00D8063B" w:rsidDel="0058054F" w14:paraId="401DF556" w14:textId="2FF2A36E" w:rsidTr="00C921DC">
        <w:trPr>
          <w:del w:id="3533" w:author="Author"/>
        </w:trPr>
        <w:tc>
          <w:tcPr>
            <w:tcW w:w="1579" w:type="dxa"/>
            <w:tcBorders>
              <w:top w:val="single" w:sz="2" w:space="0" w:color="auto"/>
              <w:left w:val="single" w:sz="2" w:space="0" w:color="auto"/>
              <w:bottom w:val="single" w:sz="2" w:space="0" w:color="auto"/>
              <w:right w:val="single" w:sz="2" w:space="0" w:color="auto"/>
            </w:tcBorders>
          </w:tcPr>
          <w:p w14:paraId="0BC710B1" w14:textId="50FF9DDB" w:rsidR="005C1C1D" w:rsidRPr="00D8063B" w:rsidDel="0058054F" w:rsidRDefault="005C1C1D" w:rsidP="00DA6BCB">
            <w:pPr>
              <w:pStyle w:val="NormalLeft"/>
              <w:rPr>
                <w:del w:id="3534" w:author="Author"/>
                <w:lang w:val="en-GB"/>
              </w:rPr>
            </w:pPr>
            <w:del w:id="3535" w:author="Author">
              <w:r w:rsidRPr="00D8063B" w:rsidDel="0058054F">
                <w:rPr>
                  <w:lang w:val="en-GB"/>
                </w:rPr>
                <w:delText>C0070</w:delText>
              </w:r>
            </w:del>
          </w:p>
        </w:tc>
        <w:tc>
          <w:tcPr>
            <w:tcW w:w="1764" w:type="dxa"/>
            <w:tcBorders>
              <w:top w:val="single" w:sz="2" w:space="0" w:color="auto"/>
              <w:left w:val="single" w:sz="2" w:space="0" w:color="auto"/>
              <w:bottom w:val="single" w:sz="2" w:space="0" w:color="auto"/>
              <w:right w:val="single" w:sz="2" w:space="0" w:color="auto"/>
            </w:tcBorders>
          </w:tcPr>
          <w:p w14:paraId="6ED81011" w14:textId="33D6088E" w:rsidR="005C1C1D" w:rsidRPr="00D8063B" w:rsidDel="0058054F" w:rsidRDefault="005C1C1D" w:rsidP="00DA6BCB">
            <w:pPr>
              <w:pStyle w:val="NormalLeft"/>
              <w:rPr>
                <w:del w:id="3536" w:author="Author"/>
                <w:lang w:val="en-GB"/>
              </w:rPr>
            </w:pPr>
            <w:del w:id="3537" w:author="Author">
              <w:r w:rsidRPr="00D8063B" w:rsidDel="0058054F">
                <w:rPr>
                  <w:lang w:val="en-GB"/>
                </w:rPr>
                <w:delText>Fund number</w:delText>
              </w:r>
            </w:del>
          </w:p>
        </w:tc>
        <w:tc>
          <w:tcPr>
            <w:tcW w:w="5943" w:type="dxa"/>
            <w:tcBorders>
              <w:top w:val="single" w:sz="2" w:space="0" w:color="auto"/>
              <w:left w:val="single" w:sz="2" w:space="0" w:color="auto"/>
              <w:bottom w:val="single" w:sz="2" w:space="0" w:color="auto"/>
              <w:right w:val="single" w:sz="2" w:space="0" w:color="auto"/>
            </w:tcBorders>
          </w:tcPr>
          <w:p w14:paraId="71ED5E19" w14:textId="374361ED" w:rsidR="005C1C1D" w:rsidRPr="00D8063B" w:rsidDel="0058054F" w:rsidRDefault="005C1C1D" w:rsidP="00DA6BCB">
            <w:pPr>
              <w:pStyle w:val="NormalLeft"/>
              <w:rPr>
                <w:del w:id="3538" w:author="Author"/>
                <w:lang w:val="en-GB"/>
              </w:rPr>
            </w:pPr>
            <w:del w:id="3539" w:author="Author">
              <w:r w:rsidRPr="00D8063B" w:rsidDel="0058054F">
                <w:rPr>
                  <w:lang w:val="en-GB"/>
                </w:rPr>
                <w:delText>Applicable to derivatives held in ring fenced funds or other internal funds (defined according to national markets).</w:delText>
              </w:r>
            </w:del>
          </w:p>
          <w:p w14:paraId="3A3FE416" w14:textId="4C0D2935" w:rsidR="005C1C1D" w:rsidRPr="00D8063B" w:rsidDel="0058054F" w:rsidRDefault="005C1C1D" w:rsidP="00DA6BCB">
            <w:pPr>
              <w:pStyle w:val="NormalLeft"/>
              <w:rPr>
                <w:del w:id="3540" w:author="Author"/>
                <w:lang w:val="en-GB"/>
              </w:rPr>
            </w:pPr>
            <w:del w:id="3541" w:author="Author">
              <w:r w:rsidRPr="00D8063B" w:rsidDel="0058054F">
                <w:rPr>
                  <w:lang w:val="en-GB"/>
                </w:rPr>
                <w:delText>Number which is attributed by the undertaking, corresponding to the unique number assigned to each fund. This number has to be consistent over time and shall be used to identify the funds in other templates. It shall not be re–used for a different fund.</w:delText>
              </w:r>
            </w:del>
          </w:p>
        </w:tc>
      </w:tr>
      <w:tr w:rsidR="005C1C1D" w:rsidRPr="00D8063B" w:rsidDel="0058054F" w14:paraId="788974C7" w14:textId="3985FA20" w:rsidTr="00C921DC">
        <w:trPr>
          <w:del w:id="3542" w:author="Author"/>
        </w:trPr>
        <w:tc>
          <w:tcPr>
            <w:tcW w:w="1579" w:type="dxa"/>
            <w:tcBorders>
              <w:top w:val="single" w:sz="2" w:space="0" w:color="auto"/>
              <w:left w:val="single" w:sz="2" w:space="0" w:color="auto"/>
              <w:bottom w:val="single" w:sz="2" w:space="0" w:color="auto"/>
              <w:right w:val="single" w:sz="2" w:space="0" w:color="auto"/>
            </w:tcBorders>
          </w:tcPr>
          <w:p w14:paraId="5859B9CF" w14:textId="34CEA032" w:rsidR="005C1C1D" w:rsidRPr="00D8063B" w:rsidDel="0058054F" w:rsidRDefault="005C1C1D" w:rsidP="00DA6BCB">
            <w:pPr>
              <w:pStyle w:val="NormalLeft"/>
              <w:rPr>
                <w:del w:id="3543" w:author="Author"/>
                <w:lang w:val="en-GB"/>
              </w:rPr>
            </w:pPr>
            <w:del w:id="3544" w:author="Author">
              <w:r w:rsidRPr="00D8063B" w:rsidDel="0058054F">
                <w:rPr>
                  <w:lang w:val="en-GB"/>
                </w:rPr>
                <w:delText>C0080</w:delText>
              </w:r>
            </w:del>
          </w:p>
        </w:tc>
        <w:tc>
          <w:tcPr>
            <w:tcW w:w="1764" w:type="dxa"/>
            <w:tcBorders>
              <w:top w:val="single" w:sz="2" w:space="0" w:color="auto"/>
              <w:left w:val="single" w:sz="2" w:space="0" w:color="auto"/>
              <w:bottom w:val="single" w:sz="2" w:space="0" w:color="auto"/>
              <w:right w:val="single" w:sz="2" w:space="0" w:color="auto"/>
            </w:tcBorders>
          </w:tcPr>
          <w:p w14:paraId="053A24AD" w14:textId="59218CEE" w:rsidR="005C1C1D" w:rsidRPr="00D8063B" w:rsidDel="0058054F" w:rsidRDefault="005C1C1D" w:rsidP="00DA6BCB">
            <w:pPr>
              <w:pStyle w:val="NormalLeft"/>
              <w:rPr>
                <w:del w:id="3545" w:author="Author"/>
                <w:lang w:val="en-GB"/>
              </w:rPr>
            </w:pPr>
            <w:del w:id="3546" w:author="Author">
              <w:r w:rsidRPr="00D8063B" w:rsidDel="0058054F">
                <w:rPr>
                  <w:lang w:val="en-GB"/>
                </w:rPr>
                <w:delText>Derivatives held in unit linked and index linked contracts</w:delText>
              </w:r>
            </w:del>
          </w:p>
        </w:tc>
        <w:tc>
          <w:tcPr>
            <w:tcW w:w="5943" w:type="dxa"/>
            <w:tcBorders>
              <w:top w:val="single" w:sz="2" w:space="0" w:color="auto"/>
              <w:left w:val="single" w:sz="2" w:space="0" w:color="auto"/>
              <w:bottom w:val="single" w:sz="2" w:space="0" w:color="auto"/>
              <w:right w:val="single" w:sz="2" w:space="0" w:color="auto"/>
            </w:tcBorders>
          </w:tcPr>
          <w:p w14:paraId="229DB899" w14:textId="6063B34D" w:rsidR="005C1C1D" w:rsidRPr="00D8063B" w:rsidDel="0058054F" w:rsidRDefault="005C1C1D" w:rsidP="00DA6BCB">
            <w:pPr>
              <w:pStyle w:val="NormalLeft"/>
              <w:rPr>
                <w:del w:id="3547" w:author="Author"/>
                <w:lang w:val="en-GB"/>
              </w:rPr>
            </w:pPr>
            <w:del w:id="3548" w:author="Author">
              <w:r w:rsidRPr="00D8063B" w:rsidDel="0058054F">
                <w:rPr>
                  <w:lang w:val="en-GB"/>
                </w:rPr>
                <w:delText>Identify the derivatives that are held by unit linked and index linked contracts. One of the options in the following closed list shall be used:</w:delText>
              </w:r>
            </w:del>
          </w:p>
          <w:p w14:paraId="17BF7E75" w14:textId="68E91691" w:rsidR="005C1C1D" w:rsidRPr="00D8063B" w:rsidDel="0058054F" w:rsidRDefault="005C1C1D" w:rsidP="00DA6BCB">
            <w:pPr>
              <w:pStyle w:val="NormalLeft"/>
              <w:rPr>
                <w:del w:id="3549" w:author="Author"/>
                <w:lang w:val="en-GB"/>
              </w:rPr>
            </w:pPr>
            <w:del w:id="3550" w:author="Author">
              <w:r w:rsidRPr="00D8063B" w:rsidDel="0058054F">
                <w:rPr>
                  <w:lang w:val="en-GB"/>
                </w:rPr>
                <w:delText>1– Unit–linked or index–linked</w:delText>
              </w:r>
            </w:del>
          </w:p>
          <w:p w14:paraId="2862FCD0" w14:textId="7B77AF1E" w:rsidR="005C1C1D" w:rsidRPr="00D8063B" w:rsidDel="0058054F" w:rsidRDefault="005C1C1D" w:rsidP="00DA6BCB">
            <w:pPr>
              <w:pStyle w:val="NormalLeft"/>
              <w:rPr>
                <w:del w:id="3551" w:author="Author"/>
                <w:lang w:val="en-GB"/>
              </w:rPr>
            </w:pPr>
            <w:del w:id="3552" w:author="Author">
              <w:r w:rsidRPr="00D8063B" w:rsidDel="0058054F">
                <w:rPr>
                  <w:lang w:val="en-GB"/>
                </w:rPr>
                <w:delText>2 — Neither unit–linked nor index–linked</w:delText>
              </w:r>
            </w:del>
          </w:p>
        </w:tc>
      </w:tr>
      <w:tr w:rsidR="005C1C1D" w:rsidRPr="00D8063B" w:rsidDel="0058054F" w14:paraId="5313B33F" w14:textId="6583BA0F" w:rsidTr="00C921DC">
        <w:trPr>
          <w:del w:id="3553" w:author="Author"/>
        </w:trPr>
        <w:tc>
          <w:tcPr>
            <w:tcW w:w="1579" w:type="dxa"/>
            <w:tcBorders>
              <w:top w:val="single" w:sz="2" w:space="0" w:color="auto"/>
              <w:left w:val="single" w:sz="2" w:space="0" w:color="auto"/>
              <w:bottom w:val="single" w:sz="2" w:space="0" w:color="auto"/>
              <w:right w:val="single" w:sz="2" w:space="0" w:color="auto"/>
            </w:tcBorders>
          </w:tcPr>
          <w:p w14:paraId="4C51DF7E" w14:textId="26DA7826" w:rsidR="005C1C1D" w:rsidRPr="00D8063B" w:rsidDel="0058054F" w:rsidRDefault="005C1C1D" w:rsidP="00DA6BCB">
            <w:pPr>
              <w:pStyle w:val="NormalLeft"/>
              <w:rPr>
                <w:del w:id="3554" w:author="Author"/>
                <w:lang w:val="en-GB"/>
              </w:rPr>
            </w:pPr>
            <w:del w:id="3555" w:author="Author">
              <w:r w:rsidRPr="00D8063B" w:rsidDel="0058054F">
                <w:rPr>
                  <w:lang w:val="en-GB"/>
                </w:rPr>
                <w:delText>C0090</w:delText>
              </w:r>
            </w:del>
          </w:p>
        </w:tc>
        <w:tc>
          <w:tcPr>
            <w:tcW w:w="1764" w:type="dxa"/>
            <w:tcBorders>
              <w:top w:val="single" w:sz="2" w:space="0" w:color="auto"/>
              <w:left w:val="single" w:sz="2" w:space="0" w:color="auto"/>
              <w:bottom w:val="single" w:sz="2" w:space="0" w:color="auto"/>
              <w:right w:val="single" w:sz="2" w:space="0" w:color="auto"/>
            </w:tcBorders>
          </w:tcPr>
          <w:p w14:paraId="7BF7BF82" w14:textId="0290A60D" w:rsidR="005C1C1D" w:rsidRPr="00D8063B" w:rsidDel="0058054F" w:rsidRDefault="005C1C1D" w:rsidP="00DA6BCB">
            <w:pPr>
              <w:pStyle w:val="NormalLeft"/>
              <w:rPr>
                <w:del w:id="3556" w:author="Author"/>
                <w:lang w:val="en-GB"/>
              </w:rPr>
            </w:pPr>
            <w:del w:id="3557" w:author="Author">
              <w:r w:rsidRPr="00D8063B" w:rsidDel="0058054F">
                <w:rPr>
                  <w:lang w:val="en-GB"/>
                </w:rPr>
                <w:delText>Instrument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6A7ADD27" w14:textId="50025F4C" w:rsidR="005C1C1D" w:rsidRPr="00D8063B" w:rsidDel="0058054F" w:rsidRDefault="005C1C1D" w:rsidP="00DA6BCB">
            <w:pPr>
              <w:pStyle w:val="NormalLeft"/>
              <w:rPr>
                <w:del w:id="3558" w:author="Author"/>
                <w:lang w:val="en-GB"/>
              </w:rPr>
            </w:pPr>
            <w:del w:id="3559" w:author="Author">
              <w:r w:rsidRPr="00D8063B" w:rsidDel="0058054F">
                <w:rPr>
                  <w:lang w:val="en-GB"/>
                </w:rPr>
                <w:delText>ID Code of the instrument (asset or liability) underlying the derivative contract. This item is to be provided only for derivatives that have a single or multiple underlying instruments in the undertakings' portfolio. An index is considered a single instrument and shall be reported.</w:delText>
              </w:r>
            </w:del>
          </w:p>
          <w:p w14:paraId="068315FC" w14:textId="288E2565" w:rsidR="005C1C1D" w:rsidRPr="00D8063B" w:rsidDel="0058054F" w:rsidRDefault="005C1C1D" w:rsidP="00DA6BCB">
            <w:pPr>
              <w:pStyle w:val="NormalLeft"/>
              <w:rPr>
                <w:del w:id="3560" w:author="Author"/>
                <w:lang w:val="en-GB"/>
              </w:rPr>
            </w:pPr>
            <w:del w:id="3561" w:author="Author">
              <w:r w:rsidRPr="00D8063B" w:rsidDel="0058054F">
                <w:rPr>
                  <w:lang w:val="en-GB"/>
                </w:rPr>
                <w:delText>Identification code of the instrument underlying the derivative using the following priority:</w:delText>
              </w:r>
            </w:del>
          </w:p>
          <w:p w14:paraId="6DEF1ED7" w14:textId="7D0D9531" w:rsidR="005C1C1D" w:rsidRPr="00D8063B" w:rsidDel="0058054F" w:rsidRDefault="005C1C1D" w:rsidP="00DA6BCB">
            <w:pPr>
              <w:pStyle w:val="Tiret0"/>
              <w:numPr>
                <w:ilvl w:val="0"/>
                <w:numId w:val="14"/>
              </w:numPr>
              <w:ind w:left="851" w:hanging="851"/>
              <w:rPr>
                <w:del w:id="3562" w:author="Author"/>
                <w:lang w:val="en-GB"/>
              </w:rPr>
            </w:pPr>
            <w:del w:id="3563" w:author="Author">
              <w:r w:rsidRPr="00D8063B" w:rsidDel="0058054F">
                <w:rPr>
                  <w:lang w:val="en-GB"/>
                </w:rPr>
                <w:delText>ISO 6166 code of ISIN when available</w:delText>
              </w:r>
            </w:del>
          </w:p>
          <w:p w14:paraId="097F0416" w14:textId="5803AEEB" w:rsidR="005C1C1D" w:rsidRPr="00D8063B" w:rsidDel="0058054F" w:rsidRDefault="005C1C1D" w:rsidP="00DA6BCB">
            <w:pPr>
              <w:pStyle w:val="Tiret0"/>
              <w:numPr>
                <w:ilvl w:val="0"/>
                <w:numId w:val="14"/>
              </w:numPr>
              <w:ind w:left="851" w:hanging="851"/>
              <w:rPr>
                <w:del w:id="3564" w:author="Author"/>
                <w:lang w:val="en-GB"/>
              </w:rPr>
            </w:pPr>
            <w:del w:id="3565" w:author="Author">
              <w:r w:rsidRPr="00D8063B" w:rsidDel="0058054F">
                <w:rPr>
                  <w:lang w:val="en-GB"/>
                </w:rPr>
                <w:delText>Other recognised codes (e.g.: CUSIP, Bloomberg Ticker, Reuters RIC)</w:delText>
              </w:r>
            </w:del>
          </w:p>
          <w:p w14:paraId="68CC7BB5" w14:textId="2F78088D" w:rsidR="005C1C1D" w:rsidRPr="00D8063B" w:rsidDel="0058054F" w:rsidRDefault="005C1C1D" w:rsidP="00DA6BCB">
            <w:pPr>
              <w:pStyle w:val="Tiret0"/>
              <w:numPr>
                <w:ilvl w:val="0"/>
                <w:numId w:val="14"/>
              </w:numPr>
              <w:ind w:left="851" w:hanging="851"/>
              <w:rPr>
                <w:del w:id="3566" w:author="Author"/>
                <w:lang w:val="en-GB"/>
              </w:rPr>
            </w:pPr>
            <w:del w:id="3567" w:author="Author">
              <w:r w:rsidRPr="00D8063B" w:rsidDel="0058054F">
                <w:rPr>
                  <w:lang w:val="en-GB"/>
                </w:rPr>
                <w:delText>Code attributed by the undertaking for the underlying instrument when the options above are not available and must be unique and consistent over time for that instrument;</w:delText>
              </w:r>
            </w:del>
          </w:p>
          <w:p w14:paraId="07B2C60B" w14:textId="5D316A16" w:rsidR="005C1C1D" w:rsidRPr="00D8063B" w:rsidDel="0058054F" w:rsidRDefault="005C1C1D" w:rsidP="00DA6BCB">
            <w:pPr>
              <w:pStyle w:val="Tiret0"/>
              <w:numPr>
                <w:ilvl w:val="0"/>
                <w:numId w:val="14"/>
              </w:numPr>
              <w:ind w:left="851" w:hanging="851"/>
              <w:rPr>
                <w:del w:id="3568" w:author="Author"/>
                <w:lang w:val="en-GB"/>
              </w:rPr>
            </w:pPr>
            <w:del w:id="3569" w:author="Author">
              <w:r w:rsidRPr="00D8063B" w:rsidDel="0058054F">
                <w:rPr>
                  <w:lang w:val="en-GB"/>
                </w:rPr>
                <w:delText>‘Multiple assets/liabilities’, if the underlying assets or liabilities are more than one.</w:delText>
              </w:r>
            </w:del>
          </w:p>
          <w:p w14:paraId="70644E10" w14:textId="13DECDA4" w:rsidR="005C1C1D" w:rsidRPr="00D8063B" w:rsidDel="0058054F" w:rsidRDefault="005C1C1D" w:rsidP="00260EA7">
            <w:pPr>
              <w:pStyle w:val="NormalLeft"/>
              <w:rPr>
                <w:del w:id="3570" w:author="Author"/>
                <w:lang w:val="en-GB"/>
              </w:rPr>
            </w:pPr>
            <w:del w:id="3571" w:author="Author">
              <w:r w:rsidRPr="00D8063B" w:rsidDel="0058054F">
                <w:rPr>
                  <w:lang w:val="en-GB"/>
                </w:rPr>
                <w:delText>If the underlying instrument is an index then the code of the index shall be reported. </w:delText>
              </w:r>
              <w:r w:rsidR="00260EA7" w:rsidRPr="00D8063B" w:rsidDel="0058054F">
                <w:rPr>
                  <w:lang w:val="en-GB"/>
                </w:rPr>
                <w:delText xml:space="preserve"> </w:delText>
              </w:r>
            </w:del>
          </w:p>
        </w:tc>
      </w:tr>
      <w:tr w:rsidR="005C1C1D" w:rsidRPr="00D8063B" w:rsidDel="0058054F" w14:paraId="2B1EBD3C" w14:textId="4D8FC749" w:rsidTr="00C921DC">
        <w:trPr>
          <w:del w:id="3572" w:author="Author"/>
        </w:trPr>
        <w:tc>
          <w:tcPr>
            <w:tcW w:w="1579" w:type="dxa"/>
            <w:tcBorders>
              <w:top w:val="single" w:sz="2" w:space="0" w:color="auto"/>
              <w:left w:val="single" w:sz="2" w:space="0" w:color="auto"/>
              <w:bottom w:val="single" w:sz="2" w:space="0" w:color="auto"/>
              <w:right w:val="single" w:sz="2" w:space="0" w:color="auto"/>
            </w:tcBorders>
          </w:tcPr>
          <w:p w14:paraId="35D06668" w14:textId="6981969C" w:rsidR="005C1C1D" w:rsidRPr="00D8063B" w:rsidDel="0058054F" w:rsidRDefault="005C1C1D" w:rsidP="00DA6BCB">
            <w:pPr>
              <w:pStyle w:val="NormalLeft"/>
              <w:rPr>
                <w:del w:id="3573" w:author="Author"/>
                <w:lang w:val="en-GB"/>
              </w:rPr>
            </w:pPr>
            <w:del w:id="3574" w:author="Author">
              <w:r w:rsidRPr="00D8063B" w:rsidDel="0058054F">
                <w:rPr>
                  <w:lang w:val="en-GB"/>
                </w:rPr>
                <w:delText>C0100</w:delText>
              </w:r>
            </w:del>
          </w:p>
        </w:tc>
        <w:tc>
          <w:tcPr>
            <w:tcW w:w="1764" w:type="dxa"/>
            <w:tcBorders>
              <w:top w:val="single" w:sz="2" w:space="0" w:color="auto"/>
              <w:left w:val="single" w:sz="2" w:space="0" w:color="auto"/>
              <w:bottom w:val="single" w:sz="2" w:space="0" w:color="auto"/>
              <w:right w:val="single" w:sz="2" w:space="0" w:color="auto"/>
            </w:tcBorders>
          </w:tcPr>
          <w:p w14:paraId="16F57A8D" w14:textId="49A66E9C" w:rsidR="005C1C1D" w:rsidRPr="00D8063B" w:rsidDel="0058054F" w:rsidRDefault="005C1C1D" w:rsidP="00DA6BCB">
            <w:pPr>
              <w:pStyle w:val="NormalLeft"/>
              <w:rPr>
                <w:del w:id="3575" w:author="Author"/>
                <w:lang w:val="en-GB"/>
              </w:rPr>
            </w:pPr>
            <w:del w:id="3576" w:author="Author">
              <w:r w:rsidRPr="00D8063B" w:rsidDel="0058054F">
                <w:rPr>
                  <w:lang w:val="en-GB"/>
                </w:rPr>
                <w:delText>Type of code of asset or liability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626B33BC" w14:textId="1A861D42" w:rsidR="005C1C1D" w:rsidRPr="00D8063B" w:rsidDel="0058054F" w:rsidRDefault="005C1C1D" w:rsidP="00DA6BCB">
            <w:pPr>
              <w:pStyle w:val="NormalLeft"/>
              <w:rPr>
                <w:del w:id="3577" w:author="Author"/>
                <w:lang w:val="en-GB"/>
              </w:rPr>
            </w:pPr>
            <w:del w:id="3578" w:author="Author">
              <w:r w:rsidRPr="00D8063B" w:rsidDel="0058054F">
                <w:rPr>
                  <w:lang w:val="en-GB"/>
                </w:rPr>
                <w:delText>Type of ID Code used for the ‘Instrument underlying the derivative’ item. One of the options in the following closed list shall be used:</w:delText>
              </w:r>
            </w:del>
          </w:p>
          <w:p w14:paraId="45AC9C32" w14:textId="2DE5857B" w:rsidR="005C1C1D" w:rsidRPr="00D8063B" w:rsidDel="0058054F" w:rsidRDefault="005C1C1D" w:rsidP="00DA6BCB">
            <w:pPr>
              <w:pStyle w:val="Point0"/>
              <w:rPr>
                <w:del w:id="3579" w:author="Author"/>
                <w:lang w:val="en-GB"/>
              </w:rPr>
            </w:pPr>
            <w:del w:id="3580" w:author="Author">
              <w:r w:rsidRPr="00D8063B" w:rsidDel="0058054F">
                <w:rPr>
                  <w:lang w:val="en-GB"/>
                </w:rPr>
                <w:tab/>
                <w:delText>1 —</w:delText>
              </w:r>
              <w:r w:rsidRPr="00D8063B" w:rsidDel="0058054F">
                <w:rPr>
                  <w:lang w:val="en-GB"/>
                </w:rPr>
                <w:tab/>
                <w:delText>ISO/6166 for ISIN</w:delText>
              </w:r>
            </w:del>
          </w:p>
          <w:p w14:paraId="09F10F65" w14:textId="4F4455FE" w:rsidR="005C1C1D" w:rsidRPr="00D8063B" w:rsidDel="0058054F" w:rsidRDefault="005C1C1D" w:rsidP="00DA6BCB">
            <w:pPr>
              <w:pStyle w:val="Point0"/>
              <w:rPr>
                <w:del w:id="3581" w:author="Author"/>
                <w:lang w:val="en-GB"/>
              </w:rPr>
            </w:pPr>
            <w:del w:id="3582" w:author="Author">
              <w:r w:rsidRPr="00D8063B" w:rsidDel="0058054F">
                <w:rPr>
                  <w:lang w:val="en-GB"/>
                </w:rPr>
                <w:tab/>
                <w:delText>2 —</w:delText>
              </w:r>
              <w:r w:rsidRPr="00D8063B" w:rsidDel="0058054F">
                <w:rPr>
                  <w:lang w:val="en-GB"/>
                </w:rPr>
                <w:tab/>
                <w:delText>CUSIP (The Committee on Uniform Securities Identification Procedures number assigned by the CUSIP Service Bureau for U.S. and Canadian companies)</w:delText>
              </w:r>
            </w:del>
          </w:p>
          <w:p w14:paraId="7FE85860" w14:textId="26606173" w:rsidR="005C1C1D" w:rsidRPr="00D8063B" w:rsidDel="0058054F" w:rsidRDefault="005C1C1D" w:rsidP="00DA6BCB">
            <w:pPr>
              <w:pStyle w:val="Point0"/>
              <w:rPr>
                <w:del w:id="3583" w:author="Author"/>
                <w:lang w:val="en-GB"/>
              </w:rPr>
            </w:pPr>
            <w:del w:id="3584" w:author="Author">
              <w:r w:rsidRPr="00D8063B" w:rsidDel="0058054F">
                <w:rPr>
                  <w:lang w:val="en-GB"/>
                </w:rPr>
                <w:tab/>
                <w:delText>3 —</w:delText>
              </w:r>
              <w:r w:rsidRPr="00D8063B" w:rsidDel="0058054F">
                <w:rPr>
                  <w:lang w:val="en-GB"/>
                </w:rPr>
                <w:tab/>
                <w:delText>SEDOL (Stock Exchange Daily Official List for the London Stock Exchange)</w:delText>
              </w:r>
            </w:del>
          </w:p>
          <w:p w14:paraId="0F934E0B" w14:textId="3F984684" w:rsidR="005C1C1D" w:rsidRPr="00D8063B" w:rsidDel="0058054F" w:rsidRDefault="005C1C1D" w:rsidP="00DA6BCB">
            <w:pPr>
              <w:pStyle w:val="Point0"/>
              <w:rPr>
                <w:del w:id="3585" w:author="Author"/>
                <w:lang w:val="en-GB"/>
              </w:rPr>
            </w:pPr>
            <w:del w:id="3586" w:author="Author">
              <w:r w:rsidRPr="00D8063B" w:rsidDel="0058054F">
                <w:rPr>
                  <w:lang w:val="en-GB"/>
                </w:rPr>
                <w:tab/>
                <w:delText>4 —</w:delText>
              </w:r>
              <w:r w:rsidRPr="00D8063B" w:rsidDel="0058054F">
                <w:rPr>
                  <w:lang w:val="en-GB"/>
                </w:rPr>
                <w:tab/>
                <w:delText>WKN (Wertpapier Kenn–Nummer, the alphanumeric German identification number)</w:delText>
              </w:r>
            </w:del>
          </w:p>
          <w:p w14:paraId="2125B684" w14:textId="5EC77758" w:rsidR="005C1C1D" w:rsidRPr="00D8063B" w:rsidDel="0058054F" w:rsidRDefault="005C1C1D" w:rsidP="00DA6BCB">
            <w:pPr>
              <w:pStyle w:val="Point0"/>
              <w:rPr>
                <w:del w:id="3587" w:author="Author"/>
                <w:lang w:val="en-GB"/>
              </w:rPr>
            </w:pPr>
            <w:del w:id="3588" w:author="Author">
              <w:r w:rsidRPr="00D8063B" w:rsidDel="0058054F">
                <w:rPr>
                  <w:lang w:val="en-GB"/>
                </w:rPr>
                <w:tab/>
                <w:delText>5 —</w:delText>
              </w:r>
              <w:r w:rsidRPr="00D8063B" w:rsidDel="0058054F">
                <w:rPr>
                  <w:lang w:val="en-GB"/>
                </w:rPr>
                <w:tab/>
                <w:delText>Bloomberg Ticker (Bloomberg letters code that identify a company's securities)</w:delText>
              </w:r>
            </w:del>
          </w:p>
          <w:p w14:paraId="3ED7BA79" w14:textId="4948D588" w:rsidR="005C1C1D" w:rsidRPr="00D8063B" w:rsidDel="0058054F" w:rsidRDefault="005C1C1D" w:rsidP="00DA6BCB">
            <w:pPr>
              <w:pStyle w:val="Point0"/>
              <w:rPr>
                <w:del w:id="3589" w:author="Author"/>
                <w:lang w:val="en-GB"/>
              </w:rPr>
            </w:pPr>
            <w:del w:id="3590" w:author="Author">
              <w:r w:rsidRPr="00D8063B" w:rsidDel="0058054F">
                <w:rPr>
                  <w:lang w:val="en-GB"/>
                </w:rPr>
                <w:tab/>
                <w:delText>6 —</w:delText>
              </w:r>
              <w:r w:rsidRPr="00D8063B" w:rsidDel="0058054F">
                <w:rPr>
                  <w:lang w:val="en-GB"/>
                </w:rPr>
                <w:tab/>
                <w:delText>BBGID (The Bloomberg Global ID)</w:delText>
              </w:r>
            </w:del>
          </w:p>
          <w:p w14:paraId="75198999" w14:textId="20DEFD1A" w:rsidR="005C1C1D" w:rsidRPr="00D8063B" w:rsidDel="0058054F" w:rsidRDefault="005C1C1D" w:rsidP="00DA6BCB">
            <w:pPr>
              <w:pStyle w:val="Point0"/>
              <w:rPr>
                <w:del w:id="3591" w:author="Author"/>
                <w:lang w:val="en-GB"/>
              </w:rPr>
            </w:pPr>
            <w:del w:id="3592" w:author="Author">
              <w:r w:rsidRPr="00D8063B" w:rsidDel="0058054F">
                <w:rPr>
                  <w:lang w:val="en-GB"/>
                </w:rPr>
                <w:tab/>
                <w:delText>7 —</w:delText>
              </w:r>
              <w:r w:rsidRPr="00D8063B" w:rsidDel="0058054F">
                <w:rPr>
                  <w:lang w:val="en-GB"/>
                </w:rPr>
                <w:tab/>
                <w:delText>Reuters RIC (Reuters instrument code)</w:delText>
              </w:r>
            </w:del>
          </w:p>
          <w:p w14:paraId="6FC0A405" w14:textId="2E56C9F2" w:rsidR="005C1C1D" w:rsidRPr="00D8063B" w:rsidDel="0058054F" w:rsidRDefault="005C1C1D" w:rsidP="00DA6BCB">
            <w:pPr>
              <w:pStyle w:val="Point0"/>
              <w:rPr>
                <w:del w:id="3593" w:author="Author"/>
                <w:lang w:val="en-GB"/>
              </w:rPr>
            </w:pPr>
            <w:del w:id="3594" w:author="Author">
              <w:r w:rsidRPr="00D8063B" w:rsidDel="0058054F">
                <w:rPr>
                  <w:lang w:val="en-GB"/>
                </w:rPr>
                <w:tab/>
                <w:delText>8 —</w:delText>
              </w:r>
              <w:r w:rsidRPr="00D8063B" w:rsidDel="0058054F">
                <w:rPr>
                  <w:lang w:val="en-GB"/>
                </w:rPr>
                <w:tab/>
                <w:delText>FIGI (Financial Instrument Global Identifier)</w:delText>
              </w:r>
            </w:del>
          </w:p>
          <w:p w14:paraId="4C615451" w14:textId="3295CF40" w:rsidR="005C1C1D" w:rsidRPr="00D8063B" w:rsidDel="0058054F" w:rsidRDefault="005C1C1D" w:rsidP="00DA6BCB">
            <w:pPr>
              <w:pStyle w:val="Point0"/>
              <w:rPr>
                <w:del w:id="3595" w:author="Author"/>
                <w:lang w:val="en-GB"/>
              </w:rPr>
            </w:pPr>
            <w:del w:id="3596" w:author="Author">
              <w:r w:rsidRPr="00D8063B" w:rsidDel="0058054F">
                <w:rPr>
                  <w:lang w:val="en-GB"/>
                </w:rPr>
                <w:tab/>
                <w:delText>9 —</w:delText>
              </w:r>
              <w:r w:rsidRPr="00D8063B" w:rsidDel="0058054F">
                <w:rPr>
                  <w:lang w:val="en-GB"/>
                </w:rPr>
                <w:tab/>
                <w:delText>Other code by members of the Association of National Numbering Agencies</w:delText>
              </w:r>
            </w:del>
          </w:p>
          <w:p w14:paraId="4CEC950C" w14:textId="77031D81" w:rsidR="005C1C1D" w:rsidRPr="00D8063B" w:rsidDel="0058054F" w:rsidRDefault="005C1C1D" w:rsidP="00260EA7">
            <w:pPr>
              <w:pStyle w:val="Point0"/>
              <w:rPr>
                <w:del w:id="3597" w:author="Author"/>
                <w:lang w:val="en-GB"/>
              </w:rPr>
            </w:pPr>
            <w:del w:id="3598" w:author="Author">
              <w:r w:rsidRPr="00D8063B" w:rsidDel="0058054F">
                <w:rPr>
                  <w:lang w:val="en-GB"/>
                </w:rPr>
                <w:tab/>
                <w:delText>99 —</w:delText>
              </w:r>
              <w:r w:rsidRPr="00D8063B" w:rsidDel="0058054F">
                <w:rPr>
                  <w:lang w:val="en-GB"/>
                </w:rPr>
                <w:tab/>
                <w:delText>Code attributed by the undertaking in case that none of the above options are available. This option shall also be used for the cases of ‘Multiple assets/liabilities’ and indexes </w:delText>
              </w:r>
              <w:r w:rsidR="00260EA7" w:rsidRPr="00D8063B" w:rsidDel="0058054F">
                <w:rPr>
                  <w:lang w:val="en-GB"/>
                </w:rPr>
                <w:delText xml:space="preserve"> </w:delText>
              </w:r>
            </w:del>
          </w:p>
        </w:tc>
      </w:tr>
      <w:tr w:rsidR="005C1C1D" w:rsidRPr="00D8063B" w:rsidDel="0058054F" w14:paraId="55FBE92F" w14:textId="7D6AE5E2" w:rsidTr="00C921DC">
        <w:trPr>
          <w:del w:id="3599" w:author="Author"/>
        </w:trPr>
        <w:tc>
          <w:tcPr>
            <w:tcW w:w="1579" w:type="dxa"/>
            <w:tcBorders>
              <w:top w:val="single" w:sz="2" w:space="0" w:color="auto"/>
              <w:left w:val="single" w:sz="2" w:space="0" w:color="auto"/>
              <w:bottom w:val="single" w:sz="2" w:space="0" w:color="auto"/>
              <w:right w:val="single" w:sz="2" w:space="0" w:color="auto"/>
            </w:tcBorders>
          </w:tcPr>
          <w:p w14:paraId="554E7266" w14:textId="02D09656" w:rsidR="005C1C1D" w:rsidRPr="00D8063B" w:rsidDel="0058054F" w:rsidRDefault="005C1C1D" w:rsidP="00DA6BCB">
            <w:pPr>
              <w:pStyle w:val="NormalLeft"/>
              <w:rPr>
                <w:del w:id="3600" w:author="Author"/>
                <w:lang w:val="en-GB"/>
              </w:rPr>
            </w:pPr>
            <w:del w:id="3601" w:author="Author">
              <w:r w:rsidRPr="00D8063B" w:rsidDel="0058054F">
                <w:rPr>
                  <w:lang w:val="en-GB"/>
                </w:rPr>
                <w:delText>C0110</w:delText>
              </w:r>
            </w:del>
          </w:p>
        </w:tc>
        <w:tc>
          <w:tcPr>
            <w:tcW w:w="1764" w:type="dxa"/>
            <w:tcBorders>
              <w:top w:val="single" w:sz="2" w:space="0" w:color="auto"/>
              <w:left w:val="single" w:sz="2" w:space="0" w:color="auto"/>
              <w:bottom w:val="single" w:sz="2" w:space="0" w:color="auto"/>
              <w:right w:val="single" w:sz="2" w:space="0" w:color="auto"/>
            </w:tcBorders>
          </w:tcPr>
          <w:p w14:paraId="3D879776" w14:textId="5C0E019B" w:rsidR="005C1C1D" w:rsidRPr="00D8063B" w:rsidDel="0058054F" w:rsidRDefault="005C1C1D" w:rsidP="00DA6BCB">
            <w:pPr>
              <w:pStyle w:val="NormalLeft"/>
              <w:rPr>
                <w:del w:id="3602" w:author="Author"/>
                <w:lang w:val="en-GB"/>
              </w:rPr>
            </w:pPr>
            <w:del w:id="3603" w:author="Author">
              <w:r w:rsidRPr="00D8063B" w:rsidDel="0058054F">
                <w:rPr>
                  <w:lang w:val="en-GB"/>
                </w:rPr>
                <w:delText>Use of derivative</w:delText>
              </w:r>
            </w:del>
          </w:p>
        </w:tc>
        <w:tc>
          <w:tcPr>
            <w:tcW w:w="5943" w:type="dxa"/>
            <w:tcBorders>
              <w:top w:val="single" w:sz="2" w:space="0" w:color="auto"/>
              <w:left w:val="single" w:sz="2" w:space="0" w:color="auto"/>
              <w:bottom w:val="single" w:sz="2" w:space="0" w:color="auto"/>
              <w:right w:val="single" w:sz="2" w:space="0" w:color="auto"/>
            </w:tcBorders>
          </w:tcPr>
          <w:p w14:paraId="15CA4CA2" w14:textId="31571428" w:rsidR="005C1C1D" w:rsidRPr="00D8063B" w:rsidDel="0058054F" w:rsidRDefault="005C1C1D" w:rsidP="00DA6BCB">
            <w:pPr>
              <w:pStyle w:val="NormalLeft"/>
              <w:rPr>
                <w:del w:id="3604" w:author="Author"/>
                <w:lang w:val="en-GB"/>
              </w:rPr>
            </w:pPr>
            <w:del w:id="3605" w:author="Author">
              <w:r w:rsidRPr="00D8063B" w:rsidDel="0058054F">
                <w:rPr>
                  <w:lang w:val="en-GB"/>
                </w:rPr>
                <w:delText>Describe the use of the derivative (micro / macro hedge, efficient portfolio management).</w:delText>
              </w:r>
            </w:del>
          </w:p>
          <w:p w14:paraId="0CEA9043" w14:textId="4FEF369B" w:rsidR="005C1C1D" w:rsidRPr="00D8063B" w:rsidDel="0058054F" w:rsidRDefault="005C1C1D" w:rsidP="00DA6BCB">
            <w:pPr>
              <w:pStyle w:val="NormalLeft"/>
              <w:rPr>
                <w:del w:id="3606" w:author="Author"/>
                <w:lang w:val="en-GB"/>
              </w:rPr>
            </w:pPr>
            <w:del w:id="3607" w:author="Author">
              <w:r w:rsidRPr="00D8063B" w:rsidDel="0058054F">
                <w:rPr>
                  <w:lang w:val="en-GB"/>
                </w:rPr>
                <w:delText>Micro hedge refers to derivatives covering a single financial instrument (asset or liability), forecasted transaction or other liability.</w:delText>
              </w:r>
            </w:del>
          </w:p>
          <w:p w14:paraId="1DAD10AA" w14:textId="270EB991" w:rsidR="005C1C1D" w:rsidRPr="00D8063B" w:rsidDel="0058054F" w:rsidRDefault="005C1C1D" w:rsidP="00DA6BCB">
            <w:pPr>
              <w:pStyle w:val="NormalLeft"/>
              <w:rPr>
                <w:del w:id="3608" w:author="Author"/>
                <w:lang w:val="en-GB"/>
              </w:rPr>
            </w:pPr>
          </w:p>
          <w:p w14:paraId="136517B0" w14:textId="27796DE3" w:rsidR="005C1C1D" w:rsidRPr="00D8063B" w:rsidDel="0058054F" w:rsidRDefault="005C1C1D" w:rsidP="00DA6BCB">
            <w:pPr>
              <w:pStyle w:val="NormalLeft"/>
              <w:rPr>
                <w:del w:id="3609" w:author="Author"/>
                <w:lang w:val="en-GB"/>
              </w:rPr>
            </w:pPr>
            <w:del w:id="3610" w:author="Author">
              <w:r w:rsidRPr="00D8063B" w:rsidDel="0058054F">
                <w:rPr>
                  <w:lang w:val="en-GB"/>
                </w:rPr>
                <w:delText>Macro hedge refers to derivatives covering a set of financial instruments (assets or liabilities), forecasted transactions or other liabilities.</w:delText>
              </w:r>
            </w:del>
          </w:p>
          <w:p w14:paraId="284A6AD2" w14:textId="5BCB5CFD" w:rsidR="005C1C1D" w:rsidRPr="00D8063B" w:rsidDel="0058054F" w:rsidRDefault="005C1C1D" w:rsidP="00DA6BCB">
            <w:pPr>
              <w:pStyle w:val="NormalLeft"/>
              <w:rPr>
                <w:del w:id="3611" w:author="Author"/>
                <w:lang w:val="en-GB"/>
              </w:rPr>
            </w:pPr>
            <w:del w:id="3612" w:author="Author">
              <w:r w:rsidRPr="00D8063B" w:rsidDel="0058054F">
                <w:rPr>
                  <w:lang w:val="en-GB"/>
                </w:rPr>
                <w:delTex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delText>
              </w:r>
            </w:del>
          </w:p>
          <w:p w14:paraId="49F0B063" w14:textId="60545CB6" w:rsidR="005C1C1D" w:rsidRPr="00D8063B" w:rsidDel="0058054F" w:rsidRDefault="005C1C1D" w:rsidP="00DA6BCB">
            <w:pPr>
              <w:pStyle w:val="NormalLeft"/>
              <w:rPr>
                <w:del w:id="3613" w:author="Author"/>
                <w:lang w:val="en-GB"/>
              </w:rPr>
            </w:pPr>
            <w:del w:id="3614" w:author="Author">
              <w:r w:rsidRPr="00D8063B" w:rsidDel="0058054F">
                <w:rPr>
                  <w:lang w:val="en-GB"/>
                </w:rPr>
                <w:delText>One of the options in the following closed list shall be used:</w:delText>
              </w:r>
            </w:del>
          </w:p>
          <w:p w14:paraId="31ABA55A" w14:textId="7EFC5FD7" w:rsidR="005C1C1D" w:rsidRPr="00D8063B" w:rsidDel="0058054F" w:rsidRDefault="005C1C1D" w:rsidP="00DA6BCB">
            <w:pPr>
              <w:pStyle w:val="NormalLeft"/>
              <w:rPr>
                <w:del w:id="3615" w:author="Author"/>
                <w:lang w:val="en-GB"/>
              </w:rPr>
            </w:pPr>
            <w:del w:id="3616" w:author="Author">
              <w:r w:rsidRPr="00D8063B" w:rsidDel="0058054F">
                <w:rPr>
                  <w:lang w:val="en-GB"/>
                </w:rPr>
                <w:delText>1 — Micro hedge</w:delText>
              </w:r>
            </w:del>
          </w:p>
          <w:p w14:paraId="20F329F1" w14:textId="178FDDEA" w:rsidR="005C1C1D" w:rsidRPr="00D8063B" w:rsidDel="0058054F" w:rsidRDefault="005C1C1D" w:rsidP="00DA6BCB">
            <w:pPr>
              <w:pStyle w:val="NormalLeft"/>
              <w:rPr>
                <w:del w:id="3617" w:author="Author"/>
                <w:lang w:val="en-GB"/>
              </w:rPr>
            </w:pPr>
            <w:del w:id="3618" w:author="Author">
              <w:r w:rsidRPr="00D8063B" w:rsidDel="0058054F">
                <w:rPr>
                  <w:lang w:val="en-GB"/>
                </w:rPr>
                <w:delText>2 — Macro hedge</w:delText>
              </w:r>
            </w:del>
          </w:p>
          <w:p w14:paraId="2B9CB787" w14:textId="2ECB5BE6" w:rsidR="005C1C1D" w:rsidRPr="00D8063B" w:rsidDel="0058054F" w:rsidRDefault="005C1C1D" w:rsidP="00DA6BCB">
            <w:pPr>
              <w:pStyle w:val="NormalLeft"/>
              <w:rPr>
                <w:del w:id="3619" w:author="Author"/>
                <w:lang w:val="en-GB"/>
              </w:rPr>
            </w:pPr>
            <w:del w:id="3620" w:author="Author">
              <w:r w:rsidRPr="00D8063B" w:rsidDel="0058054F">
                <w:rPr>
                  <w:lang w:val="en-GB"/>
                </w:rPr>
                <w:delText>3 — Matching assets and liabilities cash–flows used in the context of matching adjustment portfolios</w:delText>
              </w:r>
            </w:del>
          </w:p>
          <w:p w14:paraId="363979A1" w14:textId="50663E25" w:rsidR="005C1C1D" w:rsidRPr="00D8063B" w:rsidDel="0058054F" w:rsidRDefault="005C1C1D" w:rsidP="00DA6BCB">
            <w:pPr>
              <w:pStyle w:val="NormalLeft"/>
              <w:rPr>
                <w:del w:id="3621" w:author="Author"/>
                <w:lang w:val="en-GB"/>
              </w:rPr>
            </w:pPr>
            <w:del w:id="3622" w:author="Author">
              <w:r w:rsidRPr="00D8063B" w:rsidDel="0058054F">
                <w:rPr>
                  <w:lang w:val="en-GB"/>
                </w:rPr>
                <w:delText>4 — Efficient portfolio management, other than ‘Matching assets and liabilities cash–flows used in the context of matching adjustment portfolios’</w:delText>
              </w:r>
            </w:del>
          </w:p>
        </w:tc>
      </w:tr>
      <w:tr w:rsidR="005C1C1D" w:rsidRPr="00D8063B" w:rsidDel="0058054F" w14:paraId="1DE2FAA8" w14:textId="023A3417" w:rsidTr="00C921DC">
        <w:trPr>
          <w:del w:id="3623" w:author="Author"/>
        </w:trPr>
        <w:tc>
          <w:tcPr>
            <w:tcW w:w="1579" w:type="dxa"/>
            <w:tcBorders>
              <w:top w:val="single" w:sz="2" w:space="0" w:color="auto"/>
              <w:left w:val="single" w:sz="2" w:space="0" w:color="auto"/>
              <w:bottom w:val="single" w:sz="2" w:space="0" w:color="auto"/>
              <w:right w:val="single" w:sz="2" w:space="0" w:color="auto"/>
            </w:tcBorders>
          </w:tcPr>
          <w:p w14:paraId="3C2D85CB" w14:textId="2D65A86E" w:rsidR="005C1C1D" w:rsidRPr="00D8063B" w:rsidDel="0058054F" w:rsidRDefault="005C1C1D" w:rsidP="00DA6BCB">
            <w:pPr>
              <w:pStyle w:val="NormalLeft"/>
              <w:rPr>
                <w:del w:id="3624" w:author="Author"/>
                <w:lang w:val="en-GB"/>
              </w:rPr>
            </w:pPr>
            <w:del w:id="3625" w:author="Author">
              <w:r w:rsidRPr="00D8063B" w:rsidDel="0058054F">
                <w:rPr>
                  <w:lang w:val="en-GB"/>
                </w:rPr>
                <w:delText>C0120</w:delText>
              </w:r>
            </w:del>
          </w:p>
        </w:tc>
        <w:tc>
          <w:tcPr>
            <w:tcW w:w="1764" w:type="dxa"/>
            <w:tcBorders>
              <w:top w:val="single" w:sz="2" w:space="0" w:color="auto"/>
              <w:left w:val="single" w:sz="2" w:space="0" w:color="auto"/>
              <w:bottom w:val="single" w:sz="2" w:space="0" w:color="auto"/>
              <w:right w:val="single" w:sz="2" w:space="0" w:color="auto"/>
            </w:tcBorders>
          </w:tcPr>
          <w:p w14:paraId="39728ECB" w14:textId="55989DB1" w:rsidR="005C1C1D" w:rsidRPr="00D8063B" w:rsidDel="0058054F" w:rsidRDefault="005C1C1D" w:rsidP="00DA6BCB">
            <w:pPr>
              <w:pStyle w:val="NormalLeft"/>
              <w:rPr>
                <w:del w:id="3626" w:author="Author"/>
                <w:lang w:val="en-GB"/>
              </w:rPr>
            </w:pPr>
            <w:del w:id="3627" w:author="Author">
              <w:r w:rsidRPr="00D8063B" w:rsidDel="0058054F">
                <w:rPr>
                  <w:lang w:val="en-GB"/>
                </w:rPr>
                <w:delText>Notional amount of the derivative</w:delText>
              </w:r>
            </w:del>
          </w:p>
        </w:tc>
        <w:tc>
          <w:tcPr>
            <w:tcW w:w="5943" w:type="dxa"/>
            <w:tcBorders>
              <w:top w:val="single" w:sz="2" w:space="0" w:color="auto"/>
              <w:left w:val="single" w:sz="2" w:space="0" w:color="auto"/>
              <w:bottom w:val="single" w:sz="2" w:space="0" w:color="auto"/>
              <w:right w:val="single" w:sz="2" w:space="0" w:color="auto"/>
            </w:tcBorders>
          </w:tcPr>
          <w:p w14:paraId="7ADCD79C" w14:textId="564225E5" w:rsidR="005C1C1D" w:rsidRPr="00D8063B" w:rsidDel="0058054F" w:rsidRDefault="005C1C1D" w:rsidP="00DA6BCB">
            <w:pPr>
              <w:pStyle w:val="NormalLeft"/>
              <w:rPr>
                <w:del w:id="3628" w:author="Author"/>
                <w:lang w:val="en-GB"/>
              </w:rPr>
            </w:pPr>
            <w:del w:id="3629" w:author="Author">
              <w:r w:rsidRPr="00D8063B" w:rsidDel="0058054F">
                <w:rPr>
                  <w:lang w:val="en-GB"/>
                </w:rPr>
                <w:delText>The amount covered or exposed to the derivative.</w:delText>
              </w:r>
            </w:del>
          </w:p>
          <w:p w14:paraId="05488206" w14:textId="016BCE74" w:rsidR="005C1C1D" w:rsidRPr="00D8063B" w:rsidDel="0058054F" w:rsidRDefault="005C1C1D" w:rsidP="00DA6BCB">
            <w:pPr>
              <w:pStyle w:val="NormalLeft"/>
              <w:rPr>
                <w:del w:id="3630" w:author="Author"/>
                <w:lang w:val="en-GB"/>
              </w:rPr>
            </w:pPr>
            <w:del w:id="3631" w:author="Author">
              <w:r w:rsidRPr="00D8063B" w:rsidDel="0058054F">
                <w:rPr>
                  <w:lang w:val="en-GB"/>
                </w:rPr>
                <w:delText>For futures and options corresponds to contract size multiplied by the trigger value and by the number of contracts reported in that line. For swaps and forwards it corresponds to the contract amount of the contracts reported in that line.</w:delText>
              </w:r>
            </w:del>
          </w:p>
          <w:p w14:paraId="49B0C784" w14:textId="4CA21CDD" w:rsidR="005C1C1D" w:rsidRPr="00D8063B" w:rsidDel="0058054F" w:rsidRDefault="005C1C1D" w:rsidP="00DA6BCB">
            <w:pPr>
              <w:pStyle w:val="NormalLeft"/>
              <w:rPr>
                <w:del w:id="3632" w:author="Author"/>
                <w:lang w:val="en-GB"/>
              </w:rPr>
            </w:pPr>
            <w:del w:id="3633" w:author="Author">
              <w:r w:rsidRPr="00D8063B" w:rsidDel="0058054F">
                <w:rPr>
                  <w:lang w:val="en-GB"/>
                </w:rPr>
                <w:delText>The notional amount refers to the amount that is being hedged / invested (when not covering risks). If several trades occur, it shall be the net amount at the reporting date.</w:delText>
              </w:r>
            </w:del>
          </w:p>
        </w:tc>
      </w:tr>
      <w:tr w:rsidR="005C1C1D" w:rsidRPr="00D8063B" w:rsidDel="0058054F" w14:paraId="6E36C797" w14:textId="745AE240" w:rsidTr="00C921DC">
        <w:trPr>
          <w:del w:id="3634" w:author="Author"/>
        </w:trPr>
        <w:tc>
          <w:tcPr>
            <w:tcW w:w="1579" w:type="dxa"/>
            <w:tcBorders>
              <w:top w:val="single" w:sz="2" w:space="0" w:color="auto"/>
              <w:left w:val="single" w:sz="2" w:space="0" w:color="auto"/>
              <w:bottom w:val="single" w:sz="2" w:space="0" w:color="auto"/>
              <w:right w:val="single" w:sz="2" w:space="0" w:color="auto"/>
            </w:tcBorders>
          </w:tcPr>
          <w:p w14:paraId="27B6C17F" w14:textId="569CA4B6" w:rsidR="005C1C1D" w:rsidRPr="00D8063B" w:rsidDel="0058054F" w:rsidRDefault="005C1C1D" w:rsidP="00DA6BCB">
            <w:pPr>
              <w:pStyle w:val="NormalLeft"/>
              <w:rPr>
                <w:del w:id="3635" w:author="Author"/>
                <w:lang w:val="en-GB"/>
              </w:rPr>
            </w:pPr>
            <w:del w:id="3636" w:author="Author">
              <w:r w:rsidRPr="00D8063B" w:rsidDel="0058054F">
                <w:rPr>
                  <w:lang w:val="en-GB"/>
                </w:rPr>
                <w:delText>C0130</w:delText>
              </w:r>
            </w:del>
          </w:p>
        </w:tc>
        <w:tc>
          <w:tcPr>
            <w:tcW w:w="1764" w:type="dxa"/>
            <w:tcBorders>
              <w:top w:val="single" w:sz="2" w:space="0" w:color="auto"/>
              <w:left w:val="single" w:sz="2" w:space="0" w:color="auto"/>
              <w:bottom w:val="single" w:sz="2" w:space="0" w:color="auto"/>
              <w:right w:val="single" w:sz="2" w:space="0" w:color="auto"/>
            </w:tcBorders>
          </w:tcPr>
          <w:p w14:paraId="2929DD09" w14:textId="719A56B7" w:rsidR="005C1C1D" w:rsidRPr="00D8063B" w:rsidDel="0058054F" w:rsidRDefault="005C1C1D" w:rsidP="00DA6BCB">
            <w:pPr>
              <w:pStyle w:val="NormalLeft"/>
              <w:rPr>
                <w:del w:id="3637" w:author="Author"/>
                <w:lang w:val="en-GB"/>
              </w:rPr>
            </w:pPr>
            <w:del w:id="3638" w:author="Author">
              <w:r w:rsidRPr="00D8063B" w:rsidDel="0058054F">
                <w:rPr>
                  <w:lang w:val="en-GB"/>
                </w:rPr>
                <w:delText>Buyer/Seller</w:delText>
              </w:r>
            </w:del>
          </w:p>
        </w:tc>
        <w:tc>
          <w:tcPr>
            <w:tcW w:w="5943" w:type="dxa"/>
            <w:tcBorders>
              <w:top w:val="single" w:sz="2" w:space="0" w:color="auto"/>
              <w:left w:val="single" w:sz="2" w:space="0" w:color="auto"/>
              <w:bottom w:val="single" w:sz="2" w:space="0" w:color="auto"/>
              <w:right w:val="single" w:sz="2" w:space="0" w:color="auto"/>
            </w:tcBorders>
          </w:tcPr>
          <w:p w14:paraId="46116914" w14:textId="10CDEAAE" w:rsidR="005C1C1D" w:rsidRPr="00D8063B" w:rsidDel="0058054F" w:rsidRDefault="005C1C1D" w:rsidP="00DA6BCB">
            <w:pPr>
              <w:pStyle w:val="NormalLeft"/>
              <w:rPr>
                <w:del w:id="3639" w:author="Author"/>
                <w:lang w:val="en-GB"/>
              </w:rPr>
            </w:pPr>
            <w:del w:id="3640" w:author="Author">
              <w:r w:rsidRPr="00D8063B" w:rsidDel="0058054F">
                <w:rPr>
                  <w:lang w:val="en-GB"/>
                </w:rPr>
                <w:delText>Only for futures and options, swaps and credit derivatives contracts (currency, credit and securities swaps).</w:delText>
              </w:r>
            </w:del>
          </w:p>
          <w:p w14:paraId="24F8F0B2" w14:textId="05B12964" w:rsidR="005C1C1D" w:rsidRPr="00D8063B" w:rsidDel="0058054F" w:rsidRDefault="005C1C1D" w:rsidP="00DA6BCB">
            <w:pPr>
              <w:pStyle w:val="NormalLeft"/>
              <w:rPr>
                <w:del w:id="3641" w:author="Author"/>
                <w:lang w:val="en-GB"/>
              </w:rPr>
            </w:pPr>
            <w:del w:id="3642" w:author="Author">
              <w:r w:rsidRPr="00D8063B" w:rsidDel="0058054F">
                <w:rPr>
                  <w:lang w:val="en-GB"/>
                </w:rPr>
                <w:delText>Identify whether the derivative contract was bought or sold.</w:delText>
              </w:r>
            </w:del>
          </w:p>
          <w:p w14:paraId="7D369AA0" w14:textId="6B1C6E4C" w:rsidR="005C1C1D" w:rsidRPr="00D8063B" w:rsidDel="0058054F" w:rsidRDefault="005C1C1D" w:rsidP="00DA6BCB">
            <w:pPr>
              <w:pStyle w:val="NormalLeft"/>
              <w:rPr>
                <w:del w:id="3643" w:author="Author"/>
                <w:lang w:val="en-GB"/>
              </w:rPr>
            </w:pPr>
            <w:del w:id="3644" w:author="Author">
              <w:r w:rsidRPr="00D8063B" w:rsidDel="0058054F">
                <w:rPr>
                  <w:lang w:val="en-GB"/>
                </w:rPr>
                <w:delText>The buyer and seller position for swaps is defined relatively to the security or notional amount and the swap flows.</w:delText>
              </w:r>
            </w:del>
          </w:p>
          <w:p w14:paraId="32D6F4A5" w14:textId="6E41C23D" w:rsidR="005C1C1D" w:rsidRPr="00D8063B" w:rsidDel="0058054F" w:rsidRDefault="005C1C1D" w:rsidP="00DA6BCB">
            <w:pPr>
              <w:pStyle w:val="NormalLeft"/>
              <w:rPr>
                <w:del w:id="3645" w:author="Author"/>
                <w:lang w:val="en-GB"/>
              </w:rPr>
            </w:pPr>
            <w:del w:id="3646" w:author="Author">
              <w:r w:rsidRPr="00D8063B" w:rsidDel="0058054F">
                <w:rPr>
                  <w:lang w:val="en-GB"/>
                </w:rPr>
                <w:delText>A seller of a swap owns the security or notional amount at the contract inception and agrees to deliver during the contract term that security or notional amount, including any other outflows related to the contract, when applicable.</w:delText>
              </w:r>
            </w:del>
          </w:p>
          <w:p w14:paraId="7B7435FB" w14:textId="7DD99DBD" w:rsidR="005C1C1D" w:rsidRPr="00D8063B" w:rsidDel="0058054F" w:rsidRDefault="005C1C1D" w:rsidP="00DA6BCB">
            <w:pPr>
              <w:pStyle w:val="NormalLeft"/>
              <w:rPr>
                <w:del w:id="3647" w:author="Author"/>
                <w:lang w:val="en-GB"/>
              </w:rPr>
            </w:pPr>
            <w:del w:id="3648" w:author="Author">
              <w:r w:rsidRPr="00D8063B" w:rsidDel="0058054F">
                <w:rPr>
                  <w:lang w:val="en-GB"/>
                </w:rPr>
                <w:delText>A buyer of a swap will own the security or the notional amount at the end of the derivatives contact and will receive during the contract term that security or notional amount, including any other inflows related to the contract, when applicable.</w:delText>
              </w:r>
            </w:del>
          </w:p>
          <w:p w14:paraId="3447C86F" w14:textId="2E9C2DB7" w:rsidR="005C1C1D" w:rsidRPr="00D8063B" w:rsidDel="0058054F" w:rsidRDefault="005C1C1D" w:rsidP="00DA6BCB">
            <w:pPr>
              <w:pStyle w:val="NormalLeft"/>
              <w:rPr>
                <w:del w:id="3649" w:author="Author"/>
                <w:lang w:val="en-GB"/>
              </w:rPr>
            </w:pPr>
            <w:del w:id="3650" w:author="Author">
              <w:r w:rsidRPr="00D8063B" w:rsidDel="0058054F">
                <w:rPr>
                  <w:lang w:val="en-GB"/>
                </w:rPr>
                <w:delText>One of the options in the following closed list shall be used, with the exception of Interest Rate Swaps:</w:delText>
              </w:r>
            </w:del>
          </w:p>
          <w:p w14:paraId="40E113AE" w14:textId="6AC62C2B" w:rsidR="005C1C1D" w:rsidRPr="00D8063B" w:rsidDel="0058054F" w:rsidRDefault="005C1C1D" w:rsidP="00DA6BCB">
            <w:pPr>
              <w:pStyle w:val="NormalLeft"/>
              <w:rPr>
                <w:del w:id="3651" w:author="Author"/>
                <w:lang w:val="en-GB"/>
              </w:rPr>
            </w:pPr>
            <w:del w:id="3652" w:author="Author">
              <w:r w:rsidRPr="00D8063B" w:rsidDel="0058054F">
                <w:rPr>
                  <w:lang w:val="en-GB"/>
                </w:rPr>
                <w:delText>1 — Buyer</w:delText>
              </w:r>
            </w:del>
          </w:p>
          <w:p w14:paraId="15BCCD62" w14:textId="487F32C8" w:rsidR="005C1C1D" w:rsidRPr="00D8063B" w:rsidDel="0058054F" w:rsidRDefault="005C1C1D" w:rsidP="00DA6BCB">
            <w:pPr>
              <w:pStyle w:val="NormalLeft"/>
              <w:rPr>
                <w:del w:id="3653" w:author="Author"/>
                <w:lang w:val="en-GB"/>
              </w:rPr>
            </w:pPr>
            <w:del w:id="3654" w:author="Author">
              <w:r w:rsidRPr="00D8063B" w:rsidDel="0058054F">
                <w:rPr>
                  <w:lang w:val="en-GB"/>
                </w:rPr>
                <w:delText>2 — Seller</w:delText>
              </w:r>
            </w:del>
          </w:p>
          <w:p w14:paraId="071FF3E9" w14:textId="79C461B9" w:rsidR="005C1C1D" w:rsidRPr="00D8063B" w:rsidDel="0058054F" w:rsidRDefault="005C1C1D" w:rsidP="00DA6BCB">
            <w:pPr>
              <w:pStyle w:val="NormalLeft"/>
              <w:rPr>
                <w:del w:id="3655" w:author="Author"/>
                <w:lang w:val="en-GB"/>
              </w:rPr>
            </w:pPr>
            <w:del w:id="3656" w:author="Author">
              <w:r w:rsidRPr="00D8063B" w:rsidDel="0058054F">
                <w:rPr>
                  <w:lang w:val="en-GB"/>
                </w:rPr>
                <w:delText>For interest rate swaps one of the options in the following closed list shall be use:</w:delText>
              </w:r>
            </w:del>
          </w:p>
          <w:p w14:paraId="6FDCD3CF" w14:textId="7DE5F715" w:rsidR="005C1C1D" w:rsidRPr="00D8063B" w:rsidDel="0058054F" w:rsidRDefault="005C1C1D" w:rsidP="00DA6BCB">
            <w:pPr>
              <w:pStyle w:val="NormalLeft"/>
              <w:rPr>
                <w:del w:id="3657" w:author="Author"/>
                <w:lang w:val="en-GB"/>
              </w:rPr>
            </w:pPr>
          </w:p>
          <w:p w14:paraId="05B6A5D0" w14:textId="3C1F4368" w:rsidR="005C1C1D" w:rsidRPr="00D8063B" w:rsidDel="0058054F" w:rsidRDefault="005C1C1D" w:rsidP="00DA6BCB">
            <w:pPr>
              <w:pStyle w:val="NormalLeft"/>
              <w:rPr>
                <w:del w:id="3658" w:author="Author"/>
                <w:lang w:val="en-GB"/>
              </w:rPr>
            </w:pPr>
            <w:del w:id="3659" w:author="Author">
              <w:r w:rsidRPr="00D8063B" w:rsidDel="0058054F">
                <w:rPr>
                  <w:lang w:val="en-GB"/>
                </w:rPr>
                <w:delText>3 — FX–FL: Deliver fixed–for–floating</w:delText>
              </w:r>
            </w:del>
          </w:p>
          <w:p w14:paraId="4B03C88C" w14:textId="72C79580" w:rsidR="005C1C1D" w:rsidRPr="00D8063B" w:rsidDel="0058054F" w:rsidRDefault="005C1C1D" w:rsidP="00DA6BCB">
            <w:pPr>
              <w:pStyle w:val="NormalLeft"/>
              <w:rPr>
                <w:del w:id="3660" w:author="Author"/>
                <w:lang w:val="en-GB"/>
              </w:rPr>
            </w:pPr>
            <w:del w:id="3661" w:author="Author">
              <w:r w:rsidRPr="00D8063B" w:rsidDel="0058054F">
                <w:rPr>
                  <w:lang w:val="en-GB"/>
                </w:rPr>
                <w:delText>4 — FX–FX: Deliver fixed–for–fixed</w:delText>
              </w:r>
            </w:del>
          </w:p>
          <w:p w14:paraId="6B316E3C" w14:textId="5DB25189" w:rsidR="005C1C1D" w:rsidRPr="00D8063B" w:rsidDel="0058054F" w:rsidRDefault="005C1C1D" w:rsidP="00DA6BCB">
            <w:pPr>
              <w:pStyle w:val="NormalLeft"/>
              <w:rPr>
                <w:del w:id="3662" w:author="Author"/>
                <w:lang w:val="en-GB"/>
              </w:rPr>
            </w:pPr>
            <w:del w:id="3663" w:author="Author">
              <w:r w:rsidRPr="00D8063B" w:rsidDel="0058054F">
                <w:rPr>
                  <w:lang w:val="en-GB"/>
                </w:rPr>
                <w:delText>5 — FL–FX: Deliver floating–for–fixed</w:delText>
              </w:r>
            </w:del>
          </w:p>
          <w:p w14:paraId="625EE9A8" w14:textId="726A5564" w:rsidR="005C1C1D" w:rsidRPr="00D8063B" w:rsidDel="0058054F" w:rsidRDefault="005C1C1D" w:rsidP="00DA6BCB">
            <w:pPr>
              <w:pStyle w:val="NormalLeft"/>
              <w:rPr>
                <w:del w:id="3664" w:author="Author"/>
                <w:lang w:val="en-GB"/>
              </w:rPr>
            </w:pPr>
            <w:del w:id="3665" w:author="Author">
              <w:r w:rsidRPr="00D8063B" w:rsidDel="0058054F">
                <w:rPr>
                  <w:lang w:val="en-GB"/>
                </w:rPr>
                <w:delText>6 — FL–FL: Deliver floating–for–floating</w:delText>
              </w:r>
            </w:del>
          </w:p>
        </w:tc>
      </w:tr>
      <w:tr w:rsidR="005C1C1D" w:rsidRPr="00D8063B" w:rsidDel="0058054F" w14:paraId="01F49F4A" w14:textId="52737E38" w:rsidTr="00C921DC">
        <w:trPr>
          <w:del w:id="3666" w:author="Author"/>
        </w:trPr>
        <w:tc>
          <w:tcPr>
            <w:tcW w:w="1579" w:type="dxa"/>
            <w:tcBorders>
              <w:top w:val="single" w:sz="2" w:space="0" w:color="auto"/>
              <w:left w:val="single" w:sz="2" w:space="0" w:color="auto"/>
              <w:bottom w:val="single" w:sz="2" w:space="0" w:color="auto"/>
              <w:right w:val="single" w:sz="2" w:space="0" w:color="auto"/>
            </w:tcBorders>
          </w:tcPr>
          <w:p w14:paraId="4693EBD5" w14:textId="5A8BB395" w:rsidR="005C1C1D" w:rsidRPr="00D8063B" w:rsidDel="0058054F" w:rsidRDefault="005C1C1D" w:rsidP="00DA6BCB">
            <w:pPr>
              <w:pStyle w:val="NormalLeft"/>
              <w:rPr>
                <w:del w:id="3667" w:author="Author"/>
                <w:lang w:val="en-GB"/>
              </w:rPr>
            </w:pPr>
            <w:del w:id="3668" w:author="Author">
              <w:r w:rsidRPr="00D8063B" w:rsidDel="0058054F">
                <w:rPr>
                  <w:lang w:val="en-GB"/>
                </w:rPr>
                <w:delText>C0140</w:delText>
              </w:r>
            </w:del>
          </w:p>
        </w:tc>
        <w:tc>
          <w:tcPr>
            <w:tcW w:w="1764" w:type="dxa"/>
            <w:tcBorders>
              <w:top w:val="single" w:sz="2" w:space="0" w:color="auto"/>
              <w:left w:val="single" w:sz="2" w:space="0" w:color="auto"/>
              <w:bottom w:val="single" w:sz="2" w:space="0" w:color="auto"/>
              <w:right w:val="single" w:sz="2" w:space="0" w:color="auto"/>
            </w:tcBorders>
          </w:tcPr>
          <w:p w14:paraId="33CB2D83" w14:textId="7918ED45" w:rsidR="005C1C1D" w:rsidRPr="00D8063B" w:rsidDel="0058054F" w:rsidRDefault="005C1C1D" w:rsidP="00DA6BCB">
            <w:pPr>
              <w:pStyle w:val="NormalLeft"/>
              <w:rPr>
                <w:del w:id="3669" w:author="Author"/>
                <w:lang w:val="en-GB"/>
              </w:rPr>
            </w:pPr>
            <w:del w:id="3670" w:author="Author">
              <w:r w:rsidRPr="00D8063B" w:rsidDel="0058054F">
                <w:rPr>
                  <w:lang w:val="en-GB"/>
                </w:rPr>
                <w:delText>Premium paid to date</w:delText>
              </w:r>
            </w:del>
          </w:p>
        </w:tc>
        <w:tc>
          <w:tcPr>
            <w:tcW w:w="5943" w:type="dxa"/>
            <w:tcBorders>
              <w:top w:val="single" w:sz="2" w:space="0" w:color="auto"/>
              <w:left w:val="single" w:sz="2" w:space="0" w:color="auto"/>
              <w:bottom w:val="single" w:sz="2" w:space="0" w:color="auto"/>
              <w:right w:val="single" w:sz="2" w:space="0" w:color="auto"/>
            </w:tcBorders>
          </w:tcPr>
          <w:p w14:paraId="149DB9FB" w14:textId="332CA2EF" w:rsidR="005C1C1D" w:rsidRPr="00D8063B" w:rsidDel="0058054F" w:rsidRDefault="005C1C1D" w:rsidP="00260EA7">
            <w:pPr>
              <w:pStyle w:val="NormalLeft"/>
              <w:rPr>
                <w:del w:id="3671" w:author="Author"/>
                <w:lang w:val="en-GB"/>
              </w:rPr>
            </w:pPr>
            <w:del w:id="3672" w:author="Author">
              <w:r w:rsidRPr="00D8063B" w:rsidDel="0058054F">
                <w:rPr>
                  <w:lang w:val="en-GB"/>
                </w:rPr>
                <w:delText>The payment made (if bought), for options and also up–front and periodical premium amounts paid for swaps, since the moment the undertaking entered into the derivative contract. </w:delText>
              </w:r>
              <w:r w:rsidR="00260EA7" w:rsidRPr="00D8063B" w:rsidDel="0058054F">
                <w:rPr>
                  <w:lang w:val="en-GB"/>
                </w:rPr>
                <w:delText xml:space="preserve"> </w:delText>
              </w:r>
            </w:del>
          </w:p>
        </w:tc>
      </w:tr>
      <w:tr w:rsidR="005C1C1D" w:rsidRPr="00D8063B" w:rsidDel="0058054F" w14:paraId="5AAE9D2A" w14:textId="08425ACD" w:rsidTr="00C921DC">
        <w:trPr>
          <w:del w:id="3673" w:author="Author"/>
        </w:trPr>
        <w:tc>
          <w:tcPr>
            <w:tcW w:w="1579" w:type="dxa"/>
            <w:tcBorders>
              <w:top w:val="single" w:sz="2" w:space="0" w:color="auto"/>
              <w:left w:val="single" w:sz="2" w:space="0" w:color="auto"/>
              <w:bottom w:val="single" w:sz="2" w:space="0" w:color="auto"/>
              <w:right w:val="single" w:sz="2" w:space="0" w:color="auto"/>
            </w:tcBorders>
          </w:tcPr>
          <w:p w14:paraId="208F89D7" w14:textId="1CA7A5C1" w:rsidR="005C1C1D" w:rsidRPr="00D8063B" w:rsidDel="0058054F" w:rsidRDefault="005C1C1D" w:rsidP="00DA6BCB">
            <w:pPr>
              <w:pStyle w:val="NormalLeft"/>
              <w:rPr>
                <w:del w:id="3674" w:author="Author"/>
                <w:lang w:val="en-GB"/>
              </w:rPr>
            </w:pPr>
            <w:del w:id="3675" w:author="Author">
              <w:r w:rsidRPr="00D8063B" w:rsidDel="0058054F">
                <w:rPr>
                  <w:lang w:val="en-GB"/>
                </w:rPr>
                <w:delText>C0150</w:delText>
              </w:r>
            </w:del>
          </w:p>
        </w:tc>
        <w:tc>
          <w:tcPr>
            <w:tcW w:w="1764" w:type="dxa"/>
            <w:tcBorders>
              <w:top w:val="single" w:sz="2" w:space="0" w:color="auto"/>
              <w:left w:val="single" w:sz="2" w:space="0" w:color="auto"/>
              <w:bottom w:val="single" w:sz="2" w:space="0" w:color="auto"/>
              <w:right w:val="single" w:sz="2" w:space="0" w:color="auto"/>
            </w:tcBorders>
          </w:tcPr>
          <w:p w14:paraId="3DA7BA2D" w14:textId="0B3BA9C2" w:rsidR="005C1C1D" w:rsidRPr="00D8063B" w:rsidDel="0058054F" w:rsidRDefault="005C1C1D" w:rsidP="00DA6BCB">
            <w:pPr>
              <w:pStyle w:val="NormalLeft"/>
              <w:rPr>
                <w:del w:id="3676" w:author="Author"/>
                <w:lang w:val="en-GB"/>
              </w:rPr>
            </w:pPr>
            <w:del w:id="3677" w:author="Author">
              <w:r w:rsidRPr="00D8063B" w:rsidDel="0058054F">
                <w:rPr>
                  <w:lang w:val="en-GB"/>
                </w:rPr>
                <w:delText>Premium received to date</w:delText>
              </w:r>
            </w:del>
          </w:p>
        </w:tc>
        <w:tc>
          <w:tcPr>
            <w:tcW w:w="5943" w:type="dxa"/>
            <w:tcBorders>
              <w:top w:val="single" w:sz="2" w:space="0" w:color="auto"/>
              <w:left w:val="single" w:sz="2" w:space="0" w:color="auto"/>
              <w:bottom w:val="single" w:sz="2" w:space="0" w:color="auto"/>
              <w:right w:val="single" w:sz="2" w:space="0" w:color="auto"/>
            </w:tcBorders>
          </w:tcPr>
          <w:p w14:paraId="669E1C3F" w14:textId="468570BA" w:rsidR="005C1C1D" w:rsidRPr="00D8063B" w:rsidDel="0058054F" w:rsidRDefault="005C1C1D" w:rsidP="00260EA7">
            <w:pPr>
              <w:pStyle w:val="NormalLeft"/>
              <w:rPr>
                <w:del w:id="3678" w:author="Author"/>
                <w:lang w:val="en-GB"/>
              </w:rPr>
            </w:pPr>
            <w:del w:id="3679" w:author="Author">
              <w:r w:rsidRPr="00D8063B" w:rsidDel="0058054F">
                <w:rPr>
                  <w:lang w:val="en-GB"/>
                </w:rPr>
                <w:delText>The payment received (if sold), for options and also up–front and periodical premium amounts received for swaps, since the moment the undertaking entered into the derivative contract. </w:delText>
              </w:r>
              <w:r w:rsidR="00260EA7" w:rsidRPr="00D8063B" w:rsidDel="0058054F">
                <w:rPr>
                  <w:lang w:val="en-GB"/>
                </w:rPr>
                <w:delText xml:space="preserve"> </w:delText>
              </w:r>
            </w:del>
          </w:p>
        </w:tc>
      </w:tr>
      <w:tr w:rsidR="005C1C1D" w:rsidRPr="00D8063B" w:rsidDel="0058054F" w14:paraId="4DF55DFC" w14:textId="673FF179" w:rsidTr="00C921DC">
        <w:trPr>
          <w:del w:id="3680" w:author="Author"/>
        </w:trPr>
        <w:tc>
          <w:tcPr>
            <w:tcW w:w="1579" w:type="dxa"/>
            <w:tcBorders>
              <w:top w:val="single" w:sz="2" w:space="0" w:color="auto"/>
              <w:left w:val="single" w:sz="2" w:space="0" w:color="auto"/>
              <w:bottom w:val="single" w:sz="2" w:space="0" w:color="auto"/>
              <w:right w:val="single" w:sz="2" w:space="0" w:color="auto"/>
            </w:tcBorders>
          </w:tcPr>
          <w:p w14:paraId="77D02CE5" w14:textId="0C802CA4" w:rsidR="005C1C1D" w:rsidRPr="00D8063B" w:rsidDel="0058054F" w:rsidRDefault="005C1C1D" w:rsidP="00DA6BCB">
            <w:pPr>
              <w:pStyle w:val="NormalLeft"/>
              <w:rPr>
                <w:del w:id="3681" w:author="Author"/>
                <w:lang w:val="en-GB"/>
              </w:rPr>
            </w:pPr>
            <w:del w:id="3682" w:author="Author">
              <w:r w:rsidRPr="00D8063B" w:rsidDel="0058054F">
                <w:rPr>
                  <w:lang w:val="en-GB"/>
                </w:rPr>
                <w:delText>C0160</w:delText>
              </w:r>
            </w:del>
          </w:p>
        </w:tc>
        <w:tc>
          <w:tcPr>
            <w:tcW w:w="1764" w:type="dxa"/>
            <w:tcBorders>
              <w:top w:val="single" w:sz="2" w:space="0" w:color="auto"/>
              <w:left w:val="single" w:sz="2" w:space="0" w:color="auto"/>
              <w:bottom w:val="single" w:sz="2" w:space="0" w:color="auto"/>
              <w:right w:val="single" w:sz="2" w:space="0" w:color="auto"/>
            </w:tcBorders>
          </w:tcPr>
          <w:p w14:paraId="085748D4" w14:textId="44174F35" w:rsidR="005C1C1D" w:rsidRPr="00D8063B" w:rsidDel="0058054F" w:rsidRDefault="005C1C1D" w:rsidP="00DA6BCB">
            <w:pPr>
              <w:pStyle w:val="NormalLeft"/>
              <w:rPr>
                <w:del w:id="3683" w:author="Author"/>
                <w:lang w:val="en-GB"/>
              </w:rPr>
            </w:pPr>
            <w:del w:id="3684" w:author="Author">
              <w:r w:rsidRPr="00D8063B" w:rsidDel="0058054F">
                <w:rPr>
                  <w:lang w:val="en-GB"/>
                </w:rPr>
                <w:delText>Profit and loss to date</w:delText>
              </w:r>
            </w:del>
          </w:p>
        </w:tc>
        <w:tc>
          <w:tcPr>
            <w:tcW w:w="5943" w:type="dxa"/>
            <w:tcBorders>
              <w:top w:val="single" w:sz="2" w:space="0" w:color="auto"/>
              <w:left w:val="single" w:sz="2" w:space="0" w:color="auto"/>
              <w:bottom w:val="single" w:sz="2" w:space="0" w:color="auto"/>
              <w:right w:val="single" w:sz="2" w:space="0" w:color="auto"/>
            </w:tcBorders>
          </w:tcPr>
          <w:p w14:paraId="17919568" w14:textId="074A22B3" w:rsidR="005C1C1D" w:rsidRPr="00D8063B" w:rsidDel="0058054F" w:rsidRDefault="005C1C1D" w:rsidP="00DA6BCB">
            <w:pPr>
              <w:pStyle w:val="NormalLeft"/>
              <w:rPr>
                <w:del w:id="3685" w:author="Author"/>
                <w:lang w:val="en-GB"/>
              </w:rPr>
            </w:pPr>
            <w:del w:id="3686" w:author="Author">
              <w:r w:rsidRPr="00D8063B" w:rsidDel="0058054F">
                <w:rPr>
                  <w:lang w:val="en-GB"/>
                </w:rPr>
                <w:delText>Amount of profit and loss arising from the derivative since the moment the undertaking entered into the derivative contract, realised at the closing/maturing date. Corresponds to the difference between the value (price) at sale date and the value (price) at acquisition date. </w:delText>
              </w:r>
              <w:r w:rsidR="00260EA7" w:rsidRPr="00D8063B" w:rsidDel="0058054F">
                <w:rPr>
                  <w:lang w:val="en-GB"/>
                </w:rPr>
                <w:delText xml:space="preserve"> </w:delText>
              </w:r>
            </w:del>
          </w:p>
          <w:p w14:paraId="471D6696" w14:textId="69D33909" w:rsidR="005C1C1D" w:rsidRPr="00D8063B" w:rsidDel="0058054F" w:rsidRDefault="005C1C1D" w:rsidP="00DA6BCB">
            <w:pPr>
              <w:pStyle w:val="NormalLeft"/>
              <w:rPr>
                <w:del w:id="3687" w:author="Author"/>
                <w:lang w:val="en-GB"/>
              </w:rPr>
            </w:pPr>
            <w:del w:id="3688" w:author="Author">
              <w:r w:rsidRPr="00D8063B" w:rsidDel="0058054F">
                <w:rPr>
                  <w:lang w:val="en-GB"/>
                </w:rPr>
                <w:delText>This amount could be positive (profit) or negative (loss).</w:delText>
              </w:r>
            </w:del>
          </w:p>
        </w:tc>
      </w:tr>
      <w:tr w:rsidR="005C1C1D" w:rsidRPr="00D8063B" w:rsidDel="0058054F" w14:paraId="4159411F" w14:textId="4AC0CE5F" w:rsidTr="00C921DC">
        <w:trPr>
          <w:del w:id="3689" w:author="Author"/>
        </w:trPr>
        <w:tc>
          <w:tcPr>
            <w:tcW w:w="1579" w:type="dxa"/>
            <w:tcBorders>
              <w:top w:val="single" w:sz="2" w:space="0" w:color="auto"/>
              <w:left w:val="single" w:sz="2" w:space="0" w:color="auto"/>
              <w:bottom w:val="single" w:sz="2" w:space="0" w:color="auto"/>
              <w:right w:val="single" w:sz="2" w:space="0" w:color="auto"/>
            </w:tcBorders>
          </w:tcPr>
          <w:p w14:paraId="5923700D" w14:textId="26A42B31" w:rsidR="005C1C1D" w:rsidRPr="00D8063B" w:rsidDel="0058054F" w:rsidRDefault="005C1C1D" w:rsidP="00DA6BCB">
            <w:pPr>
              <w:pStyle w:val="NormalLeft"/>
              <w:rPr>
                <w:del w:id="3690" w:author="Author"/>
                <w:lang w:val="en-GB"/>
              </w:rPr>
            </w:pPr>
            <w:del w:id="3691" w:author="Author">
              <w:r w:rsidRPr="00D8063B" w:rsidDel="0058054F">
                <w:rPr>
                  <w:lang w:val="en-GB"/>
                </w:rPr>
                <w:delText>C0170</w:delText>
              </w:r>
            </w:del>
          </w:p>
        </w:tc>
        <w:tc>
          <w:tcPr>
            <w:tcW w:w="1764" w:type="dxa"/>
            <w:tcBorders>
              <w:top w:val="single" w:sz="2" w:space="0" w:color="auto"/>
              <w:left w:val="single" w:sz="2" w:space="0" w:color="auto"/>
              <w:bottom w:val="single" w:sz="2" w:space="0" w:color="auto"/>
              <w:right w:val="single" w:sz="2" w:space="0" w:color="auto"/>
            </w:tcBorders>
          </w:tcPr>
          <w:p w14:paraId="3F8E84F4" w14:textId="0FED3AAF" w:rsidR="005C1C1D" w:rsidRPr="00D8063B" w:rsidDel="0058054F" w:rsidRDefault="005C1C1D" w:rsidP="00DA6BCB">
            <w:pPr>
              <w:pStyle w:val="NormalLeft"/>
              <w:rPr>
                <w:del w:id="3692" w:author="Author"/>
                <w:lang w:val="en-GB"/>
              </w:rPr>
            </w:pPr>
            <w:del w:id="3693" w:author="Author">
              <w:r w:rsidRPr="00D8063B" w:rsidDel="0058054F">
                <w:rPr>
                  <w:lang w:val="en-GB"/>
                </w:rPr>
                <w:delText>Number of contracts</w:delText>
              </w:r>
            </w:del>
          </w:p>
        </w:tc>
        <w:tc>
          <w:tcPr>
            <w:tcW w:w="5943" w:type="dxa"/>
            <w:tcBorders>
              <w:top w:val="single" w:sz="2" w:space="0" w:color="auto"/>
              <w:left w:val="single" w:sz="2" w:space="0" w:color="auto"/>
              <w:bottom w:val="single" w:sz="2" w:space="0" w:color="auto"/>
              <w:right w:val="single" w:sz="2" w:space="0" w:color="auto"/>
            </w:tcBorders>
          </w:tcPr>
          <w:p w14:paraId="598F6380" w14:textId="3EE8C363" w:rsidR="005C1C1D" w:rsidRPr="00D8063B" w:rsidDel="0058054F" w:rsidRDefault="005C1C1D" w:rsidP="00DA6BCB">
            <w:pPr>
              <w:pStyle w:val="NormalLeft"/>
              <w:rPr>
                <w:del w:id="3694" w:author="Author"/>
                <w:lang w:val="en-GB"/>
              </w:rPr>
            </w:pPr>
            <w:del w:id="3695" w:author="Author">
              <w:r w:rsidRPr="00D8063B" w:rsidDel="0058054F">
                <w:rPr>
                  <w:lang w:val="en-GB"/>
                </w:rPr>
                <w:delText>Number of similar derivative contracts reported in the line. For Over–The–Counter derivatives, e.g., one swap contract, 1 shall be reported, if ten swaps with the same characteristics, 10 shall be reported.</w:delText>
              </w:r>
            </w:del>
          </w:p>
          <w:p w14:paraId="6CE8FDB0" w14:textId="4B2E5006" w:rsidR="005C1C1D" w:rsidRPr="00D8063B" w:rsidDel="0058054F" w:rsidRDefault="005C1C1D" w:rsidP="00DA6BCB">
            <w:pPr>
              <w:pStyle w:val="NormalLeft"/>
              <w:rPr>
                <w:del w:id="3696" w:author="Author"/>
                <w:lang w:val="en-GB"/>
              </w:rPr>
            </w:pPr>
            <w:del w:id="3697" w:author="Author">
              <w:r w:rsidRPr="00D8063B" w:rsidDel="0058054F">
                <w:rPr>
                  <w:lang w:val="en-GB"/>
                </w:rPr>
                <w:delText>The number of contracts shall be the ones entered into and that were closed at the reporting date.</w:delText>
              </w:r>
            </w:del>
          </w:p>
        </w:tc>
      </w:tr>
      <w:tr w:rsidR="005C1C1D" w:rsidRPr="00D8063B" w:rsidDel="0058054F" w14:paraId="3A480296" w14:textId="64F2279D" w:rsidTr="00C921DC">
        <w:trPr>
          <w:del w:id="3698" w:author="Author"/>
        </w:trPr>
        <w:tc>
          <w:tcPr>
            <w:tcW w:w="1579" w:type="dxa"/>
            <w:tcBorders>
              <w:top w:val="single" w:sz="2" w:space="0" w:color="auto"/>
              <w:left w:val="single" w:sz="2" w:space="0" w:color="auto"/>
              <w:bottom w:val="single" w:sz="2" w:space="0" w:color="auto"/>
              <w:right w:val="single" w:sz="2" w:space="0" w:color="auto"/>
            </w:tcBorders>
          </w:tcPr>
          <w:p w14:paraId="18242997" w14:textId="36EBF081" w:rsidR="005C1C1D" w:rsidRPr="00D8063B" w:rsidDel="0058054F" w:rsidRDefault="005C1C1D" w:rsidP="00DA6BCB">
            <w:pPr>
              <w:pStyle w:val="NormalLeft"/>
              <w:rPr>
                <w:del w:id="3699" w:author="Author"/>
                <w:lang w:val="en-GB"/>
              </w:rPr>
            </w:pPr>
            <w:del w:id="3700" w:author="Author">
              <w:r w:rsidRPr="00D8063B" w:rsidDel="0058054F">
                <w:rPr>
                  <w:lang w:val="en-GB"/>
                </w:rPr>
                <w:delText>C0180</w:delText>
              </w:r>
            </w:del>
          </w:p>
        </w:tc>
        <w:tc>
          <w:tcPr>
            <w:tcW w:w="1764" w:type="dxa"/>
            <w:tcBorders>
              <w:top w:val="single" w:sz="2" w:space="0" w:color="auto"/>
              <w:left w:val="single" w:sz="2" w:space="0" w:color="auto"/>
              <w:bottom w:val="single" w:sz="2" w:space="0" w:color="auto"/>
              <w:right w:val="single" w:sz="2" w:space="0" w:color="auto"/>
            </w:tcBorders>
          </w:tcPr>
          <w:p w14:paraId="3E5C4BD7" w14:textId="1941D1EA" w:rsidR="005C1C1D" w:rsidRPr="00D8063B" w:rsidDel="0058054F" w:rsidRDefault="005C1C1D" w:rsidP="00DA6BCB">
            <w:pPr>
              <w:pStyle w:val="NormalLeft"/>
              <w:rPr>
                <w:del w:id="3701" w:author="Author"/>
                <w:lang w:val="en-GB"/>
              </w:rPr>
            </w:pPr>
            <w:del w:id="3702" w:author="Author">
              <w:r w:rsidRPr="00D8063B" w:rsidDel="0058054F">
                <w:rPr>
                  <w:lang w:val="en-GB"/>
                </w:rPr>
                <w:delText>Contract size</w:delText>
              </w:r>
            </w:del>
          </w:p>
        </w:tc>
        <w:tc>
          <w:tcPr>
            <w:tcW w:w="5943" w:type="dxa"/>
            <w:tcBorders>
              <w:top w:val="single" w:sz="2" w:space="0" w:color="auto"/>
              <w:left w:val="single" w:sz="2" w:space="0" w:color="auto"/>
              <w:bottom w:val="single" w:sz="2" w:space="0" w:color="auto"/>
              <w:right w:val="single" w:sz="2" w:space="0" w:color="auto"/>
            </w:tcBorders>
          </w:tcPr>
          <w:p w14:paraId="75D6439B" w14:textId="71FC5BEC" w:rsidR="005C1C1D" w:rsidRPr="00D8063B" w:rsidDel="0058054F" w:rsidRDefault="005C1C1D" w:rsidP="00DA6BCB">
            <w:pPr>
              <w:pStyle w:val="NormalLeft"/>
              <w:rPr>
                <w:del w:id="3703" w:author="Author"/>
                <w:lang w:val="en-GB"/>
              </w:rPr>
            </w:pPr>
            <w:del w:id="3704" w:author="Author">
              <w:r w:rsidRPr="00D8063B" w:rsidDel="0058054F">
                <w:rPr>
                  <w:lang w:val="en-GB"/>
                </w:rPr>
                <w:delText>Number of underlying assets in the contract (e.g. for equity futures it is the number of equities to be delivered per derivative contract at maturity, for bond futures it is the reference amount underlying each contract).</w:delText>
              </w:r>
            </w:del>
          </w:p>
          <w:p w14:paraId="37EC7C9B" w14:textId="319B358A" w:rsidR="005C1C1D" w:rsidRPr="00D8063B" w:rsidDel="0058054F" w:rsidRDefault="005C1C1D" w:rsidP="00DA6BCB">
            <w:pPr>
              <w:pStyle w:val="NormalLeft"/>
              <w:rPr>
                <w:del w:id="3705" w:author="Author"/>
                <w:lang w:val="en-GB"/>
              </w:rPr>
            </w:pPr>
            <w:del w:id="3706" w:author="Author">
              <w:r w:rsidRPr="00D8063B" w:rsidDel="0058054F">
                <w:rPr>
                  <w:lang w:val="en-GB"/>
                </w:rPr>
                <w:delText>The way the contract size is defined varies according with the type of instrument. For futures on equities it is common to find the contract size defined as a function of the number of shares underlying the contract.</w:delText>
              </w:r>
            </w:del>
          </w:p>
          <w:p w14:paraId="06752459" w14:textId="05002347" w:rsidR="005C1C1D" w:rsidRPr="00D8063B" w:rsidDel="0058054F" w:rsidRDefault="005C1C1D" w:rsidP="00DA6BCB">
            <w:pPr>
              <w:pStyle w:val="NormalLeft"/>
              <w:rPr>
                <w:del w:id="3707" w:author="Author"/>
                <w:lang w:val="en-GB"/>
              </w:rPr>
            </w:pPr>
            <w:del w:id="3708" w:author="Author">
              <w:r w:rsidRPr="00D8063B" w:rsidDel="0058054F">
                <w:rPr>
                  <w:lang w:val="en-GB"/>
                </w:rPr>
                <w:delText>For futures on bonds, it is the bond nominal amount underlying the contract.</w:delText>
              </w:r>
            </w:del>
          </w:p>
          <w:p w14:paraId="57001C3C" w14:textId="0F204B37" w:rsidR="005C1C1D" w:rsidRPr="00D8063B" w:rsidDel="0058054F" w:rsidRDefault="005C1C1D" w:rsidP="00DA6BCB">
            <w:pPr>
              <w:pStyle w:val="NormalLeft"/>
              <w:rPr>
                <w:del w:id="3709" w:author="Author"/>
                <w:lang w:val="en-GB"/>
              </w:rPr>
            </w:pPr>
            <w:del w:id="3710" w:author="Author">
              <w:r w:rsidRPr="00D8063B" w:rsidDel="0058054F">
                <w:rPr>
                  <w:lang w:val="en-GB"/>
                </w:rPr>
                <w:delText>Only applicable for futures and options.</w:delText>
              </w:r>
            </w:del>
          </w:p>
        </w:tc>
      </w:tr>
      <w:tr w:rsidR="005C1C1D" w:rsidRPr="00D8063B" w:rsidDel="0058054F" w14:paraId="5FACF47A" w14:textId="0B53591C" w:rsidTr="00C921DC">
        <w:trPr>
          <w:del w:id="3711" w:author="Author"/>
        </w:trPr>
        <w:tc>
          <w:tcPr>
            <w:tcW w:w="1579" w:type="dxa"/>
            <w:tcBorders>
              <w:top w:val="single" w:sz="2" w:space="0" w:color="auto"/>
              <w:left w:val="single" w:sz="2" w:space="0" w:color="auto"/>
              <w:bottom w:val="single" w:sz="2" w:space="0" w:color="auto"/>
              <w:right w:val="single" w:sz="2" w:space="0" w:color="auto"/>
            </w:tcBorders>
          </w:tcPr>
          <w:p w14:paraId="779817B2" w14:textId="01992AA5" w:rsidR="005C1C1D" w:rsidRPr="00D8063B" w:rsidDel="0058054F" w:rsidRDefault="005C1C1D" w:rsidP="00DA6BCB">
            <w:pPr>
              <w:pStyle w:val="NormalLeft"/>
              <w:rPr>
                <w:del w:id="3712" w:author="Author"/>
                <w:lang w:val="en-GB"/>
              </w:rPr>
            </w:pPr>
            <w:del w:id="3713" w:author="Author">
              <w:r w:rsidRPr="00D8063B" w:rsidDel="0058054F">
                <w:rPr>
                  <w:lang w:val="en-GB"/>
                </w:rPr>
                <w:delText>C0190</w:delText>
              </w:r>
            </w:del>
          </w:p>
        </w:tc>
        <w:tc>
          <w:tcPr>
            <w:tcW w:w="1764" w:type="dxa"/>
            <w:tcBorders>
              <w:top w:val="single" w:sz="2" w:space="0" w:color="auto"/>
              <w:left w:val="single" w:sz="2" w:space="0" w:color="auto"/>
              <w:bottom w:val="single" w:sz="2" w:space="0" w:color="auto"/>
              <w:right w:val="single" w:sz="2" w:space="0" w:color="auto"/>
            </w:tcBorders>
          </w:tcPr>
          <w:p w14:paraId="20D1F463" w14:textId="2E89ABAE" w:rsidR="005C1C1D" w:rsidRPr="00D8063B" w:rsidDel="0058054F" w:rsidRDefault="005C1C1D" w:rsidP="00DA6BCB">
            <w:pPr>
              <w:pStyle w:val="NormalLeft"/>
              <w:rPr>
                <w:del w:id="3714" w:author="Author"/>
                <w:lang w:val="en-GB"/>
              </w:rPr>
            </w:pPr>
            <w:del w:id="3715" w:author="Author">
              <w:r w:rsidRPr="00D8063B" w:rsidDel="0058054F">
                <w:rPr>
                  <w:lang w:val="en-GB"/>
                </w:rPr>
                <w:delText>Maximum loss under unwinding event</w:delText>
              </w:r>
            </w:del>
          </w:p>
        </w:tc>
        <w:tc>
          <w:tcPr>
            <w:tcW w:w="5943" w:type="dxa"/>
            <w:tcBorders>
              <w:top w:val="single" w:sz="2" w:space="0" w:color="auto"/>
              <w:left w:val="single" w:sz="2" w:space="0" w:color="auto"/>
              <w:bottom w:val="single" w:sz="2" w:space="0" w:color="auto"/>
              <w:right w:val="single" w:sz="2" w:space="0" w:color="auto"/>
            </w:tcBorders>
          </w:tcPr>
          <w:p w14:paraId="31994305" w14:textId="01AAAA49" w:rsidR="005C1C1D" w:rsidRPr="00D8063B" w:rsidDel="0058054F" w:rsidRDefault="005C1C1D" w:rsidP="00DA6BCB">
            <w:pPr>
              <w:pStyle w:val="NormalLeft"/>
              <w:rPr>
                <w:del w:id="3716" w:author="Author"/>
                <w:lang w:val="en-GB"/>
              </w:rPr>
            </w:pPr>
            <w:del w:id="3717" w:author="Author">
              <w:r w:rsidRPr="00D8063B" w:rsidDel="0058054F">
                <w:rPr>
                  <w:lang w:val="en-GB"/>
                </w:rPr>
                <w:delText>Maximum amount of loss if an unwinding event occurs. Applicable to CIC category F.</w:delText>
              </w:r>
            </w:del>
          </w:p>
        </w:tc>
      </w:tr>
      <w:tr w:rsidR="005C1C1D" w:rsidRPr="00D8063B" w:rsidDel="0058054F" w14:paraId="17C454A3" w14:textId="7DC4ED1D" w:rsidTr="00C921DC">
        <w:trPr>
          <w:del w:id="3718" w:author="Author"/>
        </w:trPr>
        <w:tc>
          <w:tcPr>
            <w:tcW w:w="1579" w:type="dxa"/>
            <w:tcBorders>
              <w:top w:val="single" w:sz="2" w:space="0" w:color="auto"/>
              <w:left w:val="single" w:sz="2" w:space="0" w:color="auto"/>
              <w:bottom w:val="single" w:sz="2" w:space="0" w:color="auto"/>
              <w:right w:val="single" w:sz="2" w:space="0" w:color="auto"/>
            </w:tcBorders>
          </w:tcPr>
          <w:p w14:paraId="092BC81C" w14:textId="498ED6E3" w:rsidR="005C1C1D" w:rsidRPr="00D8063B" w:rsidDel="0058054F" w:rsidRDefault="005C1C1D" w:rsidP="00DA6BCB">
            <w:pPr>
              <w:pStyle w:val="NormalLeft"/>
              <w:rPr>
                <w:del w:id="3719" w:author="Author"/>
                <w:lang w:val="en-GB"/>
              </w:rPr>
            </w:pPr>
            <w:del w:id="3720" w:author="Author">
              <w:r w:rsidRPr="00D8063B" w:rsidDel="0058054F">
                <w:rPr>
                  <w:lang w:val="en-GB"/>
                </w:rPr>
                <w:delText>C0200</w:delText>
              </w:r>
            </w:del>
          </w:p>
        </w:tc>
        <w:tc>
          <w:tcPr>
            <w:tcW w:w="1764" w:type="dxa"/>
            <w:tcBorders>
              <w:top w:val="single" w:sz="2" w:space="0" w:color="auto"/>
              <w:left w:val="single" w:sz="2" w:space="0" w:color="auto"/>
              <w:bottom w:val="single" w:sz="2" w:space="0" w:color="auto"/>
              <w:right w:val="single" w:sz="2" w:space="0" w:color="auto"/>
            </w:tcBorders>
          </w:tcPr>
          <w:p w14:paraId="6FA8A134" w14:textId="516C048F" w:rsidR="005C1C1D" w:rsidRPr="00D8063B" w:rsidDel="0058054F" w:rsidRDefault="005C1C1D" w:rsidP="00DA6BCB">
            <w:pPr>
              <w:pStyle w:val="NormalLeft"/>
              <w:rPr>
                <w:del w:id="3721" w:author="Author"/>
                <w:lang w:val="en-GB"/>
              </w:rPr>
            </w:pPr>
            <w:del w:id="3722" w:author="Author">
              <w:r w:rsidRPr="00D8063B" w:rsidDel="0058054F">
                <w:rPr>
                  <w:lang w:val="en-GB"/>
                </w:rPr>
                <w:delText>Swap outflow amount</w:delText>
              </w:r>
            </w:del>
          </w:p>
        </w:tc>
        <w:tc>
          <w:tcPr>
            <w:tcW w:w="5943" w:type="dxa"/>
            <w:tcBorders>
              <w:top w:val="single" w:sz="2" w:space="0" w:color="auto"/>
              <w:left w:val="single" w:sz="2" w:space="0" w:color="auto"/>
              <w:bottom w:val="single" w:sz="2" w:space="0" w:color="auto"/>
              <w:right w:val="single" w:sz="2" w:space="0" w:color="auto"/>
            </w:tcBorders>
          </w:tcPr>
          <w:p w14:paraId="333D2939" w14:textId="34FC7449" w:rsidR="005C1C1D" w:rsidRPr="00D8063B" w:rsidDel="0058054F" w:rsidRDefault="005C1C1D" w:rsidP="00DA6BCB">
            <w:pPr>
              <w:pStyle w:val="NormalLeft"/>
              <w:rPr>
                <w:del w:id="3723" w:author="Author"/>
                <w:lang w:val="en-GB"/>
              </w:rPr>
            </w:pPr>
            <w:del w:id="3724" w:author="Author">
              <w:r w:rsidRPr="00D8063B" w:rsidDel="0058054F">
                <w:rPr>
                  <w:lang w:val="en-GB"/>
                </w:rPr>
                <w:delText>Amount delivered under the swap contract (other than premiums), during the reporting period. Corresponds to interest paid for IRS and amounts delivered for currency swaps, credit swaps, total return swaps and other swaps.</w:delText>
              </w:r>
            </w:del>
          </w:p>
          <w:p w14:paraId="4C6347BF" w14:textId="008808C4" w:rsidR="005C1C1D" w:rsidRPr="00D8063B" w:rsidDel="0058054F" w:rsidRDefault="005C1C1D" w:rsidP="00DA6BCB">
            <w:pPr>
              <w:pStyle w:val="NormalLeft"/>
              <w:rPr>
                <w:del w:id="3725" w:author="Author"/>
                <w:lang w:val="en-GB"/>
              </w:rPr>
            </w:pPr>
            <w:del w:id="3726" w:author="Author">
              <w:r w:rsidRPr="00D8063B" w:rsidDel="0058054F">
                <w:rPr>
                  <w:lang w:val="en-GB"/>
                </w:rPr>
                <w:delText>In the cases where the settlement is made on a net basis then only one of the items C0200 and C0210 shall be reported.</w:delText>
              </w:r>
            </w:del>
          </w:p>
        </w:tc>
      </w:tr>
      <w:tr w:rsidR="005C1C1D" w:rsidRPr="00D8063B" w:rsidDel="0058054F" w14:paraId="0910F337" w14:textId="2EB1EB80" w:rsidTr="00C921DC">
        <w:trPr>
          <w:del w:id="3727" w:author="Author"/>
        </w:trPr>
        <w:tc>
          <w:tcPr>
            <w:tcW w:w="1579" w:type="dxa"/>
            <w:tcBorders>
              <w:top w:val="single" w:sz="2" w:space="0" w:color="auto"/>
              <w:left w:val="single" w:sz="2" w:space="0" w:color="auto"/>
              <w:bottom w:val="single" w:sz="2" w:space="0" w:color="auto"/>
              <w:right w:val="single" w:sz="2" w:space="0" w:color="auto"/>
            </w:tcBorders>
          </w:tcPr>
          <w:p w14:paraId="61EFBA6B" w14:textId="789902E4" w:rsidR="005C1C1D" w:rsidRPr="00D8063B" w:rsidDel="0058054F" w:rsidRDefault="005C1C1D" w:rsidP="00DA6BCB">
            <w:pPr>
              <w:pStyle w:val="NormalLeft"/>
              <w:rPr>
                <w:del w:id="3728" w:author="Author"/>
                <w:lang w:val="en-GB"/>
              </w:rPr>
            </w:pPr>
            <w:del w:id="3729" w:author="Author">
              <w:r w:rsidRPr="00D8063B" w:rsidDel="0058054F">
                <w:rPr>
                  <w:lang w:val="en-GB"/>
                </w:rPr>
                <w:delText>C0210</w:delText>
              </w:r>
            </w:del>
          </w:p>
        </w:tc>
        <w:tc>
          <w:tcPr>
            <w:tcW w:w="1764" w:type="dxa"/>
            <w:tcBorders>
              <w:top w:val="single" w:sz="2" w:space="0" w:color="auto"/>
              <w:left w:val="single" w:sz="2" w:space="0" w:color="auto"/>
              <w:bottom w:val="single" w:sz="2" w:space="0" w:color="auto"/>
              <w:right w:val="single" w:sz="2" w:space="0" w:color="auto"/>
            </w:tcBorders>
          </w:tcPr>
          <w:p w14:paraId="44CF8678" w14:textId="20AAD02B" w:rsidR="005C1C1D" w:rsidRPr="00D8063B" w:rsidDel="0058054F" w:rsidRDefault="005C1C1D" w:rsidP="00DA6BCB">
            <w:pPr>
              <w:pStyle w:val="NormalLeft"/>
              <w:rPr>
                <w:del w:id="3730" w:author="Author"/>
                <w:lang w:val="en-GB"/>
              </w:rPr>
            </w:pPr>
            <w:del w:id="3731" w:author="Author">
              <w:r w:rsidRPr="00D8063B" w:rsidDel="0058054F">
                <w:rPr>
                  <w:lang w:val="en-GB"/>
                </w:rPr>
                <w:delText>Swap inflow amount</w:delText>
              </w:r>
            </w:del>
          </w:p>
        </w:tc>
        <w:tc>
          <w:tcPr>
            <w:tcW w:w="5943" w:type="dxa"/>
            <w:tcBorders>
              <w:top w:val="single" w:sz="2" w:space="0" w:color="auto"/>
              <w:left w:val="single" w:sz="2" w:space="0" w:color="auto"/>
              <w:bottom w:val="single" w:sz="2" w:space="0" w:color="auto"/>
              <w:right w:val="single" w:sz="2" w:space="0" w:color="auto"/>
            </w:tcBorders>
          </w:tcPr>
          <w:p w14:paraId="68667D23" w14:textId="73E24F80" w:rsidR="005C1C1D" w:rsidRPr="00D8063B" w:rsidDel="0058054F" w:rsidRDefault="005C1C1D" w:rsidP="00DA6BCB">
            <w:pPr>
              <w:pStyle w:val="NormalLeft"/>
              <w:rPr>
                <w:del w:id="3732" w:author="Author"/>
                <w:lang w:val="en-GB"/>
              </w:rPr>
            </w:pPr>
            <w:del w:id="3733" w:author="Author">
              <w:r w:rsidRPr="00D8063B" w:rsidDel="0058054F">
                <w:rPr>
                  <w:lang w:val="en-GB"/>
                </w:rPr>
                <w:delText>Amount received under the swap contract (other than premiums), during the reporting period. Corresponds to interest received for IRS and amounts received for currency swaps, credit swaps, total return swaps and other swaps.</w:delText>
              </w:r>
            </w:del>
          </w:p>
          <w:p w14:paraId="3EDB95DC" w14:textId="24CEDAF0" w:rsidR="005C1C1D" w:rsidRPr="00D8063B" w:rsidDel="0058054F" w:rsidRDefault="005C1C1D" w:rsidP="00DA6BCB">
            <w:pPr>
              <w:pStyle w:val="NormalLeft"/>
              <w:rPr>
                <w:del w:id="3734" w:author="Author"/>
                <w:lang w:val="en-GB"/>
              </w:rPr>
            </w:pPr>
            <w:del w:id="3735" w:author="Author">
              <w:r w:rsidRPr="00D8063B" w:rsidDel="0058054F">
                <w:rPr>
                  <w:lang w:val="en-GB"/>
                </w:rPr>
                <w:delText>In the cases where the settlement is made on a net basis then only one of the items C0200 and C0210 shall be reported.</w:delText>
              </w:r>
            </w:del>
          </w:p>
        </w:tc>
      </w:tr>
      <w:tr w:rsidR="005C1C1D" w:rsidRPr="00D8063B" w:rsidDel="0058054F" w14:paraId="16118200" w14:textId="57E93FC0" w:rsidTr="00C921DC">
        <w:trPr>
          <w:del w:id="3736" w:author="Author"/>
        </w:trPr>
        <w:tc>
          <w:tcPr>
            <w:tcW w:w="1579" w:type="dxa"/>
            <w:tcBorders>
              <w:top w:val="single" w:sz="2" w:space="0" w:color="auto"/>
              <w:left w:val="single" w:sz="2" w:space="0" w:color="auto"/>
              <w:bottom w:val="single" w:sz="2" w:space="0" w:color="auto"/>
              <w:right w:val="single" w:sz="2" w:space="0" w:color="auto"/>
            </w:tcBorders>
          </w:tcPr>
          <w:p w14:paraId="6A4F33BC" w14:textId="0EB036B4" w:rsidR="005C1C1D" w:rsidRPr="00D8063B" w:rsidDel="0058054F" w:rsidRDefault="005C1C1D" w:rsidP="00DA6BCB">
            <w:pPr>
              <w:pStyle w:val="NormalLeft"/>
              <w:rPr>
                <w:del w:id="3737" w:author="Author"/>
                <w:lang w:val="en-GB"/>
              </w:rPr>
            </w:pPr>
            <w:del w:id="3738" w:author="Author">
              <w:r w:rsidRPr="00D8063B" w:rsidDel="0058054F">
                <w:rPr>
                  <w:lang w:val="en-GB"/>
                </w:rPr>
                <w:delText>C0220</w:delText>
              </w:r>
            </w:del>
          </w:p>
        </w:tc>
        <w:tc>
          <w:tcPr>
            <w:tcW w:w="1764" w:type="dxa"/>
            <w:tcBorders>
              <w:top w:val="single" w:sz="2" w:space="0" w:color="auto"/>
              <w:left w:val="single" w:sz="2" w:space="0" w:color="auto"/>
              <w:bottom w:val="single" w:sz="2" w:space="0" w:color="auto"/>
              <w:right w:val="single" w:sz="2" w:space="0" w:color="auto"/>
            </w:tcBorders>
          </w:tcPr>
          <w:p w14:paraId="7B809A52" w14:textId="49FB4E6B" w:rsidR="005C1C1D" w:rsidRPr="00D8063B" w:rsidDel="0058054F" w:rsidRDefault="005C1C1D" w:rsidP="00DA6BCB">
            <w:pPr>
              <w:pStyle w:val="NormalLeft"/>
              <w:rPr>
                <w:del w:id="3739" w:author="Author"/>
                <w:lang w:val="en-GB"/>
              </w:rPr>
            </w:pPr>
            <w:del w:id="3740" w:author="Author">
              <w:r w:rsidRPr="00D8063B" w:rsidDel="0058054F">
                <w:rPr>
                  <w:lang w:val="en-GB"/>
                </w:rPr>
                <w:delText>Initial date</w:delText>
              </w:r>
            </w:del>
          </w:p>
        </w:tc>
        <w:tc>
          <w:tcPr>
            <w:tcW w:w="5943" w:type="dxa"/>
            <w:tcBorders>
              <w:top w:val="single" w:sz="2" w:space="0" w:color="auto"/>
              <w:left w:val="single" w:sz="2" w:space="0" w:color="auto"/>
              <w:bottom w:val="single" w:sz="2" w:space="0" w:color="auto"/>
              <w:right w:val="single" w:sz="2" w:space="0" w:color="auto"/>
            </w:tcBorders>
          </w:tcPr>
          <w:p w14:paraId="0FAD32A1" w14:textId="1026A3A3" w:rsidR="005C1C1D" w:rsidRPr="00D8063B" w:rsidDel="0058054F" w:rsidRDefault="005C1C1D" w:rsidP="00DA6BCB">
            <w:pPr>
              <w:pStyle w:val="NormalLeft"/>
              <w:rPr>
                <w:del w:id="3741" w:author="Author"/>
                <w:lang w:val="en-GB"/>
              </w:rPr>
            </w:pPr>
            <w:del w:id="3742" w:author="Author">
              <w:r w:rsidRPr="00D8063B" w:rsidDel="0058054F">
                <w:rPr>
                  <w:lang w:val="en-GB"/>
                </w:rPr>
                <w:delText>Identify the ISO 8601 (yyyy–mm–dd) code of the date when obligations under the contract come into effect.</w:delText>
              </w:r>
            </w:del>
          </w:p>
          <w:p w14:paraId="027C0144" w14:textId="21DEE9F9" w:rsidR="005C1C1D" w:rsidRPr="00D8063B" w:rsidDel="0058054F" w:rsidRDefault="005C1C1D" w:rsidP="00DA6BCB">
            <w:pPr>
              <w:pStyle w:val="NormalLeft"/>
              <w:rPr>
                <w:del w:id="3743" w:author="Author"/>
                <w:lang w:val="en-GB"/>
              </w:rPr>
            </w:pPr>
            <w:del w:id="3744" w:author="Author">
              <w:r w:rsidRPr="00D8063B" w:rsidDel="0058054F">
                <w:rPr>
                  <w:lang w:val="en-GB"/>
                </w:rPr>
                <w:delText>When various trades occur for the same derivative, report only the one regarding the first trade date of the derivative and only one row for each derivative (no different rows for each trade) reflecting the total amount invested in that derivative considering the different dates of trade.</w:delText>
              </w:r>
            </w:del>
          </w:p>
          <w:p w14:paraId="6A4938B6" w14:textId="3CE27D2F" w:rsidR="005C1C1D" w:rsidRPr="00D8063B" w:rsidDel="0058054F" w:rsidRDefault="005C1C1D" w:rsidP="00DA6BCB">
            <w:pPr>
              <w:pStyle w:val="NormalLeft"/>
              <w:rPr>
                <w:del w:id="3745" w:author="Author"/>
                <w:lang w:val="en-GB"/>
              </w:rPr>
            </w:pPr>
            <w:del w:id="3746" w:author="Author">
              <w:r w:rsidRPr="00D8063B" w:rsidDel="0058054F">
                <w:rPr>
                  <w:lang w:val="en-GB"/>
                </w:rPr>
                <w:delText>In case of novation, the novation date becomes the trade date for that derivative.</w:delText>
              </w:r>
            </w:del>
          </w:p>
        </w:tc>
      </w:tr>
      <w:tr w:rsidR="005C1C1D" w:rsidRPr="00D8063B" w:rsidDel="0058054F" w14:paraId="09AFBA6A" w14:textId="02FFB1FC" w:rsidTr="00C921DC">
        <w:trPr>
          <w:del w:id="3747" w:author="Author"/>
        </w:trPr>
        <w:tc>
          <w:tcPr>
            <w:tcW w:w="1579" w:type="dxa"/>
            <w:tcBorders>
              <w:top w:val="single" w:sz="2" w:space="0" w:color="auto"/>
              <w:left w:val="single" w:sz="2" w:space="0" w:color="auto"/>
              <w:bottom w:val="single" w:sz="2" w:space="0" w:color="auto"/>
              <w:right w:val="single" w:sz="2" w:space="0" w:color="auto"/>
            </w:tcBorders>
          </w:tcPr>
          <w:p w14:paraId="38B5095A" w14:textId="64224E43" w:rsidR="005C1C1D" w:rsidRPr="00D8063B" w:rsidDel="0058054F" w:rsidRDefault="005C1C1D" w:rsidP="00DA6BCB">
            <w:pPr>
              <w:pStyle w:val="NormalLeft"/>
              <w:rPr>
                <w:del w:id="3748" w:author="Author"/>
                <w:lang w:val="en-GB"/>
              </w:rPr>
            </w:pPr>
            <w:del w:id="3749" w:author="Author">
              <w:r w:rsidRPr="00D8063B" w:rsidDel="0058054F">
                <w:rPr>
                  <w:lang w:val="en-GB"/>
                </w:rPr>
                <w:delText>C0230</w:delText>
              </w:r>
            </w:del>
          </w:p>
        </w:tc>
        <w:tc>
          <w:tcPr>
            <w:tcW w:w="1764" w:type="dxa"/>
            <w:tcBorders>
              <w:top w:val="single" w:sz="2" w:space="0" w:color="auto"/>
              <w:left w:val="single" w:sz="2" w:space="0" w:color="auto"/>
              <w:bottom w:val="single" w:sz="2" w:space="0" w:color="auto"/>
              <w:right w:val="single" w:sz="2" w:space="0" w:color="auto"/>
            </w:tcBorders>
          </w:tcPr>
          <w:p w14:paraId="143482E3" w14:textId="01A71000" w:rsidR="005C1C1D" w:rsidRPr="00D8063B" w:rsidDel="0058054F" w:rsidRDefault="005C1C1D" w:rsidP="00DA6BCB">
            <w:pPr>
              <w:pStyle w:val="NormalLeft"/>
              <w:rPr>
                <w:del w:id="3750" w:author="Author"/>
                <w:lang w:val="en-GB"/>
              </w:rPr>
            </w:pPr>
            <w:del w:id="3751" w:author="Author">
              <w:r w:rsidRPr="00D8063B" w:rsidDel="0058054F">
                <w:rPr>
                  <w:lang w:val="en-GB"/>
                </w:rPr>
                <w:delText>Solvency II value</w:delText>
              </w:r>
            </w:del>
          </w:p>
        </w:tc>
        <w:tc>
          <w:tcPr>
            <w:tcW w:w="5943" w:type="dxa"/>
            <w:tcBorders>
              <w:top w:val="single" w:sz="2" w:space="0" w:color="auto"/>
              <w:left w:val="single" w:sz="2" w:space="0" w:color="auto"/>
              <w:bottom w:val="single" w:sz="2" w:space="0" w:color="auto"/>
              <w:right w:val="single" w:sz="2" w:space="0" w:color="auto"/>
            </w:tcBorders>
          </w:tcPr>
          <w:p w14:paraId="3D8DF2FD" w14:textId="138C28A3" w:rsidR="005C1C1D" w:rsidRPr="00D8063B" w:rsidDel="0058054F" w:rsidRDefault="005C1C1D" w:rsidP="00260EA7">
            <w:pPr>
              <w:pStyle w:val="NormalLeft"/>
              <w:rPr>
                <w:del w:id="3752" w:author="Author"/>
                <w:lang w:val="en-GB"/>
              </w:rPr>
            </w:pPr>
            <w:del w:id="3753" w:author="Author">
              <w:r w:rsidRPr="00D8063B" w:rsidDel="0058054F">
                <w:rPr>
                  <w:lang w:val="en-GB"/>
                </w:rPr>
                <w:delText>Value of the derivative calculated as defined by article 75 of the Directive 2009/138/EC at the trade (closing or sale) or maturity date. It can be positive, negative or zero. </w:delText>
              </w:r>
              <w:r w:rsidR="00260EA7" w:rsidRPr="00D8063B" w:rsidDel="0058054F">
                <w:rPr>
                  <w:lang w:val="en-GB"/>
                </w:rPr>
                <w:delText xml:space="preserve"> </w:delText>
              </w:r>
            </w:del>
          </w:p>
        </w:tc>
      </w:tr>
    </w:tbl>
    <w:p w14:paraId="358F3A91" w14:textId="265BCFF0" w:rsidR="005C1C1D" w:rsidRPr="00D8063B" w:rsidDel="0058054F" w:rsidRDefault="005C1C1D" w:rsidP="005C1C1D">
      <w:pPr>
        <w:rPr>
          <w:del w:id="3754" w:author="Author"/>
          <w:lang w:val="en-GB"/>
        </w:rPr>
      </w:pPr>
    </w:p>
    <w:tbl>
      <w:tblPr>
        <w:tblW w:w="0" w:type="auto"/>
        <w:tblLayout w:type="fixed"/>
        <w:tblLook w:val="0000" w:firstRow="0" w:lastRow="0" w:firstColumn="0" w:lastColumn="0" w:noHBand="0" w:noVBand="0"/>
      </w:tblPr>
      <w:tblGrid>
        <w:gridCol w:w="1579"/>
        <w:gridCol w:w="1764"/>
        <w:gridCol w:w="5943"/>
      </w:tblGrid>
      <w:tr w:rsidR="005C1C1D" w:rsidRPr="00D8063B" w:rsidDel="0058054F" w14:paraId="7C9AFAF1" w14:textId="7DF1ABAB" w:rsidTr="00DA6BCB">
        <w:trPr>
          <w:del w:id="3755" w:author="Author"/>
        </w:trPr>
        <w:tc>
          <w:tcPr>
            <w:tcW w:w="1579" w:type="dxa"/>
            <w:tcBorders>
              <w:top w:val="single" w:sz="2" w:space="0" w:color="auto"/>
              <w:left w:val="single" w:sz="2" w:space="0" w:color="auto"/>
              <w:bottom w:val="single" w:sz="2" w:space="0" w:color="auto"/>
              <w:right w:val="single" w:sz="2" w:space="0" w:color="auto"/>
            </w:tcBorders>
          </w:tcPr>
          <w:p w14:paraId="52C6A025" w14:textId="2B44F74B" w:rsidR="005C1C1D" w:rsidRPr="00D8063B" w:rsidDel="0058054F" w:rsidRDefault="005C1C1D" w:rsidP="00DA6BCB">
            <w:pPr>
              <w:adjustRightInd w:val="0"/>
              <w:spacing w:before="0" w:after="0"/>
              <w:jc w:val="left"/>
              <w:rPr>
                <w:del w:id="3756"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28FA929F" w14:textId="2FE70841" w:rsidR="005C1C1D" w:rsidRPr="00D8063B" w:rsidDel="0058054F" w:rsidRDefault="005C1C1D" w:rsidP="00DA6BCB">
            <w:pPr>
              <w:pStyle w:val="NormalCentered"/>
              <w:rPr>
                <w:del w:id="3757" w:author="Author"/>
                <w:lang w:val="en-GB"/>
              </w:rPr>
            </w:pPr>
            <w:del w:id="3758" w:author="Author">
              <w:r w:rsidRPr="00D8063B" w:rsidDel="0058054F">
                <w:rPr>
                  <w:i/>
                  <w:lang w:val="en-GB"/>
                </w:rPr>
                <w:delText>ITEM</w:delText>
              </w:r>
            </w:del>
          </w:p>
        </w:tc>
        <w:tc>
          <w:tcPr>
            <w:tcW w:w="5943" w:type="dxa"/>
            <w:tcBorders>
              <w:top w:val="single" w:sz="2" w:space="0" w:color="auto"/>
              <w:left w:val="single" w:sz="2" w:space="0" w:color="auto"/>
              <w:bottom w:val="single" w:sz="2" w:space="0" w:color="auto"/>
              <w:right w:val="single" w:sz="2" w:space="0" w:color="auto"/>
            </w:tcBorders>
          </w:tcPr>
          <w:p w14:paraId="2FD795CF" w14:textId="726092EE" w:rsidR="005C1C1D" w:rsidRPr="00D8063B" w:rsidDel="0058054F" w:rsidRDefault="005C1C1D" w:rsidP="00DA6BCB">
            <w:pPr>
              <w:pStyle w:val="NormalCentered"/>
              <w:rPr>
                <w:del w:id="3759" w:author="Author"/>
                <w:lang w:val="en-GB"/>
              </w:rPr>
            </w:pPr>
            <w:del w:id="3760" w:author="Author">
              <w:r w:rsidRPr="00D8063B" w:rsidDel="0058054F">
                <w:rPr>
                  <w:i/>
                  <w:lang w:val="en-GB"/>
                </w:rPr>
                <w:delText>INSTRUCTIONS</w:delText>
              </w:r>
            </w:del>
          </w:p>
        </w:tc>
      </w:tr>
      <w:tr w:rsidR="005C1C1D" w:rsidRPr="00D8063B" w:rsidDel="0058054F" w14:paraId="47F6FB8D" w14:textId="0656D931" w:rsidTr="00DA6BCB">
        <w:trPr>
          <w:del w:id="3761" w:author="Author"/>
        </w:trPr>
        <w:tc>
          <w:tcPr>
            <w:tcW w:w="1579" w:type="dxa"/>
            <w:tcBorders>
              <w:top w:val="single" w:sz="2" w:space="0" w:color="auto"/>
              <w:left w:val="single" w:sz="2" w:space="0" w:color="auto"/>
              <w:bottom w:val="single" w:sz="2" w:space="0" w:color="auto"/>
              <w:right w:val="single" w:sz="2" w:space="0" w:color="auto"/>
            </w:tcBorders>
          </w:tcPr>
          <w:p w14:paraId="6099DA19" w14:textId="16D4256B" w:rsidR="005C1C1D" w:rsidRPr="00D8063B" w:rsidDel="0058054F" w:rsidRDefault="005C1C1D" w:rsidP="00DA6BCB">
            <w:pPr>
              <w:pStyle w:val="NormalCentered"/>
              <w:rPr>
                <w:del w:id="3762" w:author="Author"/>
                <w:lang w:val="en-GB"/>
              </w:rPr>
            </w:pPr>
            <w:del w:id="3763" w:author="Author">
              <w:r w:rsidRPr="00D8063B" w:rsidDel="0058054F">
                <w:rPr>
                  <w:i/>
                  <w:lang w:val="en-GB"/>
                </w:rPr>
                <w:delText>Information on derivatives</w:delText>
              </w:r>
            </w:del>
          </w:p>
        </w:tc>
        <w:tc>
          <w:tcPr>
            <w:tcW w:w="1764" w:type="dxa"/>
            <w:tcBorders>
              <w:top w:val="single" w:sz="2" w:space="0" w:color="auto"/>
              <w:left w:val="single" w:sz="2" w:space="0" w:color="auto"/>
              <w:bottom w:val="single" w:sz="2" w:space="0" w:color="auto"/>
              <w:right w:val="single" w:sz="2" w:space="0" w:color="auto"/>
            </w:tcBorders>
          </w:tcPr>
          <w:p w14:paraId="0950D650" w14:textId="63AC4459" w:rsidR="005C1C1D" w:rsidRPr="00D8063B" w:rsidDel="0058054F" w:rsidRDefault="005C1C1D" w:rsidP="00DA6BCB">
            <w:pPr>
              <w:pStyle w:val="NormalCentered"/>
              <w:rPr>
                <w:del w:id="3764"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7D3A7DBF" w14:textId="62C6F94D" w:rsidR="005C1C1D" w:rsidRPr="00D8063B" w:rsidDel="0058054F" w:rsidRDefault="005C1C1D" w:rsidP="00DA6BCB">
            <w:pPr>
              <w:pStyle w:val="NormalCentered"/>
              <w:rPr>
                <w:del w:id="3765" w:author="Author"/>
                <w:lang w:val="en-GB"/>
              </w:rPr>
            </w:pPr>
          </w:p>
        </w:tc>
      </w:tr>
      <w:tr w:rsidR="005C1C1D" w:rsidRPr="00D8063B" w:rsidDel="0058054F" w14:paraId="6DC7B253" w14:textId="5BF47292" w:rsidTr="00DA6BCB">
        <w:trPr>
          <w:del w:id="3766" w:author="Author"/>
        </w:trPr>
        <w:tc>
          <w:tcPr>
            <w:tcW w:w="1579" w:type="dxa"/>
            <w:tcBorders>
              <w:top w:val="single" w:sz="2" w:space="0" w:color="auto"/>
              <w:left w:val="single" w:sz="2" w:space="0" w:color="auto"/>
              <w:bottom w:val="single" w:sz="2" w:space="0" w:color="auto"/>
              <w:right w:val="single" w:sz="2" w:space="0" w:color="auto"/>
            </w:tcBorders>
          </w:tcPr>
          <w:p w14:paraId="691D311A" w14:textId="68A669A3" w:rsidR="005C1C1D" w:rsidRPr="00D8063B" w:rsidDel="0058054F" w:rsidRDefault="005C1C1D" w:rsidP="00DA6BCB">
            <w:pPr>
              <w:pStyle w:val="NormalLeft"/>
              <w:rPr>
                <w:del w:id="3767" w:author="Author"/>
                <w:lang w:val="en-GB"/>
              </w:rPr>
            </w:pPr>
            <w:del w:id="3768" w:author="Author">
              <w:r w:rsidRPr="00D8063B" w:rsidDel="0058054F">
                <w:rPr>
                  <w:lang w:val="en-GB"/>
                </w:rPr>
                <w:delText>C0040</w:delText>
              </w:r>
            </w:del>
          </w:p>
        </w:tc>
        <w:tc>
          <w:tcPr>
            <w:tcW w:w="1764" w:type="dxa"/>
            <w:tcBorders>
              <w:top w:val="single" w:sz="2" w:space="0" w:color="auto"/>
              <w:left w:val="single" w:sz="2" w:space="0" w:color="auto"/>
              <w:bottom w:val="single" w:sz="2" w:space="0" w:color="auto"/>
              <w:right w:val="single" w:sz="2" w:space="0" w:color="auto"/>
            </w:tcBorders>
          </w:tcPr>
          <w:p w14:paraId="1FF1AD54" w14:textId="619B355B" w:rsidR="005C1C1D" w:rsidRPr="00D8063B" w:rsidDel="0058054F" w:rsidRDefault="005C1C1D" w:rsidP="00DA6BCB">
            <w:pPr>
              <w:pStyle w:val="NormalLeft"/>
              <w:rPr>
                <w:del w:id="3769" w:author="Author"/>
                <w:lang w:val="en-GB"/>
              </w:rPr>
            </w:pPr>
            <w:del w:id="3770" w:author="Author">
              <w:r w:rsidRPr="00D8063B" w:rsidDel="0058054F">
                <w:rPr>
                  <w:lang w:val="en-GB"/>
                </w:rPr>
                <w:delText>Derivative ID Code</w:delText>
              </w:r>
            </w:del>
          </w:p>
        </w:tc>
        <w:tc>
          <w:tcPr>
            <w:tcW w:w="5943" w:type="dxa"/>
            <w:tcBorders>
              <w:top w:val="single" w:sz="2" w:space="0" w:color="auto"/>
              <w:left w:val="single" w:sz="2" w:space="0" w:color="auto"/>
              <w:bottom w:val="single" w:sz="2" w:space="0" w:color="auto"/>
              <w:right w:val="single" w:sz="2" w:space="0" w:color="auto"/>
            </w:tcBorders>
          </w:tcPr>
          <w:p w14:paraId="15934529" w14:textId="25EEF555" w:rsidR="005C1C1D" w:rsidRPr="00D8063B" w:rsidDel="0058054F" w:rsidRDefault="005C1C1D" w:rsidP="00DA6BCB">
            <w:pPr>
              <w:pStyle w:val="NormalLeft"/>
              <w:rPr>
                <w:del w:id="3771" w:author="Author"/>
                <w:lang w:val="en-GB"/>
              </w:rPr>
            </w:pPr>
            <w:del w:id="3772" w:author="Author">
              <w:r w:rsidRPr="00D8063B" w:rsidDel="0058054F">
                <w:rPr>
                  <w:lang w:val="en-GB"/>
                </w:rPr>
                <w:delText>Derivative ID code using the following priority:</w:delText>
              </w:r>
            </w:del>
          </w:p>
          <w:p w14:paraId="4DD100F9" w14:textId="3BB91C3A" w:rsidR="005C1C1D" w:rsidRPr="00D8063B" w:rsidDel="0058054F" w:rsidRDefault="005C1C1D" w:rsidP="00DA6BCB">
            <w:pPr>
              <w:pStyle w:val="Tiret0"/>
              <w:numPr>
                <w:ilvl w:val="0"/>
                <w:numId w:val="14"/>
              </w:numPr>
              <w:ind w:left="851" w:hanging="851"/>
              <w:rPr>
                <w:del w:id="3773" w:author="Author"/>
                <w:lang w:val="en-GB"/>
              </w:rPr>
            </w:pPr>
            <w:del w:id="3774" w:author="Author">
              <w:r w:rsidRPr="00D8063B" w:rsidDel="0058054F">
                <w:rPr>
                  <w:lang w:val="en-GB"/>
                </w:rPr>
                <w:delText>ISO 6166 code of ISIN when available</w:delText>
              </w:r>
            </w:del>
          </w:p>
          <w:p w14:paraId="661F2A72" w14:textId="1590652F" w:rsidR="005C1C1D" w:rsidRPr="00D8063B" w:rsidDel="0058054F" w:rsidRDefault="005C1C1D" w:rsidP="00DA6BCB">
            <w:pPr>
              <w:pStyle w:val="Tiret0"/>
              <w:numPr>
                <w:ilvl w:val="0"/>
                <w:numId w:val="14"/>
              </w:numPr>
              <w:ind w:left="851" w:hanging="851"/>
              <w:rPr>
                <w:del w:id="3775" w:author="Author"/>
                <w:lang w:val="en-GB"/>
              </w:rPr>
            </w:pPr>
            <w:del w:id="3776" w:author="Author">
              <w:r w:rsidRPr="00D8063B" w:rsidDel="0058054F">
                <w:rPr>
                  <w:lang w:val="en-GB"/>
                </w:rPr>
                <w:delText>Other recognised codes (e.g.: CUSIP, Bloomberg Ticker, Reuters RIC)</w:delText>
              </w:r>
            </w:del>
          </w:p>
          <w:p w14:paraId="54AC3706" w14:textId="2796B6ED" w:rsidR="005C1C1D" w:rsidRPr="00D8063B" w:rsidDel="0058054F" w:rsidRDefault="005C1C1D" w:rsidP="00DA6BCB">
            <w:pPr>
              <w:pStyle w:val="Tiret0"/>
              <w:numPr>
                <w:ilvl w:val="0"/>
                <w:numId w:val="14"/>
              </w:numPr>
              <w:ind w:left="851" w:hanging="851"/>
              <w:rPr>
                <w:del w:id="3777" w:author="Author"/>
                <w:lang w:val="en-GB"/>
              </w:rPr>
            </w:pPr>
            <w:del w:id="3778" w:author="Author">
              <w:r w:rsidRPr="00D8063B" w:rsidDel="0058054F">
                <w:rPr>
                  <w:lang w:val="en-GB"/>
                </w:rPr>
                <w:delText>Code attributed by the undertaking, when the options above are not available, and must be consistent over time</w:delText>
              </w:r>
            </w:del>
          </w:p>
        </w:tc>
      </w:tr>
      <w:tr w:rsidR="005C1C1D" w:rsidRPr="00D8063B" w:rsidDel="0058054F" w14:paraId="2DF28811" w14:textId="5A8C20AC" w:rsidTr="00DA6BCB">
        <w:trPr>
          <w:del w:id="3779" w:author="Author"/>
        </w:trPr>
        <w:tc>
          <w:tcPr>
            <w:tcW w:w="1579" w:type="dxa"/>
            <w:tcBorders>
              <w:top w:val="single" w:sz="2" w:space="0" w:color="auto"/>
              <w:left w:val="single" w:sz="2" w:space="0" w:color="auto"/>
              <w:bottom w:val="single" w:sz="2" w:space="0" w:color="auto"/>
              <w:right w:val="single" w:sz="2" w:space="0" w:color="auto"/>
            </w:tcBorders>
          </w:tcPr>
          <w:p w14:paraId="21110F7E" w14:textId="57F857FA" w:rsidR="005C1C1D" w:rsidRPr="00D8063B" w:rsidDel="0058054F" w:rsidRDefault="005C1C1D" w:rsidP="00DA6BCB">
            <w:pPr>
              <w:pStyle w:val="NormalLeft"/>
              <w:rPr>
                <w:del w:id="3780" w:author="Author"/>
                <w:lang w:val="en-GB"/>
              </w:rPr>
            </w:pPr>
            <w:del w:id="3781" w:author="Author">
              <w:r w:rsidRPr="00D8063B" w:rsidDel="0058054F">
                <w:rPr>
                  <w:lang w:val="en-GB"/>
                </w:rPr>
                <w:delText>C0050</w:delText>
              </w:r>
            </w:del>
          </w:p>
        </w:tc>
        <w:tc>
          <w:tcPr>
            <w:tcW w:w="1764" w:type="dxa"/>
            <w:tcBorders>
              <w:top w:val="single" w:sz="2" w:space="0" w:color="auto"/>
              <w:left w:val="single" w:sz="2" w:space="0" w:color="auto"/>
              <w:bottom w:val="single" w:sz="2" w:space="0" w:color="auto"/>
              <w:right w:val="single" w:sz="2" w:space="0" w:color="auto"/>
            </w:tcBorders>
          </w:tcPr>
          <w:p w14:paraId="268C19A2" w14:textId="4A41E483" w:rsidR="005C1C1D" w:rsidRPr="00D8063B" w:rsidDel="0058054F" w:rsidRDefault="005C1C1D" w:rsidP="00DA6BCB">
            <w:pPr>
              <w:pStyle w:val="NormalLeft"/>
              <w:rPr>
                <w:del w:id="3782" w:author="Author"/>
                <w:lang w:val="en-GB"/>
              </w:rPr>
            </w:pPr>
            <w:del w:id="3783" w:author="Author">
              <w:r w:rsidRPr="00D8063B" w:rsidDel="0058054F">
                <w:rPr>
                  <w:lang w:val="en-GB"/>
                </w:rPr>
                <w:delText>Derivative ID Code type</w:delText>
              </w:r>
            </w:del>
          </w:p>
        </w:tc>
        <w:tc>
          <w:tcPr>
            <w:tcW w:w="5943" w:type="dxa"/>
            <w:tcBorders>
              <w:top w:val="single" w:sz="2" w:space="0" w:color="auto"/>
              <w:left w:val="single" w:sz="2" w:space="0" w:color="auto"/>
              <w:bottom w:val="single" w:sz="2" w:space="0" w:color="auto"/>
              <w:right w:val="single" w:sz="2" w:space="0" w:color="auto"/>
            </w:tcBorders>
          </w:tcPr>
          <w:p w14:paraId="67C032EB" w14:textId="55FA0F1E" w:rsidR="005C1C1D" w:rsidRPr="00D8063B" w:rsidDel="0058054F" w:rsidRDefault="005C1C1D" w:rsidP="00DA6BCB">
            <w:pPr>
              <w:pStyle w:val="NormalLeft"/>
              <w:rPr>
                <w:del w:id="3784" w:author="Author"/>
                <w:lang w:val="en-GB"/>
              </w:rPr>
            </w:pPr>
            <w:del w:id="3785" w:author="Author">
              <w:r w:rsidRPr="00D8063B" w:rsidDel="0058054F">
                <w:rPr>
                  <w:lang w:val="en-GB"/>
                </w:rPr>
                <w:delText>Type of ID Code used for the ‘Derivative ID Code’ item. One of the options in the following closed list shall be used:</w:delText>
              </w:r>
            </w:del>
          </w:p>
          <w:p w14:paraId="536E3DC2" w14:textId="0054302E" w:rsidR="005C1C1D" w:rsidRPr="00D8063B" w:rsidDel="0058054F" w:rsidRDefault="005C1C1D" w:rsidP="00DA6BCB">
            <w:pPr>
              <w:pStyle w:val="NormalLeft"/>
              <w:rPr>
                <w:del w:id="3786" w:author="Author"/>
                <w:lang w:val="en-GB"/>
              </w:rPr>
            </w:pPr>
            <w:del w:id="3787" w:author="Author">
              <w:r w:rsidRPr="00D8063B" w:rsidDel="0058054F">
                <w:rPr>
                  <w:lang w:val="en-GB"/>
                </w:rPr>
                <w:delText>1 — ISO/6166 for ISIN</w:delText>
              </w:r>
            </w:del>
          </w:p>
          <w:p w14:paraId="474413E4" w14:textId="121E18B1" w:rsidR="005C1C1D" w:rsidRPr="00D8063B" w:rsidDel="0058054F" w:rsidRDefault="005C1C1D" w:rsidP="00DA6BCB">
            <w:pPr>
              <w:pStyle w:val="NormalLeft"/>
              <w:rPr>
                <w:del w:id="3788" w:author="Author"/>
                <w:lang w:val="en-GB"/>
              </w:rPr>
            </w:pPr>
            <w:del w:id="3789" w:author="Author">
              <w:r w:rsidRPr="00D8063B" w:rsidDel="0058054F">
                <w:rPr>
                  <w:lang w:val="en-GB"/>
                </w:rPr>
                <w:delText>2 — CUSIP (The Committee on Uniform Securities Identification Procedures number assigned by the CUSIP Service Bureau for U.S. and Canadian companies)</w:delText>
              </w:r>
            </w:del>
          </w:p>
          <w:p w14:paraId="19BBF88F" w14:textId="27EAE66B" w:rsidR="005C1C1D" w:rsidRPr="00D8063B" w:rsidDel="0058054F" w:rsidRDefault="005C1C1D" w:rsidP="00DA6BCB">
            <w:pPr>
              <w:pStyle w:val="NormalLeft"/>
              <w:rPr>
                <w:del w:id="3790" w:author="Author"/>
                <w:lang w:val="en-GB"/>
              </w:rPr>
            </w:pPr>
            <w:del w:id="3791" w:author="Author">
              <w:r w:rsidRPr="00D8063B" w:rsidDel="0058054F">
                <w:rPr>
                  <w:lang w:val="en-GB"/>
                </w:rPr>
                <w:delText>3 — SEDOL (Stock Exchange Daily Official List for the London Stock Exchange)</w:delText>
              </w:r>
            </w:del>
          </w:p>
          <w:p w14:paraId="5B3B3A8C" w14:textId="0C2A8BA4" w:rsidR="005C1C1D" w:rsidRPr="00D8063B" w:rsidDel="0058054F" w:rsidRDefault="005C1C1D" w:rsidP="00DA6BCB">
            <w:pPr>
              <w:pStyle w:val="NormalLeft"/>
              <w:rPr>
                <w:del w:id="3792" w:author="Author"/>
                <w:lang w:val="en-GB"/>
              </w:rPr>
            </w:pPr>
            <w:del w:id="3793" w:author="Author">
              <w:r w:rsidRPr="00D8063B" w:rsidDel="0058054F">
                <w:rPr>
                  <w:lang w:val="en-GB"/>
                </w:rPr>
                <w:delText>4 — WKN (Wertpapier Kenn–Nummer, the alphanumeric German identification number)</w:delText>
              </w:r>
            </w:del>
          </w:p>
          <w:p w14:paraId="0A41FA55" w14:textId="2BCDB163" w:rsidR="005C1C1D" w:rsidRPr="00D8063B" w:rsidDel="0058054F" w:rsidRDefault="005C1C1D" w:rsidP="00DA6BCB">
            <w:pPr>
              <w:pStyle w:val="NormalLeft"/>
              <w:rPr>
                <w:del w:id="3794" w:author="Author"/>
                <w:lang w:val="en-GB"/>
              </w:rPr>
            </w:pPr>
            <w:del w:id="3795" w:author="Author">
              <w:r w:rsidRPr="00D8063B" w:rsidDel="0058054F">
                <w:rPr>
                  <w:lang w:val="en-GB"/>
                </w:rPr>
                <w:delText>5 — Bloomberg Ticker (Bloomberg letters code that identify a company's securities)</w:delText>
              </w:r>
            </w:del>
          </w:p>
          <w:p w14:paraId="202D50D1" w14:textId="5E9AE56E" w:rsidR="005C1C1D" w:rsidRPr="00D8063B" w:rsidDel="0058054F" w:rsidRDefault="005C1C1D" w:rsidP="00DA6BCB">
            <w:pPr>
              <w:pStyle w:val="NormalLeft"/>
              <w:rPr>
                <w:del w:id="3796" w:author="Author"/>
                <w:lang w:val="en-GB"/>
              </w:rPr>
            </w:pPr>
            <w:del w:id="3797" w:author="Author">
              <w:r w:rsidRPr="00D8063B" w:rsidDel="0058054F">
                <w:rPr>
                  <w:lang w:val="en-GB"/>
                </w:rPr>
                <w:delText>6 — BBGID (The Bloomberg Global ID)</w:delText>
              </w:r>
            </w:del>
          </w:p>
          <w:p w14:paraId="058235C6" w14:textId="4F6D7DA2" w:rsidR="005C1C1D" w:rsidRPr="00D8063B" w:rsidDel="0058054F" w:rsidRDefault="005C1C1D" w:rsidP="00DA6BCB">
            <w:pPr>
              <w:pStyle w:val="NormalLeft"/>
              <w:rPr>
                <w:del w:id="3798" w:author="Author"/>
                <w:lang w:val="en-GB"/>
              </w:rPr>
            </w:pPr>
            <w:del w:id="3799" w:author="Author">
              <w:r w:rsidRPr="00D8063B" w:rsidDel="0058054F">
                <w:rPr>
                  <w:lang w:val="en-GB"/>
                </w:rPr>
                <w:delText>7 — Reuters RIC (Reuters instrument code)</w:delText>
              </w:r>
            </w:del>
          </w:p>
          <w:p w14:paraId="6F55AA38" w14:textId="2191B799" w:rsidR="005C1C1D" w:rsidRPr="00D8063B" w:rsidDel="0058054F" w:rsidRDefault="005C1C1D" w:rsidP="00DA6BCB">
            <w:pPr>
              <w:pStyle w:val="NormalLeft"/>
              <w:rPr>
                <w:del w:id="3800" w:author="Author"/>
                <w:lang w:val="en-GB"/>
              </w:rPr>
            </w:pPr>
            <w:del w:id="3801" w:author="Author">
              <w:r w:rsidRPr="00D8063B" w:rsidDel="0058054F">
                <w:rPr>
                  <w:lang w:val="en-GB"/>
                </w:rPr>
                <w:delText>8 — FIGI (Financial Instrument Global Identifier)</w:delText>
              </w:r>
            </w:del>
          </w:p>
          <w:p w14:paraId="44701683" w14:textId="3C89592B" w:rsidR="005C1C1D" w:rsidRPr="00D8063B" w:rsidDel="0058054F" w:rsidRDefault="005C1C1D" w:rsidP="00DA6BCB">
            <w:pPr>
              <w:pStyle w:val="NormalLeft"/>
              <w:rPr>
                <w:del w:id="3802" w:author="Author"/>
                <w:lang w:val="en-GB"/>
              </w:rPr>
            </w:pPr>
            <w:del w:id="3803" w:author="Author">
              <w:r w:rsidRPr="00D8063B" w:rsidDel="0058054F">
                <w:rPr>
                  <w:lang w:val="en-GB"/>
                </w:rPr>
                <w:delText>9 — Other code by members of the Association of National Numbering Agencies</w:delText>
              </w:r>
            </w:del>
          </w:p>
          <w:p w14:paraId="1B1C7649" w14:textId="24869844" w:rsidR="005C1C1D" w:rsidRPr="00D8063B" w:rsidDel="0058054F" w:rsidRDefault="005C1C1D" w:rsidP="00DA6BCB">
            <w:pPr>
              <w:pStyle w:val="NormalLeft"/>
              <w:rPr>
                <w:del w:id="3804" w:author="Author"/>
                <w:lang w:val="en-GB"/>
              </w:rPr>
            </w:pPr>
            <w:del w:id="3805" w:author="Author">
              <w:r w:rsidRPr="00D8063B" w:rsidDel="0058054F">
                <w:rPr>
                  <w:lang w:val="en-GB"/>
                </w:rPr>
                <w:delText>99 — Code attributed by the undertaking</w:delText>
              </w:r>
            </w:del>
          </w:p>
        </w:tc>
      </w:tr>
      <w:tr w:rsidR="005C1C1D" w:rsidRPr="00D8063B" w:rsidDel="0058054F" w14:paraId="278FD8C7" w14:textId="7ED1542D" w:rsidTr="00DA6BCB">
        <w:trPr>
          <w:del w:id="3806" w:author="Author"/>
        </w:trPr>
        <w:tc>
          <w:tcPr>
            <w:tcW w:w="1579" w:type="dxa"/>
            <w:tcBorders>
              <w:top w:val="single" w:sz="2" w:space="0" w:color="auto"/>
              <w:left w:val="single" w:sz="2" w:space="0" w:color="auto"/>
              <w:bottom w:val="single" w:sz="2" w:space="0" w:color="auto"/>
              <w:right w:val="single" w:sz="2" w:space="0" w:color="auto"/>
            </w:tcBorders>
          </w:tcPr>
          <w:p w14:paraId="4C5ABAD5" w14:textId="2377746F" w:rsidR="005C1C1D" w:rsidRPr="00D8063B" w:rsidDel="0058054F" w:rsidRDefault="005C1C1D" w:rsidP="00DA6BCB">
            <w:pPr>
              <w:pStyle w:val="NormalLeft"/>
              <w:rPr>
                <w:del w:id="3807" w:author="Author"/>
                <w:lang w:val="en-GB"/>
              </w:rPr>
            </w:pPr>
            <w:del w:id="3808" w:author="Author">
              <w:r w:rsidRPr="00D8063B" w:rsidDel="0058054F">
                <w:rPr>
                  <w:lang w:val="en-GB"/>
                </w:rPr>
                <w:delText>C0240</w:delText>
              </w:r>
            </w:del>
          </w:p>
        </w:tc>
        <w:tc>
          <w:tcPr>
            <w:tcW w:w="1764" w:type="dxa"/>
            <w:tcBorders>
              <w:top w:val="single" w:sz="2" w:space="0" w:color="auto"/>
              <w:left w:val="single" w:sz="2" w:space="0" w:color="auto"/>
              <w:bottom w:val="single" w:sz="2" w:space="0" w:color="auto"/>
              <w:right w:val="single" w:sz="2" w:space="0" w:color="auto"/>
            </w:tcBorders>
          </w:tcPr>
          <w:p w14:paraId="4FBE623B" w14:textId="66804C64" w:rsidR="005C1C1D" w:rsidRPr="00D8063B" w:rsidDel="0058054F" w:rsidRDefault="005C1C1D" w:rsidP="00DA6BCB">
            <w:pPr>
              <w:pStyle w:val="NormalLeft"/>
              <w:rPr>
                <w:del w:id="3809" w:author="Author"/>
                <w:lang w:val="en-GB"/>
              </w:rPr>
            </w:pPr>
            <w:del w:id="3810" w:author="Author">
              <w:r w:rsidRPr="00D8063B" w:rsidDel="0058054F">
                <w:rPr>
                  <w:lang w:val="en-GB"/>
                </w:rPr>
                <w:delText>Counterparty Name</w:delText>
              </w:r>
            </w:del>
          </w:p>
        </w:tc>
        <w:tc>
          <w:tcPr>
            <w:tcW w:w="5943" w:type="dxa"/>
            <w:tcBorders>
              <w:top w:val="single" w:sz="2" w:space="0" w:color="auto"/>
              <w:left w:val="single" w:sz="2" w:space="0" w:color="auto"/>
              <w:bottom w:val="single" w:sz="2" w:space="0" w:color="auto"/>
              <w:right w:val="single" w:sz="2" w:space="0" w:color="auto"/>
            </w:tcBorders>
          </w:tcPr>
          <w:p w14:paraId="55CB5E01" w14:textId="10CD3692" w:rsidR="005C1C1D" w:rsidRPr="00D8063B" w:rsidDel="0058054F" w:rsidRDefault="005C1C1D" w:rsidP="00DA6BCB">
            <w:pPr>
              <w:pStyle w:val="NormalLeft"/>
              <w:rPr>
                <w:del w:id="3811" w:author="Author"/>
                <w:lang w:val="en-GB"/>
              </w:rPr>
            </w:pPr>
            <w:del w:id="3812" w:author="Author">
              <w:r w:rsidRPr="00D8063B" w:rsidDel="0058054F">
                <w:rPr>
                  <w:lang w:val="en-GB"/>
                </w:rPr>
                <w:delText>Name of the counterparty of the derivative. When available, corresponds to the entity name in the LEI database. When not available, corresponds to the legal name.</w:delText>
              </w:r>
            </w:del>
          </w:p>
          <w:p w14:paraId="75E22DC4" w14:textId="134153AA" w:rsidR="005C1C1D" w:rsidRPr="00D8063B" w:rsidDel="0058054F" w:rsidRDefault="005C1C1D" w:rsidP="00DA6BCB">
            <w:pPr>
              <w:pStyle w:val="NormalLeft"/>
              <w:rPr>
                <w:del w:id="3813" w:author="Author"/>
                <w:lang w:val="en-GB"/>
              </w:rPr>
            </w:pPr>
            <w:del w:id="3814" w:author="Author">
              <w:r w:rsidRPr="00D8063B" w:rsidDel="0058054F">
                <w:rPr>
                  <w:lang w:val="en-GB"/>
                </w:rPr>
                <w:delText>The following shall be considered:</w:delText>
              </w:r>
            </w:del>
          </w:p>
          <w:p w14:paraId="0102BD81" w14:textId="69F97F08" w:rsidR="005C1C1D" w:rsidRPr="00D8063B" w:rsidDel="0058054F" w:rsidRDefault="005C1C1D" w:rsidP="00DA6BCB">
            <w:pPr>
              <w:pStyle w:val="Tiret0"/>
              <w:numPr>
                <w:ilvl w:val="0"/>
                <w:numId w:val="14"/>
              </w:numPr>
              <w:ind w:left="851" w:hanging="851"/>
              <w:rPr>
                <w:del w:id="3815" w:author="Author"/>
                <w:lang w:val="en-GB"/>
              </w:rPr>
            </w:pPr>
            <w:del w:id="3816" w:author="Author">
              <w:r w:rsidRPr="00D8063B" w:rsidDel="0058054F">
                <w:rPr>
                  <w:lang w:val="en-GB"/>
                </w:rPr>
                <w:delText>Name of the exchange market for exchanged traded derivatives; or</w:delText>
              </w:r>
            </w:del>
          </w:p>
          <w:p w14:paraId="612CB6BB" w14:textId="59E523FB" w:rsidR="005C1C1D" w:rsidRPr="00D8063B" w:rsidDel="0058054F" w:rsidRDefault="005C1C1D" w:rsidP="00DA6BCB">
            <w:pPr>
              <w:pStyle w:val="Tiret0"/>
              <w:numPr>
                <w:ilvl w:val="0"/>
                <w:numId w:val="14"/>
              </w:numPr>
              <w:ind w:left="851" w:hanging="851"/>
              <w:rPr>
                <w:del w:id="3817" w:author="Author"/>
                <w:lang w:val="en-GB"/>
              </w:rPr>
            </w:pPr>
            <w:del w:id="3818" w:author="Author">
              <w:r w:rsidRPr="00D8063B" w:rsidDel="0058054F">
                <w:rPr>
                  <w:lang w:val="en-GB"/>
                </w:rPr>
                <w:delText>Name of Central Counterparty (CCP) for Over–The–Counter derivatives where they are cleared through a CCP; or</w:delText>
              </w:r>
            </w:del>
          </w:p>
          <w:p w14:paraId="0B6B1EF8" w14:textId="5B419A82" w:rsidR="005C1C1D" w:rsidRPr="00D8063B" w:rsidDel="0058054F" w:rsidRDefault="005C1C1D" w:rsidP="00DA6BCB">
            <w:pPr>
              <w:pStyle w:val="Point0"/>
              <w:rPr>
                <w:del w:id="3819" w:author="Author"/>
                <w:lang w:val="en-GB"/>
              </w:rPr>
            </w:pPr>
            <w:del w:id="3820" w:author="Author">
              <w:r w:rsidRPr="00D8063B" w:rsidDel="0058054F">
                <w:rPr>
                  <w:lang w:val="en-GB"/>
                </w:rPr>
                <w:tab/>
                <w:delText>Name of the contractual counterparty for the other Over–The–Counter derivatives.</w:delText>
              </w:r>
            </w:del>
          </w:p>
        </w:tc>
      </w:tr>
      <w:tr w:rsidR="005C1C1D" w:rsidRPr="00D8063B" w:rsidDel="0058054F" w14:paraId="5A8E2D37" w14:textId="0CE39497" w:rsidTr="00DA6BCB">
        <w:trPr>
          <w:del w:id="3821" w:author="Author"/>
        </w:trPr>
        <w:tc>
          <w:tcPr>
            <w:tcW w:w="1579" w:type="dxa"/>
            <w:tcBorders>
              <w:top w:val="single" w:sz="2" w:space="0" w:color="auto"/>
              <w:left w:val="single" w:sz="2" w:space="0" w:color="auto"/>
              <w:bottom w:val="single" w:sz="2" w:space="0" w:color="auto"/>
              <w:right w:val="single" w:sz="2" w:space="0" w:color="auto"/>
            </w:tcBorders>
          </w:tcPr>
          <w:p w14:paraId="547C051C" w14:textId="266E492A" w:rsidR="005C1C1D" w:rsidRPr="00D8063B" w:rsidDel="0058054F" w:rsidRDefault="005C1C1D" w:rsidP="00DA6BCB">
            <w:pPr>
              <w:pStyle w:val="NormalLeft"/>
              <w:rPr>
                <w:del w:id="3822" w:author="Author"/>
                <w:lang w:val="en-GB"/>
              </w:rPr>
            </w:pPr>
            <w:del w:id="3823" w:author="Author">
              <w:r w:rsidRPr="00D8063B" w:rsidDel="0058054F">
                <w:rPr>
                  <w:lang w:val="en-GB"/>
                </w:rPr>
                <w:delText>C0250</w:delText>
              </w:r>
            </w:del>
          </w:p>
        </w:tc>
        <w:tc>
          <w:tcPr>
            <w:tcW w:w="1764" w:type="dxa"/>
            <w:tcBorders>
              <w:top w:val="single" w:sz="2" w:space="0" w:color="auto"/>
              <w:left w:val="single" w:sz="2" w:space="0" w:color="auto"/>
              <w:bottom w:val="single" w:sz="2" w:space="0" w:color="auto"/>
              <w:right w:val="single" w:sz="2" w:space="0" w:color="auto"/>
            </w:tcBorders>
          </w:tcPr>
          <w:p w14:paraId="34DCF391" w14:textId="55A0CE0A" w:rsidR="005C1C1D" w:rsidRPr="00D8063B" w:rsidDel="0058054F" w:rsidRDefault="005C1C1D" w:rsidP="00DA6BCB">
            <w:pPr>
              <w:pStyle w:val="NormalLeft"/>
              <w:rPr>
                <w:del w:id="3824" w:author="Author"/>
                <w:lang w:val="en-GB"/>
              </w:rPr>
            </w:pPr>
            <w:del w:id="3825" w:author="Author">
              <w:r w:rsidRPr="00D8063B" w:rsidDel="0058054F">
                <w:rPr>
                  <w:lang w:val="en-GB"/>
                </w:rPr>
                <w:delText>Counterparty Code</w:delText>
              </w:r>
            </w:del>
          </w:p>
        </w:tc>
        <w:tc>
          <w:tcPr>
            <w:tcW w:w="5943" w:type="dxa"/>
            <w:tcBorders>
              <w:top w:val="single" w:sz="2" w:space="0" w:color="auto"/>
              <w:left w:val="single" w:sz="2" w:space="0" w:color="auto"/>
              <w:bottom w:val="single" w:sz="2" w:space="0" w:color="auto"/>
              <w:right w:val="single" w:sz="2" w:space="0" w:color="auto"/>
            </w:tcBorders>
          </w:tcPr>
          <w:p w14:paraId="0370CC53" w14:textId="39A8DB2D" w:rsidR="005C1C1D" w:rsidRPr="00D8063B" w:rsidDel="0058054F" w:rsidRDefault="005C1C1D" w:rsidP="00DA6BCB">
            <w:pPr>
              <w:pStyle w:val="NormalLeft"/>
              <w:rPr>
                <w:del w:id="3826" w:author="Author"/>
                <w:lang w:val="en-GB"/>
              </w:rPr>
            </w:pPr>
            <w:del w:id="3827" w:author="Author">
              <w:r w:rsidRPr="00D8063B" w:rsidDel="0058054F">
                <w:rPr>
                  <w:lang w:val="en-GB"/>
                </w:rPr>
                <w:delText>Identification code using the Legal Entity Identifier (LEI) if available.</w:delText>
              </w:r>
            </w:del>
          </w:p>
          <w:p w14:paraId="195B31B2" w14:textId="54EC6B77" w:rsidR="005C1C1D" w:rsidRPr="00D8063B" w:rsidDel="0058054F" w:rsidRDefault="005C1C1D" w:rsidP="00DA6BCB">
            <w:pPr>
              <w:pStyle w:val="NormalLeft"/>
              <w:rPr>
                <w:del w:id="3828" w:author="Author"/>
                <w:lang w:val="en-GB"/>
              </w:rPr>
            </w:pPr>
            <w:del w:id="3829" w:author="Author">
              <w:r w:rsidRPr="00D8063B" w:rsidDel="0058054F">
                <w:rPr>
                  <w:lang w:val="en-GB"/>
                </w:rPr>
                <w:delText>If none is available this item shall not be reported.</w:delText>
              </w:r>
            </w:del>
          </w:p>
        </w:tc>
      </w:tr>
      <w:tr w:rsidR="005C1C1D" w:rsidRPr="00D8063B" w:rsidDel="0058054F" w14:paraId="4897AA48" w14:textId="37AF21AA" w:rsidTr="00DA6BCB">
        <w:trPr>
          <w:del w:id="3830" w:author="Author"/>
        </w:trPr>
        <w:tc>
          <w:tcPr>
            <w:tcW w:w="1579" w:type="dxa"/>
            <w:tcBorders>
              <w:top w:val="single" w:sz="2" w:space="0" w:color="auto"/>
              <w:left w:val="single" w:sz="2" w:space="0" w:color="auto"/>
              <w:bottom w:val="single" w:sz="2" w:space="0" w:color="auto"/>
              <w:right w:val="single" w:sz="2" w:space="0" w:color="auto"/>
            </w:tcBorders>
          </w:tcPr>
          <w:p w14:paraId="1B696FA0" w14:textId="47BE5F7F" w:rsidR="005C1C1D" w:rsidRPr="00D8063B" w:rsidDel="0058054F" w:rsidRDefault="005C1C1D" w:rsidP="00DA6BCB">
            <w:pPr>
              <w:pStyle w:val="NormalLeft"/>
              <w:rPr>
                <w:del w:id="3831" w:author="Author"/>
                <w:lang w:val="en-GB"/>
              </w:rPr>
            </w:pPr>
            <w:del w:id="3832" w:author="Author">
              <w:r w:rsidRPr="00D8063B" w:rsidDel="0058054F">
                <w:rPr>
                  <w:lang w:val="en-GB"/>
                </w:rPr>
                <w:delText>C0260</w:delText>
              </w:r>
            </w:del>
          </w:p>
        </w:tc>
        <w:tc>
          <w:tcPr>
            <w:tcW w:w="1764" w:type="dxa"/>
            <w:tcBorders>
              <w:top w:val="single" w:sz="2" w:space="0" w:color="auto"/>
              <w:left w:val="single" w:sz="2" w:space="0" w:color="auto"/>
              <w:bottom w:val="single" w:sz="2" w:space="0" w:color="auto"/>
              <w:right w:val="single" w:sz="2" w:space="0" w:color="auto"/>
            </w:tcBorders>
          </w:tcPr>
          <w:p w14:paraId="36EBFC08" w14:textId="702DBA7E" w:rsidR="005C1C1D" w:rsidRPr="00D8063B" w:rsidDel="0058054F" w:rsidRDefault="005C1C1D" w:rsidP="00DA6BCB">
            <w:pPr>
              <w:pStyle w:val="NormalLeft"/>
              <w:rPr>
                <w:del w:id="3833" w:author="Author"/>
                <w:lang w:val="en-GB"/>
              </w:rPr>
            </w:pPr>
            <w:del w:id="3834" w:author="Author">
              <w:r w:rsidRPr="00D8063B" w:rsidDel="0058054F">
                <w:rPr>
                  <w:lang w:val="en-GB"/>
                </w:rPr>
                <w:delText>Type of counterparty code</w:delText>
              </w:r>
            </w:del>
          </w:p>
        </w:tc>
        <w:tc>
          <w:tcPr>
            <w:tcW w:w="5943" w:type="dxa"/>
            <w:tcBorders>
              <w:top w:val="single" w:sz="2" w:space="0" w:color="auto"/>
              <w:left w:val="single" w:sz="2" w:space="0" w:color="auto"/>
              <w:bottom w:val="single" w:sz="2" w:space="0" w:color="auto"/>
              <w:right w:val="single" w:sz="2" w:space="0" w:color="auto"/>
            </w:tcBorders>
          </w:tcPr>
          <w:p w14:paraId="5FB17C75" w14:textId="4CE79542" w:rsidR="005C1C1D" w:rsidRPr="00D8063B" w:rsidDel="0058054F" w:rsidRDefault="005C1C1D" w:rsidP="00DA6BCB">
            <w:pPr>
              <w:pStyle w:val="NormalLeft"/>
              <w:rPr>
                <w:del w:id="3835" w:author="Author"/>
                <w:lang w:val="en-GB"/>
              </w:rPr>
            </w:pPr>
            <w:del w:id="3836" w:author="Author">
              <w:r w:rsidRPr="00D8063B" w:rsidDel="0058054F">
                <w:rPr>
                  <w:lang w:val="en-GB"/>
                </w:rPr>
                <w:delText>Identification of the code used for the ‘Counterparty Code’ item. One of the options in the following closed list shall be used:</w:delText>
              </w:r>
            </w:del>
          </w:p>
          <w:p w14:paraId="3700723D" w14:textId="57B97073" w:rsidR="005C1C1D" w:rsidRPr="00D8063B" w:rsidDel="0058054F" w:rsidRDefault="005C1C1D" w:rsidP="00DA6BCB">
            <w:pPr>
              <w:pStyle w:val="NormalLeft"/>
              <w:rPr>
                <w:del w:id="3837" w:author="Author"/>
                <w:lang w:val="en-GB"/>
              </w:rPr>
            </w:pPr>
            <w:del w:id="3838" w:author="Author">
              <w:r w:rsidRPr="00D8063B" w:rsidDel="0058054F">
                <w:rPr>
                  <w:lang w:val="en-GB"/>
                </w:rPr>
                <w:delText>1 — LEI</w:delText>
              </w:r>
            </w:del>
          </w:p>
          <w:p w14:paraId="272B70EB" w14:textId="486722CE" w:rsidR="005C1C1D" w:rsidRPr="00D8063B" w:rsidDel="0058054F" w:rsidRDefault="005C1C1D" w:rsidP="00DA6BCB">
            <w:pPr>
              <w:pStyle w:val="NormalLeft"/>
              <w:rPr>
                <w:del w:id="3839" w:author="Author"/>
                <w:lang w:val="en-GB"/>
              </w:rPr>
            </w:pPr>
            <w:del w:id="3840" w:author="Author">
              <w:r w:rsidRPr="00D8063B" w:rsidDel="0058054F">
                <w:rPr>
                  <w:lang w:val="en-GB"/>
                </w:rPr>
                <w:delText>9 — None</w:delText>
              </w:r>
            </w:del>
          </w:p>
        </w:tc>
      </w:tr>
      <w:tr w:rsidR="005C1C1D" w:rsidRPr="00D8063B" w:rsidDel="0058054F" w14:paraId="707BEC84" w14:textId="71FE7616" w:rsidTr="00DA6BCB">
        <w:trPr>
          <w:del w:id="3841" w:author="Author"/>
        </w:trPr>
        <w:tc>
          <w:tcPr>
            <w:tcW w:w="1579" w:type="dxa"/>
            <w:tcBorders>
              <w:top w:val="single" w:sz="2" w:space="0" w:color="auto"/>
              <w:left w:val="single" w:sz="2" w:space="0" w:color="auto"/>
              <w:bottom w:val="single" w:sz="2" w:space="0" w:color="auto"/>
              <w:right w:val="single" w:sz="2" w:space="0" w:color="auto"/>
            </w:tcBorders>
          </w:tcPr>
          <w:p w14:paraId="7D6C6DDC" w14:textId="48519102" w:rsidR="005C1C1D" w:rsidRPr="00D8063B" w:rsidDel="0058054F" w:rsidRDefault="005C1C1D" w:rsidP="00DA6BCB">
            <w:pPr>
              <w:pStyle w:val="NormalLeft"/>
              <w:rPr>
                <w:del w:id="3842" w:author="Author"/>
                <w:lang w:val="en-GB"/>
              </w:rPr>
            </w:pPr>
            <w:del w:id="3843" w:author="Author">
              <w:r w:rsidRPr="00D8063B" w:rsidDel="0058054F">
                <w:rPr>
                  <w:lang w:val="en-GB"/>
                </w:rPr>
                <w:delText>C0270</w:delText>
              </w:r>
            </w:del>
          </w:p>
        </w:tc>
        <w:tc>
          <w:tcPr>
            <w:tcW w:w="1764" w:type="dxa"/>
            <w:tcBorders>
              <w:top w:val="single" w:sz="2" w:space="0" w:color="auto"/>
              <w:left w:val="single" w:sz="2" w:space="0" w:color="auto"/>
              <w:bottom w:val="single" w:sz="2" w:space="0" w:color="auto"/>
              <w:right w:val="single" w:sz="2" w:space="0" w:color="auto"/>
            </w:tcBorders>
          </w:tcPr>
          <w:p w14:paraId="43BF8BBB" w14:textId="11CA91AB" w:rsidR="005C1C1D" w:rsidRPr="00D8063B" w:rsidDel="0058054F" w:rsidRDefault="005C1C1D" w:rsidP="00DA6BCB">
            <w:pPr>
              <w:pStyle w:val="NormalLeft"/>
              <w:rPr>
                <w:del w:id="3844" w:author="Author"/>
                <w:lang w:val="en-GB"/>
              </w:rPr>
            </w:pPr>
            <w:del w:id="3845" w:author="Author">
              <w:r w:rsidRPr="00D8063B" w:rsidDel="0058054F">
                <w:rPr>
                  <w:lang w:val="en-GB"/>
                </w:rPr>
                <w:delText>Counterparty group</w:delText>
              </w:r>
            </w:del>
          </w:p>
        </w:tc>
        <w:tc>
          <w:tcPr>
            <w:tcW w:w="5943" w:type="dxa"/>
            <w:tcBorders>
              <w:top w:val="single" w:sz="2" w:space="0" w:color="auto"/>
              <w:left w:val="single" w:sz="2" w:space="0" w:color="auto"/>
              <w:bottom w:val="single" w:sz="2" w:space="0" w:color="auto"/>
              <w:right w:val="single" w:sz="2" w:space="0" w:color="auto"/>
            </w:tcBorders>
          </w:tcPr>
          <w:p w14:paraId="266053AF" w14:textId="5FA5B8C3" w:rsidR="005C1C1D" w:rsidRPr="00D8063B" w:rsidDel="0058054F" w:rsidRDefault="005C1C1D" w:rsidP="00DA6BCB">
            <w:pPr>
              <w:pStyle w:val="NormalLeft"/>
              <w:rPr>
                <w:del w:id="3846" w:author="Author"/>
                <w:lang w:val="en-GB"/>
              </w:rPr>
            </w:pPr>
            <w:del w:id="3847" w:author="Author">
              <w:r w:rsidRPr="00D8063B" w:rsidDel="0058054F">
                <w:rPr>
                  <w:lang w:val="en-GB"/>
                </w:rPr>
                <w:delText>Only applicable to Over–The–Counter derivatives, regarding contractual counterparties other than an exchange market and Central Counterparty (CCP).</w:delText>
              </w:r>
            </w:del>
          </w:p>
          <w:p w14:paraId="587736BE" w14:textId="71415248" w:rsidR="005C1C1D" w:rsidRPr="00D8063B" w:rsidDel="0058054F" w:rsidRDefault="005C1C1D" w:rsidP="00DA6BCB">
            <w:pPr>
              <w:pStyle w:val="NormalLeft"/>
              <w:rPr>
                <w:del w:id="3848" w:author="Author"/>
                <w:lang w:val="en-GB"/>
              </w:rPr>
            </w:pPr>
            <w:del w:id="3849" w:author="Author">
              <w:r w:rsidRPr="00D8063B" w:rsidDel="0058054F">
                <w:rPr>
                  <w:lang w:val="en-GB"/>
                </w:rPr>
                <w:delText>Name of the ultimate parent entity of counterparty. When available, this item corresponds to the entity name in the LEI database. When not available, corresponds to the legal name.</w:delText>
              </w:r>
            </w:del>
          </w:p>
        </w:tc>
      </w:tr>
      <w:tr w:rsidR="005C1C1D" w:rsidRPr="00D8063B" w:rsidDel="0058054F" w14:paraId="37C174BE" w14:textId="5628E52C" w:rsidTr="00DA6BCB">
        <w:trPr>
          <w:del w:id="3850" w:author="Author"/>
        </w:trPr>
        <w:tc>
          <w:tcPr>
            <w:tcW w:w="1579" w:type="dxa"/>
            <w:tcBorders>
              <w:top w:val="single" w:sz="2" w:space="0" w:color="auto"/>
              <w:left w:val="single" w:sz="2" w:space="0" w:color="auto"/>
              <w:bottom w:val="single" w:sz="2" w:space="0" w:color="auto"/>
              <w:right w:val="single" w:sz="2" w:space="0" w:color="auto"/>
            </w:tcBorders>
          </w:tcPr>
          <w:p w14:paraId="5D2D6775" w14:textId="3FC6B93A" w:rsidR="005C1C1D" w:rsidRPr="00D8063B" w:rsidDel="0058054F" w:rsidRDefault="005C1C1D" w:rsidP="00DA6BCB">
            <w:pPr>
              <w:pStyle w:val="NormalLeft"/>
              <w:rPr>
                <w:del w:id="3851" w:author="Author"/>
                <w:lang w:val="en-GB"/>
              </w:rPr>
            </w:pPr>
            <w:del w:id="3852" w:author="Author">
              <w:r w:rsidRPr="00D8063B" w:rsidDel="0058054F">
                <w:rPr>
                  <w:lang w:val="en-GB"/>
                </w:rPr>
                <w:delText>C0280</w:delText>
              </w:r>
            </w:del>
          </w:p>
        </w:tc>
        <w:tc>
          <w:tcPr>
            <w:tcW w:w="1764" w:type="dxa"/>
            <w:tcBorders>
              <w:top w:val="single" w:sz="2" w:space="0" w:color="auto"/>
              <w:left w:val="single" w:sz="2" w:space="0" w:color="auto"/>
              <w:bottom w:val="single" w:sz="2" w:space="0" w:color="auto"/>
              <w:right w:val="single" w:sz="2" w:space="0" w:color="auto"/>
            </w:tcBorders>
          </w:tcPr>
          <w:p w14:paraId="31E6D5BC" w14:textId="741B4AD3" w:rsidR="005C1C1D" w:rsidRPr="00D8063B" w:rsidDel="0058054F" w:rsidRDefault="005C1C1D" w:rsidP="00DA6BCB">
            <w:pPr>
              <w:pStyle w:val="NormalLeft"/>
              <w:rPr>
                <w:del w:id="3853" w:author="Author"/>
                <w:lang w:val="en-GB"/>
              </w:rPr>
            </w:pPr>
            <w:del w:id="3854" w:author="Author">
              <w:r w:rsidRPr="00D8063B" w:rsidDel="0058054F">
                <w:rPr>
                  <w:lang w:val="en-GB"/>
                </w:rPr>
                <w:delText>Counterparty group code</w:delText>
              </w:r>
            </w:del>
          </w:p>
        </w:tc>
        <w:tc>
          <w:tcPr>
            <w:tcW w:w="5943" w:type="dxa"/>
            <w:tcBorders>
              <w:top w:val="single" w:sz="2" w:space="0" w:color="auto"/>
              <w:left w:val="single" w:sz="2" w:space="0" w:color="auto"/>
              <w:bottom w:val="single" w:sz="2" w:space="0" w:color="auto"/>
              <w:right w:val="single" w:sz="2" w:space="0" w:color="auto"/>
            </w:tcBorders>
          </w:tcPr>
          <w:p w14:paraId="7FA26C27" w14:textId="1C4E211B" w:rsidR="005C1C1D" w:rsidRPr="00D8063B" w:rsidDel="0058054F" w:rsidRDefault="005C1C1D" w:rsidP="00DA6BCB">
            <w:pPr>
              <w:pStyle w:val="NormalLeft"/>
              <w:rPr>
                <w:del w:id="3855" w:author="Author"/>
                <w:lang w:val="en-GB"/>
              </w:rPr>
            </w:pPr>
            <w:del w:id="3856" w:author="Author">
              <w:r w:rsidRPr="00D8063B" w:rsidDel="0058054F">
                <w:rPr>
                  <w:lang w:val="en-GB"/>
                </w:rPr>
                <w:delText>Only applicable to Over–The–Counter derivatives, regarding contractual counterparties other than an exchange market and Central Counterparty (CCP).</w:delText>
              </w:r>
            </w:del>
          </w:p>
          <w:p w14:paraId="151C12BA" w14:textId="6D054853" w:rsidR="005C1C1D" w:rsidRPr="00D8063B" w:rsidDel="0058054F" w:rsidRDefault="005C1C1D" w:rsidP="00DA6BCB">
            <w:pPr>
              <w:pStyle w:val="NormalLeft"/>
              <w:rPr>
                <w:del w:id="3857" w:author="Author"/>
                <w:lang w:val="en-GB"/>
              </w:rPr>
            </w:pPr>
            <w:del w:id="3858" w:author="Author">
              <w:r w:rsidRPr="00D8063B" w:rsidDel="0058054F">
                <w:rPr>
                  <w:lang w:val="en-GB"/>
                </w:rPr>
                <w:delText>Identification code using the Legal Entity Identifier (LEI) if available.</w:delText>
              </w:r>
            </w:del>
          </w:p>
          <w:p w14:paraId="7107151A" w14:textId="70AA73C9" w:rsidR="005C1C1D" w:rsidRPr="00D8063B" w:rsidDel="0058054F" w:rsidRDefault="005C1C1D" w:rsidP="00DA6BCB">
            <w:pPr>
              <w:pStyle w:val="NormalLeft"/>
              <w:rPr>
                <w:del w:id="3859" w:author="Author"/>
                <w:lang w:val="en-GB"/>
              </w:rPr>
            </w:pPr>
            <w:del w:id="3860" w:author="Author">
              <w:r w:rsidRPr="00D8063B" w:rsidDel="0058054F">
                <w:rPr>
                  <w:lang w:val="en-GB"/>
                </w:rPr>
                <w:delText>If none is available this item shall not be reported.</w:delText>
              </w:r>
            </w:del>
          </w:p>
        </w:tc>
      </w:tr>
      <w:tr w:rsidR="005C1C1D" w:rsidRPr="00D8063B" w:rsidDel="0058054F" w14:paraId="2EFEA98B" w14:textId="625A5AE5" w:rsidTr="00DA6BCB">
        <w:trPr>
          <w:del w:id="3861" w:author="Author"/>
        </w:trPr>
        <w:tc>
          <w:tcPr>
            <w:tcW w:w="1579" w:type="dxa"/>
            <w:tcBorders>
              <w:top w:val="single" w:sz="2" w:space="0" w:color="auto"/>
              <w:left w:val="single" w:sz="2" w:space="0" w:color="auto"/>
              <w:bottom w:val="single" w:sz="2" w:space="0" w:color="auto"/>
              <w:right w:val="single" w:sz="2" w:space="0" w:color="auto"/>
            </w:tcBorders>
          </w:tcPr>
          <w:p w14:paraId="13A85EE3" w14:textId="07997A08" w:rsidR="005C1C1D" w:rsidRPr="00D8063B" w:rsidDel="0058054F" w:rsidRDefault="005C1C1D" w:rsidP="00DA6BCB">
            <w:pPr>
              <w:pStyle w:val="NormalLeft"/>
              <w:rPr>
                <w:del w:id="3862" w:author="Author"/>
                <w:lang w:val="en-GB"/>
              </w:rPr>
            </w:pPr>
            <w:del w:id="3863" w:author="Author">
              <w:r w:rsidRPr="00D8063B" w:rsidDel="0058054F">
                <w:rPr>
                  <w:lang w:val="en-GB"/>
                </w:rPr>
                <w:delText>C0290</w:delText>
              </w:r>
            </w:del>
          </w:p>
        </w:tc>
        <w:tc>
          <w:tcPr>
            <w:tcW w:w="1764" w:type="dxa"/>
            <w:tcBorders>
              <w:top w:val="single" w:sz="2" w:space="0" w:color="auto"/>
              <w:left w:val="single" w:sz="2" w:space="0" w:color="auto"/>
              <w:bottom w:val="single" w:sz="2" w:space="0" w:color="auto"/>
              <w:right w:val="single" w:sz="2" w:space="0" w:color="auto"/>
            </w:tcBorders>
          </w:tcPr>
          <w:p w14:paraId="3D4CF757" w14:textId="4E79BB45" w:rsidR="005C1C1D" w:rsidRPr="00D8063B" w:rsidDel="0058054F" w:rsidRDefault="005C1C1D" w:rsidP="00DA6BCB">
            <w:pPr>
              <w:pStyle w:val="NormalLeft"/>
              <w:rPr>
                <w:del w:id="3864" w:author="Author"/>
                <w:lang w:val="en-GB"/>
              </w:rPr>
            </w:pPr>
            <w:del w:id="3865" w:author="Author">
              <w:r w:rsidRPr="00D8063B" w:rsidDel="0058054F">
                <w:rPr>
                  <w:lang w:val="en-GB"/>
                </w:rPr>
                <w:delText>Type of counterparty group code</w:delText>
              </w:r>
            </w:del>
          </w:p>
        </w:tc>
        <w:tc>
          <w:tcPr>
            <w:tcW w:w="5943" w:type="dxa"/>
            <w:tcBorders>
              <w:top w:val="single" w:sz="2" w:space="0" w:color="auto"/>
              <w:left w:val="single" w:sz="2" w:space="0" w:color="auto"/>
              <w:bottom w:val="single" w:sz="2" w:space="0" w:color="auto"/>
              <w:right w:val="single" w:sz="2" w:space="0" w:color="auto"/>
            </w:tcBorders>
          </w:tcPr>
          <w:p w14:paraId="4CB9AC61" w14:textId="280FF250" w:rsidR="005C1C1D" w:rsidRPr="00D8063B" w:rsidDel="0058054F" w:rsidRDefault="005C1C1D" w:rsidP="00DA6BCB">
            <w:pPr>
              <w:pStyle w:val="NormalLeft"/>
              <w:rPr>
                <w:del w:id="3866" w:author="Author"/>
                <w:lang w:val="en-GB"/>
              </w:rPr>
            </w:pPr>
            <w:del w:id="3867" w:author="Author">
              <w:r w:rsidRPr="00D8063B" w:rsidDel="0058054F">
                <w:rPr>
                  <w:lang w:val="en-GB"/>
                </w:rPr>
                <w:delText>Identification of the code used for the ‘Counterparty group Code’ item. One of the options in the following closed list shall be used:</w:delText>
              </w:r>
            </w:del>
          </w:p>
          <w:p w14:paraId="0A16F509" w14:textId="6B534DA6" w:rsidR="005C1C1D" w:rsidRPr="00D8063B" w:rsidDel="0058054F" w:rsidRDefault="005C1C1D" w:rsidP="00DA6BCB">
            <w:pPr>
              <w:pStyle w:val="NormalLeft"/>
              <w:rPr>
                <w:del w:id="3868" w:author="Author"/>
                <w:lang w:val="en-GB"/>
              </w:rPr>
            </w:pPr>
            <w:del w:id="3869" w:author="Author">
              <w:r w:rsidRPr="00D8063B" w:rsidDel="0058054F">
                <w:rPr>
                  <w:lang w:val="en-GB"/>
                </w:rPr>
                <w:delText>1 — LEI</w:delText>
              </w:r>
            </w:del>
          </w:p>
          <w:p w14:paraId="2DC30E0C" w14:textId="4ACE2B27" w:rsidR="005C1C1D" w:rsidRPr="00D8063B" w:rsidDel="0058054F" w:rsidRDefault="005C1C1D" w:rsidP="00DA6BCB">
            <w:pPr>
              <w:pStyle w:val="NormalLeft"/>
              <w:rPr>
                <w:del w:id="3870" w:author="Author"/>
                <w:lang w:val="en-GB"/>
              </w:rPr>
            </w:pPr>
            <w:del w:id="3871" w:author="Author">
              <w:r w:rsidRPr="00D8063B" w:rsidDel="0058054F">
                <w:rPr>
                  <w:lang w:val="en-GB"/>
                </w:rPr>
                <w:delText>9 — None</w:delText>
              </w:r>
            </w:del>
          </w:p>
        </w:tc>
      </w:tr>
      <w:tr w:rsidR="005C1C1D" w:rsidRPr="00D8063B" w:rsidDel="0058054F" w14:paraId="7172FE87" w14:textId="51735A29" w:rsidTr="00DA6BCB">
        <w:trPr>
          <w:del w:id="3872" w:author="Author"/>
        </w:trPr>
        <w:tc>
          <w:tcPr>
            <w:tcW w:w="1579" w:type="dxa"/>
            <w:tcBorders>
              <w:top w:val="single" w:sz="2" w:space="0" w:color="auto"/>
              <w:left w:val="single" w:sz="2" w:space="0" w:color="auto"/>
              <w:bottom w:val="single" w:sz="2" w:space="0" w:color="auto"/>
              <w:right w:val="single" w:sz="2" w:space="0" w:color="auto"/>
            </w:tcBorders>
          </w:tcPr>
          <w:p w14:paraId="7ABB0266" w14:textId="13593B04" w:rsidR="005C1C1D" w:rsidRPr="00D8063B" w:rsidDel="0058054F" w:rsidRDefault="005C1C1D" w:rsidP="00DA6BCB">
            <w:pPr>
              <w:pStyle w:val="NormalLeft"/>
              <w:rPr>
                <w:del w:id="3873" w:author="Author"/>
                <w:lang w:val="en-GB"/>
              </w:rPr>
            </w:pPr>
            <w:del w:id="3874" w:author="Author">
              <w:r w:rsidRPr="00D8063B" w:rsidDel="0058054F">
                <w:rPr>
                  <w:lang w:val="en-GB"/>
                </w:rPr>
                <w:delText>C0300</w:delText>
              </w:r>
            </w:del>
          </w:p>
        </w:tc>
        <w:tc>
          <w:tcPr>
            <w:tcW w:w="1764" w:type="dxa"/>
            <w:tcBorders>
              <w:top w:val="single" w:sz="2" w:space="0" w:color="auto"/>
              <w:left w:val="single" w:sz="2" w:space="0" w:color="auto"/>
              <w:bottom w:val="single" w:sz="2" w:space="0" w:color="auto"/>
              <w:right w:val="single" w:sz="2" w:space="0" w:color="auto"/>
            </w:tcBorders>
          </w:tcPr>
          <w:p w14:paraId="7357F924" w14:textId="7ED74C09" w:rsidR="005C1C1D" w:rsidRPr="00D8063B" w:rsidDel="0058054F" w:rsidRDefault="005C1C1D" w:rsidP="00DA6BCB">
            <w:pPr>
              <w:pStyle w:val="NormalLeft"/>
              <w:rPr>
                <w:del w:id="3875" w:author="Author"/>
                <w:lang w:val="en-GB"/>
              </w:rPr>
            </w:pPr>
            <w:del w:id="3876" w:author="Author">
              <w:r w:rsidRPr="00D8063B" w:rsidDel="0058054F">
                <w:rPr>
                  <w:lang w:val="en-GB"/>
                </w:rPr>
                <w:delText>Contract name</w:delText>
              </w:r>
            </w:del>
          </w:p>
        </w:tc>
        <w:tc>
          <w:tcPr>
            <w:tcW w:w="5943" w:type="dxa"/>
            <w:tcBorders>
              <w:top w:val="single" w:sz="2" w:space="0" w:color="auto"/>
              <w:left w:val="single" w:sz="2" w:space="0" w:color="auto"/>
              <w:bottom w:val="single" w:sz="2" w:space="0" w:color="auto"/>
              <w:right w:val="single" w:sz="2" w:space="0" w:color="auto"/>
            </w:tcBorders>
          </w:tcPr>
          <w:p w14:paraId="10FDBE1C" w14:textId="4D33A5FB" w:rsidR="005C1C1D" w:rsidRPr="00D8063B" w:rsidDel="0058054F" w:rsidRDefault="005C1C1D" w:rsidP="00DA6BCB">
            <w:pPr>
              <w:pStyle w:val="NormalLeft"/>
              <w:rPr>
                <w:del w:id="3877" w:author="Author"/>
                <w:lang w:val="en-GB"/>
              </w:rPr>
            </w:pPr>
            <w:del w:id="3878" w:author="Author">
              <w:r w:rsidRPr="00D8063B" w:rsidDel="0058054F">
                <w:rPr>
                  <w:lang w:val="en-GB"/>
                </w:rPr>
                <w:delText>Name of the derivative contract.</w:delText>
              </w:r>
            </w:del>
          </w:p>
        </w:tc>
      </w:tr>
      <w:tr w:rsidR="005C1C1D" w:rsidRPr="00D8063B" w:rsidDel="0058054F" w14:paraId="36974FFE" w14:textId="50582F99" w:rsidTr="00DA6BCB">
        <w:trPr>
          <w:del w:id="3879" w:author="Author"/>
        </w:trPr>
        <w:tc>
          <w:tcPr>
            <w:tcW w:w="1579" w:type="dxa"/>
            <w:tcBorders>
              <w:top w:val="single" w:sz="2" w:space="0" w:color="auto"/>
              <w:left w:val="single" w:sz="2" w:space="0" w:color="auto"/>
              <w:bottom w:val="single" w:sz="2" w:space="0" w:color="auto"/>
              <w:right w:val="single" w:sz="2" w:space="0" w:color="auto"/>
            </w:tcBorders>
          </w:tcPr>
          <w:p w14:paraId="639B7062" w14:textId="06D521D1" w:rsidR="005C1C1D" w:rsidRPr="00D8063B" w:rsidDel="0058054F" w:rsidRDefault="005C1C1D" w:rsidP="00DA6BCB">
            <w:pPr>
              <w:pStyle w:val="NormalLeft"/>
              <w:rPr>
                <w:del w:id="3880" w:author="Author"/>
                <w:lang w:val="en-GB"/>
              </w:rPr>
            </w:pPr>
            <w:del w:id="3881" w:author="Author">
              <w:r w:rsidRPr="00D8063B" w:rsidDel="0058054F">
                <w:rPr>
                  <w:lang w:val="en-GB"/>
                </w:rPr>
                <w:delText>C0310</w:delText>
              </w:r>
            </w:del>
          </w:p>
        </w:tc>
        <w:tc>
          <w:tcPr>
            <w:tcW w:w="1764" w:type="dxa"/>
            <w:tcBorders>
              <w:top w:val="single" w:sz="2" w:space="0" w:color="auto"/>
              <w:left w:val="single" w:sz="2" w:space="0" w:color="auto"/>
              <w:bottom w:val="single" w:sz="2" w:space="0" w:color="auto"/>
              <w:right w:val="single" w:sz="2" w:space="0" w:color="auto"/>
            </w:tcBorders>
          </w:tcPr>
          <w:p w14:paraId="5D335CCE" w14:textId="57EB0255" w:rsidR="005C1C1D" w:rsidRPr="00D8063B" w:rsidDel="0058054F" w:rsidRDefault="005C1C1D" w:rsidP="00DA6BCB">
            <w:pPr>
              <w:pStyle w:val="NormalLeft"/>
              <w:rPr>
                <w:del w:id="3882" w:author="Author"/>
                <w:lang w:val="en-GB"/>
              </w:rPr>
            </w:pPr>
            <w:del w:id="3883" w:author="Author">
              <w:r w:rsidRPr="00D8063B" w:rsidDel="0058054F">
                <w:rPr>
                  <w:lang w:val="en-GB"/>
                </w:rPr>
                <w:delText>Currency</w:delText>
              </w:r>
            </w:del>
          </w:p>
        </w:tc>
        <w:tc>
          <w:tcPr>
            <w:tcW w:w="5943" w:type="dxa"/>
            <w:tcBorders>
              <w:top w:val="single" w:sz="2" w:space="0" w:color="auto"/>
              <w:left w:val="single" w:sz="2" w:space="0" w:color="auto"/>
              <w:bottom w:val="single" w:sz="2" w:space="0" w:color="auto"/>
              <w:right w:val="single" w:sz="2" w:space="0" w:color="auto"/>
            </w:tcBorders>
          </w:tcPr>
          <w:p w14:paraId="167C38AF" w14:textId="602D991F" w:rsidR="005C1C1D" w:rsidRPr="00D8063B" w:rsidDel="0058054F" w:rsidRDefault="005C1C1D" w:rsidP="00DA6BCB">
            <w:pPr>
              <w:pStyle w:val="NormalLeft"/>
              <w:rPr>
                <w:del w:id="3884" w:author="Author"/>
                <w:lang w:val="en-GB"/>
              </w:rPr>
            </w:pPr>
            <w:del w:id="3885" w:author="Author">
              <w:r w:rsidRPr="00D8063B" w:rsidDel="0058054F">
                <w:rPr>
                  <w:lang w:val="en-GB"/>
                </w:rPr>
                <w:delText>Identify the ISO 4217 alphabetic code of the currency of the derivative, i.e., currency of the notional amount of the derivative (e.g.: option having as underlying an amount in USD, currency for which the notional amount is expressed contractually for FX swap, etc.).</w:delText>
              </w:r>
            </w:del>
          </w:p>
        </w:tc>
      </w:tr>
      <w:tr w:rsidR="005C1C1D" w:rsidRPr="00D8063B" w:rsidDel="0058054F" w14:paraId="3676BD2F" w14:textId="569CC894" w:rsidTr="00DA6BCB">
        <w:trPr>
          <w:del w:id="3886" w:author="Author"/>
        </w:trPr>
        <w:tc>
          <w:tcPr>
            <w:tcW w:w="1579" w:type="dxa"/>
            <w:tcBorders>
              <w:top w:val="single" w:sz="2" w:space="0" w:color="auto"/>
              <w:left w:val="single" w:sz="2" w:space="0" w:color="auto"/>
              <w:bottom w:val="single" w:sz="2" w:space="0" w:color="auto"/>
              <w:right w:val="single" w:sz="2" w:space="0" w:color="auto"/>
            </w:tcBorders>
          </w:tcPr>
          <w:p w14:paraId="65E48283" w14:textId="0A2B552A" w:rsidR="005C1C1D" w:rsidRPr="00D8063B" w:rsidDel="0058054F" w:rsidRDefault="005C1C1D" w:rsidP="00DA6BCB">
            <w:pPr>
              <w:pStyle w:val="NormalLeft"/>
              <w:rPr>
                <w:del w:id="3887" w:author="Author"/>
                <w:lang w:val="en-GB"/>
              </w:rPr>
            </w:pPr>
            <w:del w:id="3888" w:author="Author">
              <w:r w:rsidRPr="00D8063B" w:rsidDel="0058054F">
                <w:rPr>
                  <w:lang w:val="en-GB"/>
                </w:rPr>
                <w:delText>C0320</w:delText>
              </w:r>
            </w:del>
          </w:p>
        </w:tc>
        <w:tc>
          <w:tcPr>
            <w:tcW w:w="1764" w:type="dxa"/>
            <w:tcBorders>
              <w:top w:val="single" w:sz="2" w:space="0" w:color="auto"/>
              <w:left w:val="single" w:sz="2" w:space="0" w:color="auto"/>
              <w:bottom w:val="single" w:sz="2" w:space="0" w:color="auto"/>
              <w:right w:val="single" w:sz="2" w:space="0" w:color="auto"/>
            </w:tcBorders>
          </w:tcPr>
          <w:p w14:paraId="0A6FC11F" w14:textId="2927EE59" w:rsidR="005C1C1D" w:rsidRPr="00D8063B" w:rsidDel="0058054F" w:rsidRDefault="005C1C1D" w:rsidP="00DA6BCB">
            <w:pPr>
              <w:pStyle w:val="NormalLeft"/>
              <w:rPr>
                <w:del w:id="3889" w:author="Author"/>
                <w:lang w:val="en-GB"/>
              </w:rPr>
            </w:pPr>
            <w:del w:id="3890" w:author="Author">
              <w:r w:rsidRPr="00D8063B" w:rsidDel="0058054F">
                <w:rPr>
                  <w:lang w:val="en-GB"/>
                </w:rPr>
                <w:delText>CIC</w:delText>
              </w:r>
            </w:del>
          </w:p>
        </w:tc>
        <w:tc>
          <w:tcPr>
            <w:tcW w:w="5943" w:type="dxa"/>
            <w:tcBorders>
              <w:top w:val="single" w:sz="2" w:space="0" w:color="auto"/>
              <w:left w:val="single" w:sz="2" w:space="0" w:color="auto"/>
              <w:bottom w:val="single" w:sz="2" w:space="0" w:color="auto"/>
              <w:right w:val="single" w:sz="2" w:space="0" w:color="auto"/>
            </w:tcBorders>
          </w:tcPr>
          <w:p w14:paraId="7C507A74" w14:textId="71D6C051" w:rsidR="005C1C1D" w:rsidRPr="00D8063B" w:rsidDel="0058054F" w:rsidRDefault="005C1C1D" w:rsidP="00DA6BCB">
            <w:pPr>
              <w:pStyle w:val="NormalLeft"/>
              <w:rPr>
                <w:del w:id="3891" w:author="Author"/>
                <w:lang w:val="en-GB"/>
              </w:rPr>
            </w:pPr>
            <w:del w:id="3892" w:author="Author">
              <w:r w:rsidRPr="00D8063B" w:rsidDel="0058054F">
                <w:rPr>
                  <w:lang w:val="en-GB"/>
                </w:rPr>
                <w:delText>Complementary Identification Code used to classify assets, as set out in Annex — VI CIC table of this Regulation. When classifying derivatives using the CIC table, undertakings shall take into consideration the most representative risk to which the derivative is exposed to.</w:delText>
              </w:r>
            </w:del>
          </w:p>
        </w:tc>
      </w:tr>
      <w:tr w:rsidR="005C1C1D" w:rsidRPr="00D8063B" w:rsidDel="0058054F" w14:paraId="375608D6" w14:textId="7A6AEEF8" w:rsidTr="00DA6BCB">
        <w:trPr>
          <w:del w:id="3893" w:author="Author"/>
        </w:trPr>
        <w:tc>
          <w:tcPr>
            <w:tcW w:w="1579" w:type="dxa"/>
            <w:tcBorders>
              <w:top w:val="single" w:sz="2" w:space="0" w:color="auto"/>
              <w:left w:val="single" w:sz="2" w:space="0" w:color="auto"/>
              <w:bottom w:val="single" w:sz="2" w:space="0" w:color="auto"/>
              <w:right w:val="single" w:sz="2" w:space="0" w:color="auto"/>
            </w:tcBorders>
          </w:tcPr>
          <w:p w14:paraId="04449676" w14:textId="23EA907F" w:rsidR="005C1C1D" w:rsidRPr="00D8063B" w:rsidDel="0058054F" w:rsidRDefault="005C1C1D" w:rsidP="00DA6BCB">
            <w:pPr>
              <w:pStyle w:val="NormalLeft"/>
              <w:rPr>
                <w:del w:id="3894" w:author="Author"/>
                <w:lang w:val="en-GB"/>
              </w:rPr>
            </w:pPr>
            <w:del w:id="3895" w:author="Author">
              <w:r w:rsidRPr="00D8063B" w:rsidDel="0058054F">
                <w:rPr>
                  <w:lang w:val="en-GB"/>
                </w:rPr>
                <w:delText>C0330</w:delText>
              </w:r>
            </w:del>
          </w:p>
        </w:tc>
        <w:tc>
          <w:tcPr>
            <w:tcW w:w="1764" w:type="dxa"/>
            <w:tcBorders>
              <w:top w:val="single" w:sz="2" w:space="0" w:color="auto"/>
              <w:left w:val="single" w:sz="2" w:space="0" w:color="auto"/>
              <w:bottom w:val="single" w:sz="2" w:space="0" w:color="auto"/>
              <w:right w:val="single" w:sz="2" w:space="0" w:color="auto"/>
            </w:tcBorders>
          </w:tcPr>
          <w:p w14:paraId="564CCCEF" w14:textId="0068D857" w:rsidR="005C1C1D" w:rsidRPr="00D8063B" w:rsidDel="0058054F" w:rsidRDefault="005C1C1D" w:rsidP="00DA6BCB">
            <w:pPr>
              <w:pStyle w:val="NormalLeft"/>
              <w:rPr>
                <w:del w:id="3896" w:author="Author"/>
                <w:lang w:val="en-GB"/>
              </w:rPr>
            </w:pPr>
            <w:del w:id="3897" w:author="Author">
              <w:r w:rsidRPr="00D8063B" w:rsidDel="0058054F">
                <w:rPr>
                  <w:lang w:val="en-GB"/>
                </w:rPr>
                <w:delText>Trigger value</w:delText>
              </w:r>
            </w:del>
          </w:p>
        </w:tc>
        <w:tc>
          <w:tcPr>
            <w:tcW w:w="5943" w:type="dxa"/>
            <w:tcBorders>
              <w:top w:val="single" w:sz="2" w:space="0" w:color="auto"/>
              <w:left w:val="single" w:sz="2" w:space="0" w:color="auto"/>
              <w:bottom w:val="single" w:sz="2" w:space="0" w:color="auto"/>
              <w:right w:val="single" w:sz="2" w:space="0" w:color="auto"/>
            </w:tcBorders>
          </w:tcPr>
          <w:p w14:paraId="5B5EE322" w14:textId="159C3E12" w:rsidR="005C1C1D" w:rsidRPr="00D8063B" w:rsidDel="0058054F" w:rsidRDefault="005C1C1D" w:rsidP="00DA6BCB">
            <w:pPr>
              <w:pStyle w:val="NormalLeft"/>
              <w:rPr>
                <w:del w:id="3898" w:author="Author"/>
                <w:lang w:val="en-GB"/>
              </w:rPr>
            </w:pPr>
            <w:del w:id="3899" w:author="Author">
              <w:r w:rsidRPr="00D8063B" w:rsidDel="0058054F">
                <w:rPr>
                  <w:lang w:val="en-GB"/>
                </w:rPr>
                <w:delText>Reference price for futures, strike price for options (for bonds price shall be a percentage of the par amount), currency exchange rate or interest rate for forwards, etc.</w:delText>
              </w:r>
            </w:del>
          </w:p>
          <w:p w14:paraId="623C8849" w14:textId="4E21F145" w:rsidR="005C1C1D" w:rsidRPr="00D8063B" w:rsidDel="0058054F" w:rsidRDefault="005C1C1D" w:rsidP="00DA6BCB">
            <w:pPr>
              <w:pStyle w:val="NormalLeft"/>
              <w:rPr>
                <w:del w:id="3900" w:author="Author"/>
                <w:lang w:val="en-GB"/>
              </w:rPr>
            </w:pPr>
            <w:del w:id="3901" w:author="Author">
              <w:r w:rsidRPr="00D8063B" w:rsidDel="0058054F">
                <w:rPr>
                  <w:lang w:val="en-GB"/>
                </w:rPr>
                <w:delText>Not applicable to CIC D3 — Interest rate and currency swaps.</w:delText>
              </w:r>
            </w:del>
          </w:p>
          <w:p w14:paraId="474538CD" w14:textId="195AE9F3" w:rsidR="005C1C1D" w:rsidRPr="00D8063B" w:rsidDel="0058054F" w:rsidRDefault="005C1C1D" w:rsidP="00DA6BCB">
            <w:pPr>
              <w:pStyle w:val="NormalLeft"/>
              <w:rPr>
                <w:del w:id="3902" w:author="Author"/>
                <w:lang w:val="en-GB"/>
              </w:rPr>
            </w:pPr>
            <w:del w:id="3903" w:author="Author">
              <w:r w:rsidRPr="00D8063B" w:rsidDel="0058054F">
                <w:rPr>
                  <w:lang w:val="en-GB"/>
                </w:rPr>
                <w:delText>For CIC F1 — Credit default swaps it shall not be completed if not possible.</w:delText>
              </w:r>
            </w:del>
          </w:p>
          <w:p w14:paraId="45A0F9F9" w14:textId="40F12EBD" w:rsidR="005C1C1D" w:rsidRPr="00D8063B" w:rsidDel="0058054F" w:rsidRDefault="005C1C1D" w:rsidP="00DA6BCB">
            <w:pPr>
              <w:pStyle w:val="NormalLeft"/>
              <w:rPr>
                <w:del w:id="3904" w:author="Author"/>
                <w:lang w:val="en-GB"/>
              </w:rPr>
            </w:pPr>
            <w:del w:id="3905" w:author="Author">
              <w:r w:rsidRPr="00D8063B" w:rsidDel="0058054F">
                <w:rPr>
                  <w:lang w:val="en-GB"/>
                </w:rPr>
                <w:delText>In the case of more than one trigger over time, report the next trigger occurring.</w:delText>
              </w:r>
            </w:del>
          </w:p>
          <w:p w14:paraId="4BA295B4" w14:textId="759F46C5" w:rsidR="005C1C1D" w:rsidRPr="00D8063B" w:rsidDel="0058054F" w:rsidRDefault="005C1C1D" w:rsidP="00DA6BCB">
            <w:pPr>
              <w:pStyle w:val="NormalLeft"/>
              <w:rPr>
                <w:del w:id="3906" w:author="Author"/>
                <w:lang w:val="en-GB"/>
              </w:rPr>
            </w:pPr>
            <w:del w:id="3907" w:author="Author">
              <w:r w:rsidRPr="00D8063B" w:rsidDel="0058054F">
                <w:rPr>
                  <w:lang w:val="en-GB"/>
                </w:rPr>
                <w:delText>When the derivative has a range of trigger values, report the set separated by comma ‘,’ if the range is not continuous and report the range separated by ‘–’ if it is continuous.</w:delText>
              </w:r>
            </w:del>
          </w:p>
        </w:tc>
      </w:tr>
      <w:tr w:rsidR="005C1C1D" w:rsidRPr="00D8063B" w:rsidDel="0058054F" w14:paraId="15CFCB00" w14:textId="22757D14" w:rsidTr="00DA6BCB">
        <w:trPr>
          <w:del w:id="3908" w:author="Author"/>
        </w:trPr>
        <w:tc>
          <w:tcPr>
            <w:tcW w:w="1579" w:type="dxa"/>
            <w:tcBorders>
              <w:top w:val="single" w:sz="2" w:space="0" w:color="auto"/>
              <w:left w:val="single" w:sz="2" w:space="0" w:color="auto"/>
              <w:bottom w:val="single" w:sz="2" w:space="0" w:color="auto"/>
              <w:right w:val="single" w:sz="2" w:space="0" w:color="auto"/>
            </w:tcBorders>
          </w:tcPr>
          <w:p w14:paraId="7A9DC98A" w14:textId="1129CA7F" w:rsidR="005C1C1D" w:rsidRPr="00D8063B" w:rsidDel="0058054F" w:rsidRDefault="005C1C1D" w:rsidP="00DA6BCB">
            <w:pPr>
              <w:pStyle w:val="NormalLeft"/>
              <w:rPr>
                <w:del w:id="3909" w:author="Author"/>
                <w:lang w:val="en-GB"/>
              </w:rPr>
            </w:pPr>
            <w:del w:id="3910" w:author="Author">
              <w:r w:rsidRPr="00D8063B" w:rsidDel="0058054F">
                <w:rPr>
                  <w:lang w:val="en-GB"/>
                </w:rPr>
                <w:delText>C0340</w:delText>
              </w:r>
            </w:del>
          </w:p>
        </w:tc>
        <w:tc>
          <w:tcPr>
            <w:tcW w:w="1764" w:type="dxa"/>
            <w:tcBorders>
              <w:top w:val="single" w:sz="2" w:space="0" w:color="auto"/>
              <w:left w:val="single" w:sz="2" w:space="0" w:color="auto"/>
              <w:bottom w:val="single" w:sz="2" w:space="0" w:color="auto"/>
              <w:right w:val="single" w:sz="2" w:space="0" w:color="auto"/>
            </w:tcBorders>
          </w:tcPr>
          <w:p w14:paraId="12499E22" w14:textId="363957E1" w:rsidR="005C1C1D" w:rsidRPr="00D8063B" w:rsidDel="0058054F" w:rsidRDefault="005C1C1D" w:rsidP="00DA6BCB">
            <w:pPr>
              <w:pStyle w:val="NormalLeft"/>
              <w:rPr>
                <w:del w:id="3911" w:author="Author"/>
                <w:lang w:val="en-GB"/>
              </w:rPr>
            </w:pPr>
            <w:del w:id="3912" w:author="Author">
              <w:r w:rsidRPr="00D8063B" w:rsidDel="0058054F">
                <w:rPr>
                  <w:lang w:val="en-GB"/>
                </w:rPr>
                <w:delText>Unwind trigger of contract</w:delText>
              </w:r>
            </w:del>
          </w:p>
        </w:tc>
        <w:tc>
          <w:tcPr>
            <w:tcW w:w="5943" w:type="dxa"/>
            <w:tcBorders>
              <w:top w:val="single" w:sz="2" w:space="0" w:color="auto"/>
              <w:left w:val="single" w:sz="2" w:space="0" w:color="auto"/>
              <w:bottom w:val="single" w:sz="2" w:space="0" w:color="auto"/>
              <w:right w:val="single" w:sz="2" w:space="0" w:color="auto"/>
            </w:tcBorders>
          </w:tcPr>
          <w:p w14:paraId="2D444084" w14:textId="34D14714" w:rsidR="005C1C1D" w:rsidRPr="00D8063B" w:rsidDel="0058054F" w:rsidRDefault="005C1C1D" w:rsidP="00DA6BCB">
            <w:pPr>
              <w:pStyle w:val="NormalLeft"/>
              <w:rPr>
                <w:del w:id="3913" w:author="Author"/>
                <w:lang w:val="en-GB"/>
              </w:rPr>
            </w:pPr>
            <w:del w:id="3914" w:author="Author">
              <w:r w:rsidRPr="00D8063B" w:rsidDel="0058054F">
                <w:rPr>
                  <w:lang w:val="en-GB"/>
                </w:rPr>
                <w:delText>Identify the event that causes the unwinding of the contract, out of the regular expiration or term conditions. One of the options in the following closed list shall be used:</w:delText>
              </w:r>
            </w:del>
          </w:p>
          <w:p w14:paraId="2E6BCA57" w14:textId="06D98852" w:rsidR="005C1C1D" w:rsidRPr="00D8063B" w:rsidDel="0058054F" w:rsidRDefault="005C1C1D" w:rsidP="00DA6BCB">
            <w:pPr>
              <w:pStyle w:val="NormalLeft"/>
              <w:rPr>
                <w:del w:id="3915" w:author="Author"/>
                <w:lang w:val="en-GB"/>
              </w:rPr>
            </w:pPr>
            <w:del w:id="3916" w:author="Author">
              <w:r w:rsidRPr="00D8063B" w:rsidDel="0058054F">
                <w:rPr>
                  <w:lang w:val="en-GB"/>
                </w:rPr>
                <w:delText>1 — Bankruptcy of the underlying or reference entity</w:delText>
              </w:r>
            </w:del>
          </w:p>
          <w:p w14:paraId="783E42E5" w14:textId="1ACD14CD" w:rsidR="005C1C1D" w:rsidRPr="00D8063B" w:rsidDel="0058054F" w:rsidRDefault="005C1C1D" w:rsidP="00DA6BCB">
            <w:pPr>
              <w:pStyle w:val="NormalLeft"/>
              <w:rPr>
                <w:del w:id="3917" w:author="Author"/>
                <w:lang w:val="en-GB"/>
              </w:rPr>
            </w:pPr>
            <w:del w:id="3918" w:author="Author">
              <w:r w:rsidRPr="00D8063B" w:rsidDel="0058054F">
                <w:rPr>
                  <w:lang w:val="en-GB"/>
                </w:rPr>
                <w:delText>2 — Adverse fall in value of the underlying reference asset</w:delText>
              </w:r>
            </w:del>
          </w:p>
          <w:p w14:paraId="07993C7D" w14:textId="4B9BE3B3" w:rsidR="005C1C1D" w:rsidRPr="00D8063B" w:rsidDel="0058054F" w:rsidRDefault="005C1C1D" w:rsidP="00DA6BCB">
            <w:pPr>
              <w:pStyle w:val="NormalLeft"/>
              <w:rPr>
                <w:del w:id="3919" w:author="Author"/>
                <w:lang w:val="en-GB"/>
              </w:rPr>
            </w:pPr>
            <w:del w:id="3920" w:author="Author">
              <w:r w:rsidRPr="00D8063B" w:rsidDel="0058054F">
                <w:rPr>
                  <w:lang w:val="en-GB"/>
                </w:rPr>
                <w:delText>3 — Adverse change in credit rating of the underlying assets or entity</w:delText>
              </w:r>
            </w:del>
          </w:p>
          <w:p w14:paraId="1CB22D1A" w14:textId="4A4AEA30" w:rsidR="005C1C1D" w:rsidRPr="00D8063B" w:rsidDel="0058054F" w:rsidRDefault="005C1C1D" w:rsidP="00DA6BCB">
            <w:pPr>
              <w:pStyle w:val="NormalLeft"/>
              <w:rPr>
                <w:del w:id="3921" w:author="Author"/>
                <w:lang w:val="en-GB"/>
              </w:rPr>
            </w:pPr>
            <w:del w:id="3922" w:author="Author">
              <w:r w:rsidRPr="00D8063B" w:rsidDel="0058054F">
                <w:rPr>
                  <w:lang w:val="en-GB"/>
                </w:rPr>
                <w:delText>4 — Novation, i.e. the act of replacing an obligation under the derivative with a new obligation, or replacing a party of the derivative with a new party</w:delText>
              </w:r>
            </w:del>
          </w:p>
          <w:p w14:paraId="7A78FFEE" w14:textId="2410F46A" w:rsidR="005C1C1D" w:rsidRPr="00D8063B" w:rsidDel="0058054F" w:rsidRDefault="005C1C1D" w:rsidP="00DA6BCB">
            <w:pPr>
              <w:pStyle w:val="NormalLeft"/>
              <w:rPr>
                <w:del w:id="3923" w:author="Author"/>
                <w:lang w:val="en-GB"/>
              </w:rPr>
            </w:pPr>
            <w:del w:id="3924" w:author="Author">
              <w:r w:rsidRPr="00D8063B" w:rsidDel="0058054F">
                <w:rPr>
                  <w:lang w:val="en-GB"/>
                </w:rPr>
                <w:delText>5 — Multiple events or a combination of events</w:delText>
              </w:r>
            </w:del>
          </w:p>
          <w:p w14:paraId="0EFF443A" w14:textId="197E8CAA" w:rsidR="005C1C1D" w:rsidRPr="00D8063B" w:rsidDel="0058054F" w:rsidRDefault="005C1C1D" w:rsidP="00DA6BCB">
            <w:pPr>
              <w:pStyle w:val="NormalLeft"/>
              <w:rPr>
                <w:del w:id="3925" w:author="Author"/>
                <w:lang w:val="en-GB"/>
              </w:rPr>
            </w:pPr>
            <w:del w:id="3926" w:author="Author">
              <w:r w:rsidRPr="00D8063B" w:rsidDel="0058054F">
                <w:rPr>
                  <w:lang w:val="en-GB"/>
                </w:rPr>
                <w:delText>6 — Other events not covered by the previous options</w:delText>
              </w:r>
            </w:del>
          </w:p>
          <w:p w14:paraId="71E914CC" w14:textId="07855E0B" w:rsidR="005C1C1D" w:rsidRPr="00D8063B" w:rsidDel="0058054F" w:rsidRDefault="005C1C1D" w:rsidP="00DA6BCB">
            <w:pPr>
              <w:pStyle w:val="NormalLeft"/>
              <w:rPr>
                <w:del w:id="3927" w:author="Author"/>
                <w:lang w:val="en-GB"/>
              </w:rPr>
            </w:pPr>
            <w:del w:id="3928" w:author="Author">
              <w:r w:rsidRPr="00D8063B" w:rsidDel="0058054F">
                <w:rPr>
                  <w:lang w:val="en-GB"/>
                </w:rPr>
                <w:delText>9 — No unwind trigger</w:delText>
              </w:r>
            </w:del>
          </w:p>
        </w:tc>
      </w:tr>
      <w:tr w:rsidR="005C1C1D" w:rsidRPr="00D8063B" w:rsidDel="0058054F" w14:paraId="175D6D4B" w14:textId="29F24DFE" w:rsidTr="00DA6BCB">
        <w:trPr>
          <w:del w:id="3929" w:author="Author"/>
        </w:trPr>
        <w:tc>
          <w:tcPr>
            <w:tcW w:w="1579" w:type="dxa"/>
            <w:tcBorders>
              <w:top w:val="single" w:sz="2" w:space="0" w:color="auto"/>
              <w:left w:val="single" w:sz="2" w:space="0" w:color="auto"/>
              <w:bottom w:val="single" w:sz="2" w:space="0" w:color="auto"/>
              <w:right w:val="single" w:sz="2" w:space="0" w:color="auto"/>
            </w:tcBorders>
          </w:tcPr>
          <w:p w14:paraId="5FAB8043" w14:textId="52ABBB60" w:rsidR="005C1C1D" w:rsidRPr="00D8063B" w:rsidDel="0058054F" w:rsidRDefault="005C1C1D" w:rsidP="00DA6BCB">
            <w:pPr>
              <w:pStyle w:val="NormalLeft"/>
              <w:rPr>
                <w:del w:id="3930" w:author="Author"/>
                <w:lang w:val="en-GB"/>
              </w:rPr>
            </w:pPr>
            <w:del w:id="3931" w:author="Author">
              <w:r w:rsidRPr="00D8063B" w:rsidDel="0058054F">
                <w:rPr>
                  <w:lang w:val="en-GB"/>
                </w:rPr>
                <w:delText>C0350</w:delText>
              </w:r>
            </w:del>
          </w:p>
        </w:tc>
        <w:tc>
          <w:tcPr>
            <w:tcW w:w="1764" w:type="dxa"/>
            <w:tcBorders>
              <w:top w:val="single" w:sz="2" w:space="0" w:color="auto"/>
              <w:left w:val="single" w:sz="2" w:space="0" w:color="auto"/>
              <w:bottom w:val="single" w:sz="2" w:space="0" w:color="auto"/>
              <w:right w:val="single" w:sz="2" w:space="0" w:color="auto"/>
            </w:tcBorders>
          </w:tcPr>
          <w:p w14:paraId="51646C32" w14:textId="381023AD" w:rsidR="005C1C1D" w:rsidRPr="00D8063B" w:rsidDel="0058054F" w:rsidRDefault="005C1C1D" w:rsidP="00DA6BCB">
            <w:pPr>
              <w:pStyle w:val="NormalLeft"/>
              <w:rPr>
                <w:del w:id="3932" w:author="Author"/>
                <w:lang w:val="en-GB"/>
              </w:rPr>
            </w:pPr>
            <w:del w:id="3933" w:author="Author">
              <w:r w:rsidRPr="00D8063B" w:rsidDel="0058054F">
                <w:rPr>
                  <w:lang w:val="en-GB"/>
                </w:rPr>
                <w:delText>Swap delivered currency</w:delText>
              </w:r>
            </w:del>
          </w:p>
        </w:tc>
        <w:tc>
          <w:tcPr>
            <w:tcW w:w="5943" w:type="dxa"/>
            <w:tcBorders>
              <w:top w:val="single" w:sz="2" w:space="0" w:color="auto"/>
              <w:left w:val="single" w:sz="2" w:space="0" w:color="auto"/>
              <w:bottom w:val="single" w:sz="2" w:space="0" w:color="auto"/>
              <w:right w:val="single" w:sz="2" w:space="0" w:color="auto"/>
            </w:tcBorders>
          </w:tcPr>
          <w:p w14:paraId="14979C8C" w14:textId="2B745BCB" w:rsidR="005C1C1D" w:rsidRPr="00D8063B" w:rsidDel="0058054F" w:rsidRDefault="005C1C1D" w:rsidP="00DA6BCB">
            <w:pPr>
              <w:pStyle w:val="NormalLeft"/>
              <w:rPr>
                <w:del w:id="3934" w:author="Author"/>
                <w:lang w:val="en-GB"/>
              </w:rPr>
            </w:pPr>
            <w:del w:id="3935" w:author="Author">
              <w:r w:rsidRPr="00D8063B" w:rsidDel="0058054F">
                <w:rPr>
                  <w:lang w:val="en-GB"/>
                </w:rPr>
                <w:delText>Identify the ISO 4217 alphabetic code of the currency of the swap price (only for currency swaps and currency and interest rate swaps).</w:delText>
              </w:r>
            </w:del>
          </w:p>
        </w:tc>
      </w:tr>
      <w:tr w:rsidR="005C1C1D" w:rsidRPr="00D8063B" w:rsidDel="0058054F" w14:paraId="559E4101" w14:textId="1687F67B" w:rsidTr="00DA6BCB">
        <w:trPr>
          <w:del w:id="3936" w:author="Author"/>
        </w:trPr>
        <w:tc>
          <w:tcPr>
            <w:tcW w:w="1579" w:type="dxa"/>
            <w:tcBorders>
              <w:top w:val="single" w:sz="2" w:space="0" w:color="auto"/>
              <w:left w:val="single" w:sz="2" w:space="0" w:color="auto"/>
              <w:bottom w:val="single" w:sz="2" w:space="0" w:color="auto"/>
              <w:right w:val="single" w:sz="2" w:space="0" w:color="auto"/>
            </w:tcBorders>
          </w:tcPr>
          <w:p w14:paraId="7636A631" w14:textId="4F414E45" w:rsidR="005C1C1D" w:rsidRPr="00D8063B" w:rsidDel="0058054F" w:rsidRDefault="005C1C1D" w:rsidP="00DA6BCB">
            <w:pPr>
              <w:pStyle w:val="NormalLeft"/>
              <w:rPr>
                <w:del w:id="3937" w:author="Author"/>
                <w:lang w:val="en-GB"/>
              </w:rPr>
            </w:pPr>
            <w:del w:id="3938" w:author="Author">
              <w:r w:rsidRPr="00D8063B" w:rsidDel="0058054F">
                <w:rPr>
                  <w:lang w:val="en-GB"/>
                </w:rPr>
                <w:delText>C0360</w:delText>
              </w:r>
            </w:del>
          </w:p>
        </w:tc>
        <w:tc>
          <w:tcPr>
            <w:tcW w:w="1764" w:type="dxa"/>
            <w:tcBorders>
              <w:top w:val="single" w:sz="2" w:space="0" w:color="auto"/>
              <w:left w:val="single" w:sz="2" w:space="0" w:color="auto"/>
              <w:bottom w:val="single" w:sz="2" w:space="0" w:color="auto"/>
              <w:right w:val="single" w:sz="2" w:space="0" w:color="auto"/>
            </w:tcBorders>
          </w:tcPr>
          <w:p w14:paraId="29929EBD" w14:textId="05A9AEB1" w:rsidR="005C1C1D" w:rsidRPr="00D8063B" w:rsidDel="0058054F" w:rsidRDefault="005C1C1D" w:rsidP="00DA6BCB">
            <w:pPr>
              <w:pStyle w:val="NormalLeft"/>
              <w:rPr>
                <w:del w:id="3939" w:author="Author"/>
                <w:lang w:val="en-GB"/>
              </w:rPr>
            </w:pPr>
            <w:del w:id="3940" w:author="Author">
              <w:r w:rsidRPr="00D8063B" w:rsidDel="0058054F">
                <w:rPr>
                  <w:lang w:val="en-GB"/>
                </w:rPr>
                <w:delText>Swap received currency</w:delText>
              </w:r>
            </w:del>
          </w:p>
        </w:tc>
        <w:tc>
          <w:tcPr>
            <w:tcW w:w="5943" w:type="dxa"/>
            <w:tcBorders>
              <w:top w:val="single" w:sz="2" w:space="0" w:color="auto"/>
              <w:left w:val="single" w:sz="2" w:space="0" w:color="auto"/>
              <w:bottom w:val="single" w:sz="2" w:space="0" w:color="auto"/>
              <w:right w:val="single" w:sz="2" w:space="0" w:color="auto"/>
            </w:tcBorders>
          </w:tcPr>
          <w:p w14:paraId="78E072BA" w14:textId="54031D4D" w:rsidR="005C1C1D" w:rsidRPr="00D8063B" w:rsidDel="0058054F" w:rsidRDefault="005C1C1D" w:rsidP="00DA6BCB">
            <w:pPr>
              <w:pStyle w:val="NormalLeft"/>
              <w:rPr>
                <w:del w:id="3941" w:author="Author"/>
                <w:lang w:val="en-GB"/>
              </w:rPr>
            </w:pPr>
            <w:del w:id="3942" w:author="Author">
              <w:r w:rsidRPr="00D8063B" w:rsidDel="0058054F">
                <w:rPr>
                  <w:lang w:val="en-GB"/>
                </w:rPr>
                <w:delText>Identify the ISO 4217 alphabetic code of the currency of the swap notional amount (only for currency swaps and currency and interest rate swaps).</w:delText>
              </w:r>
            </w:del>
          </w:p>
        </w:tc>
      </w:tr>
      <w:tr w:rsidR="005C1C1D" w:rsidRPr="00D8063B" w:rsidDel="0058054F" w14:paraId="611365A7" w14:textId="3D529C4A" w:rsidTr="00DA6BCB">
        <w:trPr>
          <w:del w:id="3943" w:author="Author"/>
        </w:trPr>
        <w:tc>
          <w:tcPr>
            <w:tcW w:w="1579" w:type="dxa"/>
            <w:tcBorders>
              <w:top w:val="single" w:sz="2" w:space="0" w:color="auto"/>
              <w:left w:val="single" w:sz="2" w:space="0" w:color="auto"/>
              <w:bottom w:val="single" w:sz="2" w:space="0" w:color="auto"/>
              <w:right w:val="single" w:sz="2" w:space="0" w:color="auto"/>
            </w:tcBorders>
          </w:tcPr>
          <w:p w14:paraId="3330B1E2" w14:textId="310E6815" w:rsidR="005C1C1D" w:rsidRPr="00D8063B" w:rsidDel="0058054F" w:rsidRDefault="005C1C1D" w:rsidP="00DA6BCB">
            <w:pPr>
              <w:pStyle w:val="NormalLeft"/>
              <w:rPr>
                <w:del w:id="3944" w:author="Author"/>
                <w:lang w:val="en-GB"/>
              </w:rPr>
            </w:pPr>
            <w:del w:id="3945" w:author="Author">
              <w:r w:rsidRPr="00D8063B" w:rsidDel="0058054F">
                <w:rPr>
                  <w:lang w:val="en-GB"/>
                </w:rPr>
                <w:delText>C0370</w:delText>
              </w:r>
            </w:del>
          </w:p>
        </w:tc>
        <w:tc>
          <w:tcPr>
            <w:tcW w:w="1764" w:type="dxa"/>
            <w:tcBorders>
              <w:top w:val="single" w:sz="2" w:space="0" w:color="auto"/>
              <w:left w:val="single" w:sz="2" w:space="0" w:color="auto"/>
              <w:bottom w:val="single" w:sz="2" w:space="0" w:color="auto"/>
              <w:right w:val="single" w:sz="2" w:space="0" w:color="auto"/>
            </w:tcBorders>
          </w:tcPr>
          <w:p w14:paraId="6E2501DE" w14:textId="0EA69ADB" w:rsidR="005C1C1D" w:rsidRPr="00D8063B" w:rsidDel="0058054F" w:rsidRDefault="005C1C1D" w:rsidP="00DA6BCB">
            <w:pPr>
              <w:pStyle w:val="NormalLeft"/>
              <w:rPr>
                <w:del w:id="3946" w:author="Author"/>
                <w:lang w:val="en-GB"/>
              </w:rPr>
            </w:pPr>
            <w:del w:id="3947" w:author="Author">
              <w:r w:rsidRPr="00D8063B" w:rsidDel="0058054F">
                <w:rPr>
                  <w:lang w:val="en-GB"/>
                </w:rPr>
                <w:delText>Maturity date</w:delText>
              </w:r>
            </w:del>
          </w:p>
        </w:tc>
        <w:tc>
          <w:tcPr>
            <w:tcW w:w="5943" w:type="dxa"/>
            <w:tcBorders>
              <w:top w:val="single" w:sz="2" w:space="0" w:color="auto"/>
              <w:left w:val="single" w:sz="2" w:space="0" w:color="auto"/>
              <w:bottom w:val="single" w:sz="2" w:space="0" w:color="auto"/>
              <w:right w:val="single" w:sz="2" w:space="0" w:color="auto"/>
            </w:tcBorders>
          </w:tcPr>
          <w:p w14:paraId="1CC58887" w14:textId="239F9CE4" w:rsidR="005C1C1D" w:rsidRPr="00D8063B" w:rsidDel="0058054F" w:rsidRDefault="005C1C1D" w:rsidP="00DA6BCB">
            <w:pPr>
              <w:pStyle w:val="NormalLeft"/>
              <w:rPr>
                <w:del w:id="3948" w:author="Author"/>
                <w:lang w:val="en-GB"/>
              </w:rPr>
            </w:pPr>
            <w:del w:id="3949" w:author="Author">
              <w:r w:rsidRPr="00D8063B" w:rsidDel="0058054F">
                <w:rPr>
                  <w:lang w:val="en-GB"/>
                </w:rPr>
                <w:delText>Identify the contractually defined ISO 8601 (yyyy–mm–dd) code of the date of close of the derivative contract, whether at maturity date, expiring date for options (European or American), etc.</w:delText>
              </w:r>
            </w:del>
          </w:p>
        </w:tc>
      </w:tr>
    </w:tbl>
    <w:p w14:paraId="402FA3DD" w14:textId="254284F9" w:rsidR="005C1C1D" w:rsidRPr="00D8063B" w:rsidDel="0058054F" w:rsidRDefault="005C1C1D" w:rsidP="005C1C1D">
      <w:pPr>
        <w:rPr>
          <w:del w:id="3950" w:author="Author"/>
          <w:lang w:val="en-GB"/>
        </w:rPr>
      </w:pPr>
    </w:p>
    <w:p w14:paraId="03F3FFE1" w14:textId="77777777" w:rsidR="0058054F" w:rsidRPr="00D8063B" w:rsidRDefault="0058054F" w:rsidP="0058054F">
      <w:pPr>
        <w:pStyle w:val="ManualHeading2"/>
        <w:numPr>
          <w:ilvl w:val="0"/>
          <w:numId w:val="0"/>
        </w:numPr>
        <w:ind w:left="851" w:hanging="851"/>
        <w:rPr>
          <w:lang w:val="en-GB"/>
        </w:rPr>
      </w:pPr>
      <w:r w:rsidRPr="00D8063B">
        <w:rPr>
          <w:i/>
          <w:lang w:val="en-GB"/>
        </w:rPr>
        <w:t>S.08.01 — Open derivatives</w:t>
      </w:r>
    </w:p>
    <w:p w14:paraId="42AC0FCA" w14:textId="77777777" w:rsidR="0058054F" w:rsidRPr="00D8063B" w:rsidRDefault="0058054F" w:rsidP="0058054F">
      <w:pPr>
        <w:rPr>
          <w:lang w:val="en-GB"/>
        </w:rPr>
      </w:pPr>
      <w:r w:rsidRPr="00D8063B">
        <w:rPr>
          <w:i/>
          <w:lang w:val="en-GB"/>
        </w:rPr>
        <w:t>General comments:</w:t>
      </w:r>
    </w:p>
    <w:p w14:paraId="5DE682EF" w14:textId="77777777" w:rsidR="0058054F" w:rsidRPr="00D8063B" w:rsidRDefault="0058054F" w:rsidP="0058054F">
      <w:pPr>
        <w:rPr>
          <w:lang w:val="en-GB"/>
        </w:rPr>
      </w:pPr>
      <w:r w:rsidRPr="00D8063B">
        <w:rPr>
          <w:lang w:val="en-GB"/>
        </w:rPr>
        <w:t>This section relates to quarterly and annual submission of information for groups.</w:t>
      </w:r>
    </w:p>
    <w:p w14:paraId="6F3A00C2" w14:textId="77777777" w:rsidR="0058054F" w:rsidRPr="00D8063B" w:rsidRDefault="0058054F" w:rsidP="0058054F">
      <w:pPr>
        <w:rPr>
          <w:lang w:val="en-GB"/>
        </w:rPr>
      </w:pPr>
      <w:r w:rsidRPr="00D8063B">
        <w:rPr>
          <w:lang w:val="en-GB"/>
        </w:rPr>
        <w:t>The derivatives categories referred to in this template are the ones defined in Annex IV — Assets Categories of this Regulation and references to CIC codes refer to Annex VI — CIC table of this Regulation. This template contains an item–by–item list of derivatives held directly by the group (i.e. not on a look–through basis), classifiable as asset categories A to F.</w:t>
      </w:r>
    </w:p>
    <w:p w14:paraId="755FA4B3" w14:textId="64B50FBC" w:rsidR="00187EDF" w:rsidRDefault="00187EDF" w:rsidP="0058054F">
      <w:pPr>
        <w:rPr>
          <w:ins w:id="3951" w:author="Author"/>
          <w:lang w:val="en-GB"/>
        </w:rPr>
      </w:pPr>
      <w:ins w:id="3952" w:author="Author">
        <w:r>
          <w:rPr>
            <w:lang w:val="en-GB"/>
          </w:rPr>
          <w:t>This template covers derivatives traded on a stock exchange or equivalent centralised market, as well as derivatives traded over-the-counter.</w:t>
        </w:r>
      </w:ins>
    </w:p>
    <w:p w14:paraId="112980EE" w14:textId="0043F7F1" w:rsidR="009C5CCA" w:rsidRDefault="009C5CCA" w:rsidP="0058054F">
      <w:pPr>
        <w:rPr>
          <w:ins w:id="3953" w:author="Author"/>
          <w:lang w:val="en-GB"/>
        </w:rPr>
      </w:pPr>
      <w:ins w:id="3954" w:author="Author">
        <w:r>
          <w:rPr>
            <w:lang w:val="en-GB"/>
          </w:rPr>
          <w:t>When a derivative is traded on a stock exchange or equivalent centralised market, the counterparty is that a stock exchange or equivalent centralised market and not the end-counterparty, as is the case for derivatives traded over-the-counter.</w:t>
        </w:r>
      </w:ins>
    </w:p>
    <w:p w14:paraId="1F3C0EEF" w14:textId="77777777" w:rsidR="0058054F" w:rsidRPr="00D8063B" w:rsidRDefault="0058054F" w:rsidP="0058054F">
      <w:pPr>
        <w:rPr>
          <w:lang w:val="en-GB"/>
        </w:rPr>
      </w:pPr>
      <w:r w:rsidRPr="00D8063B">
        <w:rPr>
          <w:lang w:val="en-GB"/>
        </w:rPr>
        <w:t>Derivatives are considered assets if their Solvency II value is positive or zero. They are considered liabilities if their Solvency II value is negative. Both derivatives considered as assets or considered as liabilities shall be included.</w:t>
      </w:r>
    </w:p>
    <w:p w14:paraId="5E15B56C" w14:textId="77777777" w:rsidR="0058054F" w:rsidRPr="00D8063B" w:rsidRDefault="0058054F" w:rsidP="0058054F">
      <w:pPr>
        <w:rPr>
          <w:lang w:val="en-GB"/>
        </w:rPr>
      </w:pPr>
      <w:r w:rsidRPr="00D8063B">
        <w:rPr>
          <w:lang w:val="en-GB"/>
        </w:rPr>
        <w:t>Information shall include all derivatives contracts that existed during the reporting period and were not closed prior to the reporting reference date.</w:t>
      </w:r>
    </w:p>
    <w:p w14:paraId="01DDDED5" w14:textId="77777777" w:rsidR="0058054F" w:rsidRPr="00D8063B" w:rsidRDefault="0058054F" w:rsidP="0058054F">
      <w:pPr>
        <w:rPr>
          <w:lang w:val="en-GB"/>
        </w:rPr>
      </w:pPr>
      <w:r w:rsidRPr="00D8063B">
        <w:rPr>
          <w:lang w:val="en-GB"/>
        </w:rPr>
        <w:t>If there are frequent trades on the same derivative, resulting in multiple open positions, the derivative can be reported on an aggregated or net basis, as long as all the relevant characteristics are common and following the specific instruction for each relevant item.</w:t>
      </w:r>
    </w:p>
    <w:p w14:paraId="37BA48C0" w14:textId="77777777" w:rsidR="0058054F" w:rsidRPr="00D8063B" w:rsidRDefault="0058054F" w:rsidP="0058054F">
      <w:pPr>
        <w:rPr>
          <w:lang w:val="en-GB"/>
        </w:rPr>
      </w:pPr>
      <w:r w:rsidRPr="00D8063B">
        <w:rPr>
          <w:lang w:val="en-GB"/>
        </w:rPr>
        <w:t>Items shall be reported with positive values unless otherwise stated in the respective instructions.</w:t>
      </w:r>
    </w:p>
    <w:p w14:paraId="0085D083" w14:textId="77777777" w:rsidR="0058054F" w:rsidRPr="00D8063B" w:rsidRDefault="0058054F" w:rsidP="0058054F">
      <w:pPr>
        <w:rPr>
          <w:lang w:val="en-GB"/>
        </w:rPr>
      </w:pPr>
      <w:r w:rsidRPr="00D8063B">
        <w:rPr>
          <w:lang w:val="en-GB"/>
        </w:rPr>
        <w:t>A derivative is a financial instrument or other contract with all three of the following characteristics:</w:t>
      </w:r>
    </w:p>
    <w:p w14:paraId="289CE524" w14:textId="77777777" w:rsidR="0058054F" w:rsidRPr="00D8063B" w:rsidRDefault="0058054F" w:rsidP="0058054F">
      <w:pPr>
        <w:pStyle w:val="Point0"/>
        <w:rPr>
          <w:lang w:val="en-GB"/>
        </w:rPr>
      </w:pPr>
      <w:r w:rsidRPr="00D8063B">
        <w:rPr>
          <w:lang w:val="en-GB"/>
        </w:rPr>
        <w:tab/>
        <w:t>a)</w:t>
      </w:r>
      <w:r w:rsidRPr="00D8063B">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260F6EB9" w14:textId="77777777" w:rsidR="0058054F" w:rsidRPr="00D8063B" w:rsidRDefault="0058054F" w:rsidP="0058054F">
      <w:pPr>
        <w:pStyle w:val="Point0"/>
        <w:rPr>
          <w:lang w:val="en-GB"/>
        </w:rPr>
      </w:pPr>
      <w:r w:rsidRPr="00D8063B">
        <w:rPr>
          <w:lang w:val="en-GB"/>
        </w:rPr>
        <w:tab/>
        <w:t>b)</w:t>
      </w:r>
      <w:r w:rsidRPr="00D8063B">
        <w:rPr>
          <w:lang w:val="en-GB"/>
        </w:rPr>
        <w:tab/>
        <w:t>It requires no initial net investment or an initial net investment that is smaller than would be required for other types of contracts that would be expected to have a similar response to changes in market factors.</w:t>
      </w:r>
    </w:p>
    <w:p w14:paraId="3917699D" w14:textId="77777777" w:rsidR="0058054F" w:rsidRPr="00D8063B" w:rsidRDefault="0058054F" w:rsidP="0058054F">
      <w:pPr>
        <w:pStyle w:val="Point0"/>
        <w:rPr>
          <w:lang w:val="en-GB"/>
        </w:rPr>
      </w:pPr>
      <w:r w:rsidRPr="00D8063B">
        <w:rPr>
          <w:lang w:val="en-GB"/>
        </w:rPr>
        <w:tab/>
        <w:t>c)</w:t>
      </w:r>
      <w:r w:rsidRPr="00D8063B">
        <w:rPr>
          <w:lang w:val="en-GB"/>
        </w:rPr>
        <w:tab/>
        <w:t>It is settled at a future date.</w:t>
      </w:r>
    </w:p>
    <w:p w14:paraId="523B8948" w14:textId="77777777" w:rsidR="0058054F" w:rsidRPr="00D8063B" w:rsidRDefault="0058054F" w:rsidP="0058054F">
      <w:pPr>
        <w:rPr>
          <w:lang w:val="en-GB"/>
        </w:rPr>
      </w:pPr>
      <w:r w:rsidRPr="00D8063B">
        <w:rPr>
          <w:lang w:val="en-GB"/>
        </w:rPr>
        <w:t>This template comprises two tables: Information on positions held and Information on derivatives.</w:t>
      </w:r>
    </w:p>
    <w:p w14:paraId="510E7E33" w14:textId="77777777" w:rsidR="0058054F" w:rsidRPr="00D8063B" w:rsidRDefault="0058054F" w:rsidP="0058054F">
      <w:pPr>
        <w:rPr>
          <w:lang w:val="en-GB"/>
        </w:rPr>
      </w:pPr>
      <w:r w:rsidRPr="00D8063B">
        <w:rPr>
          <w:lang w:val="en-GB"/>
        </w:rPr>
        <w: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t>
      </w:r>
    </w:p>
    <w:p w14:paraId="340C4BB6" w14:textId="77777777" w:rsidR="0058054F" w:rsidRPr="00D8063B" w:rsidRDefault="0058054F" w:rsidP="0058054F">
      <w:pPr>
        <w:rPr>
          <w:lang w:val="en-GB"/>
        </w:rPr>
      </w:pPr>
      <w:r w:rsidRPr="00D8063B">
        <w:rPr>
          <w:lang w:val="en-GB"/>
        </w:rPr>
        <w:t>In particular, for derivatives that have more than a pair of currencies, it shall be split into the pair components and reported in different rows.</w:t>
      </w:r>
    </w:p>
    <w:p w14:paraId="56C14F25" w14:textId="77777777" w:rsidR="0058054F" w:rsidRPr="00D8063B" w:rsidRDefault="0058054F" w:rsidP="0058054F">
      <w:pPr>
        <w:rPr>
          <w:lang w:val="en-GB"/>
        </w:rPr>
      </w:pPr>
      <w:r w:rsidRPr="00D8063B">
        <w:rPr>
          <w:lang w:val="en-GB"/>
        </w:rPr>
        <w:t>On the table Information on derivative, each derivative shall be reported separately, with one row for each derivative, filling in all variables requested in that table.</w:t>
      </w:r>
    </w:p>
    <w:p w14:paraId="510629F6" w14:textId="77777777" w:rsidR="0058054F" w:rsidRPr="00D8063B" w:rsidRDefault="0058054F" w:rsidP="0058054F">
      <w:pPr>
        <w:rPr>
          <w:lang w:val="en-GB"/>
        </w:rPr>
      </w:pPr>
      <w:r w:rsidRPr="00D8063B">
        <w:rPr>
          <w:lang w:val="en-GB"/>
        </w:rPr>
        <w:t>Where method 1 is used exclusively, the reporting shall reflect the consolidated position of the derivatives net of intra–group transactions held within the scope of group supervision. The reporting shall be made as follows:</w:t>
      </w:r>
    </w:p>
    <w:p w14:paraId="7484B54E" w14:textId="77777777" w:rsidR="0058054F" w:rsidRPr="00D8063B" w:rsidRDefault="0058054F" w:rsidP="0058054F">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222C639B" w14:textId="77777777" w:rsidR="0058054F" w:rsidRPr="00D8063B" w:rsidRDefault="0058054F" w:rsidP="0058054F">
      <w:pPr>
        <w:pStyle w:val="Tiret0"/>
        <w:numPr>
          <w:ilvl w:val="0"/>
          <w:numId w:val="14"/>
        </w:numPr>
        <w:ind w:left="851" w:hanging="851"/>
        <w:rPr>
          <w:lang w:val="en-GB"/>
        </w:rPr>
      </w:pPr>
      <w:r w:rsidRPr="00D8063B">
        <w:rPr>
          <w:lang w:val="en-GB"/>
        </w:rPr>
        <w:t>The derivatives held by participating insurance and reinsurance undertakings or insurance holding companies or mixed–financial holding companies shall be reported item by item;</w:t>
      </w:r>
    </w:p>
    <w:p w14:paraId="1BF5E4F0" w14:textId="77777777" w:rsidR="0058054F" w:rsidRPr="00D8063B" w:rsidRDefault="0058054F" w:rsidP="0058054F">
      <w:pPr>
        <w:pStyle w:val="Tiret0"/>
        <w:numPr>
          <w:ilvl w:val="0"/>
          <w:numId w:val="14"/>
        </w:numPr>
        <w:ind w:left="851" w:hanging="851"/>
        <w:rPr>
          <w:lang w:val="en-GB"/>
        </w:rPr>
      </w:pPr>
      <w:r w:rsidRPr="00D8063B">
        <w:rPr>
          <w:lang w:val="en-GB"/>
        </w:rPr>
        <w:t>The derivatives held by undertakings consolidated in accordance with Article 335, paragraph 1, (a), (b) and (c) of Delegated Regulation (EU) 2015/35 shall be reported item by item;</w:t>
      </w:r>
    </w:p>
    <w:p w14:paraId="435C846F" w14:textId="77777777" w:rsidR="0058054F" w:rsidRPr="00D8063B" w:rsidRDefault="0058054F" w:rsidP="0058054F">
      <w:pPr>
        <w:pStyle w:val="Tiret0"/>
        <w:numPr>
          <w:ilvl w:val="0"/>
          <w:numId w:val="14"/>
        </w:numPr>
        <w:ind w:left="851" w:hanging="851"/>
        <w:rPr>
          <w:lang w:val="en-GB"/>
        </w:rPr>
      </w:pPr>
      <w:r w:rsidRPr="00D8063B">
        <w:rPr>
          <w:lang w:val="en-GB"/>
        </w:rPr>
        <w:t xml:space="preserve">The derivatives held by other related undertakings </w:t>
      </w:r>
      <w:r w:rsidRPr="00D8063B">
        <w:rPr>
          <w:i/>
          <w:lang w:val="en-GB"/>
        </w:rPr>
        <w:t>shall not be included</w:t>
      </w:r>
    </w:p>
    <w:p w14:paraId="4F516779" w14:textId="77777777" w:rsidR="0058054F" w:rsidRPr="00D8063B" w:rsidRDefault="0058054F" w:rsidP="0058054F">
      <w:pPr>
        <w:rPr>
          <w:lang w:val="en-GB"/>
        </w:rPr>
      </w:pPr>
      <w:r w:rsidRPr="00D8063B">
        <w:rPr>
          <w:lang w:val="en-GB"/>
        </w:rPr>
        <w:t>Where method 2 is used exclusively, the reporting shall include the detailed list of the derivatives held by the participating undertakings, the insurance holding companies or mixed–financial holding companies and subsidiaries, regardless of the proportional share used. The reporting shall be made as follows:</w:t>
      </w:r>
    </w:p>
    <w:p w14:paraId="00FB5BF0" w14:textId="77777777" w:rsidR="0058054F" w:rsidRPr="00D8063B" w:rsidRDefault="0058054F" w:rsidP="0058054F">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4602A489" w14:textId="77777777" w:rsidR="0058054F" w:rsidRPr="00D8063B" w:rsidRDefault="0058054F" w:rsidP="0058054F">
      <w:pPr>
        <w:pStyle w:val="Tiret0"/>
        <w:numPr>
          <w:ilvl w:val="0"/>
          <w:numId w:val="14"/>
        </w:numPr>
        <w:ind w:left="851" w:hanging="851"/>
        <w:rPr>
          <w:lang w:val="en-GB"/>
        </w:rPr>
      </w:pPr>
      <w:r w:rsidRPr="00D8063B">
        <w:rPr>
          <w:lang w:val="en-GB"/>
        </w:rPr>
        <w:t>The derivatives held by participating insurance and reinsurance undertakings or insurance holding companies or mixed–financial holding companies shall be reported item by item;</w:t>
      </w:r>
    </w:p>
    <w:p w14:paraId="6E6EE4E6" w14:textId="77777777" w:rsidR="0058054F" w:rsidRPr="00D8063B" w:rsidRDefault="0058054F" w:rsidP="0058054F">
      <w:pPr>
        <w:pStyle w:val="Tiret0"/>
        <w:numPr>
          <w:ilvl w:val="0"/>
          <w:numId w:val="14"/>
        </w:numPr>
        <w:ind w:left="851" w:hanging="851"/>
        <w:rPr>
          <w:lang w:val="en-GB"/>
        </w:rPr>
      </w:pPr>
      <w:r w:rsidRPr="00D8063B">
        <w:rPr>
          <w:lang w:val="en-GB"/>
        </w:rPr>
        <w:t>The derivatives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2F503BA6" w14:textId="77777777" w:rsidR="0058054F" w:rsidRPr="00D8063B" w:rsidRDefault="0058054F" w:rsidP="0058054F">
      <w:pPr>
        <w:pStyle w:val="Tiret0"/>
        <w:numPr>
          <w:ilvl w:val="0"/>
          <w:numId w:val="14"/>
        </w:numPr>
        <w:ind w:left="851" w:hanging="851"/>
        <w:rPr>
          <w:lang w:val="en-GB"/>
        </w:rPr>
      </w:pPr>
      <w:r w:rsidRPr="00D8063B">
        <w:rPr>
          <w:lang w:val="en-GB"/>
        </w:rPr>
        <w:t>The derivatives held by other related undertakings shall not be included.</w:t>
      </w:r>
    </w:p>
    <w:p w14:paraId="340D1EF4" w14:textId="77777777" w:rsidR="0058054F" w:rsidRPr="00D8063B" w:rsidRDefault="0058054F" w:rsidP="0058054F">
      <w:pPr>
        <w:rPr>
          <w:lang w:val="en-GB"/>
        </w:rPr>
      </w:pPr>
      <w:r w:rsidRPr="00D8063B">
        <w:rPr>
          <w:lang w:val="en-GB"/>
        </w:rPr>
        <w:t>Where a combination of methods 1 and 2 is used, one part of the reporting shall reflect the consolidated position of the derivatives, net of intra–group transactions held within the scope of group supervision which must be reported and the other part of the reporting shall include the detailed list of the derivatives held by the participating undertakings, the insurance holding companies or mixed–financial holding companies and subsidiaries, regardless of the proportional share used.</w:t>
      </w:r>
    </w:p>
    <w:p w14:paraId="766953B3" w14:textId="77777777" w:rsidR="0058054F" w:rsidRPr="00D8063B" w:rsidRDefault="0058054F" w:rsidP="0058054F">
      <w:pPr>
        <w:rPr>
          <w:lang w:val="en-GB"/>
        </w:rPr>
      </w:pPr>
      <w:r w:rsidRPr="00D8063B">
        <w:rPr>
          <w:lang w:val="en-GB"/>
        </w:rPr>
        <w:t>The first part of the reporting shall be made as follows:</w:t>
      </w:r>
    </w:p>
    <w:p w14:paraId="41BCEACB" w14:textId="77777777" w:rsidR="0058054F" w:rsidRPr="00D8063B" w:rsidRDefault="0058054F" w:rsidP="0058054F">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078855D3" w14:textId="77777777" w:rsidR="0058054F" w:rsidRPr="00D8063B" w:rsidRDefault="0058054F" w:rsidP="0058054F">
      <w:pPr>
        <w:pStyle w:val="Tiret0"/>
        <w:numPr>
          <w:ilvl w:val="0"/>
          <w:numId w:val="14"/>
        </w:numPr>
        <w:ind w:left="851" w:hanging="851"/>
        <w:rPr>
          <w:lang w:val="en-GB"/>
        </w:rPr>
      </w:pPr>
      <w:r w:rsidRPr="00D8063B">
        <w:rPr>
          <w:lang w:val="en-GB"/>
        </w:rPr>
        <w:t>The derivatives held by participating insurance and reinsurance undertakings or insurance holding companies or mixed–financial holding companies shall be reported item by item;</w:t>
      </w:r>
    </w:p>
    <w:p w14:paraId="14513E98" w14:textId="77777777" w:rsidR="0058054F" w:rsidRPr="00D8063B" w:rsidRDefault="0058054F" w:rsidP="0058054F">
      <w:pPr>
        <w:pStyle w:val="Tiret0"/>
        <w:numPr>
          <w:ilvl w:val="0"/>
          <w:numId w:val="14"/>
        </w:numPr>
        <w:ind w:left="851" w:hanging="851"/>
        <w:rPr>
          <w:lang w:val="en-GB"/>
        </w:rPr>
      </w:pPr>
      <w:r w:rsidRPr="00D8063B">
        <w:rPr>
          <w:lang w:val="en-GB"/>
        </w:rPr>
        <w:t>The derivatives held by undertakings consolidated in accordance with Article 335, paragraph 1, (a), (b) and (c) of Delegated Regulation (EU) 2015/35 shall be reported item by item;</w:t>
      </w:r>
    </w:p>
    <w:p w14:paraId="0BDB16E0" w14:textId="77777777" w:rsidR="0058054F" w:rsidRPr="00D8063B" w:rsidRDefault="0058054F" w:rsidP="0058054F">
      <w:pPr>
        <w:pStyle w:val="Tiret0"/>
        <w:numPr>
          <w:ilvl w:val="0"/>
          <w:numId w:val="14"/>
        </w:numPr>
        <w:ind w:left="851" w:hanging="851"/>
        <w:rPr>
          <w:lang w:val="en-GB"/>
        </w:rPr>
      </w:pPr>
      <w:r w:rsidRPr="00D8063B">
        <w:rPr>
          <w:lang w:val="en-GB"/>
        </w:rPr>
        <w:t>The derivatives held by other related undertakings shall not be included</w:t>
      </w:r>
      <w:r w:rsidRPr="00D8063B">
        <w:rPr>
          <w:i/>
          <w:lang w:val="en-GB"/>
        </w:rPr>
        <w:t>.</w:t>
      </w:r>
    </w:p>
    <w:p w14:paraId="6F09580E" w14:textId="77777777" w:rsidR="0058054F" w:rsidRPr="00D8063B" w:rsidRDefault="0058054F" w:rsidP="0058054F">
      <w:pPr>
        <w:rPr>
          <w:lang w:val="en-GB"/>
        </w:rPr>
      </w:pPr>
      <w:r w:rsidRPr="00D8063B">
        <w:rPr>
          <w:lang w:val="en-GB"/>
        </w:rPr>
        <w:t>The second part of the reporting shall be made as follows:</w:t>
      </w:r>
    </w:p>
    <w:p w14:paraId="5483F244" w14:textId="77777777" w:rsidR="0058054F" w:rsidRPr="00D8063B" w:rsidRDefault="0058054F" w:rsidP="0058054F">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64F20B2B" w14:textId="77777777" w:rsidR="0058054F" w:rsidRPr="00D8063B" w:rsidRDefault="0058054F" w:rsidP="0058054F">
      <w:pPr>
        <w:pStyle w:val="Tiret0"/>
        <w:numPr>
          <w:ilvl w:val="0"/>
          <w:numId w:val="14"/>
        </w:numPr>
        <w:ind w:left="851" w:hanging="851"/>
        <w:rPr>
          <w:lang w:val="en-GB"/>
        </w:rPr>
      </w:pPr>
      <w:r w:rsidRPr="00D8063B">
        <w:rPr>
          <w:lang w:val="en-GB"/>
        </w:rPr>
        <w:t>The derivatives held by participating insurance and reinsurance undertakings or insurance holding companies or mixed–financial holding companies under method 2 shall be reported item by item;</w:t>
      </w:r>
    </w:p>
    <w:p w14:paraId="34A3631D" w14:textId="77777777" w:rsidR="0058054F" w:rsidRPr="00D8063B" w:rsidRDefault="0058054F" w:rsidP="0058054F">
      <w:pPr>
        <w:pStyle w:val="Tiret0"/>
        <w:numPr>
          <w:ilvl w:val="0"/>
          <w:numId w:val="14"/>
        </w:numPr>
        <w:ind w:left="851" w:hanging="851"/>
        <w:rPr>
          <w:lang w:val="en-GB"/>
        </w:rPr>
      </w:pPr>
      <w:r w:rsidRPr="00D8063B">
        <w:rPr>
          <w:lang w:val="en-GB"/>
        </w:rPr>
        <w:t>The derivatives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7B1E17FD" w14:textId="77777777" w:rsidR="0058054F" w:rsidRPr="00D8063B" w:rsidRDefault="0058054F" w:rsidP="0058054F">
      <w:pPr>
        <w:pStyle w:val="Tiret0"/>
        <w:numPr>
          <w:ilvl w:val="0"/>
          <w:numId w:val="14"/>
        </w:numPr>
        <w:ind w:left="851" w:hanging="851"/>
        <w:rPr>
          <w:lang w:val="en-GB"/>
        </w:rPr>
      </w:pPr>
      <w:r w:rsidRPr="00D8063B">
        <w:rPr>
          <w:lang w:val="en-GB"/>
        </w:rPr>
        <w:t>The derivatives held by other related undertakings under method 2 shall not be included.</w:t>
      </w:r>
    </w:p>
    <w:p w14:paraId="4C8B378D" w14:textId="77777777" w:rsidR="0058054F" w:rsidRPr="00D8063B" w:rsidRDefault="0058054F" w:rsidP="0058054F">
      <w:pPr>
        <w:rPr>
          <w:lang w:val="en-GB"/>
        </w:rPr>
      </w:pPr>
      <w:r w:rsidRPr="00D8063B">
        <w:rPr>
          <w:lang w:val="en-GB"/>
        </w:rPr>
        <w:t>The information regarding the External rating (C0290) and Nominated ECAI (C0300) may be limited (not reported) in the following circumstances:</w:t>
      </w:r>
    </w:p>
    <w:p w14:paraId="13DEF2C5" w14:textId="77777777" w:rsidR="0058054F" w:rsidRPr="00D8063B" w:rsidRDefault="0058054F" w:rsidP="0058054F">
      <w:pPr>
        <w:pStyle w:val="Point0"/>
        <w:rPr>
          <w:lang w:val="en-GB"/>
        </w:rPr>
      </w:pPr>
      <w:r w:rsidRPr="00D8063B">
        <w:rPr>
          <w:lang w:val="en-GB"/>
        </w:rPr>
        <w:tab/>
        <w:t>a)</w:t>
      </w:r>
      <w:r w:rsidRPr="00D8063B">
        <w:rPr>
          <w:lang w:val="en-GB"/>
        </w:rPr>
        <w:tab/>
        <w:t>through a decision of the national supervisory authority under Article 254(2) of the Directive 2009/138/EC; or</w:t>
      </w:r>
    </w:p>
    <w:p w14:paraId="6B141B2C" w14:textId="77777777" w:rsidR="0058054F" w:rsidRPr="00D8063B" w:rsidRDefault="0058054F" w:rsidP="0058054F">
      <w:pPr>
        <w:pStyle w:val="Point0"/>
        <w:rPr>
          <w:lang w:val="en-GB"/>
        </w:rPr>
      </w:pPr>
      <w:r w:rsidRPr="00D8063B">
        <w:rPr>
          <w:lang w:val="en-GB"/>
        </w:rPr>
        <w:tab/>
        <w:t>b)</w:t>
      </w:r>
      <w:r w:rsidRPr="00D8063B">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764"/>
        <w:gridCol w:w="5943"/>
      </w:tblGrid>
      <w:tr w:rsidR="0058054F" w:rsidRPr="00D8063B" w14:paraId="4B0F4BB2" w14:textId="77777777" w:rsidTr="00D63AF6">
        <w:trPr>
          <w:ins w:id="3955" w:author="Author"/>
        </w:trPr>
        <w:tc>
          <w:tcPr>
            <w:tcW w:w="1579" w:type="dxa"/>
            <w:tcBorders>
              <w:top w:val="single" w:sz="2" w:space="0" w:color="auto"/>
              <w:left w:val="single" w:sz="2" w:space="0" w:color="auto"/>
              <w:bottom w:val="single" w:sz="2" w:space="0" w:color="auto"/>
              <w:right w:val="single" w:sz="2" w:space="0" w:color="auto"/>
            </w:tcBorders>
          </w:tcPr>
          <w:p w14:paraId="7D635C3E" w14:textId="77777777" w:rsidR="0058054F" w:rsidRPr="00D8063B" w:rsidRDefault="0058054F" w:rsidP="001D778B">
            <w:pPr>
              <w:adjustRightInd w:val="0"/>
              <w:spacing w:before="0" w:after="0"/>
              <w:jc w:val="left"/>
              <w:rPr>
                <w:ins w:id="3956"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67D6C110" w14:textId="77777777" w:rsidR="0058054F" w:rsidRPr="00D8063B" w:rsidRDefault="0058054F" w:rsidP="001D778B">
            <w:pPr>
              <w:pStyle w:val="NormalCentered"/>
              <w:rPr>
                <w:ins w:id="3957" w:author="Author"/>
                <w:lang w:val="en-GB"/>
              </w:rPr>
            </w:pPr>
            <w:ins w:id="3958" w:author="Author">
              <w:r w:rsidRPr="00D8063B">
                <w:rPr>
                  <w:i/>
                  <w:iCs/>
                  <w:lang w:val="en-GB"/>
                </w:rPr>
                <w:t>ITEM</w:t>
              </w:r>
            </w:ins>
          </w:p>
        </w:tc>
        <w:tc>
          <w:tcPr>
            <w:tcW w:w="5943" w:type="dxa"/>
            <w:tcBorders>
              <w:top w:val="single" w:sz="2" w:space="0" w:color="auto"/>
              <w:left w:val="single" w:sz="2" w:space="0" w:color="auto"/>
              <w:bottom w:val="single" w:sz="2" w:space="0" w:color="auto"/>
              <w:right w:val="single" w:sz="2" w:space="0" w:color="auto"/>
            </w:tcBorders>
          </w:tcPr>
          <w:p w14:paraId="34B97D79" w14:textId="77777777" w:rsidR="0058054F" w:rsidRPr="00D8063B" w:rsidRDefault="0058054F" w:rsidP="001D778B">
            <w:pPr>
              <w:pStyle w:val="NormalCentered"/>
              <w:rPr>
                <w:ins w:id="3959" w:author="Author"/>
                <w:lang w:val="en-GB"/>
              </w:rPr>
            </w:pPr>
            <w:ins w:id="3960" w:author="Author">
              <w:r w:rsidRPr="00D8063B">
                <w:rPr>
                  <w:i/>
                  <w:iCs/>
                  <w:lang w:val="en-GB"/>
                </w:rPr>
                <w:t>INSTRUCTIONS</w:t>
              </w:r>
            </w:ins>
          </w:p>
        </w:tc>
      </w:tr>
      <w:tr w:rsidR="0058054F" w:rsidRPr="00D8063B" w14:paraId="0C79D8A2" w14:textId="77777777" w:rsidTr="00D63AF6">
        <w:trPr>
          <w:ins w:id="3961" w:author="Author"/>
        </w:trPr>
        <w:tc>
          <w:tcPr>
            <w:tcW w:w="1579" w:type="dxa"/>
            <w:tcBorders>
              <w:top w:val="single" w:sz="2" w:space="0" w:color="auto"/>
              <w:left w:val="single" w:sz="2" w:space="0" w:color="auto"/>
              <w:bottom w:val="single" w:sz="2" w:space="0" w:color="auto"/>
              <w:right w:val="single" w:sz="2" w:space="0" w:color="auto"/>
            </w:tcBorders>
          </w:tcPr>
          <w:p w14:paraId="24D7C31B" w14:textId="77777777" w:rsidR="0058054F" w:rsidRPr="00D8063B" w:rsidRDefault="0058054F" w:rsidP="001D778B">
            <w:pPr>
              <w:pStyle w:val="NormalCentered"/>
              <w:rPr>
                <w:ins w:id="3962" w:author="Author"/>
                <w:lang w:val="en-GB"/>
              </w:rPr>
            </w:pPr>
            <w:ins w:id="3963" w:author="Author">
              <w:r w:rsidRPr="00D8063B">
                <w:rPr>
                  <w:i/>
                  <w:iCs/>
                  <w:lang w:val="en-GB"/>
                </w:rPr>
                <w:t>Information on positions held</w:t>
              </w:r>
            </w:ins>
          </w:p>
        </w:tc>
        <w:tc>
          <w:tcPr>
            <w:tcW w:w="1764" w:type="dxa"/>
            <w:tcBorders>
              <w:top w:val="single" w:sz="2" w:space="0" w:color="auto"/>
              <w:left w:val="single" w:sz="2" w:space="0" w:color="auto"/>
              <w:bottom w:val="single" w:sz="2" w:space="0" w:color="auto"/>
              <w:right w:val="single" w:sz="2" w:space="0" w:color="auto"/>
            </w:tcBorders>
          </w:tcPr>
          <w:p w14:paraId="0464BBAD" w14:textId="77777777" w:rsidR="0058054F" w:rsidRPr="00D8063B" w:rsidRDefault="0058054F" w:rsidP="001D778B">
            <w:pPr>
              <w:pStyle w:val="NormalCentered"/>
              <w:rPr>
                <w:ins w:id="3964"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27809FA9" w14:textId="77777777" w:rsidR="0058054F" w:rsidRPr="00D8063B" w:rsidRDefault="0058054F" w:rsidP="001D778B">
            <w:pPr>
              <w:pStyle w:val="NormalCentered"/>
              <w:rPr>
                <w:ins w:id="3965" w:author="Author"/>
                <w:lang w:val="en-GB"/>
              </w:rPr>
            </w:pPr>
          </w:p>
        </w:tc>
      </w:tr>
      <w:tr w:rsidR="0058054F" w:rsidRPr="00D8063B" w14:paraId="659F1905" w14:textId="77777777" w:rsidTr="00D63AF6">
        <w:trPr>
          <w:ins w:id="3966" w:author="Author"/>
        </w:trPr>
        <w:tc>
          <w:tcPr>
            <w:tcW w:w="1579" w:type="dxa"/>
            <w:tcBorders>
              <w:top w:val="single" w:sz="2" w:space="0" w:color="auto"/>
              <w:left w:val="single" w:sz="2" w:space="0" w:color="auto"/>
              <w:bottom w:val="single" w:sz="2" w:space="0" w:color="auto"/>
              <w:right w:val="single" w:sz="2" w:space="0" w:color="auto"/>
            </w:tcBorders>
          </w:tcPr>
          <w:p w14:paraId="39788835" w14:textId="77777777" w:rsidR="0058054F" w:rsidRPr="00D8063B" w:rsidRDefault="0058054F" w:rsidP="001D778B">
            <w:pPr>
              <w:pStyle w:val="NormalLeft"/>
              <w:rPr>
                <w:ins w:id="3967" w:author="Author"/>
                <w:lang w:val="en-GB"/>
              </w:rPr>
            </w:pPr>
            <w:ins w:id="3968" w:author="Author">
              <w:r w:rsidRPr="00D8063B">
                <w:rPr>
                  <w:lang w:val="en-GB"/>
                </w:rPr>
                <w:t>C0010</w:t>
              </w:r>
            </w:ins>
          </w:p>
        </w:tc>
        <w:tc>
          <w:tcPr>
            <w:tcW w:w="1764" w:type="dxa"/>
            <w:tcBorders>
              <w:top w:val="single" w:sz="2" w:space="0" w:color="auto"/>
              <w:left w:val="single" w:sz="2" w:space="0" w:color="auto"/>
              <w:bottom w:val="single" w:sz="2" w:space="0" w:color="auto"/>
              <w:right w:val="single" w:sz="2" w:space="0" w:color="auto"/>
            </w:tcBorders>
          </w:tcPr>
          <w:p w14:paraId="600E2C6C" w14:textId="77777777" w:rsidR="0058054F" w:rsidRPr="00D8063B" w:rsidRDefault="0058054F" w:rsidP="001D778B">
            <w:pPr>
              <w:pStyle w:val="NormalLeft"/>
              <w:rPr>
                <w:ins w:id="3969" w:author="Author"/>
                <w:lang w:val="en-GB"/>
              </w:rPr>
            </w:pPr>
            <w:ins w:id="3970" w:author="Author">
              <w:r w:rsidRPr="00D8063B">
                <w:rPr>
                  <w:lang w:val="en-GB"/>
                </w:rPr>
                <w:t>Legal name of the undertaking</w:t>
              </w:r>
            </w:ins>
          </w:p>
        </w:tc>
        <w:tc>
          <w:tcPr>
            <w:tcW w:w="5943" w:type="dxa"/>
            <w:tcBorders>
              <w:top w:val="single" w:sz="2" w:space="0" w:color="auto"/>
              <w:left w:val="single" w:sz="2" w:space="0" w:color="auto"/>
              <w:bottom w:val="single" w:sz="2" w:space="0" w:color="auto"/>
              <w:right w:val="single" w:sz="2" w:space="0" w:color="auto"/>
            </w:tcBorders>
          </w:tcPr>
          <w:p w14:paraId="1ACB1CE7" w14:textId="77777777" w:rsidR="0058054F" w:rsidRPr="00D8063B" w:rsidRDefault="0058054F" w:rsidP="001D778B">
            <w:pPr>
              <w:pStyle w:val="NormalLeft"/>
              <w:rPr>
                <w:ins w:id="3971" w:author="Author"/>
                <w:lang w:val="en-GB"/>
              </w:rPr>
            </w:pPr>
            <w:ins w:id="3972" w:author="Author">
              <w:r w:rsidRPr="00D8063B">
                <w:rPr>
                  <w:lang w:val="en-GB"/>
                </w:rPr>
                <w:t>Identify the legal name of the undertaking within the scope of group supervision that holds the derivative.</w:t>
              </w:r>
            </w:ins>
          </w:p>
          <w:p w14:paraId="7D209272" w14:textId="77777777" w:rsidR="0058054F" w:rsidRPr="00D8063B" w:rsidRDefault="0058054F" w:rsidP="001D778B">
            <w:pPr>
              <w:pStyle w:val="NormalLeft"/>
              <w:rPr>
                <w:ins w:id="3973" w:author="Author"/>
                <w:lang w:val="en-GB"/>
              </w:rPr>
            </w:pPr>
            <w:ins w:id="3974" w:author="Author">
              <w:r w:rsidRPr="00D8063B">
                <w:rPr>
                  <w:lang w:val="en-GB"/>
                </w:rPr>
                <w:t>This item shall be filled in only when it relates to derivatives held by participating undertakings, insurance holding companies, mixed–financial holding companies and subsidiaries under deduction and aggregation method.</w:t>
              </w:r>
            </w:ins>
          </w:p>
        </w:tc>
      </w:tr>
      <w:tr w:rsidR="0058054F" w:rsidRPr="00D8063B" w14:paraId="7E9047F1" w14:textId="77777777" w:rsidTr="00D63AF6">
        <w:trPr>
          <w:ins w:id="3975" w:author="Author"/>
        </w:trPr>
        <w:tc>
          <w:tcPr>
            <w:tcW w:w="1579" w:type="dxa"/>
            <w:tcBorders>
              <w:top w:val="single" w:sz="2" w:space="0" w:color="auto"/>
              <w:left w:val="single" w:sz="2" w:space="0" w:color="auto"/>
              <w:bottom w:val="single" w:sz="2" w:space="0" w:color="auto"/>
              <w:right w:val="single" w:sz="2" w:space="0" w:color="auto"/>
            </w:tcBorders>
          </w:tcPr>
          <w:p w14:paraId="238FCD87" w14:textId="77777777" w:rsidR="0058054F" w:rsidRPr="00D8063B" w:rsidRDefault="0058054F" w:rsidP="001D778B">
            <w:pPr>
              <w:pStyle w:val="NormalLeft"/>
              <w:rPr>
                <w:ins w:id="3976" w:author="Author"/>
                <w:lang w:val="en-GB"/>
              </w:rPr>
            </w:pPr>
            <w:ins w:id="3977" w:author="Author">
              <w:r w:rsidRPr="00D8063B">
                <w:rPr>
                  <w:lang w:val="en-GB"/>
                </w:rPr>
                <w:t>C0020</w:t>
              </w:r>
            </w:ins>
          </w:p>
        </w:tc>
        <w:tc>
          <w:tcPr>
            <w:tcW w:w="1764" w:type="dxa"/>
            <w:tcBorders>
              <w:top w:val="single" w:sz="2" w:space="0" w:color="auto"/>
              <w:left w:val="single" w:sz="2" w:space="0" w:color="auto"/>
              <w:bottom w:val="single" w:sz="2" w:space="0" w:color="auto"/>
              <w:right w:val="single" w:sz="2" w:space="0" w:color="auto"/>
            </w:tcBorders>
          </w:tcPr>
          <w:p w14:paraId="5ECC7F6B" w14:textId="77777777" w:rsidR="0058054F" w:rsidRPr="00D8063B" w:rsidRDefault="0058054F" w:rsidP="001D778B">
            <w:pPr>
              <w:pStyle w:val="NormalLeft"/>
              <w:rPr>
                <w:ins w:id="3978" w:author="Author"/>
                <w:lang w:val="en-GB"/>
              </w:rPr>
            </w:pPr>
            <w:ins w:id="3979" w:author="Author">
              <w:r w:rsidRPr="00D8063B">
                <w:rPr>
                  <w:lang w:val="en-GB"/>
                </w:rPr>
                <w:t>Identification code of the undertaking</w:t>
              </w:r>
            </w:ins>
          </w:p>
        </w:tc>
        <w:tc>
          <w:tcPr>
            <w:tcW w:w="5943" w:type="dxa"/>
            <w:tcBorders>
              <w:top w:val="single" w:sz="2" w:space="0" w:color="auto"/>
              <w:left w:val="single" w:sz="2" w:space="0" w:color="auto"/>
              <w:bottom w:val="single" w:sz="2" w:space="0" w:color="auto"/>
              <w:right w:val="single" w:sz="2" w:space="0" w:color="auto"/>
            </w:tcBorders>
          </w:tcPr>
          <w:p w14:paraId="664121BB" w14:textId="6F21FBF9" w:rsidR="0058054F" w:rsidRPr="00D8063B" w:rsidRDefault="0058054F" w:rsidP="001D778B">
            <w:pPr>
              <w:pStyle w:val="NormalLeft"/>
              <w:rPr>
                <w:ins w:id="3980" w:author="Author"/>
                <w:lang w:val="en-GB"/>
              </w:rPr>
            </w:pPr>
            <w:ins w:id="3981" w:author="Author">
              <w:r w:rsidRPr="00D8063B">
                <w:rPr>
                  <w:lang w:val="en-GB"/>
                </w:rPr>
                <w:t>Identification code by this order of priority</w:t>
              </w:r>
              <w:del w:id="3982" w:author="Author">
                <w:r w:rsidRPr="00D8063B" w:rsidDel="009912FC">
                  <w:rPr>
                    <w:lang w:val="en-GB"/>
                  </w:rPr>
                  <w:delText xml:space="preserve"> if existent</w:delText>
                </w:r>
              </w:del>
              <w:r w:rsidRPr="00D8063B">
                <w:rPr>
                  <w:lang w:val="en-GB"/>
                </w:rPr>
                <w:t>:</w:t>
              </w:r>
            </w:ins>
          </w:p>
          <w:p w14:paraId="689CA1F2" w14:textId="77777777" w:rsidR="00342DBA" w:rsidRPr="002E7CE5" w:rsidRDefault="0058054F" w:rsidP="00342DBA">
            <w:pPr>
              <w:pStyle w:val="Tiret0"/>
              <w:numPr>
                <w:ilvl w:val="0"/>
                <w:numId w:val="14"/>
              </w:numPr>
              <w:ind w:left="851" w:hanging="851"/>
              <w:rPr>
                <w:ins w:id="3983" w:author="Author"/>
                <w:lang w:val="en-GB"/>
              </w:rPr>
            </w:pPr>
            <w:ins w:id="3984" w:author="Author">
              <w:r w:rsidRPr="00D8063B">
                <w:rPr>
                  <w:lang w:val="en-GB"/>
                </w:rPr>
                <w:t>Legal Entity Identifier (LEI)</w:t>
              </w:r>
              <w:r w:rsidR="00342DBA">
                <w:rPr>
                  <w:lang w:val="en-GB"/>
                </w:rPr>
                <w:t xml:space="preserve"> </w:t>
              </w:r>
              <w:r w:rsidR="00342DBA" w:rsidRPr="002E7CE5">
                <w:rPr>
                  <w:lang w:val="en-GB"/>
                </w:rPr>
                <w:t>mandatory if existing;</w:t>
              </w:r>
            </w:ins>
          </w:p>
          <w:p w14:paraId="6BB7F86B" w14:textId="22647C82" w:rsidR="0058054F" w:rsidRPr="00D8063B" w:rsidRDefault="00342DBA" w:rsidP="00342DBA">
            <w:pPr>
              <w:pStyle w:val="Tiret0"/>
              <w:numPr>
                <w:ilvl w:val="0"/>
                <w:numId w:val="14"/>
              </w:numPr>
              <w:ind w:left="851" w:hanging="851"/>
              <w:rPr>
                <w:ins w:id="3985" w:author="Author"/>
                <w:lang w:val="en-GB"/>
              </w:rPr>
            </w:pPr>
            <w:ins w:id="3986" w:author="Author">
              <w:r w:rsidRPr="000F6836">
                <w:rPr>
                  <w:lang w:val="en-GB"/>
                </w:rPr>
                <w:t>Specific code in case of absence of LEI code</w:t>
              </w:r>
              <w:del w:id="3987" w:author="Author">
                <w:r w:rsidR="0058054F" w:rsidRPr="00D8063B" w:rsidDel="00342DBA">
                  <w:rPr>
                    <w:lang w:val="en-GB"/>
                  </w:rPr>
                  <w:delText>;</w:delText>
                </w:r>
              </w:del>
              <w:r>
                <w:rPr>
                  <w:lang w:val="en-GB"/>
                </w:rPr>
                <w:t>.</w:t>
              </w:r>
            </w:ins>
          </w:p>
          <w:p w14:paraId="0BC219E2" w14:textId="6C7B83CD" w:rsidR="0058054F" w:rsidRPr="00D8063B" w:rsidRDefault="0058054F" w:rsidP="001D778B">
            <w:pPr>
              <w:pStyle w:val="Tiret0"/>
              <w:numPr>
                <w:ilvl w:val="0"/>
                <w:numId w:val="14"/>
              </w:numPr>
              <w:ind w:left="851" w:hanging="851"/>
              <w:rPr>
                <w:ins w:id="3988" w:author="Author"/>
                <w:lang w:val="en-GB"/>
              </w:rPr>
            </w:pPr>
            <w:ins w:id="3989" w:author="Author">
              <w:del w:id="3990" w:author="Author">
                <w:r w:rsidRPr="00D8063B" w:rsidDel="00342DBA">
                  <w:rPr>
                    <w:lang w:val="en-GB"/>
                  </w:rPr>
                  <w:delText>Specific code</w:delText>
                </w:r>
                <w:r w:rsidR="00AF494C" w:rsidDel="00342DBA">
                  <w:rPr>
                    <w:lang w:val="en-GB"/>
                  </w:rPr>
                  <w:delText>.</w:delText>
                </w:r>
              </w:del>
            </w:ins>
          </w:p>
          <w:p w14:paraId="3067B411" w14:textId="77777777" w:rsidR="0058054F" w:rsidRPr="00D8063B" w:rsidRDefault="0058054F" w:rsidP="001D778B">
            <w:pPr>
              <w:pStyle w:val="NormalLeft"/>
              <w:rPr>
                <w:ins w:id="3991" w:author="Author"/>
                <w:lang w:val="en-GB"/>
              </w:rPr>
            </w:pPr>
            <w:ins w:id="3992" w:author="Author">
              <w:r w:rsidRPr="00D8063B">
                <w:rPr>
                  <w:lang w:val="en-GB"/>
                </w:rPr>
                <w:t>Specific code:</w:t>
              </w:r>
            </w:ins>
          </w:p>
          <w:p w14:paraId="1573B629" w14:textId="268867A3" w:rsidR="0058054F" w:rsidRPr="00D8063B" w:rsidRDefault="0058054F" w:rsidP="001D778B">
            <w:pPr>
              <w:pStyle w:val="Tiret0"/>
              <w:numPr>
                <w:ilvl w:val="0"/>
                <w:numId w:val="14"/>
              </w:numPr>
              <w:ind w:left="851" w:hanging="851"/>
              <w:rPr>
                <w:ins w:id="3993" w:author="Author"/>
                <w:lang w:val="en-GB"/>
              </w:rPr>
            </w:pPr>
            <w:ins w:id="3994" w:author="Author">
              <w:r w:rsidRPr="00D8063B">
                <w:rPr>
                  <w:lang w:val="en-GB"/>
                </w:rPr>
                <w:t xml:space="preserve">For </w:t>
              </w:r>
              <w:del w:id="3995" w:author="Author">
                <w:r w:rsidRPr="00D8063B" w:rsidDel="00342DBA">
                  <w:rPr>
                    <w:lang w:val="en-GB"/>
                  </w:rPr>
                  <w:delText xml:space="preserve">EEA </w:delText>
                </w:r>
                <w:r w:rsidRPr="00D8063B" w:rsidDel="009912FC">
                  <w:rPr>
                    <w:lang w:val="en-GB"/>
                  </w:rPr>
                  <w:delText xml:space="preserve">insurance and reinsurance </w:delText>
                </w:r>
                <w:r w:rsidRPr="00D8063B" w:rsidDel="00342DBA">
                  <w:rPr>
                    <w:lang w:val="en-GB"/>
                  </w:rPr>
                  <w:delText xml:space="preserve">undertakings and other </w:delText>
                </w:r>
              </w:del>
              <w:r w:rsidRPr="00D8063B">
                <w:rPr>
                  <w:lang w:val="en-GB"/>
                </w:rPr>
                <w:t xml:space="preserve">EEA regulated undertakings </w:t>
              </w:r>
              <w:r w:rsidR="009912FC" w:rsidRPr="000F6836">
                <w:rPr>
                  <w:lang w:val="en-GB"/>
                </w:rPr>
                <w:t xml:space="preserve">other </w:t>
              </w:r>
              <w:r w:rsidR="009912FC">
                <w:rPr>
                  <w:lang w:val="en-GB"/>
                </w:rPr>
                <w:t>than insurance and reinsurance undertakings</w:t>
              </w:r>
              <w:r w:rsidR="009912FC" w:rsidRPr="00D8063B">
                <w:rPr>
                  <w:lang w:val="en-GB"/>
                </w:rPr>
                <w:t xml:space="preserve"> </w:t>
              </w:r>
              <w:r w:rsidRPr="00D8063B">
                <w:rPr>
                  <w:lang w:val="en-GB"/>
                </w:rPr>
                <w:t>within the scope of group supervision: identification code used in the local market, attributed by the undertaking's competent supervisory authority;</w:t>
              </w:r>
            </w:ins>
          </w:p>
          <w:p w14:paraId="13200F66" w14:textId="77777777" w:rsidR="0058054F" w:rsidRPr="00D8063B" w:rsidRDefault="0058054F" w:rsidP="001D778B">
            <w:pPr>
              <w:pStyle w:val="Tiret0"/>
              <w:numPr>
                <w:ilvl w:val="0"/>
                <w:numId w:val="14"/>
              </w:numPr>
              <w:ind w:left="851" w:hanging="851"/>
              <w:rPr>
                <w:ins w:id="3996" w:author="Author"/>
                <w:lang w:val="en-GB"/>
              </w:rPr>
            </w:pPr>
            <w:ins w:id="3997" w:author="Autho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ins>
          </w:p>
          <w:p w14:paraId="4FFB80FD" w14:textId="7FFF993D" w:rsidR="0058054F" w:rsidRPr="00D8063B" w:rsidRDefault="0058054F" w:rsidP="001D778B">
            <w:pPr>
              <w:pStyle w:val="Point0"/>
              <w:rPr>
                <w:ins w:id="3998" w:author="Author"/>
                <w:lang w:val="en-GB"/>
              </w:rPr>
            </w:pPr>
            <w:ins w:id="3999" w:author="Author">
              <w:r w:rsidRPr="00D8063B">
                <w:rPr>
                  <w:lang w:val="en-GB"/>
                </w:rPr>
                <w:tab/>
                <w:t>identification code of the parent undertaking + ISO 3166–1 alpha–2 code of the country of the undertaking + 5 digits</w:t>
              </w:r>
            </w:ins>
          </w:p>
        </w:tc>
      </w:tr>
      <w:tr w:rsidR="0058054F" w:rsidRPr="00D8063B" w14:paraId="2050C865" w14:textId="77777777" w:rsidTr="00D63AF6">
        <w:trPr>
          <w:ins w:id="4000" w:author="Author"/>
        </w:trPr>
        <w:tc>
          <w:tcPr>
            <w:tcW w:w="1579" w:type="dxa"/>
            <w:tcBorders>
              <w:top w:val="single" w:sz="2" w:space="0" w:color="auto"/>
              <w:left w:val="single" w:sz="2" w:space="0" w:color="auto"/>
              <w:bottom w:val="single" w:sz="2" w:space="0" w:color="auto"/>
              <w:right w:val="single" w:sz="2" w:space="0" w:color="auto"/>
            </w:tcBorders>
          </w:tcPr>
          <w:p w14:paraId="0024E72F" w14:textId="77777777" w:rsidR="0058054F" w:rsidRPr="00D8063B" w:rsidRDefault="0058054F" w:rsidP="001D778B">
            <w:pPr>
              <w:pStyle w:val="NormalLeft"/>
              <w:rPr>
                <w:ins w:id="4001" w:author="Author"/>
                <w:lang w:val="en-GB"/>
              </w:rPr>
            </w:pPr>
            <w:ins w:id="4002" w:author="Author">
              <w:r w:rsidRPr="00D8063B">
                <w:rPr>
                  <w:lang w:val="en-GB"/>
                </w:rPr>
                <w:t>C0030</w:t>
              </w:r>
            </w:ins>
          </w:p>
        </w:tc>
        <w:tc>
          <w:tcPr>
            <w:tcW w:w="1764" w:type="dxa"/>
            <w:tcBorders>
              <w:top w:val="single" w:sz="2" w:space="0" w:color="auto"/>
              <w:left w:val="single" w:sz="2" w:space="0" w:color="auto"/>
              <w:bottom w:val="single" w:sz="2" w:space="0" w:color="auto"/>
              <w:right w:val="single" w:sz="2" w:space="0" w:color="auto"/>
            </w:tcBorders>
          </w:tcPr>
          <w:p w14:paraId="22C5A8A7" w14:textId="77777777" w:rsidR="0058054F" w:rsidRPr="00D8063B" w:rsidRDefault="0058054F" w:rsidP="001D778B">
            <w:pPr>
              <w:pStyle w:val="NormalLeft"/>
              <w:rPr>
                <w:ins w:id="4003" w:author="Author"/>
                <w:lang w:val="en-GB"/>
              </w:rPr>
            </w:pPr>
            <w:ins w:id="4004" w:author="Author">
              <w:r w:rsidRPr="00D8063B">
                <w:rPr>
                  <w:lang w:val="en-GB"/>
                </w:rPr>
                <w:t>Type of code of the ID of the undertaking</w:t>
              </w:r>
            </w:ins>
          </w:p>
        </w:tc>
        <w:tc>
          <w:tcPr>
            <w:tcW w:w="5943" w:type="dxa"/>
            <w:tcBorders>
              <w:top w:val="single" w:sz="2" w:space="0" w:color="auto"/>
              <w:left w:val="single" w:sz="2" w:space="0" w:color="auto"/>
              <w:bottom w:val="single" w:sz="2" w:space="0" w:color="auto"/>
              <w:right w:val="single" w:sz="2" w:space="0" w:color="auto"/>
            </w:tcBorders>
          </w:tcPr>
          <w:p w14:paraId="13E3D973" w14:textId="77777777" w:rsidR="0058054F" w:rsidRPr="00D8063B" w:rsidRDefault="0058054F" w:rsidP="001D778B">
            <w:pPr>
              <w:pStyle w:val="NormalLeft"/>
              <w:rPr>
                <w:ins w:id="4005" w:author="Author"/>
                <w:lang w:val="en-GB"/>
              </w:rPr>
            </w:pPr>
            <w:ins w:id="4006" w:author="Author">
              <w:r w:rsidRPr="00D8063B">
                <w:rPr>
                  <w:lang w:val="en-GB"/>
                </w:rPr>
                <w:t>Type of ID Code used for the ‘Identification code of the undertaking’ item. One of the options in the following closed list shall be used:</w:t>
              </w:r>
            </w:ins>
          </w:p>
          <w:p w14:paraId="2719DD48" w14:textId="77777777" w:rsidR="0058054F" w:rsidRPr="00D8063B" w:rsidRDefault="0058054F" w:rsidP="001D778B">
            <w:pPr>
              <w:pStyle w:val="NormalLeft"/>
              <w:rPr>
                <w:ins w:id="4007" w:author="Author"/>
                <w:lang w:val="en-GB"/>
              </w:rPr>
            </w:pPr>
            <w:ins w:id="4008" w:author="Author">
              <w:r w:rsidRPr="00D8063B">
                <w:rPr>
                  <w:lang w:val="en-GB"/>
                </w:rPr>
                <w:t>1 — LEI</w:t>
              </w:r>
            </w:ins>
          </w:p>
          <w:p w14:paraId="264AD818" w14:textId="77777777" w:rsidR="0058054F" w:rsidRPr="00D8063B" w:rsidRDefault="0058054F" w:rsidP="001D778B">
            <w:pPr>
              <w:pStyle w:val="NormalLeft"/>
              <w:rPr>
                <w:ins w:id="4009" w:author="Author"/>
                <w:lang w:val="en-GB"/>
              </w:rPr>
            </w:pPr>
            <w:ins w:id="4010" w:author="Author">
              <w:r w:rsidRPr="00D8063B">
                <w:rPr>
                  <w:lang w:val="en-GB"/>
                </w:rPr>
                <w:t>2 — Specific code</w:t>
              </w:r>
            </w:ins>
          </w:p>
        </w:tc>
      </w:tr>
      <w:tr w:rsidR="0058054F" w:rsidRPr="00D8063B" w14:paraId="73898746" w14:textId="77777777" w:rsidTr="00D63AF6">
        <w:trPr>
          <w:ins w:id="4011" w:author="Author"/>
        </w:trPr>
        <w:tc>
          <w:tcPr>
            <w:tcW w:w="1579" w:type="dxa"/>
            <w:tcBorders>
              <w:top w:val="single" w:sz="2" w:space="0" w:color="auto"/>
              <w:left w:val="single" w:sz="2" w:space="0" w:color="auto"/>
              <w:bottom w:val="single" w:sz="2" w:space="0" w:color="auto"/>
              <w:right w:val="single" w:sz="2" w:space="0" w:color="auto"/>
            </w:tcBorders>
          </w:tcPr>
          <w:p w14:paraId="56247C98" w14:textId="77777777" w:rsidR="0058054F" w:rsidRPr="00D8063B" w:rsidRDefault="0058054F" w:rsidP="001D778B">
            <w:pPr>
              <w:pStyle w:val="NormalLeft"/>
              <w:rPr>
                <w:ins w:id="4012" w:author="Author"/>
                <w:lang w:val="en-GB"/>
              </w:rPr>
            </w:pPr>
            <w:ins w:id="4013" w:author="Author">
              <w:r w:rsidRPr="00D8063B">
                <w:rPr>
                  <w:lang w:val="en-GB"/>
                </w:rPr>
                <w:t>C0040</w:t>
              </w:r>
            </w:ins>
          </w:p>
        </w:tc>
        <w:tc>
          <w:tcPr>
            <w:tcW w:w="1764" w:type="dxa"/>
            <w:tcBorders>
              <w:top w:val="single" w:sz="2" w:space="0" w:color="auto"/>
              <w:left w:val="single" w:sz="2" w:space="0" w:color="auto"/>
              <w:bottom w:val="single" w:sz="2" w:space="0" w:color="auto"/>
              <w:right w:val="single" w:sz="2" w:space="0" w:color="auto"/>
            </w:tcBorders>
          </w:tcPr>
          <w:p w14:paraId="50CCAC02" w14:textId="77777777" w:rsidR="0058054F" w:rsidRPr="00D8063B" w:rsidRDefault="0058054F" w:rsidP="001D778B">
            <w:pPr>
              <w:pStyle w:val="NormalLeft"/>
              <w:rPr>
                <w:ins w:id="4014" w:author="Author"/>
                <w:lang w:val="en-GB"/>
              </w:rPr>
            </w:pPr>
            <w:ins w:id="4015" w:author="Author">
              <w:r w:rsidRPr="00D8063B">
                <w:rPr>
                  <w:lang w:val="en-GB"/>
                </w:rPr>
                <w:t>Derivative ID Code</w:t>
              </w:r>
            </w:ins>
          </w:p>
        </w:tc>
        <w:tc>
          <w:tcPr>
            <w:tcW w:w="5943" w:type="dxa"/>
            <w:tcBorders>
              <w:top w:val="single" w:sz="2" w:space="0" w:color="auto"/>
              <w:left w:val="single" w:sz="2" w:space="0" w:color="auto"/>
              <w:bottom w:val="single" w:sz="2" w:space="0" w:color="auto"/>
              <w:right w:val="single" w:sz="2" w:space="0" w:color="auto"/>
            </w:tcBorders>
          </w:tcPr>
          <w:p w14:paraId="56EFABEE" w14:textId="77777777" w:rsidR="0058054F" w:rsidRPr="00D8063B" w:rsidRDefault="0058054F" w:rsidP="001D778B">
            <w:pPr>
              <w:pStyle w:val="NormalLeft"/>
              <w:rPr>
                <w:ins w:id="4016" w:author="Author"/>
                <w:lang w:val="en-GB"/>
              </w:rPr>
            </w:pPr>
            <w:ins w:id="4017" w:author="Author">
              <w:r w:rsidRPr="00D8063B">
                <w:rPr>
                  <w:lang w:val="en-GB"/>
                </w:rPr>
                <w:t>Derivative ID code using the following priority:</w:t>
              </w:r>
            </w:ins>
          </w:p>
          <w:p w14:paraId="43A3B62F" w14:textId="77777777" w:rsidR="0058054F" w:rsidRPr="00D8063B" w:rsidRDefault="0058054F" w:rsidP="001D778B">
            <w:pPr>
              <w:pStyle w:val="Tiret0"/>
              <w:numPr>
                <w:ilvl w:val="0"/>
                <w:numId w:val="14"/>
              </w:numPr>
              <w:ind w:left="851" w:hanging="851"/>
              <w:rPr>
                <w:ins w:id="4018" w:author="Author"/>
                <w:lang w:val="en-GB"/>
              </w:rPr>
            </w:pPr>
            <w:ins w:id="4019" w:author="Author">
              <w:r w:rsidRPr="00D8063B">
                <w:rPr>
                  <w:lang w:val="en-GB"/>
                </w:rPr>
                <w:t>ISO 6166 code of ISIN when available</w:t>
              </w:r>
            </w:ins>
          </w:p>
          <w:p w14:paraId="7A90F20D" w14:textId="77777777" w:rsidR="0058054F" w:rsidRPr="00D8063B" w:rsidRDefault="0058054F" w:rsidP="001D778B">
            <w:pPr>
              <w:pStyle w:val="Tiret0"/>
              <w:numPr>
                <w:ilvl w:val="0"/>
                <w:numId w:val="14"/>
              </w:numPr>
              <w:ind w:left="851" w:hanging="851"/>
              <w:rPr>
                <w:ins w:id="4020" w:author="Author"/>
                <w:lang w:val="en-GB"/>
              </w:rPr>
            </w:pPr>
            <w:ins w:id="4021" w:author="Author">
              <w:r w:rsidRPr="00D8063B">
                <w:rPr>
                  <w:lang w:val="en-GB"/>
                </w:rPr>
                <w:t>Other recognised codes (e.g.: CUSIP, Bloomberg Ticker, Reuters RIC)</w:t>
              </w:r>
            </w:ins>
          </w:p>
          <w:p w14:paraId="25A2D9C8" w14:textId="77777777" w:rsidR="0058054F" w:rsidRPr="00D8063B" w:rsidRDefault="0058054F" w:rsidP="001D778B">
            <w:pPr>
              <w:pStyle w:val="Tiret0"/>
              <w:numPr>
                <w:ilvl w:val="0"/>
                <w:numId w:val="14"/>
              </w:numPr>
              <w:ind w:left="851" w:hanging="851"/>
              <w:rPr>
                <w:ins w:id="4022" w:author="Author"/>
                <w:lang w:val="en-GB"/>
              </w:rPr>
            </w:pPr>
            <w:ins w:id="4023" w:author="Author">
              <w:r w:rsidRPr="00D8063B">
                <w:rPr>
                  <w:lang w:val="en-GB"/>
                </w:rPr>
                <w:t>Code attributed by the undertaking, when the options above are not available, and must be consistent over time</w:t>
              </w:r>
            </w:ins>
          </w:p>
        </w:tc>
      </w:tr>
      <w:tr w:rsidR="0058054F" w:rsidRPr="00D8063B" w14:paraId="54A151B3" w14:textId="77777777" w:rsidTr="00D63AF6">
        <w:trPr>
          <w:ins w:id="4024" w:author="Author"/>
        </w:trPr>
        <w:tc>
          <w:tcPr>
            <w:tcW w:w="1579" w:type="dxa"/>
            <w:tcBorders>
              <w:top w:val="single" w:sz="2" w:space="0" w:color="auto"/>
              <w:left w:val="single" w:sz="2" w:space="0" w:color="auto"/>
              <w:bottom w:val="single" w:sz="2" w:space="0" w:color="auto"/>
              <w:right w:val="single" w:sz="2" w:space="0" w:color="auto"/>
            </w:tcBorders>
          </w:tcPr>
          <w:p w14:paraId="7E177C6A" w14:textId="77777777" w:rsidR="0058054F" w:rsidRPr="00D8063B" w:rsidRDefault="0058054F" w:rsidP="001D778B">
            <w:pPr>
              <w:pStyle w:val="NormalLeft"/>
              <w:rPr>
                <w:ins w:id="4025" w:author="Author"/>
                <w:lang w:val="en-GB"/>
              </w:rPr>
            </w:pPr>
            <w:ins w:id="4026" w:author="Author">
              <w:r w:rsidRPr="00D8063B">
                <w:rPr>
                  <w:lang w:val="en-GB"/>
                </w:rPr>
                <w:t>C0041</w:t>
              </w:r>
            </w:ins>
          </w:p>
        </w:tc>
        <w:tc>
          <w:tcPr>
            <w:tcW w:w="1764" w:type="dxa"/>
            <w:tcBorders>
              <w:top w:val="single" w:sz="2" w:space="0" w:color="auto"/>
              <w:left w:val="single" w:sz="2" w:space="0" w:color="auto"/>
              <w:bottom w:val="single" w:sz="2" w:space="0" w:color="auto"/>
              <w:right w:val="single" w:sz="2" w:space="0" w:color="auto"/>
            </w:tcBorders>
          </w:tcPr>
          <w:p w14:paraId="660CF59A" w14:textId="77777777" w:rsidR="0058054F" w:rsidRPr="00D8063B" w:rsidRDefault="0058054F" w:rsidP="001D778B">
            <w:pPr>
              <w:pStyle w:val="NormalLeft"/>
              <w:rPr>
                <w:ins w:id="4027" w:author="Author"/>
                <w:lang w:val="en-GB"/>
              </w:rPr>
            </w:pPr>
            <w:ins w:id="4028" w:author="Author">
              <w:r w:rsidRPr="00D8063B">
                <w:rPr>
                  <w:lang w:val="en-GB"/>
                </w:rPr>
                <w:t>Unique Transaction Identifiers</w:t>
              </w:r>
            </w:ins>
          </w:p>
        </w:tc>
        <w:tc>
          <w:tcPr>
            <w:tcW w:w="5943" w:type="dxa"/>
            <w:tcBorders>
              <w:top w:val="single" w:sz="2" w:space="0" w:color="auto"/>
              <w:left w:val="single" w:sz="2" w:space="0" w:color="auto"/>
              <w:bottom w:val="single" w:sz="2" w:space="0" w:color="auto"/>
              <w:right w:val="single" w:sz="2" w:space="0" w:color="auto"/>
            </w:tcBorders>
          </w:tcPr>
          <w:p w14:paraId="1A3701F8" w14:textId="77777777" w:rsidR="0058054F" w:rsidRPr="00D8063B" w:rsidRDefault="0058054F" w:rsidP="001D778B">
            <w:pPr>
              <w:pStyle w:val="NormalLeft"/>
              <w:rPr>
                <w:ins w:id="4029" w:author="Author"/>
                <w:lang w:val="en-GB"/>
              </w:rPr>
            </w:pPr>
            <w:ins w:id="4030" w:author="Author">
              <w:r w:rsidRPr="00D8063B">
                <w:rPr>
                  <w:lang w:val="en-GB"/>
                </w:rPr>
                <w:t>Identify the Trade IDs used in the trade reports to trade repositories according to Regulation (EU) No 648/2012 of the European Parliament and of the Council on OTC derivatives, central counterparties and trade repositories.</w:t>
              </w:r>
            </w:ins>
          </w:p>
          <w:p w14:paraId="3DB1D426" w14:textId="77777777" w:rsidR="0058054F" w:rsidRDefault="0058054F" w:rsidP="001D778B">
            <w:pPr>
              <w:pStyle w:val="NormalLeft"/>
              <w:rPr>
                <w:ins w:id="4031" w:author="Author"/>
                <w:lang w:val="en-GB"/>
              </w:rPr>
            </w:pPr>
            <w:ins w:id="4032" w:author="Author">
              <w:r w:rsidRPr="00D8063B">
                <w:rPr>
                  <w:lang w:val="en-GB"/>
                </w:rPr>
                <w:t>As many Trade IDs as needed to build the position being reported should be reported in this item. The trade IDs shall be reported separated by commas.</w:t>
              </w:r>
            </w:ins>
          </w:p>
          <w:p w14:paraId="4B534595" w14:textId="6A248560" w:rsidR="00A0036D" w:rsidRPr="00D63AF6" w:rsidRDefault="00A0036D" w:rsidP="001D778B">
            <w:pPr>
              <w:pStyle w:val="NormalLeft"/>
              <w:rPr>
                <w:ins w:id="4033" w:author="Author"/>
              </w:rPr>
            </w:pPr>
            <w:ins w:id="4034" w:author="Author">
              <w:r>
                <w:rPr>
                  <w:lang w:val="en-GB"/>
                </w:rPr>
                <w:t xml:space="preserve">This item shall be reported with “No ID” when the derivative not in the scope of </w:t>
              </w:r>
              <w:r w:rsidRPr="00180831">
                <w:rPr>
                  <w:lang w:val="en-GB"/>
                </w:rPr>
                <w:t>Regulation (EU) No 648/2012</w:t>
              </w:r>
              <w:r>
                <w:rPr>
                  <w:lang w:val="en-GB"/>
                </w:rPr>
                <w:t>.</w:t>
              </w:r>
            </w:ins>
          </w:p>
        </w:tc>
      </w:tr>
      <w:tr w:rsidR="0058054F" w:rsidRPr="00D8063B" w14:paraId="04647770" w14:textId="77777777" w:rsidTr="00D63AF6">
        <w:trPr>
          <w:ins w:id="4035" w:author="Author"/>
        </w:trPr>
        <w:tc>
          <w:tcPr>
            <w:tcW w:w="1579" w:type="dxa"/>
            <w:tcBorders>
              <w:top w:val="single" w:sz="2" w:space="0" w:color="auto"/>
              <w:left w:val="single" w:sz="2" w:space="0" w:color="auto"/>
              <w:bottom w:val="single" w:sz="2" w:space="0" w:color="auto"/>
              <w:right w:val="single" w:sz="2" w:space="0" w:color="auto"/>
            </w:tcBorders>
          </w:tcPr>
          <w:p w14:paraId="4BC8216F" w14:textId="77777777" w:rsidR="0058054F" w:rsidRPr="00D8063B" w:rsidRDefault="0058054F" w:rsidP="001D778B">
            <w:pPr>
              <w:pStyle w:val="NormalLeft"/>
              <w:rPr>
                <w:ins w:id="4036" w:author="Author"/>
                <w:lang w:val="en-GB"/>
              </w:rPr>
            </w:pPr>
            <w:ins w:id="4037" w:author="Author">
              <w:r w:rsidRPr="00D8063B">
                <w:rPr>
                  <w:lang w:val="en-GB"/>
                </w:rPr>
                <w:t>C0050</w:t>
              </w:r>
            </w:ins>
          </w:p>
        </w:tc>
        <w:tc>
          <w:tcPr>
            <w:tcW w:w="1764" w:type="dxa"/>
            <w:tcBorders>
              <w:top w:val="single" w:sz="2" w:space="0" w:color="auto"/>
              <w:left w:val="single" w:sz="2" w:space="0" w:color="auto"/>
              <w:bottom w:val="single" w:sz="2" w:space="0" w:color="auto"/>
              <w:right w:val="single" w:sz="2" w:space="0" w:color="auto"/>
            </w:tcBorders>
          </w:tcPr>
          <w:p w14:paraId="57B77E42" w14:textId="77777777" w:rsidR="0058054F" w:rsidRPr="00D8063B" w:rsidRDefault="0058054F" w:rsidP="001D778B">
            <w:pPr>
              <w:pStyle w:val="NormalLeft"/>
              <w:rPr>
                <w:ins w:id="4038" w:author="Author"/>
                <w:lang w:val="en-GB"/>
              </w:rPr>
            </w:pPr>
            <w:ins w:id="4039" w:author="Author">
              <w:r w:rsidRPr="00D8063B">
                <w:rPr>
                  <w:lang w:val="en-GB"/>
                </w:rPr>
                <w:t>Derivative ID Code type</w:t>
              </w:r>
            </w:ins>
          </w:p>
        </w:tc>
        <w:tc>
          <w:tcPr>
            <w:tcW w:w="5943" w:type="dxa"/>
            <w:tcBorders>
              <w:top w:val="single" w:sz="2" w:space="0" w:color="auto"/>
              <w:left w:val="single" w:sz="2" w:space="0" w:color="auto"/>
              <w:bottom w:val="single" w:sz="2" w:space="0" w:color="auto"/>
              <w:right w:val="single" w:sz="2" w:space="0" w:color="auto"/>
            </w:tcBorders>
          </w:tcPr>
          <w:p w14:paraId="35738923" w14:textId="77777777" w:rsidR="0058054F" w:rsidRPr="00D8063B" w:rsidRDefault="0058054F" w:rsidP="001D778B">
            <w:pPr>
              <w:pStyle w:val="NormalLeft"/>
              <w:rPr>
                <w:ins w:id="4040" w:author="Author"/>
                <w:lang w:val="en-GB"/>
              </w:rPr>
            </w:pPr>
            <w:ins w:id="4041" w:author="Author">
              <w:r w:rsidRPr="00D8063B">
                <w:rPr>
                  <w:lang w:val="en-GB"/>
                </w:rPr>
                <w:t>Type of ID Code used for the ‘Derivative ID Code’ item. One of the options in the following closed list shall be used:</w:t>
              </w:r>
            </w:ins>
          </w:p>
          <w:p w14:paraId="2C60D16B" w14:textId="77777777" w:rsidR="0058054F" w:rsidRPr="00D8063B" w:rsidRDefault="0058054F" w:rsidP="001D778B">
            <w:pPr>
              <w:pStyle w:val="NormalLeft"/>
              <w:rPr>
                <w:ins w:id="4042" w:author="Author"/>
                <w:lang w:val="en-GB"/>
              </w:rPr>
            </w:pPr>
            <w:ins w:id="4043" w:author="Author">
              <w:r w:rsidRPr="00D8063B">
                <w:rPr>
                  <w:lang w:val="en-GB"/>
                </w:rPr>
                <w:t>1 — ISO/6166 for ISIN</w:t>
              </w:r>
            </w:ins>
          </w:p>
          <w:p w14:paraId="194EB736" w14:textId="77777777" w:rsidR="0058054F" w:rsidRPr="00D8063B" w:rsidRDefault="0058054F" w:rsidP="001D778B">
            <w:pPr>
              <w:pStyle w:val="NormalLeft"/>
              <w:rPr>
                <w:ins w:id="4044" w:author="Author"/>
                <w:lang w:val="en-GB"/>
              </w:rPr>
            </w:pPr>
            <w:ins w:id="4045" w:author="Author">
              <w:r w:rsidRPr="00D8063B">
                <w:rPr>
                  <w:lang w:val="en-GB"/>
                </w:rPr>
                <w:t>2 — CUSIP (The Committee on Uniform Securities Identification Procedures number assigned by the CUSIP Service Bureau for U.S. and Canadian companies)</w:t>
              </w:r>
            </w:ins>
          </w:p>
          <w:p w14:paraId="7BD75513" w14:textId="77777777" w:rsidR="0058054F" w:rsidRPr="00D8063B" w:rsidRDefault="0058054F" w:rsidP="001D778B">
            <w:pPr>
              <w:pStyle w:val="NormalLeft"/>
              <w:rPr>
                <w:ins w:id="4046" w:author="Author"/>
                <w:lang w:val="en-GB"/>
              </w:rPr>
            </w:pPr>
            <w:ins w:id="4047" w:author="Author">
              <w:r w:rsidRPr="00D8063B">
                <w:rPr>
                  <w:lang w:val="en-GB"/>
                </w:rPr>
                <w:t>3 — SEDOL (Stock Exchange Daily Official List for the London Stock Exchange)</w:t>
              </w:r>
            </w:ins>
          </w:p>
          <w:p w14:paraId="0EE7BE87" w14:textId="77777777" w:rsidR="0058054F" w:rsidRPr="00D8063B" w:rsidRDefault="0058054F" w:rsidP="001D778B">
            <w:pPr>
              <w:pStyle w:val="NormalLeft"/>
              <w:rPr>
                <w:ins w:id="4048" w:author="Author"/>
                <w:lang w:val="en-GB"/>
              </w:rPr>
            </w:pPr>
            <w:ins w:id="4049" w:author="Author">
              <w:r w:rsidRPr="00D8063B">
                <w:rPr>
                  <w:lang w:val="en-GB"/>
                </w:rPr>
                <w:t>4 — WKN (Wertpapier Kenn–Nummer, the alphanumeric German identification number)</w:t>
              </w:r>
            </w:ins>
          </w:p>
          <w:p w14:paraId="6B8507FF" w14:textId="77777777" w:rsidR="0058054F" w:rsidRPr="00D8063B" w:rsidRDefault="0058054F" w:rsidP="001D778B">
            <w:pPr>
              <w:pStyle w:val="NormalLeft"/>
              <w:rPr>
                <w:ins w:id="4050" w:author="Author"/>
                <w:lang w:val="en-GB"/>
              </w:rPr>
            </w:pPr>
            <w:ins w:id="4051" w:author="Author">
              <w:r w:rsidRPr="00D8063B">
                <w:rPr>
                  <w:lang w:val="en-GB"/>
                </w:rPr>
                <w:t>5 — Bloomberg Ticker (Bloomberg letters code that identify a company's securities)</w:t>
              </w:r>
            </w:ins>
          </w:p>
          <w:p w14:paraId="717D4605" w14:textId="77777777" w:rsidR="0058054F" w:rsidRPr="00D8063B" w:rsidRDefault="0058054F" w:rsidP="001D778B">
            <w:pPr>
              <w:pStyle w:val="NormalLeft"/>
              <w:rPr>
                <w:ins w:id="4052" w:author="Author"/>
                <w:lang w:val="en-GB"/>
              </w:rPr>
            </w:pPr>
            <w:ins w:id="4053" w:author="Author">
              <w:r w:rsidRPr="00D8063B">
                <w:rPr>
                  <w:lang w:val="en-GB"/>
                </w:rPr>
                <w:t>6 — BBGID (The Bloomberg Global ID)</w:t>
              </w:r>
            </w:ins>
          </w:p>
          <w:p w14:paraId="6DF41EA8" w14:textId="77777777" w:rsidR="0058054F" w:rsidRPr="00D8063B" w:rsidRDefault="0058054F" w:rsidP="001D778B">
            <w:pPr>
              <w:pStyle w:val="NormalLeft"/>
              <w:rPr>
                <w:ins w:id="4054" w:author="Author"/>
                <w:lang w:val="en-GB"/>
              </w:rPr>
            </w:pPr>
            <w:ins w:id="4055" w:author="Author">
              <w:r w:rsidRPr="00D8063B">
                <w:rPr>
                  <w:lang w:val="en-GB"/>
                </w:rPr>
                <w:t>7 — Reuters RIC (Reuters instrument code)</w:t>
              </w:r>
            </w:ins>
          </w:p>
          <w:p w14:paraId="49490226" w14:textId="77777777" w:rsidR="0058054F" w:rsidRPr="00D8063B" w:rsidRDefault="0058054F" w:rsidP="001D778B">
            <w:pPr>
              <w:pStyle w:val="NormalLeft"/>
              <w:rPr>
                <w:ins w:id="4056" w:author="Author"/>
                <w:lang w:val="en-GB"/>
              </w:rPr>
            </w:pPr>
            <w:ins w:id="4057" w:author="Author">
              <w:r w:rsidRPr="00D8063B">
                <w:rPr>
                  <w:lang w:val="en-GB"/>
                </w:rPr>
                <w:t>8 — FIGI (Financial Instrument Global Identifier)</w:t>
              </w:r>
            </w:ins>
          </w:p>
          <w:p w14:paraId="10E45408" w14:textId="77777777" w:rsidR="0058054F" w:rsidRPr="00D8063B" w:rsidRDefault="0058054F" w:rsidP="001D778B">
            <w:pPr>
              <w:pStyle w:val="NormalLeft"/>
              <w:rPr>
                <w:ins w:id="4058" w:author="Author"/>
                <w:lang w:val="en-GB"/>
              </w:rPr>
            </w:pPr>
            <w:ins w:id="4059" w:author="Author">
              <w:r w:rsidRPr="00D8063B">
                <w:rPr>
                  <w:lang w:val="en-GB"/>
                </w:rPr>
                <w:t>9 — Other code by members of the Association of National Numbering Agencies</w:t>
              </w:r>
            </w:ins>
          </w:p>
          <w:p w14:paraId="227883C9" w14:textId="77777777" w:rsidR="0058054F" w:rsidRPr="00D8063B" w:rsidRDefault="0058054F" w:rsidP="001D778B">
            <w:pPr>
              <w:pStyle w:val="NormalLeft"/>
              <w:rPr>
                <w:ins w:id="4060" w:author="Author"/>
                <w:lang w:val="en-GB"/>
              </w:rPr>
            </w:pPr>
            <w:ins w:id="4061" w:author="Author">
              <w:r w:rsidRPr="00D8063B">
                <w:rPr>
                  <w:lang w:val="en-GB"/>
                </w:rPr>
                <w:t>99 — Code attributed by the undertaking</w:t>
              </w:r>
            </w:ins>
          </w:p>
        </w:tc>
      </w:tr>
      <w:tr w:rsidR="0058054F" w:rsidRPr="00D8063B" w14:paraId="547640C6" w14:textId="77777777" w:rsidTr="00D63AF6">
        <w:trPr>
          <w:ins w:id="4062" w:author="Author"/>
        </w:trPr>
        <w:tc>
          <w:tcPr>
            <w:tcW w:w="1579" w:type="dxa"/>
            <w:tcBorders>
              <w:top w:val="single" w:sz="2" w:space="0" w:color="auto"/>
              <w:left w:val="single" w:sz="2" w:space="0" w:color="auto"/>
              <w:bottom w:val="single" w:sz="2" w:space="0" w:color="auto"/>
              <w:right w:val="single" w:sz="2" w:space="0" w:color="auto"/>
            </w:tcBorders>
          </w:tcPr>
          <w:p w14:paraId="1D46A6C2" w14:textId="77777777" w:rsidR="0058054F" w:rsidRPr="00D8063B" w:rsidRDefault="0058054F" w:rsidP="001D778B">
            <w:pPr>
              <w:pStyle w:val="NormalLeft"/>
              <w:rPr>
                <w:ins w:id="4063" w:author="Author"/>
                <w:lang w:val="en-GB"/>
              </w:rPr>
            </w:pPr>
            <w:ins w:id="4064" w:author="Author">
              <w:r w:rsidRPr="00D8063B">
                <w:rPr>
                  <w:lang w:val="en-GB"/>
                </w:rPr>
                <w:t>C0060</w:t>
              </w:r>
            </w:ins>
          </w:p>
        </w:tc>
        <w:tc>
          <w:tcPr>
            <w:tcW w:w="1764" w:type="dxa"/>
            <w:tcBorders>
              <w:top w:val="single" w:sz="2" w:space="0" w:color="auto"/>
              <w:left w:val="single" w:sz="2" w:space="0" w:color="auto"/>
              <w:bottom w:val="single" w:sz="2" w:space="0" w:color="auto"/>
              <w:right w:val="single" w:sz="2" w:space="0" w:color="auto"/>
            </w:tcBorders>
          </w:tcPr>
          <w:p w14:paraId="3A781441" w14:textId="77777777" w:rsidR="0058054F" w:rsidRPr="00D8063B" w:rsidRDefault="0058054F" w:rsidP="001D778B">
            <w:pPr>
              <w:pStyle w:val="NormalLeft"/>
              <w:rPr>
                <w:ins w:id="4065" w:author="Author"/>
                <w:lang w:val="en-GB"/>
              </w:rPr>
            </w:pPr>
            <w:ins w:id="4066" w:author="Author">
              <w:r w:rsidRPr="00D8063B">
                <w:rPr>
                  <w:lang w:val="en-GB"/>
                </w:rPr>
                <w:t>Portfolio</w:t>
              </w:r>
            </w:ins>
          </w:p>
        </w:tc>
        <w:tc>
          <w:tcPr>
            <w:tcW w:w="5943" w:type="dxa"/>
            <w:tcBorders>
              <w:top w:val="single" w:sz="2" w:space="0" w:color="auto"/>
              <w:left w:val="single" w:sz="2" w:space="0" w:color="auto"/>
              <w:bottom w:val="single" w:sz="2" w:space="0" w:color="auto"/>
              <w:right w:val="single" w:sz="2" w:space="0" w:color="auto"/>
            </w:tcBorders>
          </w:tcPr>
          <w:p w14:paraId="2BADC8CC" w14:textId="77777777" w:rsidR="0058054F" w:rsidRPr="00D8063B" w:rsidRDefault="0058054F" w:rsidP="001D778B">
            <w:pPr>
              <w:pStyle w:val="NormalLeft"/>
              <w:rPr>
                <w:ins w:id="4067" w:author="Author"/>
                <w:lang w:val="en-GB"/>
              </w:rPr>
            </w:pPr>
            <w:ins w:id="4068" w:author="Author">
              <w:r w:rsidRPr="00D8063B">
                <w:rPr>
                  <w:lang w:val="en-GB"/>
                </w:rPr>
                <w:t xml:space="preserve">Distinction between life, non–life, shareholder's funds, general (no split) and ring-fenced funds. </w:t>
              </w:r>
            </w:ins>
          </w:p>
          <w:p w14:paraId="44FD0304" w14:textId="196BF93B" w:rsidR="0058054F" w:rsidRPr="00D8063B" w:rsidRDefault="0058054F" w:rsidP="001D778B">
            <w:pPr>
              <w:pStyle w:val="NormalLeft"/>
              <w:rPr>
                <w:ins w:id="4069" w:author="Author"/>
                <w:color w:val="FF0000"/>
                <w:lang w:val="en-GB" w:eastAsia="en-US"/>
              </w:rPr>
            </w:pPr>
            <w:ins w:id="4070" w:author="Author">
              <w:r w:rsidRPr="00D8063B">
                <w:rPr>
                  <w:color w:val="FF0000"/>
                  <w:lang w:val="en-GB" w:eastAsia="en-US"/>
                </w:rPr>
                <w:t xml:space="preserve">Underlying derivatives of life technical provisions </w:t>
              </w:r>
              <w:del w:id="4071" w:author="Author">
                <w:r w:rsidRPr="00D8063B" w:rsidDel="00390FDF">
                  <w:rPr>
                    <w:color w:val="FF0000"/>
                    <w:lang w:val="en-GB" w:eastAsia="en-US"/>
                  </w:rPr>
                  <w:delText>should</w:delText>
                </w:r>
              </w:del>
              <w:r w:rsidR="00390FDF">
                <w:rPr>
                  <w:color w:val="FF0000"/>
                  <w:lang w:val="en-GB" w:eastAsia="en-US"/>
                </w:rPr>
                <w:t>shall</w:t>
              </w:r>
              <w:r w:rsidRPr="00D8063B">
                <w:rPr>
                  <w:color w:val="FF0000"/>
                  <w:lang w:val="en-GB" w:eastAsia="en-US"/>
                </w:rPr>
                <w:t xml:space="preserve"> be assigned to life portfolio and underlying derivatives of non-life technical provisions </w:t>
              </w:r>
              <w:del w:id="4072" w:author="Author">
                <w:r w:rsidRPr="00D8063B" w:rsidDel="00390FDF">
                  <w:rPr>
                    <w:color w:val="FF0000"/>
                    <w:lang w:val="en-GB" w:eastAsia="en-US"/>
                  </w:rPr>
                  <w:delText>should</w:delText>
                </w:r>
              </w:del>
              <w:r w:rsidR="00390FDF">
                <w:rPr>
                  <w:color w:val="FF0000"/>
                  <w:lang w:val="en-GB" w:eastAsia="en-US"/>
                </w:rPr>
                <w:t>shall</w:t>
              </w:r>
              <w:r w:rsidRPr="00D8063B">
                <w:rPr>
                  <w:color w:val="FF0000"/>
                  <w:lang w:val="en-GB" w:eastAsia="en-US"/>
                </w:rPr>
                <w:t xml:space="preserve"> be assigned to non-life portfolio (by applying the available most precise split).</w:t>
              </w:r>
            </w:ins>
          </w:p>
          <w:p w14:paraId="3969802D" w14:textId="77777777" w:rsidR="0058054F" w:rsidRPr="00D8063B" w:rsidRDefault="0058054F" w:rsidP="001D778B">
            <w:pPr>
              <w:pStyle w:val="NormalLeft"/>
              <w:rPr>
                <w:ins w:id="4073" w:author="Author"/>
                <w:lang w:val="en-GB"/>
              </w:rPr>
            </w:pPr>
            <w:ins w:id="4074" w:author="Author">
              <w:r w:rsidRPr="00D8063B">
                <w:rPr>
                  <w:lang w:val="en-GB"/>
                </w:rPr>
                <w:t>One of the options in the following closed list shall be used:</w:t>
              </w:r>
            </w:ins>
          </w:p>
          <w:p w14:paraId="1F672261" w14:textId="77777777" w:rsidR="0058054F" w:rsidRPr="00D8063B" w:rsidRDefault="0058054F" w:rsidP="001D778B">
            <w:pPr>
              <w:pStyle w:val="NormalLeft"/>
              <w:rPr>
                <w:ins w:id="4075" w:author="Author"/>
                <w:lang w:val="en-GB"/>
              </w:rPr>
            </w:pPr>
            <w:ins w:id="4076" w:author="Author">
              <w:r w:rsidRPr="00D8063B">
                <w:rPr>
                  <w:lang w:val="en-GB"/>
                </w:rPr>
                <w:t>1 — Life</w:t>
              </w:r>
            </w:ins>
          </w:p>
          <w:p w14:paraId="529EA985" w14:textId="77777777" w:rsidR="0058054F" w:rsidRPr="00D8063B" w:rsidRDefault="0058054F" w:rsidP="001D778B">
            <w:pPr>
              <w:pStyle w:val="NormalLeft"/>
              <w:rPr>
                <w:ins w:id="4077" w:author="Author"/>
                <w:lang w:val="en-GB"/>
              </w:rPr>
            </w:pPr>
            <w:ins w:id="4078" w:author="Author">
              <w:r w:rsidRPr="00D8063B">
                <w:rPr>
                  <w:lang w:val="en-GB"/>
                </w:rPr>
                <w:t>2 — Non–life</w:t>
              </w:r>
            </w:ins>
          </w:p>
          <w:p w14:paraId="2BDA3BB1" w14:textId="77777777" w:rsidR="0058054F" w:rsidRPr="00D8063B" w:rsidRDefault="0058054F" w:rsidP="001D778B">
            <w:pPr>
              <w:pStyle w:val="NormalLeft"/>
              <w:rPr>
                <w:ins w:id="4079" w:author="Author"/>
                <w:lang w:val="en-GB"/>
              </w:rPr>
            </w:pPr>
            <w:ins w:id="4080" w:author="Author">
              <w:r w:rsidRPr="00D8063B">
                <w:rPr>
                  <w:lang w:val="en-GB"/>
                </w:rPr>
                <w:t>3 — Ring fenced funds</w:t>
              </w:r>
            </w:ins>
          </w:p>
          <w:p w14:paraId="6E30D01D" w14:textId="77777777" w:rsidR="0058054F" w:rsidRPr="00D8063B" w:rsidRDefault="0058054F" w:rsidP="001D778B">
            <w:pPr>
              <w:pStyle w:val="NormalLeft"/>
              <w:rPr>
                <w:ins w:id="4081" w:author="Author"/>
                <w:lang w:val="en-GB"/>
              </w:rPr>
            </w:pPr>
            <w:ins w:id="4082" w:author="Author">
              <w:r w:rsidRPr="00D8063B">
                <w:rPr>
                  <w:lang w:val="en-GB"/>
                </w:rPr>
                <w:t>4 — Other internal fund</w:t>
              </w:r>
            </w:ins>
          </w:p>
          <w:p w14:paraId="61ACC811" w14:textId="77777777" w:rsidR="0058054F" w:rsidRPr="00D8063B" w:rsidRDefault="0058054F" w:rsidP="001D778B">
            <w:pPr>
              <w:pStyle w:val="NormalLeft"/>
              <w:rPr>
                <w:ins w:id="4083" w:author="Author"/>
                <w:lang w:val="en-GB"/>
              </w:rPr>
            </w:pPr>
            <w:ins w:id="4084" w:author="Author">
              <w:r w:rsidRPr="00D8063B">
                <w:rPr>
                  <w:lang w:val="en-GB"/>
                </w:rPr>
                <w:t>5 — Shareholders' funds</w:t>
              </w:r>
            </w:ins>
          </w:p>
          <w:p w14:paraId="3C8424CB" w14:textId="77777777" w:rsidR="0058054F" w:rsidRPr="00D8063B" w:rsidRDefault="0058054F" w:rsidP="001D778B">
            <w:pPr>
              <w:pStyle w:val="NormalLeft"/>
              <w:rPr>
                <w:ins w:id="4085" w:author="Author"/>
                <w:lang w:val="en-GB"/>
              </w:rPr>
            </w:pPr>
            <w:ins w:id="4086" w:author="Author">
              <w:r w:rsidRPr="00D8063B">
                <w:rPr>
                  <w:lang w:val="en-GB"/>
                </w:rPr>
                <w:t>6 — General</w:t>
              </w:r>
            </w:ins>
          </w:p>
          <w:p w14:paraId="348459D0" w14:textId="77777777" w:rsidR="0058054F" w:rsidRPr="00D8063B" w:rsidRDefault="0058054F" w:rsidP="001D778B">
            <w:pPr>
              <w:pStyle w:val="NormalLeft"/>
              <w:rPr>
                <w:ins w:id="4087" w:author="Author"/>
                <w:lang w:val="en-GB"/>
              </w:rPr>
            </w:pPr>
            <w:ins w:id="4088" w:author="Author">
              <w:r w:rsidRPr="00D8063B">
                <w:rPr>
                  <w:lang w:val="en-GB"/>
                </w:rPr>
                <w:t xml:space="preserve">The split is not mandatory, </w:t>
              </w:r>
              <w:r w:rsidRPr="00D8063B">
                <w:rPr>
                  <w:color w:val="FF0000"/>
                  <w:lang w:val="en-GB" w:eastAsia="en-US"/>
                </w:rPr>
                <w:t>unless otherwise required by the national supervisory authority,</w:t>
              </w:r>
              <w:r w:rsidRPr="00D8063B">
                <w:rPr>
                  <w:lang w:val="en-GB"/>
                </w:rPr>
                <w:t xml:space="preserve"> except for identifying ring fenced funds, but shall be reported if the undertaking uses it internally. When an undertaking does not apply a split ‘general’ shall be used.</w:t>
              </w:r>
            </w:ins>
          </w:p>
        </w:tc>
      </w:tr>
      <w:tr w:rsidR="0058054F" w:rsidRPr="00D8063B" w14:paraId="59B5E85B" w14:textId="77777777" w:rsidTr="00D63AF6">
        <w:trPr>
          <w:ins w:id="4089" w:author="Author"/>
        </w:trPr>
        <w:tc>
          <w:tcPr>
            <w:tcW w:w="1579" w:type="dxa"/>
            <w:tcBorders>
              <w:top w:val="single" w:sz="2" w:space="0" w:color="auto"/>
              <w:left w:val="single" w:sz="2" w:space="0" w:color="auto"/>
              <w:bottom w:val="single" w:sz="2" w:space="0" w:color="auto"/>
              <w:right w:val="single" w:sz="2" w:space="0" w:color="auto"/>
            </w:tcBorders>
          </w:tcPr>
          <w:p w14:paraId="579FDF51" w14:textId="77777777" w:rsidR="0058054F" w:rsidRPr="00D8063B" w:rsidRDefault="0058054F" w:rsidP="001D778B">
            <w:pPr>
              <w:pStyle w:val="NormalLeft"/>
              <w:rPr>
                <w:ins w:id="4090" w:author="Author"/>
                <w:lang w:val="en-GB"/>
              </w:rPr>
            </w:pPr>
            <w:ins w:id="4091" w:author="Author">
              <w:r w:rsidRPr="00D8063B">
                <w:rPr>
                  <w:lang w:val="en-GB"/>
                </w:rPr>
                <w:t>C0070</w:t>
              </w:r>
            </w:ins>
          </w:p>
        </w:tc>
        <w:tc>
          <w:tcPr>
            <w:tcW w:w="1764" w:type="dxa"/>
            <w:tcBorders>
              <w:top w:val="single" w:sz="2" w:space="0" w:color="auto"/>
              <w:left w:val="single" w:sz="2" w:space="0" w:color="auto"/>
              <w:bottom w:val="single" w:sz="2" w:space="0" w:color="auto"/>
              <w:right w:val="single" w:sz="2" w:space="0" w:color="auto"/>
            </w:tcBorders>
          </w:tcPr>
          <w:p w14:paraId="2B471C24" w14:textId="77777777" w:rsidR="0058054F" w:rsidRPr="00D8063B" w:rsidRDefault="0058054F" w:rsidP="001D778B">
            <w:pPr>
              <w:pStyle w:val="NormalLeft"/>
              <w:rPr>
                <w:ins w:id="4092" w:author="Author"/>
                <w:lang w:val="en-GB"/>
              </w:rPr>
            </w:pPr>
            <w:ins w:id="4093" w:author="Author">
              <w:r w:rsidRPr="00D8063B">
                <w:rPr>
                  <w:lang w:val="en-GB"/>
                </w:rPr>
                <w:t>Fund number</w:t>
              </w:r>
            </w:ins>
          </w:p>
        </w:tc>
        <w:tc>
          <w:tcPr>
            <w:tcW w:w="5943" w:type="dxa"/>
            <w:tcBorders>
              <w:top w:val="single" w:sz="2" w:space="0" w:color="auto"/>
              <w:left w:val="single" w:sz="2" w:space="0" w:color="auto"/>
              <w:bottom w:val="single" w:sz="2" w:space="0" w:color="auto"/>
              <w:right w:val="single" w:sz="2" w:space="0" w:color="auto"/>
            </w:tcBorders>
          </w:tcPr>
          <w:p w14:paraId="620F5244" w14:textId="3B2B2BDC" w:rsidR="0058054F" w:rsidRPr="00D8063B" w:rsidRDefault="0058054F" w:rsidP="001D778B">
            <w:pPr>
              <w:pStyle w:val="NormalLeft"/>
              <w:rPr>
                <w:ins w:id="4094" w:author="Author"/>
                <w:lang w:val="en-GB"/>
              </w:rPr>
            </w:pPr>
            <w:ins w:id="4095" w:author="Author">
              <w:r w:rsidRPr="00D8063B">
                <w:rPr>
                  <w:lang w:val="en-GB"/>
                </w:rPr>
                <w:t xml:space="preserve">Applicable to derivatives held in ring fenced funds or other internal funds defined </w:t>
              </w:r>
              <w:del w:id="4096" w:author="Author">
                <w:r w:rsidRPr="00D8063B" w:rsidDel="005966E4">
                  <w:rPr>
                    <w:lang w:val="en-GB"/>
                  </w:rPr>
                  <w:delText>according to national markets</w:delText>
                </w:r>
              </w:del>
              <w:r w:rsidR="005966E4">
                <w:rPr>
                  <w:lang w:val="en-GB"/>
                </w:rPr>
                <w:t>at national level</w:t>
              </w:r>
              <w:r w:rsidRPr="00D8063B">
                <w:rPr>
                  <w:lang w:val="en-GB"/>
                </w:rPr>
                <w:t>, in particular regarding funds (asset portfolios) supporting life products.</w:t>
              </w:r>
            </w:ins>
          </w:p>
          <w:p w14:paraId="00D3D598" w14:textId="6D23E166" w:rsidR="0058054F" w:rsidRPr="00D8063B" w:rsidRDefault="0058054F" w:rsidP="001D778B">
            <w:pPr>
              <w:pStyle w:val="NormalLeft"/>
              <w:rPr>
                <w:ins w:id="4097" w:author="Author"/>
                <w:lang w:val="en-GB"/>
              </w:rPr>
            </w:pPr>
            <w:ins w:id="4098" w:author="Author">
              <w:r w:rsidRPr="00D8063B">
                <w:rPr>
                  <w:lang w:val="en-GB"/>
                </w:rPr>
                <w:t xml:space="preserve">Number </w:t>
              </w:r>
              <w:r>
                <w:rPr>
                  <w:lang w:val="en-GB"/>
                </w:rPr>
                <w:t xml:space="preserve">or code </w:t>
              </w:r>
              <w:r w:rsidRPr="00D8063B">
                <w:rPr>
                  <w:lang w:val="en-GB"/>
                </w:rPr>
                <w:t>which is attributed by the undertaking, corresponding to the unique number or code assigned to each fund. This number or code has to be consistent over time and shall be used to identify the same funds in other templates (e.g. in S.06.02). It shall not be re–used for a different fund.</w:t>
              </w:r>
            </w:ins>
          </w:p>
        </w:tc>
      </w:tr>
      <w:tr w:rsidR="0058054F" w:rsidRPr="00D8063B" w14:paraId="6363AE30" w14:textId="77777777" w:rsidTr="00D63AF6">
        <w:trPr>
          <w:ins w:id="4099" w:author="Author"/>
        </w:trPr>
        <w:tc>
          <w:tcPr>
            <w:tcW w:w="1579" w:type="dxa"/>
            <w:tcBorders>
              <w:top w:val="single" w:sz="2" w:space="0" w:color="auto"/>
              <w:left w:val="single" w:sz="2" w:space="0" w:color="auto"/>
              <w:bottom w:val="single" w:sz="2" w:space="0" w:color="auto"/>
              <w:right w:val="single" w:sz="2" w:space="0" w:color="auto"/>
            </w:tcBorders>
          </w:tcPr>
          <w:p w14:paraId="329FD77B" w14:textId="77777777" w:rsidR="0058054F" w:rsidRPr="00D8063B" w:rsidRDefault="0058054F" w:rsidP="001D778B">
            <w:pPr>
              <w:pStyle w:val="NormalLeft"/>
              <w:rPr>
                <w:ins w:id="4100" w:author="Author"/>
                <w:lang w:val="en-GB"/>
              </w:rPr>
            </w:pPr>
            <w:ins w:id="4101" w:author="Author">
              <w:r w:rsidRPr="00D8063B">
                <w:rPr>
                  <w:lang w:val="en-GB"/>
                </w:rPr>
                <w:t>C0080</w:t>
              </w:r>
            </w:ins>
          </w:p>
        </w:tc>
        <w:tc>
          <w:tcPr>
            <w:tcW w:w="1764" w:type="dxa"/>
            <w:tcBorders>
              <w:top w:val="single" w:sz="2" w:space="0" w:color="auto"/>
              <w:left w:val="single" w:sz="2" w:space="0" w:color="auto"/>
              <w:bottom w:val="single" w:sz="2" w:space="0" w:color="auto"/>
              <w:right w:val="single" w:sz="2" w:space="0" w:color="auto"/>
            </w:tcBorders>
          </w:tcPr>
          <w:p w14:paraId="391A689E" w14:textId="77777777" w:rsidR="0058054F" w:rsidRPr="00D8063B" w:rsidRDefault="0058054F" w:rsidP="001D778B">
            <w:pPr>
              <w:pStyle w:val="NormalLeft"/>
              <w:rPr>
                <w:ins w:id="4102" w:author="Author"/>
                <w:lang w:val="en-GB"/>
              </w:rPr>
            </w:pPr>
            <w:ins w:id="4103" w:author="Author">
              <w:r w:rsidRPr="00D8063B">
                <w:rPr>
                  <w:lang w:val="en-GB"/>
                </w:rPr>
                <w:t>Derivatives held in unit linked and index linked contracts</w:t>
              </w:r>
            </w:ins>
          </w:p>
        </w:tc>
        <w:tc>
          <w:tcPr>
            <w:tcW w:w="5943" w:type="dxa"/>
            <w:tcBorders>
              <w:top w:val="single" w:sz="2" w:space="0" w:color="auto"/>
              <w:left w:val="single" w:sz="2" w:space="0" w:color="auto"/>
              <w:bottom w:val="single" w:sz="2" w:space="0" w:color="auto"/>
              <w:right w:val="single" w:sz="2" w:space="0" w:color="auto"/>
            </w:tcBorders>
          </w:tcPr>
          <w:p w14:paraId="452C548F" w14:textId="77777777" w:rsidR="0058054F" w:rsidRPr="00D8063B" w:rsidRDefault="0058054F" w:rsidP="001D778B">
            <w:pPr>
              <w:pStyle w:val="NormalLeft"/>
              <w:rPr>
                <w:ins w:id="4104" w:author="Author"/>
                <w:lang w:val="en-GB"/>
              </w:rPr>
            </w:pPr>
            <w:ins w:id="4105" w:author="Author">
              <w:r w:rsidRPr="00D8063B">
                <w:rPr>
                  <w:lang w:val="en-GB"/>
                </w:rPr>
                <w:t>Identify the derivatives that are held by unit linked and index linked contracts. One of the options in the following closed list shall be used:</w:t>
              </w:r>
            </w:ins>
          </w:p>
          <w:p w14:paraId="50B4BFA6" w14:textId="77777777" w:rsidR="0058054F" w:rsidRPr="00D8063B" w:rsidRDefault="0058054F" w:rsidP="001D778B">
            <w:pPr>
              <w:pStyle w:val="NormalLeft"/>
              <w:rPr>
                <w:ins w:id="4106" w:author="Author"/>
                <w:lang w:val="en-GB"/>
              </w:rPr>
            </w:pPr>
            <w:ins w:id="4107" w:author="Author">
              <w:r w:rsidRPr="00D8063B">
                <w:rPr>
                  <w:lang w:val="en-GB"/>
                </w:rPr>
                <w:t>1 — Unit–linked or index–linked</w:t>
              </w:r>
            </w:ins>
          </w:p>
          <w:p w14:paraId="41292B01" w14:textId="77777777" w:rsidR="0058054F" w:rsidRPr="00D8063B" w:rsidRDefault="0058054F" w:rsidP="001D778B">
            <w:pPr>
              <w:pStyle w:val="NormalLeft"/>
              <w:rPr>
                <w:ins w:id="4108" w:author="Author"/>
                <w:lang w:val="en-GB"/>
              </w:rPr>
            </w:pPr>
            <w:ins w:id="4109" w:author="Author">
              <w:r w:rsidRPr="00D8063B">
                <w:rPr>
                  <w:lang w:val="en-GB"/>
                </w:rPr>
                <w:t>2 — Neither unit–linked nor index–linked</w:t>
              </w:r>
            </w:ins>
          </w:p>
        </w:tc>
      </w:tr>
      <w:tr w:rsidR="0058054F" w:rsidRPr="00D8063B" w14:paraId="1D7DEBD0" w14:textId="77777777" w:rsidTr="00D63AF6">
        <w:trPr>
          <w:ins w:id="4110" w:author="Author"/>
        </w:trPr>
        <w:tc>
          <w:tcPr>
            <w:tcW w:w="1579" w:type="dxa"/>
            <w:tcBorders>
              <w:top w:val="single" w:sz="2" w:space="0" w:color="auto"/>
              <w:left w:val="single" w:sz="2" w:space="0" w:color="auto"/>
              <w:bottom w:val="single" w:sz="2" w:space="0" w:color="auto"/>
              <w:right w:val="single" w:sz="2" w:space="0" w:color="auto"/>
            </w:tcBorders>
          </w:tcPr>
          <w:p w14:paraId="021E45B4" w14:textId="77777777" w:rsidR="0058054F" w:rsidRPr="00D8063B" w:rsidRDefault="0058054F" w:rsidP="001D778B">
            <w:pPr>
              <w:pStyle w:val="NormalLeft"/>
              <w:rPr>
                <w:ins w:id="4111" w:author="Author"/>
                <w:lang w:val="en-GB"/>
              </w:rPr>
            </w:pPr>
            <w:ins w:id="4112" w:author="Author">
              <w:r w:rsidRPr="00D8063B">
                <w:rPr>
                  <w:lang w:val="en-GB"/>
                </w:rPr>
                <w:t>C0090</w:t>
              </w:r>
            </w:ins>
          </w:p>
        </w:tc>
        <w:tc>
          <w:tcPr>
            <w:tcW w:w="1764" w:type="dxa"/>
            <w:tcBorders>
              <w:top w:val="single" w:sz="2" w:space="0" w:color="auto"/>
              <w:left w:val="single" w:sz="2" w:space="0" w:color="auto"/>
              <w:bottom w:val="single" w:sz="2" w:space="0" w:color="auto"/>
              <w:right w:val="single" w:sz="2" w:space="0" w:color="auto"/>
            </w:tcBorders>
          </w:tcPr>
          <w:p w14:paraId="5E64AAD5" w14:textId="77777777" w:rsidR="0058054F" w:rsidRPr="00D8063B" w:rsidRDefault="0058054F" w:rsidP="001D778B">
            <w:pPr>
              <w:pStyle w:val="NormalLeft"/>
              <w:rPr>
                <w:ins w:id="4113" w:author="Author"/>
                <w:lang w:val="en-GB"/>
              </w:rPr>
            </w:pPr>
            <w:ins w:id="4114" w:author="Author">
              <w:r w:rsidRPr="00D8063B">
                <w:rPr>
                  <w:lang w:val="en-GB"/>
                </w:rPr>
                <w:t>Instrument underlying the derivative</w:t>
              </w:r>
            </w:ins>
          </w:p>
        </w:tc>
        <w:tc>
          <w:tcPr>
            <w:tcW w:w="5943" w:type="dxa"/>
            <w:tcBorders>
              <w:top w:val="single" w:sz="2" w:space="0" w:color="auto"/>
              <w:left w:val="single" w:sz="2" w:space="0" w:color="auto"/>
              <w:bottom w:val="single" w:sz="2" w:space="0" w:color="auto"/>
              <w:right w:val="single" w:sz="2" w:space="0" w:color="auto"/>
            </w:tcBorders>
          </w:tcPr>
          <w:p w14:paraId="56FAA02C" w14:textId="77777777" w:rsidR="0058054F" w:rsidRPr="00D8063B" w:rsidRDefault="0058054F" w:rsidP="001D778B">
            <w:pPr>
              <w:pStyle w:val="NormalLeft"/>
              <w:rPr>
                <w:ins w:id="4115" w:author="Author"/>
                <w:lang w:val="en-GB"/>
              </w:rPr>
            </w:pPr>
            <w:ins w:id="4116" w:author="Author">
              <w:r w:rsidRPr="00D8063B">
                <w:rPr>
                  <w:lang w:val="en-GB"/>
                </w:rPr>
                <w:t>ID Code of the instrument (asset or liability) underlying the derivative contract. This item is to be provided only for derivatives that have a single or multiple underlying instruments in the undertakings' portfolio. An index is considered a single instrument and shall be reported.</w:t>
              </w:r>
            </w:ins>
          </w:p>
          <w:p w14:paraId="67DF8CF3" w14:textId="77777777" w:rsidR="0058054F" w:rsidRPr="00D8063B" w:rsidRDefault="0058054F" w:rsidP="001D778B">
            <w:pPr>
              <w:pStyle w:val="NormalLeft"/>
              <w:rPr>
                <w:ins w:id="4117" w:author="Author"/>
                <w:lang w:val="en-GB"/>
              </w:rPr>
            </w:pPr>
            <w:ins w:id="4118" w:author="Author">
              <w:r w:rsidRPr="00D8063B">
                <w:rPr>
                  <w:lang w:val="en-GB"/>
                </w:rPr>
                <w:t>Identification code of the instrument underlying the derivative using the following priority:</w:t>
              </w:r>
            </w:ins>
          </w:p>
          <w:p w14:paraId="062F45BC" w14:textId="77777777" w:rsidR="0058054F" w:rsidRPr="00D8063B" w:rsidRDefault="0058054F" w:rsidP="001D778B">
            <w:pPr>
              <w:pStyle w:val="Tiret0"/>
              <w:numPr>
                <w:ilvl w:val="0"/>
                <w:numId w:val="14"/>
              </w:numPr>
              <w:ind w:left="851" w:hanging="851"/>
              <w:rPr>
                <w:ins w:id="4119" w:author="Author"/>
                <w:lang w:val="en-GB"/>
              </w:rPr>
            </w:pPr>
            <w:ins w:id="4120" w:author="Author">
              <w:r w:rsidRPr="00D8063B">
                <w:rPr>
                  <w:lang w:val="en-GB"/>
                </w:rPr>
                <w:t>ISO 6166 code of ISIN when available</w:t>
              </w:r>
            </w:ins>
          </w:p>
          <w:p w14:paraId="5E92EFA6" w14:textId="77777777" w:rsidR="0058054F" w:rsidRPr="00D8063B" w:rsidRDefault="0058054F" w:rsidP="001D778B">
            <w:pPr>
              <w:pStyle w:val="Tiret0"/>
              <w:numPr>
                <w:ilvl w:val="0"/>
                <w:numId w:val="14"/>
              </w:numPr>
              <w:ind w:left="851" w:hanging="851"/>
              <w:rPr>
                <w:ins w:id="4121" w:author="Author"/>
                <w:lang w:val="en-GB"/>
              </w:rPr>
            </w:pPr>
            <w:ins w:id="4122" w:author="Author">
              <w:r w:rsidRPr="00D8063B">
                <w:rPr>
                  <w:lang w:val="en-GB"/>
                </w:rPr>
                <w:t>Other recognised codes (e.g.: CUSIP, Bloomberg Ticker, Reuters RIC)</w:t>
              </w:r>
            </w:ins>
          </w:p>
          <w:p w14:paraId="46008F8B" w14:textId="77777777" w:rsidR="0058054F" w:rsidRPr="00D8063B" w:rsidRDefault="0058054F" w:rsidP="001D778B">
            <w:pPr>
              <w:pStyle w:val="Tiret0"/>
              <w:numPr>
                <w:ilvl w:val="0"/>
                <w:numId w:val="14"/>
              </w:numPr>
              <w:ind w:left="851" w:hanging="851"/>
              <w:rPr>
                <w:ins w:id="4123" w:author="Author"/>
                <w:lang w:val="en-GB"/>
              </w:rPr>
            </w:pPr>
            <w:ins w:id="4124" w:author="Author">
              <w:r w:rsidRPr="00D8063B">
                <w:rPr>
                  <w:lang w:val="en-GB"/>
                </w:rPr>
                <w:t>Code attributed by the undertaking for the underlying instrument when the options above are not available and must be unique and consistent over time for that instrument;</w:t>
              </w:r>
            </w:ins>
          </w:p>
          <w:p w14:paraId="1E8F91FA" w14:textId="77777777" w:rsidR="0058054F" w:rsidRPr="00D8063B" w:rsidRDefault="0058054F" w:rsidP="001D778B">
            <w:pPr>
              <w:pStyle w:val="Tiret0"/>
              <w:numPr>
                <w:ilvl w:val="0"/>
                <w:numId w:val="14"/>
              </w:numPr>
              <w:ind w:left="851" w:hanging="851"/>
              <w:rPr>
                <w:ins w:id="4125" w:author="Author"/>
                <w:lang w:val="en-GB"/>
              </w:rPr>
            </w:pPr>
            <w:ins w:id="4126" w:author="Author">
              <w:r w:rsidRPr="00D8063B">
                <w:rPr>
                  <w:lang w:val="en-GB"/>
                </w:rPr>
                <w:t>‘Multiple assets/liabilities’, if the underlying assets or liabilities are more than one.</w:t>
              </w:r>
            </w:ins>
          </w:p>
          <w:p w14:paraId="04DFEC6E" w14:textId="77777777" w:rsidR="0058054F" w:rsidRPr="00D8063B" w:rsidRDefault="0058054F" w:rsidP="001D778B">
            <w:pPr>
              <w:pStyle w:val="NormalLeft"/>
              <w:rPr>
                <w:ins w:id="4127" w:author="Author"/>
                <w:lang w:val="en-GB"/>
              </w:rPr>
            </w:pPr>
            <w:ins w:id="4128" w:author="Author">
              <w:r w:rsidRPr="00D8063B">
                <w:rPr>
                  <w:lang w:val="en-GB"/>
                </w:rPr>
                <w:t>If the underlying instrument is an index</w:t>
              </w:r>
              <w:r>
                <w:rPr>
                  <w:lang w:val="en-GB"/>
                </w:rPr>
                <w:t>,</w:t>
              </w:r>
              <w:r w:rsidRPr="00D8063B">
                <w:rPr>
                  <w:lang w:val="en-GB"/>
                </w:rPr>
                <w:t xml:space="preserve"> then the code of the index shall be reported.  </w:t>
              </w:r>
            </w:ins>
          </w:p>
        </w:tc>
      </w:tr>
      <w:tr w:rsidR="0058054F" w:rsidRPr="00D8063B" w14:paraId="4FAC7016" w14:textId="77777777" w:rsidTr="00D63AF6">
        <w:trPr>
          <w:ins w:id="4129" w:author="Author"/>
        </w:trPr>
        <w:tc>
          <w:tcPr>
            <w:tcW w:w="1579" w:type="dxa"/>
            <w:tcBorders>
              <w:top w:val="single" w:sz="2" w:space="0" w:color="auto"/>
              <w:left w:val="single" w:sz="2" w:space="0" w:color="auto"/>
              <w:bottom w:val="single" w:sz="2" w:space="0" w:color="auto"/>
              <w:right w:val="single" w:sz="2" w:space="0" w:color="auto"/>
            </w:tcBorders>
          </w:tcPr>
          <w:p w14:paraId="02CC58B7" w14:textId="77777777" w:rsidR="0058054F" w:rsidRPr="00D8063B" w:rsidRDefault="0058054F" w:rsidP="001D778B">
            <w:pPr>
              <w:pStyle w:val="NormalLeft"/>
              <w:rPr>
                <w:ins w:id="4130" w:author="Author"/>
                <w:lang w:val="en-GB"/>
              </w:rPr>
            </w:pPr>
            <w:ins w:id="4131" w:author="Author">
              <w:r w:rsidRPr="00D8063B">
                <w:rPr>
                  <w:lang w:val="en-GB"/>
                </w:rPr>
                <w:t>C0100</w:t>
              </w:r>
            </w:ins>
          </w:p>
        </w:tc>
        <w:tc>
          <w:tcPr>
            <w:tcW w:w="1764" w:type="dxa"/>
            <w:tcBorders>
              <w:top w:val="single" w:sz="2" w:space="0" w:color="auto"/>
              <w:left w:val="single" w:sz="2" w:space="0" w:color="auto"/>
              <w:bottom w:val="single" w:sz="2" w:space="0" w:color="auto"/>
              <w:right w:val="single" w:sz="2" w:space="0" w:color="auto"/>
            </w:tcBorders>
          </w:tcPr>
          <w:p w14:paraId="74742943" w14:textId="77777777" w:rsidR="0058054F" w:rsidRPr="00D8063B" w:rsidRDefault="0058054F" w:rsidP="001D778B">
            <w:pPr>
              <w:pStyle w:val="NormalLeft"/>
              <w:rPr>
                <w:ins w:id="4132" w:author="Author"/>
                <w:lang w:val="en-GB"/>
              </w:rPr>
            </w:pPr>
            <w:ins w:id="4133" w:author="Author">
              <w:r w:rsidRPr="00D8063B">
                <w:rPr>
                  <w:lang w:val="en-GB"/>
                </w:rPr>
                <w:t>Type of code of asset or liability underlying the derivative</w:t>
              </w:r>
            </w:ins>
          </w:p>
        </w:tc>
        <w:tc>
          <w:tcPr>
            <w:tcW w:w="5943" w:type="dxa"/>
            <w:tcBorders>
              <w:top w:val="single" w:sz="2" w:space="0" w:color="auto"/>
              <w:left w:val="single" w:sz="2" w:space="0" w:color="auto"/>
              <w:bottom w:val="single" w:sz="2" w:space="0" w:color="auto"/>
              <w:right w:val="single" w:sz="2" w:space="0" w:color="auto"/>
            </w:tcBorders>
          </w:tcPr>
          <w:p w14:paraId="275FE5CE" w14:textId="77777777" w:rsidR="0058054F" w:rsidRPr="00D8063B" w:rsidRDefault="0058054F" w:rsidP="001D778B">
            <w:pPr>
              <w:pStyle w:val="NormalLeft"/>
              <w:rPr>
                <w:ins w:id="4134" w:author="Author"/>
                <w:lang w:val="en-GB"/>
              </w:rPr>
            </w:pPr>
            <w:ins w:id="4135" w:author="Author">
              <w:r w:rsidRPr="00D8063B">
                <w:rPr>
                  <w:lang w:val="en-GB"/>
                </w:rPr>
                <w:t>Type of ID Code used for the ‘Instrument underlying the derivative’ item. One of the options in the following closed list shall be used:</w:t>
              </w:r>
            </w:ins>
          </w:p>
          <w:p w14:paraId="24FFE0FC" w14:textId="77777777" w:rsidR="0058054F" w:rsidRPr="00D8063B" w:rsidRDefault="0058054F" w:rsidP="001D778B">
            <w:pPr>
              <w:pStyle w:val="Point0"/>
              <w:rPr>
                <w:ins w:id="4136" w:author="Author"/>
                <w:lang w:val="en-GB"/>
              </w:rPr>
            </w:pPr>
            <w:ins w:id="4137" w:author="Author">
              <w:r w:rsidRPr="00D8063B">
                <w:rPr>
                  <w:lang w:val="en-GB"/>
                </w:rPr>
                <w:tab/>
                <w:t>1 —</w:t>
              </w:r>
              <w:r w:rsidRPr="00D8063B">
                <w:rPr>
                  <w:lang w:val="en-GB"/>
                </w:rPr>
                <w:tab/>
                <w:t>ISO/6166 for ISIN</w:t>
              </w:r>
            </w:ins>
          </w:p>
          <w:p w14:paraId="0766F286" w14:textId="77777777" w:rsidR="0058054F" w:rsidRPr="00D8063B" w:rsidRDefault="0058054F" w:rsidP="001D778B">
            <w:pPr>
              <w:pStyle w:val="Point0"/>
              <w:rPr>
                <w:ins w:id="4138" w:author="Author"/>
                <w:lang w:val="en-GB"/>
              </w:rPr>
            </w:pPr>
            <w:ins w:id="4139" w:author="Author">
              <w:r w:rsidRPr="00D8063B">
                <w:rPr>
                  <w:lang w:val="en-GB"/>
                </w:rPr>
                <w:tab/>
                <w:t>2 —</w:t>
              </w:r>
              <w:r w:rsidRPr="00D8063B">
                <w:rPr>
                  <w:lang w:val="en-GB"/>
                </w:rPr>
                <w:tab/>
                <w:t>CUSIP (The Committee on Uniform Securities Identification Procedures number assigned by the CUSIP Service Bureau for U.S. and Canadian companies)</w:t>
              </w:r>
            </w:ins>
          </w:p>
          <w:p w14:paraId="1372C364" w14:textId="77777777" w:rsidR="0058054F" w:rsidRPr="00D8063B" w:rsidRDefault="0058054F" w:rsidP="001D778B">
            <w:pPr>
              <w:pStyle w:val="Point0"/>
              <w:rPr>
                <w:ins w:id="4140" w:author="Author"/>
                <w:lang w:val="en-GB"/>
              </w:rPr>
            </w:pPr>
            <w:ins w:id="4141" w:author="Author">
              <w:r w:rsidRPr="00D8063B">
                <w:rPr>
                  <w:lang w:val="en-GB"/>
                </w:rPr>
                <w:tab/>
                <w:t>3 —</w:t>
              </w:r>
              <w:r w:rsidRPr="00D8063B">
                <w:rPr>
                  <w:lang w:val="en-GB"/>
                </w:rPr>
                <w:tab/>
                <w:t>SEDOL (Stock Exchange Daily Official List for the London Stock Exchange)</w:t>
              </w:r>
            </w:ins>
          </w:p>
          <w:p w14:paraId="34BE9C76" w14:textId="77777777" w:rsidR="0058054F" w:rsidRPr="00D8063B" w:rsidRDefault="0058054F" w:rsidP="001D778B">
            <w:pPr>
              <w:pStyle w:val="Point0"/>
              <w:rPr>
                <w:ins w:id="4142" w:author="Author"/>
                <w:lang w:val="en-GB"/>
              </w:rPr>
            </w:pPr>
            <w:ins w:id="4143" w:author="Author">
              <w:r w:rsidRPr="00D8063B">
                <w:rPr>
                  <w:lang w:val="en-GB"/>
                </w:rPr>
                <w:tab/>
                <w:t>4 —</w:t>
              </w:r>
              <w:r w:rsidRPr="00D8063B">
                <w:rPr>
                  <w:lang w:val="en-GB"/>
                </w:rPr>
                <w:tab/>
                <w:t>WKN (Wertpapier Kenn–Nummer, the alphanumeric German identification number)</w:t>
              </w:r>
            </w:ins>
          </w:p>
          <w:p w14:paraId="0F851923" w14:textId="77777777" w:rsidR="0058054F" w:rsidRPr="00D8063B" w:rsidRDefault="0058054F" w:rsidP="001D778B">
            <w:pPr>
              <w:pStyle w:val="Point0"/>
              <w:rPr>
                <w:ins w:id="4144" w:author="Author"/>
                <w:lang w:val="en-GB"/>
              </w:rPr>
            </w:pPr>
            <w:ins w:id="4145" w:author="Author">
              <w:r w:rsidRPr="00D8063B">
                <w:rPr>
                  <w:lang w:val="en-GB"/>
                </w:rPr>
                <w:tab/>
                <w:t>5 —</w:t>
              </w:r>
              <w:r w:rsidRPr="00D8063B">
                <w:rPr>
                  <w:lang w:val="en-GB"/>
                </w:rPr>
                <w:tab/>
                <w:t>Bloomberg Ticker (Bloomberg letters code that identify a company's securities)</w:t>
              </w:r>
            </w:ins>
          </w:p>
          <w:p w14:paraId="00220506" w14:textId="77777777" w:rsidR="0058054F" w:rsidRPr="00D8063B" w:rsidRDefault="0058054F" w:rsidP="001D778B">
            <w:pPr>
              <w:pStyle w:val="Point0"/>
              <w:rPr>
                <w:ins w:id="4146" w:author="Author"/>
                <w:lang w:val="en-GB"/>
              </w:rPr>
            </w:pPr>
            <w:ins w:id="4147" w:author="Author">
              <w:r w:rsidRPr="00D8063B">
                <w:rPr>
                  <w:lang w:val="en-GB"/>
                </w:rPr>
                <w:tab/>
                <w:t>6 —</w:t>
              </w:r>
              <w:r w:rsidRPr="00D8063B">
                <w:rPr>
                  <w:lang w:val="en-GB"/>
                </w:rPr>
                <w:tab/>
                <w:t>BBGID (The Bloomberg Global ID)</w:t>
              </w:r>
            </w:ins>
          </w:p>
          <w:p w14:paraId="34275839" w14:textId="77777777" w:rsidR="0058054F" w:rsidRPr="00D8063B" w:rsidRDefault="0058054F" w:rsidP="001D778B">
            <w:pPr>
              <w:pStyle w:val="Point0"/>
              <w:rPr>
                <w:ins w:id="4148" w:author="Author"/>
                <w:lang w:val="en-GB"/>
              </w:rPr>
            </w:pPr>
            <w:ins w:id="4149" w:author="Author">
              <w:r w:rsidRPr="00D8063B">
                <w:rPr>
                  <w:lang w:val="en-GB"/>
                </w:rPr>
                <w:tab/>
                <w:t>7 —</w:t>
              </w:r>
              <w:r w:rsidRPr="00D8063B">
                <w:rPr>
                  <w:lang w:val="en-GB"/>
                </w:rPr>
                <w:tab/>
                <w:t>Reuters RIC (Reuters instrument code)</w:t>
              </w:r>
            </w:ins>
          </w:p>
          <w:p w14:paraId="64706084" w14:textId="77777777" w:rsidR="0058054F" w:rsidRPr="00D8063B" w:rsidRDefault="0058054F" w:rsidP="001D778B">
            <w:pPr>
              <w:pStyle w:val="Point0"/>
              <w:rPr>
                <w:ins w:id="4150" w:author="Author"/>
                <w:lang w:val="en-GB"/>
              </w:rPr>
            </w:pPr>
            <w:ins w:id="4151" w:author="Author">
              <w:r w:rsidRPr="00D8063B">
                <w:rPr>
                  <w:lang w:val="en-GB"/>
                </w:rPr>
                <w:tab/>
                <w:t>8 —</w:t>
              </w:r>
              <w:r w:rsidRPr="00D8063B">
                <w:rPr>
                  <w:lang w:val="en-GB"/>
                </w:rPr>
                <w:tab/>
                <w:t>FIGI (Financial Instrument Global Identifier)</w:t>
              </w:r>
            </w:ins>
          </w:p>
          <w:p w14:paraId="4633A010" w14:textId="77777777" w:rsidR="0058054F" w:rsidRPr="00D8063B" w:rsidRDefault="0058054F" w:rsidP="001D778B">
            <w:pPr>
              <w:pStyle w:val="Point0"/>
              <w:rPr>
                <w:ins w:id="4152" w:author="Author"/>
                <w:lang w:val="en-GB"/>
              </w:rPr>
            </w:pPr>
            <w:ins w:id="4153" w:author="Author">
              <w:r w:rsidRPr="00D8063B">
                <w:rPr>
                  <w:lang w:val="en-GB"/>
                </w:rPr>
                <w:tab/>
                <w:t>9 —</w:t>
              </w:r>
              <w:r w:rsidRPr="00D8063B">
                <w:rPr>
                  <w:lang w:val="en-GB"/>
                </w:rPr>
                <w:tab/>
                <w:t>Other code by members of the Association of National Numbering Agencies</w:t>
              </w:r>
            </w:ins>
          </w:p>
          <w:p w14:paraId="4590662C" w14:textId="77777777" w:rsidR="0058054F" w:rsidRPr="00D8063B" w:rsidRDefault="0058054F" w:rsidP="001D778B">
            <w:pPr>
              <w:pStyle w:val="Point0"/>
              <w:rPr>
                <w:ins w:id="4154" w:author="Author"/>
                <w:lang w:val="en-GB"/>
              </w:rPr>
            </w:pPr>
            <w:ins w:id="4155" w:author="Author">
              <w:r w:rsidRPr="00D8063B">
                <w:rPr>
                  <w:lang w:val="en-GB"/>
                </w:rPr>
                <w:tab/>
                <w:t>99 —</w:t>
              </w:r>
              <w:r w:rsidRPr="00D8063B">
                <w:rPr>
                  <w:lang w:val="en-GB"/>
                </w:rPr>
                <w:tab/>
                <w:t xml:space="preserve">Code attributed by the undertaking in case that none of the above options are available. This option shall also be used for the cases of ‘Multiple assets/liabilities’ and indexes. </w:t>
              </w:r>
            </w:ins>
          </w:p>
        </w:tc>
      </w:tr>
      <w:tr w:rsidR="0058054F" w:rsidRPr="00D8063B" w14:paraId="481BDB63" w14:textId="77777777" w:rsidTr="00D63AF6">
        <w:trPr>
          <w:ins w:id="4156" w:author="Author"/>
        </w:trPr>
        <w:tc>
          <w:tcPr>
            <w:tcW w:w="1579" w:type="dxa"/>
            <w:tcBorders>
              <w:top w:val="single" w:sz="2" w:space="0" w:color="auto"/>
              <w:left w:val="single" w:sz="2" w:space="0" w:color="auto"/>
              <w:bottom w:val="single" w:sz="2" w:space="0" w:color="auto"/>
              <w:right w:val="single" w:sz="2" w:space="0" w:color="auto"/>
            </w:tcBorders>
          </w:tcPr>
          <w:p w14:paraId="2554EE7C" w14:textId="77777777" w:rsidR="0058054F" w:rsidRPr="00D8063B" w:rsidRDefault="0058054F" w:rsidP="001D778B">
            <w:pPr>
              <w:pStyle w:val="NormalLeft"/>
              <w:rPr>
                <w:ins w:id="4157" w:author="Author"/>
                <w:lang w:val="en-GB"/>
              </w:rPr>
            </w:pPr>
            <w:ins w:id="4158" w:author="Author">
              <w:r w:rsidRPr="00D8063B">
                <w:rPr>
                  <w:lang w:val="en-GB"/>
                </w:rPr>
                <w:t>C0110</w:t>
              </w:r>
            </w:ins>
          </w:p>
        </w:tc>
        <w:tc>
          <w:tcPr>
            <w:tcW w:w="1764" w:type="dxa"/>
            <w:tcBorders>
              <w:top w:val="single" w:sz="2" w:space="0" w:color="auto"/>
              <w:left w:val="single" w:sz="2" w:space="0" w:color="auto"/>
              <w:bottom w:val="single" w:sz="2" w:space="0" w:color="auto"/>
              <w:right w:val="single" w:sz="2" w:space="0" w:color="auto"/>
            </w:tcBorders>
          </w:tcPr>
          <w:p w14:paraId="464DD381" w14:textId="77777777" w:rsidR="0058054F" w:rsidRPr="00D8063B" w:rsidRDefault="0058054F" w:rsidP="001D778B">
            <w:pPr>
              <w:pStyle w:val="NormalLeft"/>
              <w:rPr>
                <w:ins w:id="4159" w:author="Author"/>
                <w:lang w:val="en-GB"/>
              </w:rPr>
            </w:pPr>
            <w:ins w:id="4160" w:author="Author">
              <w:r w:rsidRPr="00D8063B">
                <w:rPr>
                  <w:lang w:val="en-GB"/>
                </w:rPr>
                <w:t>Use of derivative</w:t>
              </w:r>
            </w:ins>
          </w:p>
        </w:tc>
        <w:tc>
          <w:tcPr>
            <w:tcW w:w="5943" w:type="dxa"/>
            <w:tcBorders>
              <w:top w:val="single" w:sz="2" w:space="0" w:color="auto"/>
              <w:left w:val="single" w:sz="2" w:space="0" w:color="auto"/>
              <w:bottom w:val="single" w:sz="2" w:space="0" w:color="auto"/>
              <w:right w:val="single" w:sz="2" w:space="0" w:color="auto"/>
            </w:tcBorders>
          </w:tcPr>
          <w:p w14:paraId="32B7C824" w14:textId="77777777" w:rsidR="0058054F" w:rsidRPr="00D8063B" w:rsidRDefault="0058054F" w:rsidP="001D778B">
            <w:pPr>
              <w:pStyle w:val="NormalLeft"/>
              <w:rPr>
                <w:ins w:id="4161" w:author="Author"/>
                <w:lang w:val="en-GB"/>
              </w:rPr>
            </w:pPr>
            <w:ins w:id="4162" w:author="Author">
              <w:r w:rsidRPr="00D8063B">
                <w:rPr>
                  <w:lang w:val="en-GB"/>
                </w:rPr>
                <w:t>Describe the use of the derivative (micro / macro hedge, efficient portfolio management).</w:t>
              </w:r>
            </w:ins>
          </w:p>
          <w:p w14:paraId="4F85E378" w14:textId="77777777" w:rsidR="0058054F" w:rsidRPr="00D8063B" w:rsidRDefault="0058054F" w:rsidP="001D778B">
            <w:pPr>
              <w:pStyle w:val="NormalLeft"/>
              <w:rPr>
                <w:ins w:id="4163" w:author="Author"/>
                <w:lang w:val="en-GB"/>
              </w:rPr>
            </w:pPr>
            <w:ins w:id="4164" w:author="Author">
              <w:r w:rsidRPr="00D8063B">
                <w:rPr>
                  <w:lang w:val="en-GB"/>
                </w:rPr>
                <w:t>Micro hedge refers to derivatives covering a single financial instrument (asset or liability), forecasted transaction or other liability.</w:t>
              </w:r>
            </w:ins>
          </w:p>
          <w:p w14:paraId="5E745CFE" w14:textId="77777777" w:rsidR="0058054F" w:rsidRPr="00D8063B" w:rsidRDefault="0058054F" w:rsidP="001D778B">
            <w:pPr>
              <w:pStyle w:val="NormalLeft"/>
              <w:rPr>
                <w:ins w:id="4165" w:author="Author"/>
                <w:lang w:val="en-GB"/>
              </w:rPr>
            </w:pPr>
            <w:ins w:id="4166" w:author="Author">
              <w:r w:rsidRPr="00D8063B">
                <w:rPr>
                  <w:lang w:val="en-GB"/>
                </w:rPr>
                <w:t>Macro hedge refers to derivatives covering a set of financial instruments (assets or liabilities), forecasted transactions or other liabilities.</w:t>
              </w:r>
            </w:ins>
          </w:p>
          <w:p w14:paraId="3120536B" w14:textId="77777777" w:rsidR="0058054F" w:rsidRPr="00D8063B" w:rsidRDefault="0058054F" w:rsidP="001D778B">
            <w:pPr>
              <w:pStyle w:val="NormalLeft"/>
              <w:rPr>
                <w:ins w:id="4167" w:author="Author"/>
                <w:lang w:val="en-GB"/>
              </w:rPr>
            </w:pPr>
            <w:ins w:id="4168" w:author="Author">
              <w:r w:rsidRPr="00D8063B">
                <w:rPr>
                  <w:lang w:val="en-GB"/>
                </w:rPr>
                <w: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t>
              </w:r>
            </w:ins>
          </w:p>
          <w:p w14:paraId="402CECDD" w14:textId="77777777" w:rsidR="0058054F" w:rsidRPr="00D8063B" w:rsidRDefault="0058054F" w:rsidP="001D778B">
            <w:pPr>
              <w:pStyle w:val="NormalLeft"/>
              <w:rPr>
                <w:ins w:id="4169" w:author="Author"/>
                <w:lang w:val="en-GB"/>
              </w:rPr>
            </w:pPr>
            <w:ins w:id="4170" w:author="Author">
              <w:r w:rsidRPr="00D8063B">
                <w:rPr>
                  <w:lang w:val="en-GB"/>
                </w:rPr>
                <w:t>One of the options in the following closed list shall be used:</w:t>
              </w:r>
            </w:ins>
          </w:p>
          <w:p w14:paraId="1687AE95" w14:textId="77777777" w:rsidR="0058054F" w:rsidRPr="00D8063B" w:rsidRDefault="0058054F" w:rsidP="001D778B">
            <w:pPr>
              <w:pStyle w:val="NormalLeft"/>
              <w:rPr>
                <w:ins w:id="4171" w:author="Author"/>
                <w:lang w:val="en-GB"/>
              </w:rPr>
            </w:pPr>
            <w:ins w:id="4172" w:author="Author">
              <w:r w:rsidRPr="00D8063B">
                <w:rPr>
                  <w:lang w:val="en-GB"/>
                </w:rPr>
                <w:t>1 — Micro hedge</w:t>
              </w:r>
            </w:ins>
          </w:p>
          <w:p w14:paraId="6E414ADD" w14:textId="77777777" w:rsidR="0058054F" w:rsidRPr="00D8063B" w:rsidRDefault="0058054F" w:rsidP="001D778B">
            <w:pPr>
              <w:pStyle w:val="NormalLeft"/>
              <w:rPr>
                <w:ins w:id="4173" w:author="Author"/>
                <w:lang w:val="en-GB"/>
              </w:rPr>
            </w:pPr>
            <w:ins w:id="4174" w:author="Author">
              <w:r w:rsidRPr="00D8063B">
                <w:rPr>
                  <w:lang w:val="en-GB"/>
                </w:rPr>
                <w:t>2 — Macro hedge</w:t>
              </w:r>
            </w:ins>
          </w:p>
          <w:p w14:paraId="59E1FE17" w14:textId="77777777" w:rsidR="0058054F" w:rsidRPr="00D8063B" w:rsidRDefault="0058054F" w:rsidP="001D778B">
            <w:pPr>
              <w:pStyle w:val="NormalLeft"/>
              <w:rPr>
                <w:ins w:id="4175" w:author="Author"/>
                <w:lang w:val="en-GB"/>
              </w:rPr>
            </w:pPr>
            <w:ins w:id="4176" w:author="Author">
              <w:r w:rsidRPr="00D8063B">
                <w:rPr>
                  <w:lang w:val="en-GB"/>
                </w:rPr>
                <w:t>3 — Matching assets and liabilities cash–flows used in the context of matching adjustment portfolios</w:t>
              </w:r>
            </w:ins>
          </w:p>
          <w:p w14:paraId="4DDD914B" w14:textId="77777777" w:rsidR="0058054F" w:rsidRPr="00D8063B" w:rsidRDefault="0058054F" w:rsidP="001D778B">
            <w:pPr>
              <w:pStyle w:val="NormalLeft"/>
              <w:rPr>
                <w:ins w:id="4177" w:author="Author"/>
                <w:lang w:val="en-GB"/>
              </w:rPr>
            </w:pPr>
            <w:ins w:id="4178" w:author="Author">
              <w:r w:rsidRPr="00D8063B">
                <w:rPr>
                  <w:lang w:val="en-GB"/>
                </w:rPr>
                <w:t>4 — Efficient portfolio management, other than ‘Matching assets and liabilities cash–flows’ used in the context of matching adjustment portfolios</w:t>
              </w:r>
            </w:ins>
          </w:p>
        </w:tc>
      </w:tr>
      <w:tr w:rsidR="0058054F" w:rsidRPr="00D8063B" w14:paraId="1198BAC6" w14:textId="77777777" w:rsidTr="00D63AF6">
        <w:trPr>
          <w:ins w:id="4179" w:author="Author"/>
        </w:trPr>
        <w:tc>
          <w:tcPr>
            <w:tcW w:w="1579" w:type="dxa"/>
            <w:tcBorders>
              <w:top w:val="single" w:sz="2" w:space="0" w:color="auto"/>
              <w:left w:val="single" w:sz="2" w:space="0" w:color="auto"/>
              <w:bottom w:val="single" w:sz="2" w:space="0" w:color="auto"/>
              <w:right w:val="single" w:sz="2" w:space="0" w:color="auto"/>
            </w:tcBorders>
          </w:tcPr>
          <w:p w14:paraId="543FED46" w14:textId="2902320F" w:rsidR="0058054F" w:rsidRPr="00D8063B" w:rsidRDefault="0058054F" w:rsidP="001D778B">
            <w:pPr>
              <w:pStyle w:val="NormalLeft"/>
              <w:rPr>
                <w:ins w:id="4180" w:author="Author"/>
                <w:lang w:val="en-GB"/>
              </w:rPr>
            </w:pPr>
            <w:ins w:id="4181" w:author="Author">
              <w:r w:rsidRPr="00D8063B">
                <w:rPr>
                  <w:lang w:val="en-GB"/>
                </w:rPr>
                <w:t>C013</w:t>
              </w:r>
              <w:r w:rsidR="007950CF">
                <w:rPr>
                  <w:lang w:val="en-GB"/>
                </w:rPr>
                <w:t>1</w:t>
              </w:r>
            </w:ins>
          </w:p>
        </w:tc>
        <w:tc>
          <w:tcPr>
            <w:tcW w:w="1764" w:type="dxa"/>
            <w:tcBorders>
              <w:top w:val="single" w:sz="2" w:space="0" w:color="auto"/>
              <w:left w:val="single" w:sz="2" w:space="0" w:color="auto"/>
              <w:bottom w:val="single" w:sz="2" w:space="0" w:color="auto"/>
              <w:right w:val="single" w:sz="2" w:space="0" w:color="auto"/>
            </w:tcBorders>
          </w:tcPr>
          <w:p w14:paraId="337E7E6E" w14:textId="77777777" w:rsidR="0058054F" w:rsidRPr="00D8063B" w:rsidRDefault="0058054F" w:rsidP="001D778B">
            <w:pPr>
              <w:pStyle w:val="NormalLeft"/>
              <w:rPr>
                <w:ins w:id="4182" w:author="Author"/>
                <w:lang w:val="en-GB"/>
              </w:rPr>
            </w:pPr>
            <w:ins w:id="4183" w:author="Author">
              <w:r w:rsidRPr="00D8063B">
                <w:rPr>
                  <w:lang w:val="en-GB"/>
                </w:rPr>
                <w:t>Notional amount of the derivative</w:t>
              </w:r>
            </w:ins>
          </w:p>
        </w:tc>
        <w:tc>
          <w:tcPr>
            <w:tcW w:w="5943" w:type="dxa"/>
            <w:tcBorders>
              <w:top w:val="single" w:sz="2" w:space="0" w:color="auto"/>
              <w:left w:val="single" w:sz="2" w:space="0" w:color="auto"/>
              <w:bottom w:val="single" w:sz="2" w:space="0" w:color="auto"/>
              <w:right w:val="single" w:sz="2" w:space="0" w:color="auto"/>
            </w:tcBorders>
          </w:tcPr>
          <w:p w14:paraId="16C5204C" w14:textId="77777777" w:rsidR="0058054F" w:rsidRPr="00D8063B" w:rsidRDefault="0058054F" w:rsidP="001D778B">
            <w:pPr>
              <w:pStyle w:val="NormalLeft"/>
              <w:rPr>
                <w:ins w:id="4184" w:author="Author"/>
                <w:lang w:val="en-GB"/>
              </w:rPr>
            </w:pPr>
            <w:ins w:id="4185" w:author="Author">
              <w:r w:rsidRPr="00D8063B">
                <w:rPr>
                  <w:lang w:val="en-GB"/>
                </w:rPr>
                <w:t>The amount covered or exposed to the derivative, reported in the original currency.</w:t>
              </w:r>
            </w:ins>
          </w:p>
          <w:p w14:paraId="2374D163" w14:textId="5441DE9F" w:rsidR="0058054F" w:rsidRPr="00D8063B" w:rsidRDefault="0058054F" w:rsidP="001D778B">
            <w:pPr>
              <w:pStyle w:val="NormalLeft"/>
              <w:rPr>
                <w:ins w:id="4186" w:author="Author"/>
                <w:lang w:val="en-GB"/>
              </w:rPr>
            </w:pPr>
            <w:ins w:id="4187" w:author="Author">
              <w:r w:rsidRPr="00D8063B">
                <w:rPr>
                  <w:lang w:val="en-GB"/>
                </w:rPr>
                <w:t xml:space="preserve">For futures and options </w:t>
              </w:r>
              <w:r w:rsidR="000160B8">
                <w:rPr>
                  <w:lang w:val="en-GB"/>
                </w:rPr>
                <w:t xml:space="preserve">it </w:t>
              </w:r>
              <w:r w:rsidRPr="00D8063B">
                <w:rPr>
                  <w:lang w:val="en-GB"/>
                </w:rPr>
                <w:t>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ins>
          </w:p>
          <w:p w14:paraId="53918B45" w14:textId="77777777" w:rsidR="0058054F" w:rsidRPr="00D8063B" w:rsidRDefault="0058054F" w:rsidP="001D778B">
            <w:pPr>
              <w:pStyle w:val="NormalLeft"/>
              <w:rPr>
                <w:ins w:id="4188" w:author="Author"/>
                <w:lang w:val="en-GB"/>
              </w:rPr>
            </w:pPr>
            <w:ins w:id="4189" w:author="Author">
              <w:r w:rsidRPr="00D8063B">
                <w:rPr>
                  <w:lang w:val="en-GB"/>
                </w:rPr>
                <w:t>The notional amount refers to the amount that is being hedged / invested (when not covering risks). If several trades occur, it shall be the net amount at the reporting date.</w:t>
              </w:r>
            </w:ins>
          </w:p>
        </w:tc>
      </w:tr>
      <w:tr w:rsidR="0058054F" w:rsidRPr="00D8063B" w14:paraId="00DED17C" w14:textId="77777777" w:rsidTr="00D63AF6">
        <w:trPr>
          <w:ins w:id="4190" w:author="Author"/>
        </w:trPr>
        <w:tc>
          <w:tcPr>
            <w:tcW w:w="1579" w:type="dxa"/>
            <w:tcBorders>
              <w:top w:val="single" w:sz="2" w:space="0" w:color="auto"/>
              <w:left w:val="single" w:sz="2" w:space="0" w:color="auto"/>
              <w:bottom w:val="single" w:sz="2" w:space="0" w:color="auto"/>
              <w:right w:val="single" w:sz="2" w:space="0" w:color="auto"/>
            </w:tcBorders>
          </w:tcPr>
          <w:p w14:paraId="2B41F634" w14:textId="77777777" w:rsidR="0058054F" w:rsidRPr="00D8063B" w:rsidRDefault="0058054F" w:rsidP="001D778B">
            <w:pPr>
              <w:pStyle w:val="NormalLeft"/>
              <w:rPr>
                <w:ins w:id="4191" w:author="Author"/>
                <w:lang w:val="en-GB"/>
              </w:rPr>
            </w:pPr>
            <w:ins w:id="4192" w:author="Author">
              <w:r w:rsidRPr="00D8063B">
                <w:rPr>
                  <w:lang w:val="en-GB"/>
                </w:rPr>
                <w:t>C0140</w:t>
              </w:r>
            </w:ins>
          </w:p>
        </w:tc>
        <w:tc>
          <w:tcPr>
            <w:tcW w:w="1764" w:type="dxa"/>
            <w:tcBorders>
              <w:top w:val="single" w:sz="2" w:space="0" w:color="auto"/>
              <w:left w:val="single" w:sz="2" w:space="0" w:color="auto"/>
              <w:bottom w:val="single" w:sz="2" w:space="0" w:color="auto"/>
              <w:right w:val="single" w:sz="2" w:space="0" w:color="auto"/>
            </w:tcBorders>
          </w:tcPr>
          <w:p w14:paraId="1C8EEC2E" w14:textId="77777777" w:rsidR="0058054F" w:rsidRPr="00D8063B" w:rsidRDefault="0058054F" w:rsidP="001D778B">
            <w:pPr>
              <w:pStyle w:val="NormalLeft"/>
              <w:rPr>
                <w:ins w:id="4193" w:author="Author"/>
                <w:lang w:val="en-GB"/>
              </w:rPr>
            </w:pPr>
            <w:ins w:id="4194" w:author="Author">
              <w:r w:rsidRPr="00D8063B">
                <w:rPr>
                  <w:lang w:val="en-GB"/>
                </w:rPr>
                <w:t>Buyer/Seller</w:t>
              </w:r>
            </w:ins>
          </w:p>
        </w:tc>
        <w:tc>
          <w:tcPr>
            <w:tcW w:w="5943" w:type="dxa"/>
            <w:tcBorders>
              <w:top w:val="single" w:sz="2" w:space="0" w:color="auto"/>
              <w:left w:val="single" w:sz="2" w:space="0" w:color="auto"/>
              <w:bottom w:val="single" w:sz="2" w:space="0" w:color="auto"/>
              <w:right w:val="single" w:sz="2" w:space="0" w:color="auto"/>
            </w:tcBorders>
          </w:tcPr>
          <w:p w14:paraId="32075889" w14:textId="77777777" w:rsidR="0058054F" w:rsidRPr="00D8063B" w:rsidRDefault="0058054F" w:rsidP="001D778B">
            <w:pPr>
              <w:pStyle w:val="NormalLeft"/>
              <w:rPr>
                <w:ins w:id="4195" w:author="Author"/>
                <w:lang w:val="en-GB"/>
              </w:rPr>
            </w:pPr>
            <w:ins w:id="4196" w:author="Author">
              <w:r w:rsidRPr="00D8063B">
                <w:rPr>
                  <w:lang w:val="en-GB"/>
                </w:rPr>
                <w:t>Only for futures and options, swaps and credit derivatives contracts.</w:t>
              </w:r>
            </w:ins>
          </w:p>
          <w:p w14:paraId="5EDC3F9B" w14:textId="77777777" w:rsidR="0058054F" w:rsidRPr="00D8063B" w:rsidRDefault="0058054F" w:rsidP="001D778B">
            <w:pPr>
              <w:pStyle w:val="NormalLeft"/>
              <w:rPr>
                <w:ins w:id="4197" w:author="Author"/>
                <w:lang w:val="en-GB"/>
              </w:rPr>
            </w:pPr>
            <w:ins w:id="4198" w:author="Author">
              <w:r w:rsidRPr="00D8063B">
                <w:rPr>
                  <w:lang w:val="en-GB"/>
                </w:rPr>
                <w:t>Identify whether the derivative contract was bought or sold.</w:t>
              </w:r>
            </w:ins>
          </w:p>
          <w:p w14:paraId="42811438" w14:textId="7E065027" w:rsidR="0058054F" w:rsidRPr="00D8063B" w:rsidRDefault="0058054F" w:rsidP="001D778B">
            <w:pPr>
              <w:pStyle w:val="NormalLeft"/>
              <w:rPr>
                <w:ins w:id="4199" w:author="Author"/>
                <w:lang w:val="en-GB"/>
              </w:rPr>
            </w:pPr>
            <w:ins w:id="4200" w:author="Author">
              <w:r w:rsidRPr="00D8063B">
                <w:rPr>
                  <w:lang w:val="en-GB"/>
                </w:rPr>
                <w:t>The buyer and seller position for swaps is defined relative</w:t>
              </w:r>
              <w:del w:id="4201" w:author="Author">
                <w:r w:rsidRPr="00D8063B" w:rsidDel="000160B8">
                  <w:rPr>
                    <w:lang w:val="en-GB"/>
                  </w:rPr>
                  <w:delText>ly</w:delText>
                </w:r>
              </w:del>
              <w:r w:rsidRPr="00D8063B">
                <w:rPr>
                  <w:lang w:val="en-GB"/>
                </w:rPr>
                <w:t xml:space="preserve"> to the security or notional amount and the swap flows.</w:t>
              </w:r>
            </w:ins>
          </w:p>
          <w:p w14:paraId="6CF18C4C" w14:textId="77777777" w:rsidR="0058054F" w:rsidRPr="00D8063B" w:rsidRDefault="0058054F" w:rsidP="001D778B">
            <w:pPr>
              <w:pStyle w:val="NormalLeft"/>
              <w:rPr>
                <w:ins w:id="4202" w:author="Author"/>
                <w:lang w:val="en-GB"/>
              </w:rPr>
            </w:pPr>
            <w:ins w:id="4203" w:author="Author">
              <w:r w:rsidRPr="00D8063B">
                <w:rPr>
                  <w:lang w:val="en-GB"/>
                </w:rPr>
                <w:t>A seller of a swap owns the security or notional amount at the contract inception and agrees to deliver during the contract term that security or notional amount, including any other outflows related to the contract, when applicable.</w:t>
              </w:r>
            </w:ins>
          </w:p>
          <w:p w14:paraId="09A0254A" w14:textId="66137126" w:rsidR="0058054F" w:rsidRPr="00D8063B" w:rsidRDefault="0058054F" w:rsidP="001D778B">
            <w:pPr>
              <w:pStyle w:val="NormalLeft"/>
              <w:rPr>
                <w:ins w:id="4204" w:author="Author"/>
                <w:lang w:val="en-GB"/>
              </w:rPr>
            </w:pPr>
            <w:ins w:id="4205" w:author="Author">
              <w:r w:rsidRPr="00D8063B">
                <w:rPr>
                  <w:lang w:val="en-GB"/>
                </w:rPr>
                <w:t xml:space="preserve">A buyer of a swap </w:t>
              </w:r>
              <w:r w:rsidR="00D01560">
                <w:rPr>
                  <w:lang w:val="en-GB"/>
                </w:rPr>
                <w:t>sha</w:t>
              </w:r>
              <w:del w:id="4206" w:author="Author">
                <w:r w:rsidRPr="00D8063B" w:rsidDel="00D01560">
                  <w:rPr>
                    <w:lang w:val="en-GB"/>
                  </w:rPr>
                  <w:delText>wi</w:delText>
                </w:r>
              </w:del>
              <w:r w:rsidRPr="00D8063B">
                <w:rPr>
                  <w:lang w:val="en-GB"/>
                </w:rPr>
                <w:t xml:space="preserve">ll own the security or the notional amount at the end of the derivatives contact and </w:t>
              </w:r>
              <w:r w:rsidR="00D01560">
                <w:rPr>
                  <w:lang w:val="en-GB"/>
                </w:rPr>
                <w:t>sha</w:t>
              </w:r>
              <w:del w:id="4207" w:author="Author">
                <w:r w:rsidRPr="00D8063B" w:rsidDel="00D01560">
                  <w:rPr>
                    <w:lang w:val="en-GB"/>
                  </w:rPr>
                  <w:delText>wi</w:delText>
                </w:r>
              </w:del>
              <w:r w:rsidRPr="00D8063B">
                <w:rPr>
                  <w:lang w:val="en-GB"/>
                </w:rPr>
                <w:t>ll receive during the contract term that security or notional amount, including any other inflows related to the contract, when applicable.</w:t>
              </w:r>
            </w:ins>
          </w:p>
          <w:p w14:paraId="5FC34E17" w14:textId="77777777" w:rsidR="0058054F" w:rsidRPr="00D8063B" w:rsidRDefault="0058054F" w:rsidP="001D778B">
            <w:pPr>
              <w:pStyle w:val="NormalLeft"/>
              <w:rPr>
                <w:ins w:id="4208" w:author="Author"/>
                <w:lang w:val="en-GB"/>
              </w:rPr>
            </w:pPr>
            <w:ins w:id="4209" w:author="Author">
              <w:r w:rsidRPr="00D8063B">
                <w:rPr>
                  <w:lang w:val="en-GB"/>
                </w:rPr>
                <w:t>One of the options in the following closed list shall be used, with the exception of Interest Rate Swaps:</w:t>
              </w:r>
            </w:ins>
          </w:p>
          <w:p w14:paraId="6297A9C3" w14:textId="77777777" w:rsidR="0058054F" w:rsidRPr="00D8063B" w:rsidRDefault="0058054F" w:rsidP="001D778B">
            <w:pPr>
              <w:pStyle w:val="NormalLeft"/>
              <w:rPr>
                <w:ins w:id="4210" w:author="Author"/>
                <w:lang w:val="en-GB"/>
              </w:rPr>
            </w:pPr>
            <w:ins w:id="4211" w:author="Author">
              <w:r w:rsidRPr="00D8063B">
                <w:rPr>
                  <w:lang w:val="en-GB"/>
                </w:rPr>
                <w:t>1 — Buyer</w:t>
              </w:r>
            </w:ins>
          </w:p>
          <w:p w14:paraId="6F587CC5" w14:textId="77777777" w:rsidR="0058054F" w:rsidRPr="00D8063B" w:rsidRDefault="0058054F" w:rsidP="001D778B">
            <w:pPr>
              <w:pStyle w:val="NormalLeft"/>
              <w:rPr>
                <w:ins w:id="4212" w:author="Author"/>
                <w:lang w:val="en-GB"/>
              </w:rPr>
            </w:pPr>
            <w:ins w:id="4213" w:author="Author">
              <w:r w:rsidRPr="00D8063B">
                <w:rPr>
                  <w:lang w:val="en-GB"/>
                </w:rPr>
                <w:t>2 — Seller</w:t>
              </w:r>
            </w:ins>
          </w:p>
          <w:p w14:paraId="30B79717" w14:textId="77777777" w:rsidR="0058054F" w:rsidRPr="00D8063B" w:rsidRDefault="0058054F" w:rsidP="001D778B">
            <w:pPr>
              <w:pStyle w:val="NormalLeft"/>
              <w:rPr>
                <w:ins w:id="4214" w:author="Author"/>
                <w:lang w:val="en-GB"/>
              </w:rPr>
            </w:pPr>
            <w:ins w:id="4215" w:author="Author">
              <w:r w:rsidRPr="00D8063B">
                <w:rPr>
                  <w:lang w:val="en-GB"/>
                </w:rPr>
                <w:t>For interest rate swaps one of the options in the following closed list shall be use:</w:t>
              </w:r>
            </w:ins>
          </w:p>
          <w:p w14:paraId="0E2C1B36" w14:textId="77777777" w:rsidR="0058054F" w:rsidRPr="00D8063B" w:rsidRDefault="0058054F" w:rsidP="001D778B">
            <w:pPr>
              <w:pStyle w:val="NormalLeft"/>
              <w:rPr>
                <w:ins w:id="4216" w:author="Author"/>
                <w:lang w:val="en-GB"/>
              </w:rPr>
            </w:pPr>
            <w:ins w:id="4217" w:author="Author">
              <w:r w:rsidRPr="00D8063B">
                <w:rPr>
                  <w:lang w:val="en-GB"/>
                </w:rPr>
                <w:t>3 — FX–FL: Deliver fixed–for–floating</w:t>
              </w:r>
            </w:ins>
          </w:p>
          <w:p w14:paraId="4D1C8F87" w14:textId="77777777" w:rsidR="0058054F" w:rsidRPr="00D8063B" w:rsidRDefault="0058054F" w:rsidP="001D778B">
            <w:pPr>
              <w:pStyle w:val="NormalLeft"/>
              <w:rPr>
                <w:ins w:id="4218" w:author="Author"/>
                <w:lang w:val="en-GB"/>
              </w:rPr>
            </w:pPr>
            <w:ins w:id="4219" w:author="Author">
              <w:r w:rsidRPr="00D8063B">
                <w:rPr>
                  <w:lang w:val="en-GB"/>
                </w:rPr>
                <w:t>4 — FX–FX: Deliver fixed–for–fixed</w:t>
              </w:r>
            </w:ins>
          </w:p>
          <w:p w14:paraId="5BBB0EA0" w14:textId="77777777" w:rsidR="0058054F" w:rsidRPr="00D8063B" w:rsidRDefault="0058054F" w:rsidP="001D778B">
            <w:pPr>
              <w:pStyle w:val="NormalLeft"/>
              <w:rPr>
                <w:ins w:id="4220" w:author="Author"/>
                <w:lang w:val="en-GB"/>
              </w:rPr>
            </w:pPr>
            <w:ins w:id="4221" w:author="Author">
              <w:r w:rsidRPr="00D8063B">
                <w:rPr>
                  <w:lang w:val="en-GB"/>
                </w:rPr>
                <w:t>5 — FL–FX: Deliver floating–for–fixed</w:t>
              </w:r>
            </w:ins>
          </w:p>
          <w:p w14:paraId="322CEF23" w14:textId="77777777" w:rsidR="0058054F" w:rsidRPr="00D8063B" w:rsidRDefault="0058054F" w:rsidP="001D778B">
            <w:pPr>
              <w:pStyle w:val="NormalLeft"/>
              <w:rPr>
                <w:ins w:id="4222" w:author="Author"/>
                <w:lang w:val="en-GB"/>
              </w:rPr>
            </w:pPr>
            <w:ins w:id="4223" w:author="Author">
              <w:r w:rsidRPr="00D8063B">
                <w:rPr>
                  <w:lang w:val="en-GB"/>
                </w:rPr>
                <w:t>6 — FL–FL: Deliver floating–for–floating</w:t>
              </w:r>
            </w:ins>
          </w:p>
        </w:tc>
      </w:tr>
      <w:tr w:rsidR="0058054F" w:rsidRPr="00D8063B" w14:paraId="0EF1872D" w14:textId="77777777" w:rsidTr="00D63AF6">
        <w:trPr>
          <w:ins w:id="4224" w:author="Author"/>
        </w:trPr>
        <w:tc>
          <w:tcPr>
            <w:tcW w:w="1579" w:type="dxa"/>
            <w:tcBorders>
              <w:top w:val="single" w:sz="2" w:space="0" w:color="auto"/>
              <w:left w:val="single" w:sz="2" w:space="0" w:color="auto"/>
              <w:bottom w:val="single" w:sz="2" w:space="0" w:color="auto"/>
              <w:right w:val="single" w:sz="2" w:space="0" w:color="auto"/>
            </w:tcBorders>
          </w:tcPr>
          <w:p w14:paraId="7F172542" w14:textId="77777777" w:rsidR="0058054F" w:rsidRPr="00D8063B" w:rsidRDefault="0058054F" w:rsidP="001D778B">
            <w:pPr>
              <w:pStyle w:val="NormalLeft"/>
              <w:rPr>
                <w:ins w:id="4225" w:author="Author"/>
                <w:lang w:val="en-GB"/>
              </w:rPr>
            </w:pPr>
            <w:ins w:id="4226" w:author="Author">
              <w:r w:rsidRPr="00D8063B">
                <w:rPr>
                  <w:lang w:val="en-GB"/>
                </w:rPr>
                <w:t>C0150</w:t>
              </w:r>
            </w:ins>
          </w:p>
        </w:tc>
        <w:tc>
          <w:tcPr>
            <w:tcW w:w="1764" w:type="dxa"/>
            <w:tcBorders>
              <w:top w:val="single" w:sz="2" w:space="0" w:color="auto"/>
              <w:left w:val="single" w:sz="2" w:space="0" w:color="auto"/>
              <w:bottom w:val="single" w:sz="2" w:space="0" w:color="auto"/>
              <w:right w:val="single" w:sz="2" w:space="0" w:color="auto"/>
            </w:tcBorders>
          </w:tcPr>
          <w:p w14:paraId="35FD636B" w14:textId="77777777" w:rsidR="0058054F" w:rsidRPr="00D8063B" w:rsidRDefault="0058054F" w:rsidP="001D778B">
            <w:pPr>
              <w:pStyle w:val="NormalLeft"/>
              <w:rPr>
                <w:ins w:id="4227" w:author="Author"/>
                <w:lang w:val="en-GB"/>
              </w:rPr>
            </w:pPr>
            <w:ins w:id="4228" w:author="Author">
              <w:r w:rsidRPr="00D8063B">
                <w:rPr>
                  <w:lang w:val="en-GB"/>
                </w:rPr>
                <w:t>Premium paid to date</w:t>
              </w:r>
            </w:ins>
          </w:p>
        </w:tc>
        <w:tc>
          <w:tcPr>
            <w:tcW w:w="5943" w:type="dxa"/>
            <w:tcBorders>
              <w:top w:val="single" w:sz="2" w:space="0" w:color="auto"/>
              <w:left w:val="single" w:sz="2" w:space="0" w:color="auto"/>
              <w:bottom w:val="single" w:sz="2" w:space="0" w:color="auto"/>
              <w:right w:val="single" w:sz="2" w:space="0" w:color="auto"/>
            </w:tcBorders>
          </w:tcPr>
          <w:p w14:paraId="54DBCA6C" w14:textId="20AE91E4" w:rsidR="0058054F" w:rsidRPr="00D8063B" w:rsidRDefault="0058054F" w:rsidP="00D01560">
            <w:pPr>
              <w:pStyle w:val="NormalLeft"/>
              <w:rPr>
                <w:ins w:id="4229" w:author="Author"/>
                <w:lang w:val="en-GB"/>
              </w:rPr>
            </w:pPr>
            <w:ins w:id="4230" w:author="Author">
              <w:r w:rsidRPr="00D8063B">
                <w:rPr>
                  <w:lang w:val="en-GB"/>
                </w:rPr>
                <w:t xml:space="preserve">The payment made (if bought), for options and </w:t>
              </w:r>
              <w:del w:id="4231" w:author="Author">
                <w:r w:rsidRPr="00D8063B" w:rsidDel="00D01560">
                  <w:rPr>
                    <w:lang w:val="en-GB"/>
                  </w:rPr>
                  <w:delText xml:space="preserve">also </w:delText>
                </w:r>
              </w:del>
              <w:r w:rsidRPr="00D8063B">
                <w:rPr>
                  <w:lang w:val="en-GB"/>
                </w:rPr>
                <w:t>up–front</w:t>
              </w:r>
              <w:r w:rsidR="00D01560">
                <w:rPr>
                  <w:lang w:val="en-GB"/>
                </w:rPr>
                <w:t>,</w:t>
              </w:r>
              <w:r w:rsidRPr="00D8063B">
                <w:rPr>
                  <w:lang w:val="en-GB"/>
                </w:rPr>
                <w:t xml:space="preserve"> and periodical premium amounts paid for swaps, since the moment the undertaking entered into the derivative contract.  </w:t>
              </w:r>
            </w:ins>
          </w:p>
        </w:tc>
      </w:tr>
      <w:tr w:rsidR="0058054F" w:rsidRPr="00D8063B" w14:paraId="5EFCD995" w14:textId="77777777" w:rsidTr="00D63AF6">
        <w:trPr>
          <w:ins w:id="4232" w:author="Author"/>
        </w:trPr>
        <w:tc>
          <w:tcPr>
            <w:tcW w:w="1579" w:type="dxa"/>
            <w:tcBorders>
              <w:top w:val="single" w:sz="2" w:space="0" w:color="auto"/>
              <w:left w:val="single" w:sz="2" w:space="0" w:color="auto"/>
              <w:bottom w:val="single" w:sz="2" w:space="0" w:color="auto"/>
              <w:right w:val="single" w:sz="2" w:space="0" w:color="auto"/>
            </w:tcBorders>
          </w:tcPr>
          <w:p w14:paraId="62DB7913" w14:textId="77777777" w:rsidR="0058054F" w:rsidRPr="00D8063B" w:rsidRDefault="0058054F" w:rsidP="001D778B">
            <w:pPr>
              <w:pStyle w:val="NormalLeft"/>
              <w:rPr>
                <w:ins w:id="4233" w:author="Author"/>
                <w:lang w:val="en-GB"/>
              </w:rPr>
            </w:pPr>
            <w:ins w:id="4234" w:author="Author">
              <w:r w:rsidRPr="00D8063B">
                <w:rPr>
                  <w:lang w:val="en-GB"/>
                </w:rPr>
                <w:t>C0160</w:t>
              </w:r>
            </w:ins>
          </w:p>
        </w:tc>
        <w:tc>
          <w:tcPr>
            <w:tcW w:w="1764" w:type="dxa"/>
            <w:tcBorders>
              <w:top w:val="single" w:sz="2" w:space="0" w:color="auto"/>
              <w:left w:val="single" w:sz="2" w:space="0" w:color="auto"/>
              <w:bottom w:val="single" w:sz="2" w:space="0" w:color="auto"/>
              <w:right w:val="single" w:sz="2" w:space="0" w:color="auto"/>
            </w:tcBorders>
          </w:tcPr>
          <w:p w14:paraId="18C0C2CB" w14:textId="77777777" w:rsidR="0058054F" w:rsidRPr="00D8063B" w:rsidRDefault="0058054F" w:rsidP="001D778B">
            <w:pPr>
              <w:pStyle w:val="NormalLeft"/>
              <w:rPr>
                <w:ins w:id="4235" w:author="Author"/>
                <w:lang w:val="en-GB"/>
              </w:rPr>
            </w:pPr>
            <w:ins w:id="4236" w:author="Author">
              <w:r w:rsidRPr="00D8063B">
                <w:rPr>
                  <w:lang w:val="en-GB"/>
                </w:rPr>
                <w:t>Premium received to date</w:t>
              </w:r>
            </w:ins>
          </w:p>
        </w:tc>
        <w:tc>
          <w:tcPr>
            <w:tcW w:w="5943" w:type="dxa"/>
            <w:tcBorders>
              <w:top w:val="single" w:sz="2" w:space="0" w:color="auto"/>
              <w:left w:val="single" w:sz="2" w:space="0" w:color="auto"/>
              <w:bottom w:val="single" w:sz="2" w:space="0" w:color="auto"/>
              <w:right w:val="single" w:sz="2" w:space="0" w:color="auto"/>
            </w:tcBorders>
          </w:tcPr>
          <w:p w14:paraId="35FDA702" w14:textId="5CDCEE0A" w:rsidR="0058054F" w:rsidRPr="00D8063B" w:rsidRDefault="0058054F" w:rsidP="00D01560">
            <w:pPr>
              <w:pStyle w:val="NormalLeft"/>
              <w:rPr>
                <w:ins w:id="4237" w:author="Author"/>
                <w:lang w:val="en-GB"/>
              </w:rPr>
            </w:pPr>
            <w:ins w:id="4238" w:author="Author">
              <w:r w:rsidRPr="00D8063B">
                <w:rPr>
                  <w:lang w:val="en-GB"/>
                </w:rPr>
                <w:t xml:space="preserve">The payment received (if sold), for options and </w:t>
              </w:r>
              <w:del w:id="4239" w:author="Author">
                <w:r w:rsidRPr="00D8063B" w:rsidDel="00D01560">
                  <w:rPr>
                    <w:lang w:val="en-GB"/>
                  </w:rPr>
                  <w:delText xml:space="preserve">also </w:delText>
                </w:r>
              </w:del>
              <w:r w:rsidRPr="00D8063B">
                <w:rPr>
                  <w:lang w:val="en-GB"/>
                </w:rPr>
                <w:t>up–front</w:t>
              </w:r>
              <w:r w:rsidR="00D01560">
                <w:rPr>
                  <w:lang w:val="en-GB"/>
                </w:rPr>
                <w:t>,</w:t>
              </w:r>
              <w:r w:rsidRPr="00D8063B">
                <w:rPr>
                  <w:lang w:val="en-GB"/>
                </w:rPr>
                <w:t xml:space="preserve"> and periodical premium amounts received for swaps, since the moment the undertaking entered into the derivative contract.  </w:t>
              </w:r>
            </w:ins>
          </w:p>
        </w:tc>
      </w:tr>
      <w:tr w:rsidR="0058054F" w:rsidRPr="00D8063B" w14:paraId="7B9C6B3B" w14:textId="77777777" w:rsidTr="00D63AF6">
        <w:trPr>
          <w:ins w:id="4240" w:author="Author"/>
        </w:trPr>
        <w:tc>
          <w:tcPr>
            <w:tcW w:w="1579" w:type="dxa"/>
            <w:tcBorders>
              <w:top w:val="single" w:sz="2" w:space="0" w:color="auto"/>
              <w:left w:val="single" w:sz="2" w:space="0" w:color="auto"/>
              <w:bottom w:val="single" w:sz="2" w:space="0" w:color="auto"/>
              <w:right w:val="single" w:sz="2" w:space="0" w:color="auto"/>
            </w:tcBorders>
          </w:tcPr>
          <w:p w14:paraId="25340B83" w14:textId="77777777" w:rsidR="0058054F" w:rsidRPr="00D8063B" w:rsidRDefault="0058054F" w:rsidP="001D778B">
            <w:pPr>
              <w:pStyle w:val="NormalLeft"/>
              <w:rPr>
                <w:ins w:id="4241" w:author="Author"/>
                <w:lang w:val="en-GB"/>
              </w:rPr>
            </w:pPr>
            <w:ins w:id="4242" w:author="Author">
              <w:r w:rsidRPr="00D8063B">
                <w:rPr>
                  <w:lang w:val="en-GB"/>
                </w:rPr>
                <w:t>C0170</w:t>
              </w:r>
            </w:ins>
          </w:p>
        </w:tc>
        <w:tc>
          <w:tcPr>
            <w:tcW w:w="1764" w:type="dxa"/>
            <w:tcBorders>
              <w:top w:val="single" w:sz="2" w:space="0" w:color="auto"/>
              <w:left w:val="single" w:sz="2" w:space="0" w:color="auto"/>
              <w:bottom w:val="single" w:sz="2" w:space="0" w:color="auto"/>
              <w:right w:val="single" w:sz="2" w:space="0" w:color="auto"/>
            </w:tcBorders>
          </w:tcPr>
          <w:p w14:paraId="58AA6705" w14:textId="77777777" w:rsidR="0058054F" w:rsidRPr="00D8063B" w:rsidRDefault="0058054F" w:rsidP="001D778B">
            <w:pPr>
              <w:pStyle w:val="NormalLeft"/>
              <w:rPr>
                <w:ins w:id="4243" w:author="Author"/>
                <w:lang w:val="en-GB"/>
              </w:rPr>
            </w:pPr>
            <w:ins w:id="4244" w:author="Author">
              <w:r w:rsidRPr="00D8063B">
                <w:rPr>
                  <w:lang w:val="en-GB"/>
                </w:rPr>
                <w:t>Number of contracts</w:t>
              </w:r>
            </w:ins>
          </w:p>
        </w:tc>
        <w:tc>
          <w:tcPr>
            <w:tcW w:w="5943" w:type="dxa"/>
            <w:tcBorders>
              <w:top w:val="single" w:sz="2" w:space="0" w:color="auto"/>
              <w:left w:val="single" w:sz="2" w:space="0" w:color="auto"/>
              <w:bottom w:val="single" w:sz="2" w:space="0" w:color="auto"/>
              <w:right w:val="single" w:sz="2" w:space="0" w:color="auto"/>
            </w:tcBorders>
          </w:tcPr>
          <w:p w14:paraId="1C3F2121" w14:textId="33DC04A0" w:rsidR="0058054F" w:rsidRDefault="0058054F" w:rsidP="001D778B">
            <w:pPr>
              <w:pStyle w:val="NormalLeft"/>
              <w:rPr>
                <w:ins w:id="4245" w:author="Author"/>
                <w:lang w:val="en-GB"/>
              </w:rPr>
            </w:pPr>
            <w:ins w:id="4246" w:author="Author">
              <w:r w:rsidRPr="00D8063B">
                <w:rPr>
                  <w:lang w:val="en-GB"/>
                </w:rPr>
                <w:t>Number of similar derivative contracts reported in the line. It shall be the number of contracts entered into. For Over–The</w:t>
              </w:r>
              <w:del w:id="4247" w:author="Author">
                <w:r w:rsidRPr="00D8063B" w:rsidDel="00D01560">
                  <w:rPr>
                    <w:lang w:val="en-GB"/>
                  </w:rPr>
                  <w:delText>–</w:delText>
                </w:r>
              </w:del>
              <w:r w:rsidRPr="00D8063B">
                <w:rPr>
                  <w:lang w:val="en-GB"/>
                </w:rPr>
                <w:t>Counter derivatives, e.g.</w:t>
              </w:r>
              <w:del w:id="4248" w:author="Author">
                <w:r w:rsidRPr="00D8063B" w:rsidDel="00D01560">
                  <w:rPr>
                    <w:lang w:val="en-GB"/>
                  </w:rPr>
                  <w:delText>,</w:delText>
                </w:r>
              </w:del>
              <w:r w:rsidRPr="00D8063B">
                <w:rPr>
                  <w:lang w:val="en-GB"/>
                </w:rPr>
                <w:t xml:space="preserve"> one swap contract, ‘1’ shall be reported, if ten swaps with the same characteristics, ‘10’ shall be reported.</w:t>
              </w:r>
            </w:ins>
          </w:p>
          <w:p w14:paraId="47B2D750" w14:textId="298A9273" w:rsidR="00A0036D" w:rsidRPr="00D8063B" w:rsidRDefault="00A0036D" w:rsidP="001D778B">
            <w:pPr>
              <w:pStyle w:val="NormalLeft"/>
              <w:rPr>
                <w:ins w:id="4249" w:author="Author"/>
                <w:lang w:val="en-GB"/>
              </w:rPr>
            </w:pPr>
            <w:ins w:id="4250" w:author="Author">
              <w:r w:rsidRPr="00180831">
                <w:rPr>
                  <w:lang w:val="en-GB"/>
                </w:rPr>
                <w:t>The number of contracts can be non-integer, when there</w:t>
              </w:r>
              <w:r w:rsidR="00D01560">
                <w:rPr>
                  <w:lang w:val="en-GB"/>
                </w:rPr>
                <w:t xml:space="preserve"> i</w:t>
              </w:r>
              <w:del w:id="4251" w:author="Author">
                <w:r w:rsidRPr="00180831" w:rsidDel="00D01560">
                  <w:rPr>
                    <w:lang w:val="en-GB"/>
                  </w:rPr>
                  <w:delText>’</w:delText>
                </w:r>
              </w:del>
              <w:r w:rsidRPr="00180831">
                <w:rPr>
                  <w:lang w:val="en-GB"/>
                </w:rPr>
                <w:t>s a need to split contracts.</w:t>
              </w:r>
            </w:ins>
          </w:p>
          <w:p w14:paraId="3CE6C18F" w14:textId="77777777" w:rsidR="0058054F" w:rsidRPr="00D8063B" w:rsidRDefault="0058054F" w:rsidP="001D778B">
            <w:pPr>
              <w:pStyle w:val="NormalLeft"/>
              <w:rPr>
                <w:ins w:id="4252" w:author="Author"/>
                <w:lang w:val="en-GB"/>
              </w:rPr>
            </w:pPr>
            <w:ins w:id="4253" w:author="Author">
              <w:r w:rsidRPr="00D8063B">
                <w:rPr>
                  <w:lang w:val="en-GB"/>
                </w:rPr>
                <w:t>The number of contracts shall be the ones outstanding at the reporting date.</w:t>
              </w:r>
            </w:ins>
          </w:p>
        </w:tc>
      </w:tr>
      <w:tr w:rsidR="0058054F" w:rsidRPr="00D8063B" w14:paraId="3722DF5D" w14:textId="77777777" w:rsidTr="00D63AF6">
        <w:trPr>
          <w:ins w:id="4254" w:author="Author"/>
        </w:trPr>
        <w:tc>
          <w:tcPr>
            <w:tcW w:w="1579" w:type="dxa"/>
            <w:tcBorders>
              <w:top w:val="single" w:sz="2" w:space="0" w:color="auto"/>
              <w:left w:val="single" w:sz="2" w:space="0" w:color="auto"/>
              <w:bottom w:val="single" w:sz="2" w:space="0" w:color="auto"/>
              <w:right w:val="single" w:sz="2" w:space="0" w:color="auto"/>
            </w:tcBorders>
          </w:tcPr>
          <w:p w14:paraId="3ACA9FEF" w14:textId="77777777" w:rsidR="0058054F" w:rsidRPr="00D8063B" w:rsidRDefault="0058054F" w:rsidP="001D778B">
            <w:pPr>
              <w:pStyle w:val="NormalLeft"/>
              <w:rPr>
                <w:ins w:id="4255" w:author="Author"/>
                <w:lang w:val="en-GB"/>
              </w:rPr>
            </w:pPr>
            <w:ins w:id="4256" w:author="Author">
              <w:r w:rsidRPr="00D8063B">
                <w:rPr>
                  <w:lang w:val="en-GB"/>
                </w:rPr>
                <w:t>C0180</w:t>
              </w:r>
            </w:ins>
          </w:p>
        </w:tc>
        <w:tc>
          <w:tcPr>
            <w:tcW w:w="1764" w:type="dxa"/>
            <w:tcBorders>
              <w:top w:val="single" w:sz="2" w:space="0" w:color="auto"/>
              <w:left w:val="single" w:sz="2" w:space="0" w:color="auto"/>
              <w:bottom w:val="single" w:sz="2" w:space="0" w:color="auto"/>
              <w:right w:val="single" w:sz="2" w:space="0" w:color="auto"/>
            </w:tcBorders>
          </w:tcPr>
          <w:p w14:paraId="0A666413" w14:textId="77777777" w:rsidR="0058054F" w:rsidRPr="00D8063B" w:rsidRDefault="0058054F" w:rsidP="001D778B">
            <w:pPr>
              <w:pStyle w:val="NormalLeft"/>
              <w:rPr>
                <w:ins w:id="4257" w:author="Author"/>
                <w:lang w:val="en-GB"/>
              </w:rPr>
            </w:pPr>
            <w:ins w:id="4258" w:author="Author">
              <w:r w:rsidRPr="00D8063B">
                <w:rPr>
                  <w:lang w:val="en-GB"/>
                </w:rPr>
                <w:t>Contract size</w:t>
              </w:r>
            </w:ins>
          </w:p>
        </w:tc>
        <w:tc>
          <w:tcPr>
            <w:tcW w:w="5943" w:type="dxa"/>
            <w:tcBorders>
              <w:top w:val="single" w:sz="2" w:space="0" w:color="auto"/>
              <w:left w:val="single" w:sz="2" w:space="0" w:color="auto"/>
              <w:bottom w:val="single" w:sz="2" w:space="0" w:color="auto"/>
              <w:right w:val="single" w:sz="2" w:space="0" w:color="auto"/>
            </w:tcBorders>
          </w:tcPr>
          <w:p w14:paraId="1519F4FC" w14:textId="77777777" w:rsidR="0058054F" w:rsidRPr="00D8063B" w:rsidRDefault="0058054F" w:rsidP="001D778B">
            <w:pPr>
              <w:pStyle w:val="NormalLeft"/>
              <w:rPr>
                <w:ins w:id="4259" w:author="Author"/>
                <w:lang w:val="en-GB"/>
              </w:rPr>
            </w:pPr>
            <w:ins w:id="4260" w:author="Author">
              <w:r w:rsidRPr="00D8063B">
                <w:rPr>
                  <w:lang w:val="en-GB"/>
                </w:rPr>
                <w:t>Number of underlying assets in the contract (e.g. for equity futures it is the number of equities to be delivered per derivative contract at maturity, for bond futures it is the reference amount underlying each contract).</w:t>
              </w:r>
            </w:ins>
          </w:p>
          <w:p w14:paraId="1FD83759" w14:textId="77777777" w:rsidR="0058054F" w:rsidRPr="00D8063B" w:rsidRDefault="0058054F" w:rsidP="001D778B">
            <w:pPr>
              <w:pStyle w:val="NormalLeft"/>
              <w:rPr>
                <w:ins w:id="4261" w:author="Author"/>
                <w:lang w:val="en-GB"/>
              </w:rPr>
            </w:pPr>
            <w:ins w:id="4262" w:author="Author">
              <w:r w:rsidRPr="00D8063B">
                <w:rPr>
                  <w:lang w:val="en-GB"/>
                </w:rPr>
                <w:t>The way the contract size is defined varies according with the type of instrument. For futures on equities it is common to find the contract size defined as a function of the number of shares underlying the contract.</w:t>
              </w:r>
            </w:ins>
          </w:p>
          <w:p w14:paraId="44D015F7" w14:textId="77777777" w:rsidR="0058054F" w:rsidRPr="00D8063B" w:rsidRDefault="0058054F" w:rsidP="001D778B">
            <w:pPr>
              <w:pStyle w:val="NormalLeft"/>
              <w:rPr>
                <w:ins w:id="4263" w:author="Author"/>
                <w:lang w:val="en-GB"/>
              </w:rPr>
            </w:pPr>
            <w:ins w:id="4264" w:author="Author">
              <w:r w:rsidRPr="00D8063B">
                <w:rPr>
                  <w:lang w:val="en-GB"/>
                </w:rPr>
                <w:t>For futures on bonds, it is the bond nominal amount underlying the contract.</w:t>
              </w:r>
            </w:ins>
          </w:p>
          <w:p w14:paraId="7DE78D41" w14:textId="77777777" w:rsidR="0058054F" w:rsidRPr="00D8063B" w:rsidRDefault="0058054F" w:rsidP="001D778B">
            <w:pPr>
              <w:pStyle w:val="NormalLeft"/>
              <w:rPr>
                <w:ins w:id="4265" w:author="Author"/>
                <w:lang w:val="en-GB"/>
              </w:rPr>
            </w:pPr>
            <w:ins w:id="4266" w:author="Author">
              <w:r w:rsidRPr="00D8063B">
                <w:rPr>
                  <w:lang w:val="en-GB"/>
                </w:rPr>
                <w:t>Only applicable for futures and options.</w:t>
              </w:r>
            </w:ins>
          </w:p>
        </w:tc>
      </w:tr>
      <w:tr w:rsidR="0058054F" w:rsidRPr="00D8063B" w14:paraId="7143D183" w14:textId="77777777" w:rsidTr="00D63AF6">
        <w:trPr>
          <w:ins w:id="4267" w:author="Author"/>
        </w:trPr>
        <w:tc>
          <w:tcPr>
            <w:tcW w:w="1579" w:type="dxa"/>
            <w:tcBorders>
              <w:top w:val="single" w:sz="2" w:space="0" w:color="auto"/>
              <w:left w:val="single" w:sz="2" w:space="0" w:color="auto"/>
              <w:bottom w:val="single" w:sz="2" w:space="0" w:color="auto"/>
              <w:right w:val="single" w:sz="2" w:space="0" w:color="auto"/>
            </w:tcBorders>
          </w:tcPr>
          <w:p w14:paraId="4FDFCA3A" w14:textId="77777777" w:rsidR="0058054F" w:rsidRPr="00D8063B" w:rsidRDefault="0058054F" w:rsidP="001D778B">
            <w:pPr>
              <w:pStyle w:val="NormalLeft"/>
              <w:rPr>
                <w:ins w:id="4268" w:author="Author"/>
                <w:lang w:val="en-GB"/>
              </w:rPr>
            </w:pPr>
            <w:ins w:id="4269" w:author="Author">
              <w:r w:rsidRPr="00D8063B">
                <w:rPr>
                  <w:lang w:val="en-GB"/>
                </w:rPr>
                <w:t>C0190</w:t>
              </w:r>
            </w:ins>
          </w:p>
        </w:tc>
        <w:tc>
          <w:tcPr>
            <w:tcW w:w="1764" w:type="dxa"/>
            <w:tcBorders>
              <w:top w:val="single" w:sz="2" w:space="0" w:color="auto"/>
              <w:left w:val="single" w:sz="2" w:space="0" w:color="auto"/>
              <w:bottom w:val="single" w:sz="2" w:space="0" w:color="auto"/>
              <w:right w:val="single" w:sz="2" w:space="0" w:color="auto"/>
            </w:tcBorders>
          </w:tcPr>
          <w:p w14:paraId="575DEBEF" w14:textId="77777777" w:rsidR="0058054F" w:rsidRPr="00D8063B" w:rsidRDefault="0058054F" w:rsidP="001D778B">
            <w:pPr>
              <w:pStyle w:val="NormalLeft"/>
              <w:rPr>
                <w:ins w:id="4270" w:author="Author"/>
                <w:lang w:val="en-GB"/>
              </w:rPr>
            </w:pPr>
            <w:ins w:id="4271" w:author="Author">
              <w:r w:rsidRPr="00D8063B">
                <w:rPr>
                  <w:lang w:val="en-GB"/>
                </w:rPr>
                <w:t>Maximum loss under unwinding event</w:t>
              </w:r>
            </w:ins>
          </w:p>
        </w:tc>
        <w:tc>
          <w:tcPr>
            <w:tcW w:w="5943" w:type="dxa"/>
            <w:tcBorders>
              <w:top w:val="single" w:sz="2" w:space="0" w:color="auto"/>
              <w:left w:val="single" w:sz="2" w:space="0" w:color="auto"/>
              <w:bottom w:val="single" w:sz="2" w:space="0" w:color="auto"/>
              <w:right w:val="single" w:sz="2" w:space="0" w:color="auto"/>
            </w:tcBorders>
          </w:tcPr>
          <w:p w14:paraId="493119FF" w14:textId="77777777" w:rsidR="0058054F" w:rsidRPr="00D8063B" w:rsidRDefault="0058054F" w:rsidP="001D778B">
            <w:pPr>
              <w:pStyle w:val="NormalLeft"/>
              <w:rPr>
                <w:ins w:id="4272" w:author="Author"/>
                <w:lang w:val="en-GB"/>
              </w:rPr>
            </w:pPr>
            <w:ins w:id="4273" w:author="Author">
              <w:r w:rsidRPr="00D8063B">
                <w:rPr>
                  <w:lang w:val="en-GB"/>
                </w:rPr>
                <w:t>Maximum amount of loss if an unwinding event occurs. Applicable to CIC category F.</w:t>
              </w:r>
            </w:ins>
          </w:p>
          <w:p w14:paraId="7BBF343C" w14:textId="77777777" w:rsidR="0058054F" w:rsidRPr="00D8063B" w:rsidRDefault="0058054F" w:rsidP="001D778B">
            <w:pPr>
              <w:pStyle w:val="NormalLeft"/>
              <w:rPr>
                <w:ins w:id="4274" w:author="Author"/>
                <w:lang w:val="en-GB"/>
              </w:rPr>
            </w:pPr>
            <w:ins w:id="4275" w:author="Author">
              <w:r w:rsidRPr="00D8063B">
                <w:rPr>
                  <w:lang w:val="en-GB"/>
                </w:rPr>
                <w:t>Where a credit derivative is 100 % collateralised, the maximum loss under an unwinding event is zero.</w:t>
              </w:r>
            </w:ins>
          </w:p>
        </w:tc>
      </w:tr>
      <w:tr w:rsidR="0058054F" w:rsidRPr="00D8063B" w14:paraId="0137D73D" w14:textId="77777777" w:rsidTr="00D63AF6">
        <w:trPr>
          <w:ins w:id="4276" w:author="Author"/>
        </w:trPr>
        <w:tc>
          <w:tcPr>
            <w:tcW w:w="1579" w:type="dxa"/>
            <w:tcBorders>
              <w:top w:val="single" w:sz="2" w:space="0" w:color="auto"/>
              <w:left w:val="single" w:sz="2" w:space="0" w:color="auto"/>
              <w:bottom w:val="single" w:sz="2" w:space="0" w:color="auto"/>
              <w:right w:val="single" w:sz="2" w:space="0" w:color="auto"/>
            </w:tcBorders>
          </w:tcPr>
          <w:p w14:paraId="51C98833" w14:textId="77777777" w:rsidR="0058054F" w:rsidRPr="00D8063B" w:rsidRDefault="0058054F" w:rsidP="001D778B">
            <w:pPr>
              <w:pStyle w:val="NormalLeft"/>
              <w:rPr>
                <w:ins w:id="4277" w:author="Author"/>
                <w:lang w:val="en-GB"/>
              </w:rPr>
            </w:pPr>
            <w:ins w:id="4278" w:author="Author">
              <w:r w:rsidRPr="00D8063B">
                <w:rPr>
                  <w:lang w:val="en-GB"/>
                </w:rPr>
                <w:t>C0200</w:t>
              </w:r>
            </w:ins>
          </w:p>
        </w:tc>
        <w:tc>
          <w:tcPr>
            <w:tcW w:w="1764" w:type="dxa"/>
            <w:tcBorders>
              <w:top w:val="single" w:sz="2" w:space="0" w:color="auto"/>
              <w:left w:val="single" w:sz="2" w:space="0" w:color="auto"/>
              <w:bottom w:val="single" w:sz="2" w:space="0" w:color="auto"/>
              <w:right w:val="single" w:sz="2" w:space="0" w:color="auto"/>
            </w:tcBorders>
          </w:tcPr>
          <w:p w14:paraId="3B7ADEE0" w14:textId="77777777" w:rsidR="0058054F" w:rsidRPr="00D8063B" w:rsidRDefault="0058054F" w:rsidP="001D778B">
            <w:pPr>
              <w:pStyle w:val="NormalLeft"/>
              <w:rPr>
                <w:ins w:id="4279" w:author="Author"/>
                <w:lang w:val="en-GB"/>
              </w:rPr>
            </w:pPr>
            <w:ins w:id="4280" w:author="Author">
              <w:r w:rsidRPr="00D8063B">
                <w:rPr>
                  <w:lang w:val="en-GB"/>
                </w:rPr>
                <w:t>Swap outflow amount</w:t>
              </w:r>
            </w:ins>
          </w:p>
        </w:tc>
        <w:tc>
          <w:tcPr>
            <w:tcW w:w="5943" w:type="dxa"/>
            <w:tcBorders>
              <w:top w:val="single" w:sz="2" w:space="0" w:color="auto"/>
              <w:left w:val="single" w:sz="2" w:space="0" w:color="auto"/>
              <w:bottom w:val="single" w:sz="2" w:space="0" w:color="auto"/>
              <w:right w:val="single" w:sz="2" w:space="0" w:color="auto"/>
            </w:tcBorders>
          </w:tcPr>
          <w:p w14:paraId="73C502C0" w14:textId="77777777" w:rsidR="0058054F" w:rsidRPr="00D8063B" w:rsidRDefault="0058054F" w:rsidP="001D778B">
            <w:pPr>
              <w:pStyle w:val="NormalLeft"/>
              <w:rPr>
                <w:ins w:id="4281" w:author="Author"/>
                <w:lang w:val="en-GB"/>
              </w:rPr>
            </w:pPr>
            <w:ins w:id="4282" w:author="Author">
              <w:r w:rsidRPr="00D8063B">
                <w:rPr>
                  <w:lang w:val="en-GB"/>
                </w:rPr>
                <w:t>Amount delivered under the swap contract (other than premiums), during the reporting period. Corresponds to interest paid for IRS and amounts delivered for currency swaps, credit swaps, total return swaps and other swaps.</w:t>
              </w:r>
            </w:ins>
          </w:p>
          <w:p w14:paraId="6807759C" w14:textId="442109BD" w:rsidR="0058054F" w:rsidRPr="00D8063B" w:rsidRDefault="0058054F" w:rsidP="00D01560">
            <w:pPr>
              <w:pStyle w:val="NormalLeft"/>
              <w:rPr>
                <w:ins w:id="4283" w:author="Author"/>
                <w:lang w:val="en-GB"/>
              </w:rPr>
            </w:pPr>
            <w:ins w:id="4284" w:author="Author">
              <w:r w:rsidRPr="00D8063B">
                <w:rPr>
                  <w:lang w:val="en-GB"/>
                </w:rPr>
                <w:t xml:space="preserve">In the cases where the settlement is made on a net basis </w:t>
              </w:r>
              <w:del w:id="4285" w:author="Author">
                <w:r w:rsidRPr="00D8063B" w:rsidDel="00D01560">
                  <w:rPr>
                    <w:lang w:val="en-GB"/>
                  </w:rPr>
                  <w:delText xml:space="preserve">then </w:delText>
                </w:r>
              </w:del>
              <w:r w:rsidRPr="00D8063B">
                <w:rPr>
                  <w:lang w:val="en-GB"/>
                </w:rPr>
                <w:t>only one of the items C0200 and C0210 shall be reported.</w:t>
              </w:r>
            </w:ins>
          </w:p>
        </w:tc>
      </w:tr>
      <w:tr w:rsidR="0058054F" w:rsidRPr="00D8063B" w14:paraId="2D94BDF0" w14:textId="77777777" w:rsidTr="00D63AF6">
        <w:trPr>
          <w:ins w:id="4286" w:author="Author"/>
        </w:trPr>
        <w:tc>
          <w:tcPr>
            <w:tcW w:w="1579" w:type="dxa"/>
            <w:tcBorders>
              <w:top w:val="single" w:sz="2" w:space="0" w:color="auto"/>
              <w:left w:val="single" w:sz="2" w:space="0" w:color="auto"/>
              <w:bottom w:val="single" w:sz="2" w:space="0" w:color="auto"/>
              <w:right w:val="single" w:sz="2" w:space="0" w:color="auto"/>
            </w:tcBorders>
          </w:tcPr>
          <w:p w14:paraId="5648F269" w14:textId="77777777" w:rsidR="0058054F" w:rsidRPr="00D8063B" w:rsidRDefault="0058054F" w:rsidP="001D778B">
            <w:pPr>
              <w:pStyle w:val="NormalLeft"/>
              <w:rPr>
                <w:ins w:id="4287" w:author="Author"/>
                <w:lang w:val="en-GB"/>
              </w:rPr>
            </w:pPr>
            <w:ins w:id="4288" w:author="Author">
              <w:r w:rsidRPr="00D8063B">
                <w:rPr>
                  <w:lang w:val="en-GB"/>
                </w:rPr>
                <w:t>C0210</w:t>
              </w:r>
            </w:ins>
          </w:p>
        </w:tc>
        <w:tc>
          <w:tcPr>
            <w:tcW w:w="1764" w:type="dxa"/>
            <w:tcBorders>
              <w:top w:val="single" w:sz="2" w:space="0" w:color="auto"/>
              <w:left w:val="single" w:sz="2" w:space="0" w:color="auto"/>
              <w:bottom w:val="single" w:sz="2" w:space="0" w:color="auto"/>
              <w:right w:val="single" w:sz="2" w:space="0" w:color="auto"/>
            </w:tcBorders>
          </w:tcPr>
          <w:p w14:paraId="47888947" w14:textId="77777777" w:rsidR="0058054F" w:rsidRPr="00D8063B" w:rsidRDefault="0058054F" w:rsidP="001D778B">
            <w:pPr>
              <w:pStyle w:val="NormalLeft"/>
              <w:rPr>
                <w:ins w:id="4289" w:author="Author"/>
                <w:lang w:val="en-GB"/>
              </w:rPr>
            </w:pPr>
            <w:ins w:id="4290" w:author="Author">
              <w:r w:rsidRPr="00D8063B">
                <w:rPr>
                  <w:lang w:val="en-GB"/>
                </w:rPr>
                <w:t>Swap inflow amount</w:t>
              </w:r>
            </w:ins>
          </w:p>
        </w:tc>
        <w:tc>
          <w:tcPr>
            <w:tcW w:w="5943" w:type="dxa"/>
            <w:tcBorders>
              <w:top w:val="single" w:sz="2" w:space="0" w:color="auto"/>
              <w:left w:val="single" w:sz="2" w:space="0" w:color="auto"/>
              <w:bottom w:val="single" w:sz="2" w:space="0" w:color="auto"/>
              <w:right w:val="single" w:sz="2" w:space="0" w:color="auto"/>
            </w:tcBorders>
          </w:tcPr>
          <w:p w14:paraId="5C0733A5" w14:textId="77777777" w:rsidR="0058054F" w:rsidRPr="00D8063B" w:rsidRDefault="0058054F" w:rsidP="001D778B">
            <w:pPr>
              <w:pStyle w:val="NormalLeft"/>
              <w:rPr>
                <w:ins w:id="4291" w:author="Author"/>
                <w:lang w:val="en-GB"/>
              </w:rPr>
            </w:pPr>
            <w:ins w:id="4292" w:author="Author">
              <w:r w:rsidRPr="00D8063B">
                <w:rPr>
                  <w:lang w:val="en-GB"/>
                </w:rPr>
                <w:t>Amount received under the swap contract (other than premiums), during the reporting period. Corresponds to interest received for IRS and amounts received for currency swaps, credit swaps, total return swaps and other swaps.</w:t>
              </w:r>
            </w:ins>
          </w:p>
          <w:p w14:paraId="1B552C64" w14:textId="3FB4CE7B" w:rsidR="0058054F" w:rsidRPr="00D8063B" w:rsidRDefault="0058054F" w:rsidP="00D01560">
            <w:pPr>
              <w:pStyle w:val="NormalLeft"/>
              <w:rPr>
                <w:ins w:id="4293" w:author="Author"/>
                <w:lang w:val="en-GB"/>
              </w:rPr>
            </w:pPr>
            <w:ins w:id="4294" w:author="Author">
              <w:r w:rsidRPr="00D8063B">
                <w:rPr>
                  <w:lang w:val="en-GB"/>
                </w:rPr>
                <w:t xml:space="preserve">In the cases where the settlement is made on a net basis </w:t>
              </w:r>
              <w:del w:id="4295" w:author="Author">
                <w:r w:rsidRPr="00D8063B" w:rsidDel="00D01560">
                  <w:rPr>
                    <w:lang w:val="en-GB"/>
                  </w:rPr>
                  <w:delText xml:space="preserve">then </w:delText>
                </w:r>
              </w:del>
              <w:r w:rsidRPr="00D8063B">
                <w:rPr>
                  <w:lang w:val="en-GB"/>
                </w:rPr>
                <w:t>only one of the items C0200 and C0210 shall be reported.</w:t>
              </w:r>
            </w:ins>
          </w:p>
        </w:tc>
      </w:tr>
      <w:tr w:rsidR="0058054F" w:rsidRPr="00D8063B" w14:paraId="51F84EB2" w14:textId="77777777" w:rsidTr="00D63AF6">
        <w:trPr>
          <w:ins w:id="4296" w:author="Author"/>
        </w:trPr>
        <w:tc>
          <w:tcPr>
            <w:tcW w:w="1579" w:type="dxa"/>
            <w:tcBorders>
              <w:top w:val="single" w:sz="2" w:space="0" w:color="auto"/>
              <w:left w:val="single" w:sz="2" w:space="0" w:color="auto"/>
              <w:bottom w:val="single" w:sz="2" w:space="0" w:color="auto"/>
              <w:right w:val="single" w:sz="2" w:space="0" w:color="auto"/>
            </w:tcBorders>
          </w:tcPr>
          <w:p w14:paraId="3E477036" w14:textId="77777777" w:rsidR="0058054F" w:rsidRPr="00D8063B" w:rsidRDefault="0058054F" w:rsidP="001D778B">
            <w:pPr>
              <w:pStyle w:val="NormalLeft"/>
              <w:rPr>
                <w:ins w:id="4297" w:author="Author"/>
                <w:lang w:val="en-GB"/>
              </w:rPr>
            </w:pPr>
            <w:ins w:id="4298" w:author="Author">
              <w:r w:rsidRPr="00D8063B">
                <w:rPr>
                  <w:lang w:val="en-GB"/>
                </w:rPr>
                <w:t>C0220</w:t>
              </w:r>
            </w:ins>
          </w:p>
        </w:tc>
        <w:tc>
          <w:tcPr>
            <w:tcW w:w="1764" w:type="dxa"/>
            <w:tcBorders>
              <w:top w:val="single" w:sz="2" w:space="0" w:color="auto"/>
              <w:left w:val="single" w:sz="2" w:space="0" w:color="auto"/>
              <w:bottom w:val="single" w:sz="2" w:space="0" w:color="auto"/>
              <w:right w:val="single" w:sz="2" w:space="0" w:color="auto"/>
            </w:tcBorders>
          </w:tcPr>
          <w:p w14:paraId="55A8A128" w14:textId="77777777" w:rsidR="0058054F" w:rsidRPr="00D8063B" w:rsidRDefault="0058054F" w:rsidP="001D778B">
            <w:pPr>
              <w:pStyle w:val="NormalLeft"/>
              <w:rPr>
                <w:ins w:id="4299" w:author="Author"/>
                <w:lang w:val="en-GB"/>
              </w:rPr>
            </w:pPr>
            <w:ins w:id="4300" w:author="Author">
              <w:r w:rsidRPr="00D8063B">
                <w:rPr>
                  <w:lang w:val="en-GB"/>
                </w:rPr>
                <w:t>Initial date</w:t>
              </w:r>
            </w:ins>
          </w:p>
        </w:tc>
        <w:tc>
          <w:tcPr>
            <w:tcW w:w="5943" w:type="dxa"/>
            <w:tcBorders>
              <w:top w:val="single" w:sz="2" w:space="0" w:color="auto"/>
              <w:left w:val="single" w:sz="2" w:space="0" w:color="auto"/>
              <w:bottom w:val="single" w:sz="2" w:space="0" w:color="auto"/>
              <w:right w:val="single" w:sz="2" w:space="0" w:color="auto"/>
            </w:tcBorders>
          </w:tcPr>
          <w:p w14:paraId="413B57B1" w14:textId="77777777" w:rsidR="0058054F" w:rsidRPr="00D8063B" w:rsidRDefault="0058054F" w:rsidP="001D778B">
            <w:pPr>
              <w:pStyle w:val="NormalLeft"/>
              <w:rPr>
                <w:ins w:id="4301" w:author="Author"/>
                <w:lang w:val="en-GB"/>
              </w:rPr>
            </w:pPr>
            <w:ins w:id="4302" w:author="Author">
              <w:r w:rsidRPr="00D8063B">
                <w:rPr>
                  <w:lang w:val="en-GB"/>
                </w:rPr>
                <w:t>Identify the ISO 8601 (yyyy–mm–dd) code of the date when obligations under the contract come into effect.</w:t>
              </w:r>
            </w:ins>
          </w:p>
          <w:p w14:paraId="42D98A13" w14:textId="397730FA" w:rsidR="0058054F" w:rsidRPr="00D8063B" w:rsidRDefault="0058054F" w:rsidP="001D778B">
            <w:pPr>
              <w:pStyle w:val="NormalLeft"/>
              <w:rPr>
                <w:ins w:id="4303" w:author="Author"/>
                <w:lang w:val="en-GB"/>
              </w:rPr>
            </w:pPr>
            <w:ins w:id="4304" w:author="Author">
              <w:r w:rsidRPr="00D8063B">
                <w:rPr>
                  <w:lang w:val="en-GB"/>
                </w:rPr>
                <w:t xml:space="preserve">When various dates occur for the same derivative, </w:t>
              </w:r>
              <w:del w:id="4305" w:author="Author">
                <w:r w:rsidRPr="00D8063B" w:rsidDel="0062376E">
                  <w:rPr>
                    <w:lang w:val="en-GB"/>
                  </w:rPr>
                  <w:delText xml:space="preserve">report </w:delText>
                </w:r>
              </w:del>
              <w:r w:rsidRPr="00D8063B">
                <w:rPr>
                  <w:lang w:val="en-GB"/>
                </w:rPr>
                <w:t>only the one regarding the first trade date of the derivative and only one row for each derivative (no different rows for each trade) reflecting the total amount invested in that derivative considering the different dates of trade</w:t>
              </w:r>
              <w:r w:rsidR="0062376E">
                <w:rPr>
                  <w:lang w:val="en-GB"/>
                </w:rPr>
                <w:t xml:space="preserve"> shall be reported</w:t>
              </w:r>
              <w:r w:rsidRPr="00D8063B">
                <w:rPr>
                  <w:lang w:val="en-GB"/>
                </w:rPr>
                <w:t>.</w:t>
              </w:r>
            </w:ins>
          </w:p>
          <w:p w14:paraId="2E92D4BE" w14:textId="77777777" w:rsidR="0058054F" w:rsidRPr="00D8063B" w:rsidRDefault="0058054F" w:rsidP="001D778B">
            <w:pPr>
              <w:pStyle w:val="NormalLeft"/>
              <w:rPr>
                <w:ins w:id="4306" w:author="Author"/>
                <w:lang w:val="en-GB"/>
              </w:rPr>
            </w:pPr>
            <w:ins w:id="4307" w:author="Author">
              <w:r w:rsidRPr="00D8063B">
                <w:rPr>
                  <w:lang w:val="en-GB"/>
                </w:rPr>
                <w:t>In case of novation, the novation date becomes the trade date for that derivative.</w:t>
              </w:r>
            </w:ins>
          </w:p>
        </w:tc>
      </w:tr>
      <w:tr w:rsidR="0058054F" w:rsidRPr="00D8063B" w14:paraId="73BA2ECC" w14:textId="77777777" w:rsidTr="00D63AF6">
        <w:trPr>
          <w:ins w:id="4308" w:author="Author"/>
        </w:trPr>
        <w:tc>
          <w:tcPr>
            <w:tcW w:w="1579" w:type="dxa"/>
            <w:tcBorders>
              <w:top w:val="single" w:sz="2" w:space="0" w:color="auto"/>
              <w:left w:val="single" w:sz="2" w:space="0" w:color="auto"/>
              <w:bottom w:val="single" w:sz="2" w:space="0" w:color="auto"/>
              <w:right w:val="single" w:sz="2" w:space="0" w:color="auto"/>
            </w:tcBorders>
          </w:tcPr>
          <w:p w14:paraId="3DEFDC0E" w14:textId="77777777" w:rsidR="0058054F" w:rsidRPr="00D8063B" w:rsidRDefault="0058054F" w:rsidP="001D778B">
            <w:pPr>
              <w:pStyle w:val="NormalLeft"/>
              <w:rPr>
                <w:ins w:id="4309" w:author="Author"/>
                <w:lang w:val="en-GB"/>
              </w:rPr>
            </w:pPr>
            <w:ins w:id="4310" w:author="Author">
              <w:r w:rsidRPr="00D8063B">
                <w:rPr>
                  <w:lang w:val="en-GB"/>
                </w:rPr>
                <w:t>C0230</w:t>
              </w:r>
            </w:ins>
          </w:p>
        </w:tc>
        <w:tc>
          <w:tcPr>
            <w:tcW w:w="1764" w:type="dxa"/>
            <w:tcBorders>
              <w:top w:val="single" w:sz="2" w:space="0" w:color="auto"/>
              <w:left w:val="single" w:sz="2" w:space="0" w:color="auto"/>
              <w:bottom w:val="single" w:sz="2" w:space="0" w:color="auto"/>
              <w:right w:val="single" w:sz="2" w:space="0" w:color="auto"/>
            </w:tcBorders>
          </w:tcPr>
          <w:p w14:paraId="35D9D350" w14:textId="77777777" w:rsidR="0058054F" w:rsidRPr="00D8063B" w:rsidRDefault="0058054F" w:rsidP="001D778B">
            <w:pPr>
              <w:pStyle w:val="NormalLeft"/>
              <w:rPr>
                <w:ins w:id="4311" w:author="Author"/>
                <w:lang w:val="en-GB"/>
              </w:rPr>
            </w:pPr>
            <w:ins w:id="4312" w:author="Author">
              <w:r w:rsidRPr="00D8063B">
                <w:rPr>
                  <w:lang w:val="en-GB"/>
                </w:rPr>
                <w:t>Duration</w:t>
              </w:r>
            </w:ins>
          </w:p>
        </w:tc>
        <w:tc>
          <w:tcPr>
            <w:tcW w:w="5943" w:type="dxa"/>
            <w:tcBorders>
              <w:top w:val="single" w:sz="2" w:space="0" w:color="auto"/>
              <w:left w:val="single" w:sz="2" w:space="0" w:color="auto"/>
              <w:bottom w:val="single" w:sz="2" w:space="0" w:color="auto"/>
              <w:right w:val="single" w:sz="2" w:space="0" w:color="auto"/>
            </w:tcBorders>
          </w:tcPr>
          <w:p w14:paraId="008C6FD2" w14:textId="77777777" w:rsidR="0058054F" w:rsidRPr="00D8063B" w:rsidRDefault="0058054F" w:rsidP="001D778B">
            <w:pPr>
              <w:pStyle w:val="NormalLeft"/>
              <w:rPr>
                <w:ins w:id="4313" w:author="Author"/>
                <w:lang w:val="en-GB"/>
              </w:rPr>
            </w:pPr>
            <w:ins w:id="4314" w:author="Author">
              <w:r w:rsidRPr="00D8063B">
                <w:rPr>
                  <w:lang w:val="en-GB"/>
                </w:rPr>
                <w:t>Derivative duration, defined as the residual modified duration, for derivatives for which a duration measure is applicable.</w:t>
              </w:r>
            </w:ins>
          </w:p>
          <w:p w14:paraId="26AA70E8" w14:textId="77777777" w:rsidR="0058054F" w:rsidRPr="00D8063B" w:rsidRDefault="0058054F" w:rsidP="001D778B">
            <w:pPr>
              <w:pStyle w:val="NormalLeft"/>
              <w:rPr>
                <w:ins w:id="4315" w:author="Author"/>
                <w:lang w:val="en-GB"/>
              </w:rPr>
            </w:pPr>
            <w:ins w:id="4316" w:author="Author">
              <w:r w:rsidRPr="00D8063B">
                <w:rPr>
                  <w:lang w:val="en-GB"/>
                </w:rPr>
                <w:t>Calculated as the net duration between in and out flows from the derivative, when applicable.</w:t>
              </w:r>
            </w:ins>
          </w:p>
        </w:tc>
      </w:tr>
      <w:tr w:rsidR="0058054F" w:rsidRPr="00D8063B" w14:paraId="6B0232D5" w14:textId="77777777" w:rsidTr="00D63AF6">
        <w:trPr>
          <w:ins w:id="4317" w:author="Author"/>
        </w:trPr>
        <w:tc>
          <w:tcPr>
            <w:tcW w:w="1579" w:type="dxa"/>
            <w:tcBorders>
              <w:top w:val="single" w:sz="2" w:space="0" w:color="auto"/>
              <w:left w:val="single" w:sz="2" w:space="0" w:color="auto"/>
              <w:bottom w:val="single" w:sz="2" w:space="0" w:color="auto"/>
              <w:right w:val="single" w:sz="2" w:space="0" w:color="auto"/>
            </w:tcBorders>
          </w:tcPr>
          <w:p w14:paraId="48A24E7E" w14:textId="77777777" w:rsidR="0058054F" w:rsidRPr="00D8063B" w:rsidRDefault="0058054F" w:rsidP="001D778B">
            <w:pPr>
              <w:pStyle w:val="NormalLeft"/>
              <w:rPr>
                <w:ins w:id="4318" w:author="Author"/>
                <w:lang w:val="en-GB"/>
              </w:rPr>
            </w:pPr>
            <w:ins w:id="4319" w:author="Author">
              <w:r w:rsidRPr="00D8063B">
                <w:rPr>
                  <w:lang w:val="en-GB"/>
                </w:rPr>
                <w:t>C0240</w:t>
              </w:r>
            </w:ins>
          </w:p>
        </w:tc>
        <w:tc>
          <w:tcPr>
            <w:tcW w:w="1764" w:type="dxa"/>
            <w:tcBorders>
              <w:top w:val="single" w:sz="2" w:space="0" w:color="auto"/>
              <w:left w:val="single" w:sz="2" w:space="0" w:color="auto"/>
              <w:bottom w:val="single" w:sz="2" w:space="0" w:color="auto"/>
              <w:right w:val="single" w:sz="2" w:space="0" w:color="auto"/>
            </w:tcBorders>
          </w:tcPr>
          <w:p w14:paraId="15AA1C1B" w14:textId="77777777" w:rsidR="0058054F" w:rsidRPr="00D8063B" w:rsidRDefault="0058054F" w:rsidP="001D778B">
            <w:pPr>
              <w:pStyle w:val="NormalLeft"/>
              <w:rPr>
                <w:ins w:id="4320" w:author="Author"/>
                <w:lang w:val="en-GB"/>
              </w:rPr>
            </w:pPr>
            <w:ins w:id="4321" w:author="Author">
              <w:r w:rsidRPr="00D8063B">
                <w:rPr>
                  <w:lang w:val="en-GB"/>
                </w:rPr>
                <w:t>Solvency II value</w:t>
              </w:r>
            </w:ins>
          </w:p>
        </w:tc>
        <w:tc>
          <w:tcPr>
            <w:tcW w:w="5943" w:type="dxa"/>
            <w:tcBorders>
              <w:top w:val="single" w:sz="2" w:space="0" w:color="auto"/>
              <w:left w:val="single" w:sz="2" w:space="0" w:color="auto"/>
              <w:bottom w:val="single" w:sz="2" w:space="0" w:color="auto"/>
              <w:right w:val="single" w:sz="2" w:space="0" w:color="auto"/>
            </w:tcBorders>
          </w:tcPr>
          <w:p w14:paraId="3A04F39A" w14:textId="2C9EB113" w:rsidR="0058054F" w:rsidRPr="00D8063B" w:rsidRDefault="0058054F" w:rsidP="0062376E">
            <w:pPr>
              <w:pStyle w:val="NormalLeft"/>
              <w:rPr>
                <w:ins w:id="4322" w:author="Author"/>
                <w:lang w:val="en-GB"/>
              </w:rPr>
            </w:pPr>
            <w:ins w:id="4323" w:author="Author">
              <w:r w:rsidRPr="00D8063B">
                <w:rPr>
                  <w:lang w:val="en-GB"/>
                </w:rPr>
                <w:t xml:space="preserve">Value of the derivative as of the reporting date calculated as defined by Article 75 of </w:t>
              </w:r>
              <w:del w:id="4324" w:author="Author">
                <w:r w:rsidRPr="00D8063B" w:rsidDel="0062376E">
                  <w:rPr>
                    <w:lang w:val="en-GB"/>
                  </w:rPr>
                  <w:delText xml:space="preserve">the </w:delText>
                </w:r>
              </w:del>
              <w:r w:rsidRPr="00D8063B">
                <w:rPr>
                  <w:lang w:val="en-GB"/>
                </w:rPr>
                <w:t>Directive 2009/138/EC. It can be positive, negative or zero.</w:t>
              </w:r>
            </w:ins>
          </w:p>
        </w:tc>
      </w:tr>
      <w:tr w:rsidR="0058054F" w:rsidRPr="00D8063B" w14:paraId="4E693818" w14:textId="77777777" w:rsidTr="00D63AF6">
        <w:trPr>
          <w:ins w:id="4325" w:author="Author"/>
        </w:trPr>
        <w:tc>
          <w:tcPr>
            <w:tcW w:w="1579" w:type="dxa"/>
            <w:tcBorders>
              <w:top w:val="single" w:sz="2" w:space="0" w:color="auto"/>
              <w:left w:val="single" w:sz="2" w:space="0" w:color="auto"/>
              <w:bottom w:val="single" w:sz="2" w:space="0" w:color="auto"/>
              <w:right w:val="single" w:sz="2" w:space="0" w:color="auto"/>
            </w:tcBorders>
          </w:tcPr>
          <w:p w14:paraId="4E65180E" w14:textId="77777777" w:rsidR="0058054F" w:rsidRPr="00D8063B" w:rsidRDefault="0058054F" w:rsidP="001D778B">
            <w:pPr>
              <w:pStyle w:val="NormalLeft"/>
              <w:rPr>
                <w:ins w:id="4326" w:author="Author"/>
                <w:lang w:val="en-GB"/>
              </w:rPr>
            </w:pPr>
            <w:ins w:id="4327" w:author="Author">
              <w:r w:rsidRPr="00D8063B">
                <w:rPr>
                  <w:lang w:val="en-GB"/>
                </w:rPr>
                <w:t>C0250</w:t>
              </w:r>
            </w:ins>
          </w:p>
        </w:tc>
        <w:tc>
          <w:tcPr>
            <w:tcW w:w="1764" w:type="dxa"/>
            <w:tcBorders>
              <w:top w:val="single" w:sz="2" w:space="0" w:color="auto"/>
              <w:left w:val="single" w:sz="2" w:space="0" w:color="auto"/>
              <w:bottom w:val="single" w:sz="2" w:space="0" w:color="auto"/>
              <w:right w:val="single" w:sz="2" w:space="0" w:color="auto"/>
            </w:tcBorders>
          </w:tcPr>
          <w:p w14:paraId="1758A289" w14:textId="77777777" w:rsidR="0058054F" w:rsidRPr="00D8063B" w:rsidRDefault="0058054F" w:rsidP="001D778B">
            <w:pPr>
              <w:pStyle w:val="NormalLeft"/>
              <w:rPr>
                <w:ins w:id="4328" w:author="Author"/>
                <w:lang w:val="en-GB"/>
              </w:rPr>
            </w:pPr>
            <w:ins w:id="4329" w:author="Author">
              <w:r w:rsidRPr="00D8063B">
                <w:rPr>
                  <w:lang w:val="en-GB"/>
                </w:rPr>
                <w:t>Valuation method</w:t>
              </w:r>
            </w:ins>
          </w:p>
        </w:tc>
        <w:tc>
          <w:tcPr>
            <w:tcW w:w="5943" w:type="dxa"/>
            <w:tcBorders>
              <w:top w:val="single" w:sz="2" w:space="0" w:color="auto"/>
              <w:left w:val="single" w:sz="2" w:space="0" w:color="auto"/>
              <w:bottom w:val="single" w:sz="2" w:space="0" w:color="auto"/>
              <w:right w:val="single" w:sz="2" w:space="0" w:color="auto"/>
            </w:tcBorders>
          </w:tcPr>
          <w:p w14:paraId="3E602641" w14:textId="77777777" w:rsidR="0058054F" w:rsidRPr="00D8063B" w:rsidRDefault="0058054F" w:rsidP="001D778B">
            <w:pPr>
              <w:pStyle w:val="NormalLeft"/>
              <w:rPr>
                <w:ins w:id="4330" w:author="Author"/>
                <w:lang w:val="en-GB"/>
              </w:rPr>
            </w:pPr>
            <w:ins w:id="4331" w:author="Author">
              <w:r w:rsidRPr="00D8063B">
                <w:rPr>
                  <w:lang w:val="en-GB"/>
                </w:rPr>
                <w:t>Identify the valuation method used when valuing derivatives. One of the options in the following closed list shall be used:</w:t>
              </w:r>
            </w:ins>
          </w:p>
          <w:p w14:paraId="09A86635" w14:textId="77777777" w:rsidR="0058054F" w:rsidRPr="00D8063B" w:rsidRDefault="0058054F" w:rsidP="001D778B">
            <w:pPr>
              <w:pStyle w:val="NormalLeft"/>
              <w:rPr>
                <w:ins w:id="4332" w:author="Author"/>
                <w:lang w:val="en-GB"/>
              </w:rPr>
            </w:pPr>
            <w:ins w:id="4333" w:author="Author">
              <w:r w:rsidRPr="00D8063B">
                <w:rPr>
                  <w:lang w:val="en-GB"/>
                </w:rPr>
                <w:t>1 — quoted market price in active markets for the same assets or liabilities</w:t>
              </w:r>
            </w:ins>
          </w:p>
          <w:p w14:paraId="1C65A386" w14:textId="77777777" w:rsidR="0058054F" w:rsidRPr="00D8063B" w:rsidRDefault="0058054F" w:rsidP="001D778B">
            <w:pPr>
              <w:pStyle w:val="NormalLeft"/>
              <w:rPr>
                <w:ins w:id="4334" w:author="Author"/>
                <w:lang w:val="en-GB"/>
              </w:rPr>
            </w:pPr>
            <w:ins w:id="4335" w:author="Author">
              <w:r w:rsidRPr="00D8063B">
                <w:rPr>
                  <w:lang w:val="en-GB"/>
                </w:rPr>
                <w:t>2 — quoted market price in active markets for similar assets or liabilities</w:t>
              </w:r>
            </w:ins>
          </w:p>
          <w:p w14:paraId="023EFBDD" w14:textId="77777777" w:rsidR="0058054F" w:rsidRPr="00D8063B" w:rsidRDefault="0058054F" w:rsidP="001D778B">
            <w:pPr>
              <w:pStyle w:val="NormalLeft"/>
              <w:rPr>
                <w:ins w:id="4336" w:author="Author"/>
                <w:lang w:val="en-GB"/>
              </w:rPr>
            </w:pPr>
            <w:ins w:id="4337" w:author="Author">
              <w:r w:rsidRPr="00D8063B">
                <w:rPr>
                  <w:lang w:val="en-GB"/>
                </w:rPr>
                <w:t>3 — alternative valuation methods</w:t>
              </w:r>
            </w:ins>
          </w:p>
          <w:p w14:paraId="4550F8E5" w14:textId="4A9D97A2" w:rsidR="0058054F" w:rsidRPr="00D8063B" w:rsidRDefault="0058054F" w:rsidP="001D778B">
            <w:pPr>
              <w:pStyle w:val="NormalLeft"/>
              <w:rPr>
                <w:ins w:id="4338" w:author="Author"/>
                <w:lang w:val="en-GB"/>
              </w:rPr>
            </w:pPr>
            <w:ins w:id="4339" w:author="Author">
              <w:r w:rsidRPr="00D8063B">
                <w:rPr>
                  <w:lang w:val="en-GB"/>
                </w:rPr>
                <w:t xml:space="preserve">6 — </w:t>
              </w:r>
              <w:r w:rsidR="0062376E">
                <w:rPr>
                  <w:lang w:val="en-GB"/>
                </w:rPr>
                <w:t>m</w:t>
              </w:r>
              <w:del w:id="4340" w:author="Author">
                <w:r w:rsidRPr="00D8063B" w:rsidDel="0062376E">
                  <w:rPr>
                    <w:lang w:val="en-GB"/>
                  </w:rPr>
                  <w:delText>M</w:delText>
                </w:r>
              </w:del>
              <w:r w:rsidRPr="00D8063B">
                <w:rPr>
                  <w:lang w:val="en-GB"/>
                </w:rPr>
                <w:t xml:space="preserve">arket valuation according to Article 9(4) of Delegated Regulation </w:t>
              </w:r>
              <w:r w:rsidR="0062376E">
                <w:rPr>
                  <w:lang w:val="en-GB"/>
                </w:rPr>
                <w:t xml:space="preserve">(EU) </w:t>
              </w:r>
              <w:r w:rsidRPr="00D8063B">
                <w:rPr>
                  <w:lang w:val="en-GB"/>
                </w:rPr>
                <w:t>2015/35</w:t>
              </w:r>
            </w:ins>
          </w:p>
        </w:tc>
      </w:tr>
    </w:tbl>
    <w:p w14:paraId="3599C577" w14:textId="77777777" w:rsidR="0058054F" w:rsidRPr="00D8063B" w:rsidRDefault="0058054F" w:rsidP="0058054F">
      <w:pPr>
        <w:rPr>
          <w:ins w:id="4341" w:author="Author"/>
          <w:lang w:val="en-GB"/>
        </w:rPr>
      </w:pPr>
    </w:p>
    <w:tbl>
      <w:tblPr>
        <w:tblW w:w="9286" w:type="dxa"/>
        <w:tblLayout w:type="fixed"/>
        <w:tblLook w:val="0000" w:firstRow="0" w:lastRow="0" w:firstColumn="0" w:lastColumn="0" w:noHBand="0" w:noVBand="0"/>
      </w:tblPr>
      <w:tblGrid>
        <w:gridCol w:w="1021"/>
        <w:gridCol w:w="1672"/>
        <w:gridCol w:w="6593"/>
      </w:tblGrid>
      <w:tr w:rsidR="0058054F" w:rsidRPr="00D8063B" w14:paraId="171D0997" w14:textId="77777777" w:rsidTr="001D778B">
        <w:trPr>
          <w:ins w:id="4342" w:author="Author"/>
        </w:trPr>
        <w:tc>
          <w:tcPr>
            <w:tcW w:w="9286" w:type="dxa"/>
            <w:gridSpan w:val="3"/>
            <w:tcBorders>
              <w:top w:val="single" w:sz="2" w:space="0" w:color="auto"/>
              <w:left w:val="single" w:sz="2" w:space="0" w:color="auto"/>
              <w:bottom w:val="single" w:sz="2" w:space="0" w:color="auto"/>
              <w:right w:val="single" w:sz="2" w:space="0" w:color="auto"/>
            </w:tcBorders>
          </w:tcPr>
          <w:p w14:paraId="67392A6A" w14:textId="77777777" w:rsidR="0058054F" w:rsidRPr="00D8063B" w:rsidRDefault="0058054F" w:rsidP="001D778B">
            <w:pPr>
              <w:pStyle w:val="NormalCentered"/>
              <w:rPr>
                <w:ins w:id="4343" w:author="Author"/>
                <w:lang w:val="en-GB"/>
              </w:rPr>
            </w:pPr>
            <w:ins w:id="4344" w:author="Author">
              <w:r w:rsidRPr="00D8063B">
                <w:rPr>
                  <w:i/>
                  <w:iCs/>
                  <w:lang w:val="en-GB"/>
                </w:rPr>
                <w:t>Information on derivatives</w:t>
              </w:r>
            </w:ins>
          </w:p>
        </w:tc>
      </w:tr>
      <w:tr w:rsidR="0058054F" w:rsidRPr="00D8063B" w14:paraId="58EED0C1" w14:textId="77777777" w:rsidTr="001D778B">
        <w:trPr>
          <w:ins w:id="4345" w:author="Author"/>
        </w:trPr>
        <w:tc>
          <w:tcPr>
            <w:tcW w:w="1021" w:type="dxa"/>
            <w:tcBorders>
              <w:top w:val="single" w:sz="2" w:space="0" w:color="auto"/>
              <w:left w:val="single" w:sz="2" w:space="0" w:color="auto"/>
              <w:bottom w:val="single" w:sz="2" w:space="0" w:color="auto"/>
              <w:right w:val="single" w:sz="2" w:space="0" w:color="auto"/>
            </w:tcBorders>
          </w:tcPr>
          <w:p w14:paraId="50059A9B" w14:textId="77777777" w:rsidR="0058054F" w:rsidRPr="00D8063B" w:rsidRDefault="0058054F" w:rsidP="001D778B">
            <w:pPr>
              <w:pStyle w:val="NormalLeft"/>
              <w:rPr>
                <w:ins w:id="4346" w:author="Author"/>
                <w:lang w:val="en-GB"/>
              </w:rPr>
            </w:pPr>
            <w:ins w:id="4347" w:author="Author">
              <w:r w:rsidRPr="00D8063B">
                <w:rPr>
                  <w:lang w:val="en-GB"/>
                </w:rPr>
                <w:t>C0040</w:t>
              </w:r>
            </w:ins>
          </w:p>
        </w:tc>
        <w:tc>
          <w:tcPr>
            <w:tcW w:w="1672" w:type="dxa"/>
            <w:tcBorders>
              <w:top w:val="single" w:sz="2" w:space="0" w:color="auto"/>
              <w:left w:val="single" w:sz="2" w:space="0" w:color="auto"/>
              <w:bottom w:val="single" w:sz="2" w:space="0" w:color="auto"/>
              <w:right w:val="single" w:sz="2" w:space="0" w:color="auto"/>
            </w:tcBorders>
          </w:tcPr>
          <w:p w14:paraId="0209015B" w14:textId="77777777" w:rsidR="0058054F" w:rsidRPr="00D8063B" w:rsidRDefault="0058054F" w:rsidP="001D778B">
            <w:pPr>
              <w:pStyle w:val="NormalLeft"/>
              <w:rPr>
                <w:ins w:id="4348" w:author="Author"/>
                <w:lang w:val="en-GB"/>
              </w:rPr>
            </w:pPr>
            <w:ins w:id="4349" w:author="Author">
              <w:r w:rsidRPr="00D8063B">
                <w:rPr>
                  <w:lang w:val="en-GB"/>
                </w:rPr>
                <w:t>Derivative ID Code</w:t>
              </w:r>
            </w:ins>
          </w:p>
        </w:tc>
        <w:tc>
          <w:tcPr>
            <w:tcW w:w="6593" w:type="dxa"/>
            <w:tcBorders>
              <w:top w:val="single" w:sz="2" w:space="0" w:color="auto"/>
              <w:left w:val="single" w:sz="2" w:space="0" w:color="auto"/>
              <w:bottom w:val="single" w:sz="2" w:space="0" w:color="auto"/>
              <w:right w:val="single" w:sz="2" w:space="0" w:color="auto"/>
            </w:tcBorders>
          </w:tcPr>
          <w:p w14:paraId="2E85B9C1" w14:textId="77777777" w:rsidR="0058054F" w:rsidRPr="00D8063B" w:rsidRDefault="0058054F" w:rsidP="001D778B">
            <w:pPr>
              <w:pStyle w:val="NormalLeft"/>
              <w:rPr>
                <w:ins w:id="4350" w:author="Author"/>
                <w:lang w:val="en-GB"/>
              </w:rPr>
            </w:pPr>
            <w:ins w:id="4351" w:author="Author">
              <w:r w:rsidRPr="00D8063B">
                <w:rPr>
                  <w:lang w:val="en-GB"/>
                </w:rPr>
                <w:t>Derivative ID code using the following priority:</w:t>
              </w:r>
            </w:ins>
          </w:p>
          <w:p w14:paraId="5B33F5B5" w14:textId="77777777" w:rsidR="0058054F" w:rsidRPr="00D8063B" w:rsidRDefault="0058054F" w:rsidP="001D778B">
            <w:pPr>
              <w:pStyle w:val="Tiret0"/>
              <w:numPr>
                <w:ilvl w:val="0"/>
                <w:numId w:val="14"/>
              </w:numPr>
              <w:ind w:left="851" w:hanging="851"/>
              <w:rPr>
                <w:ins w:id="4352" w:author="Author"/>
                <w:lang w:val="en-GB"/>
              </w:rPr>
            </w:pPr>
            <w:ins w:id="4353" w:author="Author">
              <w:r w:rsidRPr="00D8063B">
                <w:rPr>
                  <w:lang w:val="en-GB"/>
                </w:rPr>
                <w:t>ISO 6166 code of ISIN when available</w:t>
              </w:r>
            </w:ins>
          </w:p>
          <w:p w14:paraId="7366145E" w14:textId="77777777" w:rsidR="0058054F" w:rsidRPr="00D8063B" w:rsidRDefault="0058054F" w:rsidP="001D778B">
            <w:pPr>
              <w:pStyle w:val="Tiret0"/>
              <w:numPr>
                <w:ilvl w:val="0"/>
                <w:numId w:val="14"/>
              </w:numPr>
              <w:ind w:left="851" w:hanging="851"/>
              <w:rPr>
                <w:ins w:id="4354" w:author="Author"/>
                <w:lang w:val="en-GB"/>
              </w:rPr>
            </w:pPr>
            <w:ins w:id="4355" w:author="Author">
              <w:r w:rsidRPr="00D8063B">
                <w:rPr>
                  <w:lang w:val="en-GB"/>
                </w:rPr>
                <w:t>Other recognised codes (e.g.: CUSIP, Bloomberg Ticker, Reuters RIC)</w:t>
              </w:r>
            </w:ins>
          </w:p>
          <w:p w14:paraId="2E283E67" w14:textId="77777777" w:rsidR="0058054F" w:rsidRPr="00D8063B" w:rsidRDefault="0058054F" w:rsidP="001D778B">
            <w:pPr>
              <w:pStyle w:val="Tiret0"/>
              <w:numPr>
                <w:ilvl w:val="0"/>
                <w:numId w:val="14"/>
              </w:numPr>
              <w:ind w:left="851" w:hanging="851"/>
              <w:rPr>
                <w:ins w:id="4356" w:author="Author"/>
                <w:lang w:val="en-GB"/>
              </w:rPr>
            </w:pPr>
            <w:ins w:id="4357" w:author="Author">
              <w:r w:rsidRPr="00D8063B">
                <w:rPr>
                  <w:lang w:val="en-GB"/>
                </w:rPr>
                <w:t>Code attributed by the undertaking, when the options above are not available, and must be consistent over time</w:t>
              </w:r>
            </w:ins>
          </w:p>
        </w:tc>
      </w:tr>
      <w:tr w:rsidR="0058054F" w:rsidRPr="00D8063B" w14:paraId="5A28A64F" w14:textId="77777777" w:rsidTr="001D778B">
        <w:trPr>
          <w:ins w:id="4358" w:author="Author"/>
        </w:trPr>
        <w:tc>
          <w:tcPr>
            <w:tcW w:w="1021" w:type="dxa"/>
            <w:tcBorders>
              <w:top w:val="single" w:sz="2" w:space="0" w:color="auto"/>
              <w:left w:val="single" w:sz="2" w:space="0" w:color="auto"/>
              <w:bottom w:val="single" w:sz="2" w:space="0" w:color="auto"/>
              <w:right w:val="single" w:sz="2" w:space="0" w:color="auto"/>
            </w:tcBorders>
          </w:tcPr>
          <w:p w14:paraId="5CCB660F" w14:textId="77777777" w:rsidR="0058054F" w:rsidRPr="00D8063B" w:rsidRDefault="0058054F" w:rsidP="001D778B">
            <w:pPr>
              <w:pStyle w:val="NormalLeft"/>
              <w:rPr>
                <w:ins w:id="4359" w:author="Author"/>
                <w:lang w:val="en-GB"/>
              </w:rPr>
            </w:pPr>
            <w:ins w:id="4360" w:author="Author">
              <w:r w:rsidRPr="00D8063B">
                <w:rPr>
                  <w:lang w:val="en-GB"/>
                </w:rPr>
                <w:t>C0050</w:t>
              </w:r>
            </w:ins>
          </w:p>
        </w:tc>
        <w:tc>
          <w:tcPr>
            <w:tcW w:w="1672" w:type="dxa"/>
            <w:tcBorders>
              <w:top w:val="single" w:sz="2" w:space="0" w:color="auto"/>
              <w:left w:val="single" w:sz="2" w:space="0" w:color="auto"/>
              <w:bottom w:val="single" w:sz="2" w:space="0" w:color="auto"/>
              <w:right w:val="single" w:sz="2" w:space="0" w:color="auto"/>
            </w:tcBorders>
          </w:tcPr>
          <w:p w14:paraId="02174783" w14:textId="77777777" w:rsidR="0058054F" w:rsidRPr="00D8063B" w:rsidRDefault="0058054F" w:rsidP="001D778B">
            <w:pPr>
              <w:pStyle w:val="NormalLeft"/>
              <w:rPr>
                <w:ins w:id="4361" w:author="Author"/>
                <w:lang w:val="en-GB"/>
              </w:rPr>
            </w:pPr>
            <w:ins w:id="4362" w:author="Author">
              <w:r w:rsidRPr="00D8063B">
                <w:rPr>
                  <w:lang w:val="en-GB"/>
                </w:rPr>
                <w:t>Derivative ID Code type</w:t>
              </w:r>
            </w:ins>
          </w:p>
        </w:tc>
        <w:tc>
          <w:tcPr>
            <w:tcW w:w="6593" w:type="dxa"/>
            <w:tcBorders>
              <w:top w:val="single" w:sz="2" w:space="0" w:color="auto"/>
              <w:left w:val="single" w:sz="2" w:space="0" w:color="auto"/>
              <w:bottom w:val="single" w:sz="2" w:space="0" w:color="auto"/>
              <w:right w:val="single" w:sz="2" w:space="0" w:color="auto"/>
            </w:tcBorders>
          </w:tcPr>
          <w:p w14:paraId="521F1BF2" w14:textId="77777777" w:rsidR="0058054F" w:rsidRPr="00D8063B" w:rsidRDefault="0058054F" w:rsidP="001D778B">
            <w:pPr>
              <w:pStyle w:val="NormalLeft"/>
              <w:rPr>
                <w:ins w:id="4363" w:author="Author"/>
                <w:lang w:val="en-GB"/>
              </w:rPr>
            </w:pPr>
            <w:ins w:id="4364" w:author="Author">
              <w:r w:rsidRPr="00D8063B">
                <w:rPr>
                  <w:lang w:val="en-GB"/>
                </w:rPr>
                <w:t>Type of ID Code used for the ‘Derivative ID Code’ item. One of the options in the following closed list shall be used:</w:t>
              </w:r>
            </w:ins>
          </w:p>
          <w:p w14:paraId="0E7FE4F7" w14:textId="77777777" w:rsidR="0058054F" w:rsidRPr="00D8063B" w:rsidRDefault="0058054F" w:rsidP="001D778B">
            <w:pPr>
              <w:pStyle w:val="NormalLeft"/>
              <w:rPr>
                <w:ins w:id="4365" w:author="Author"/>
                <w:lang w:val="en-GB"/>
              </w:rPr>
            </w:pPr>
            <w:ins w:id="4366" w:author="Author">
              <w:r w:rsidRPr="00D8063B">
                <w:rPr>
                  <w:lang w:val="en-GB"/>
                </w:rPr>
                <w:t>1 — ISO/6166 for ISIN</w:t>
              </w:r>
            </w:ins>
          </w:p>
          <w:p w14:paraId="5B7F9E3D" w14:textId="77777777" w:rsidR="0058054F" w:rsidRPr="00D8063B" w:rsidRDefault="0058054F" w:rsidP="001D778B">
            <w:pPr>
              <w:pStyle w:val="NormalLeft"/>
              <w:rPr>
                <w:ins w:id="4367" w:author="Author"/>
                <w:lang w:val="en-GB"/>
              </w:rPr>
            </w:pPr>
            <w:ins w:id="4368" w:author="Author">
              <w:r w:rsidRPr="00D8063B">
                <w:rPr>
                  <w:lang w:val="en-GB"/>
                </w:rPr>
                <w:t>2 — CUSIP (The Committee on Uniform Securities Identification Procedures number assigned by the CUSIP Service Bureau for U.S. and Canadian companies)</w:t>
              </w:r>
            </w:ins>
          </w:p>
          <w:p w14:paraId="49E66114" w14:textId="77777777" w:rsidR="0058054F" w:rsidRPr="00D8063B" w:rsidRDefault="0058054F" w:rsidP="001D778B">
            <w:pPr>
              <w:pStyle w:val="NormalLeft"/>
              <w:rPr>
                <w:ins w:id="4369" w:author="Author"/>
                <w:lang w:val="en-GB"/>
              </w:rPr>
            </w:pPr>
            <w:ins w:id="4370" w:author="Author">
              <w:r w:rsidRPr="00D8063B">
                <w:rPr>
                  <w:lang w:val="en-GB"/>
                </w:rPr>
                <w:t>3 — SEDOL (Stock Exchange Daily Official List for the London Stock Exchange)</w:t>
              </w:r>
            </w:ins>
          </w:p>
          <w:p w14:paraId="26270AB8" w14:textId="77777777" w:rsidR="0058054F" w:rsidRPr="00D8063B" w:rsidRDefault="0058054F" w:rsidP="001D778B">
            <w:pPr>
              <w:pStyle w:val="NormalLeft"/>
              <w:rPr>
                <w:ins w:id="4371" w:author="Author"/>
                <w:lang w:val="en-GB"/>
              </w:rPr>
            </w:pPr>
            <w:ins w:id="4372" w:author="Author">
              <w:r w:rsidRPr="00D8063B">
                <w:rPr>
                  <w:lang w:val="en-GB"/>
                </w:rPr>
                <w:t>4 — WKN (Wertpapier Kenn–Nummer, the alphanumeric German identification number)</w:t>
              </w:r>
            </w:ins>
          </w:p>
          <w:p w14:paraId="42D2EF23" w14:textId="77777777" w:rsidR="0058054F" w:rsidRPr="00D8063B" w:rsidRDefault="0058054F" w:rsidP="001D778B">
            <w:pPr>
              <w:pStyle w:val="NormalLeft"/>
              <w:rPr>
                <w:ins w:id="4373" w:author="Author"/>
                <w:lang w:val="en-GB"/>
              </w:rPr>
            </w:pPr>
            <w:ins w:id="4374" w:author="Author">
              <w:r w:rsidRPr="00D8063B">
                <w:rPr>
                  <w:lang w:val="en-GB"/>
                </w:rPr>
                <w:t>5 — Bloomberg Ticker (Bloomberg letters code that identify a company's securities)</w:t>
              </w:r>
            </w:ins>
          </w:p>
          <w:p w14:paraId="312CF7B2" w14:textId="77777777" w:rsidR="0058054F" w:rsidRPr="00D8063B" w:rsidRDefault="0058054F" w:rsidP="001D778B">
            <w:pPr>
              <w:pStyle w:val="NormalLeft"/>
              <w:rPr>
                <w:ins w:id="4375" w:author="Author"/>
                <w:lang w:val="en-GB"/>
              </w:rPr>
            </w:pPr>
            <w:ins w:id="4376" w:author="Author">
              <w:r w:rsidRPr="00D8063B">
                <w:rPr>
                  <w:lang w:val="en-GB"/>
                </w:rPr>
                <w:t>6 — BBGID (The Bloomberg Global ID)</w:t>
              </w:r>
            </w:ins>
          </w:p>
          <w:p w14:paraId="2527234F" w14:textId="77777777" w:rsidR="0058054F" w:rsidRPr="00D8063B" w:rsidRDefault="0058054F" w:rsidP="001D778B">
            <w:pPr>
              <w:pStyle w:val="NormalLeft"/>
              <w:rPr>
                <w:ins w:id="4377" w:author="Author"/>
                <w:lang w:val="en-GB"/>
              </w:rPr>
            </w:pPr>
            <w:ins w:id="4378" w:author="Author">
              <w:r w:rsidRPr="00D8063B">
                <w:rPr>
                  <w:lang w:val="en-GB"/>
                </w:rPr>
                <w:t>7 — Reuters RIC (Reuters instrument code)</w:t>
              </w:r>
            </w:ins>
          </w:p>
          <w:p w14:paraId="698257A7" w14:textId="77777777" w:rsidR="0058054F" w:rsidRPr="00D8063B" w:rsidRDefault="0058054F" w:rsidP="001D778B">
            <w:pPr>
              <w:pStyle w:val="NormalLeft"/>
              <w:rPr>
                <w:ins w:id="4379" w:author="Author"/>
                <w:lang w:val="en-GB"/>
              </w:rPr>
            </w:pPr>
            <w:ins w:id="4380" w:author="Author">
              <w:r w:rsidRPr="00D8063B">
                <w:rPr>
                  <w:lang w:val="en-GB"/>
                </w:rPr>
                <w:t>8 — FIGI (Financial Instrument Global Identifier)</w:t>
              </w:r>
            </w:ins>
          </w:p>
          <w:p w14:paraId="48698639" w14:textId="77777777" w:rsidR="0058054F" w:rsidRPr="00D8063B" w:rsidRDefault="0058054F" w:rsidP="001D778B">
            <w:pPr>
              <w:pStyle w:val="NormalLeft"/>
              <w:rPr>
                <w:ins w:id="4381" w:author="Author"/>
                <w:lang w:val="en-GB"/>
              </w:rPr>
            </w:pPr>
            <w:ins w:id="4382" w:author="Author">
              <w:r w:rsidRPr="00D8063B">
                <w:rPr>
                  <w:lang w:val="en-GB"/>
                </w:rPr>
                <w:t>9 — Other code by members of the Association of National Numbering Agencies</w:t>
              </w:r>
            </w:ins>
          </w:p>
          <w:p w14:paraId="134F0968" w14:textId="77777777" w:rsidR="0058054F" w:rsidRPr="00D8063B" w:rsidRDefault="0058054F" w:rsidP="001D778B">
            <w:pPr>
              <w:pStyle w:val="NormalLeft"/>
              <w:rPr>
                <w:ins w:id="4383" w:author="Author"/>
                <w:lang w:val="en-GB"/>
              </w:rPr>
            </w:pPr>
            <w:ins w:id="4384" w:author="Author">
              <w:r w:rsidRPr="00D8063B">
                <w:rPr>
                  <w:lang w:val="en-GB"/>
                </w:rPr>
                <w:t>99 — Code attributed by the undertaking</w:t>
              </w:r>
            </w:ins>
          </w:p>
        </w:tc>
      </w:tr>
      <w:tr w:rsidR="0058054F" w:rsidRPr="00D8063B" w14:paraId="47487AED" w14:textId="77777777" w:rsidTr="001D778B">
        <w:trPr>
          <w:ins w:id="4385" w:author="Author"/>
        </w:trPr>
        <w:tc>
          <w:tcPr>
            <w:tcW w:w="1021" w:type="dxa"/>
            <w:tcBorders>
              <w:top w:val="single" w:sz="2" w:space="0" w:color="auto"/>
              <w:left w:val="single" w:sz="2" w:space="0" w:color="auto"/>
              <w:bottom w:val="single" w:sz="2" w:space="0" w:color="auto"/>
              <w:right w:val="single" w:sz="2" w:space="0" w:color="auto"/>
            </w:tcBorders>
          </w:tcPr>
          <w:p w14:paraId="64810222" w14:textId="77777777" w:rsidR="0058054F" w:rsidRPr="00D8063B" w:rsidRDefault="0058054F" w:rsidP="001D778B">
            <w:pPr>
              <w:pStyle w:val="NormalLeft"/>
              <w:rPr>
                <w:ins w:id="4386" w:author="Author"/>
                <w:lang w:val="en-GB"/>
              </w:rPr>
            </w:pPr>
            <w:ins w:id="4387" w:author="Author">
              <w:r w:rsidRPr="00D8063B">
                <w:rPr>
                  <w:lang w:val="en-GB"/>
                </w:rPr>
                <w:t>C0260</w:t>
              </w:r>
            </w:ins>
          </w:p>
        </w:tc>
        <w:tc>
          <w:tcPr>
            <w:tcW w:w="1672" w:type="dxa"/>
            <w:tcBorders>
              <w:top w:val="single" w:sz="2" w:space="0" w:color="auto"/>
              <w:left w:val="single" w:sz="2" w:space="0" w:color="auto"/>
              <w:bottom w:val="single" w:sz="2" w:space="0" w:color="auto"/>
              <w:right w:val="single" w:sz="2" w:space="0" w:color="auto"/>
            </w:tcBorders>
          </w:tcPr>
          <w:p w14:paraId="443BBF99" w14:textId="77777777" w:rsidR="0058054F" w:rsidRPr="00D8063B" w:rsidRDefault="0058054F" w:rsidP="001D778B">
            <w:pPr>
              <w:pStyle w:val="NormalLeft"/>
              <w:rPr>
                <w:ins w:id="4388" w:author="Author"/>
                <w:lang w:val="en-GB"/>
              </w:rPr>
            </w:pPr>
            <w:ins w:id="4389" w:author="Author">
              <w:r w:rsidRPr="00D8063B">
                <w:rPr>
                  <w:lang w:val="en-GB"/>
                </w:rPr>
                <w:t>Counterparty Name</w:t>
              </w:r>
            </w:ins>
          </w:p>
        </w:tc>
        <w:tc>
          <w:tcPr>
            <w:tcW w:w="6593" w:type="dxa"/>
            <w:tcBorders>
              <w:top w:val="single" w:sz="2" w:space="0" w:color="auto"/>
              <w:left w:val="single" w:sz="2" w:space="0" w:color="auto"/>
              <w:bottom w:val="single" w:sz="2" w:space="0" w:color="auto"/>
              <w:right w:val="single" w:sz="2" w:space="0" w:color="auto"/>
            </w:tcBorders>
          </w:tcPr>
          <w:p w14:paraId="433223FA" w14:textId="5CDE3028" w:rsidR="0058054F" w:rsidRPr="00D8063B" w:rsidRDefault="0058054F" w:rsidP="001D778B">
            <w:pPr>
              <w:pStyle w:val="NormalLeft"/>
              <w:rPr>
                <w:ins w:id="4390" w:author="Author"/>
                <w:lang w:val="en-GB"/>
              </w:rPr>
            </w:pPr>
            <w:ins w:id="4391" w:author="Author">
              <w:r w:rsidRPr="00D8063B">
                <w:rPr>
                  <w:lang w:val="en-GB"/>
                </w:rPr>
                <w:t xml:space="preserve">Name of the counterparty of the derivative. When available, this item </w:t>
              </w:r>
              <w:r w:rsidR="0062376E">
                <w:rPr>
                  <w:lang w:val="en-GB"/>
                </w:rPr>
                <w:t xml:space="preserve">shall </w:t>
              </w:r>
              <w:r w:rsidRPr="00D8063B">
                <w:rPr>
                  <w:lang w:val="en-GB"/>
                </w:rPr>
                <w:t>correspond</w:t>
              </w:r>
              <w:del w:id="4392" w:author="Author">
                <w:r w:rsidRPr="00D8063B" w:rsidDel="0062376E">
                  <w:rPr>
                    <w:lang w:val="en-GB"/>
                  </w:rPr>
                  <w:delText>s</w:delText>
                </w:r>
              </w:del>
              <w:r w:rsidRPr="00D8063B">
                <w:rPr>
                  <w:lang w:val="en-GB"/>
                </w:rPr>
                <w:t xml:space="preserve"> to the entity name in </w:t>
              </w:r>
              <w:del w:id="4393" w:author="Author">
                <w:r w:rsidRPr="00D8063B" w:rsidDel="0044197B">
                  <w:rPr>
                    <w:lang w:val="en-GB"/>
                  </w:rPr>
                  <w:delText xml:space="preserve">the </w:delText>
                </w:r>
                <w:r w:rsidR="0062376E" w:rsidRPr="0062376E" w:rsidDel="0044197B">
                  <w:rPr>
                    <w:lang w:val="en-GB"/>
                  </w:rPr>
                  <w:delText xml:space="preserve">Legal Entity Identifier </w:delText>
                </w:r>
                <w:r w:rsidR="0062376E" w:rsidDel="0044197B">
                  <w:rPr>
                    <w:lang w:val="en-GB"/>
                  </w:rPr>
                  <w:delText>(</w:delText>
                </w:r>
              </w:del>
              <w:r w:rsidRPr="00D8063B">
                <w:rPr>
                  <w:lang w:val="en-GB"/>
                </w:rPr>
                <w:t>LEI</w:t>
              </w:r>
              <w:del w:id="4394" w:author="Author">
                <w:r w:rsidR="0062376E" w:rsidDel="0044197B">
                  <w:rPr>
                    <w:lang w:val="en-GB"/>
                  </w:rPr>
                  <w:delText>)</w:delText>
                </w:r>
              </w:del>
              <w:r w:rsidRPr="00D8063B">
                <w:rPr>
                  <w:lang w:val="en-GB"/>
                </w:rPr>
                <w:t xml:space="preserve"> database. When not available, </w:t>
              </w:r>
              <w:r w:rsidR="0062376E">
                <w:rPr>
                  <w:lang w:val="en-GB"/>
                </w:rPr>
                <w:t xml:space="preserve">it shall </w:t>
              </w:r>
              <w:r w:rsidRPr="00D8063B">
                <w:rPr>
                  <w:lang w:val="en-GB"/>
                </w:rPr>
                <w:t>correspond</w:t>
              </w:r>
              <w:del w:id="4395" w:author="Author">
                <w:r w:rsidRPr="00D8063B" w:rsidDel="0062376E">
                  <w:rPr>
                    <w:lang w:val="en-GB"/>
                  </w:rPr>
                  <w:delText>s</w:delText>
                </w:r>
              </w:del>
              <w:r w:rsidRPr="00D8063B">
                <w:rPr>
                  <w:lang w:val="en-GB"/>
                </w:rPr>
                <w:t xml:space="preserve"> to the legal name.</w:t>
              </w:r>
            </w:ins>
          </w:p>
          <w:p w14:paraId="759B0E06" w14:textId="77777777" w:rsidR="0058054F" w:rsidRPr="00D8063B" w:rsidRDefault="0058054F" w:rsidP="001D778B">
            <w:pPr>
              <w:pStyle w:val="NormalLeft"/>
              <w:rPr>
                <w:ins w:id="4396" w:author="Author"/>
                <w:lang w:val="en-GB"/>
              </w:rPr>
            </w:pPr>
            <w:ins w:id="4397" w:author="Author">
              <w:r w:rsidRPr="00D8063B">
                <w:rPr>
                  <w:lang w:val="en-GB"/>
                </w:rPr>
                <w:t>The following shall be considered:</w:t>
              </w:r>
            </w:ins>
          </w:p>
          <w:p w14:paraId="58760513" w14:textId="77777777" w:rsidR="0058054F" w:rsidRPr="00D8063B" w:rsidRDefault="0058054F" w:rsidP="001D778B">
            <w:pPr>
              <w:pStyle w:val="Tiret0"/>
              <w:numPr>
                <w:ilvl w:val="0"/>
                <w:numId w:val="14"/>
              </w:numPr>
              <w:ind w:left="851" w:hanging="851"/>
              <w:rPr>
                <w:ins w:id="4398" w:author="Author"/>
                <w:lang w:val="en-GB"/>
              </w:rPr>
            </w:pPr>
            <w:ins w:id="4399" w:author="Author">
              <w:r w:rsidRPr="00D8063B">
                <w:rPr>
                  <w:lang w:val="en-GB"/>
                </w:rPr>
                <w:t>Name of the exchange market for exchanged traded derivatives; or</w:t>
              </w:r>
            </w:ins>
          </w:p>
          <w:p w14:paraId="42AD7E59" w14:textId="77777777" w:rsidR="0058054F" w:rsidRPr="00D8063B" w:rsidRDefault="0058054F" w:rsidP="001D778B">
            <w:pPr>
              <w:pStyle w:val="Tiret0"/>
              <w:numPr>
                <w:ilvl w:val="0"/>
                <w:numId w:val="14"/>
              </w:numPr>
              <w:ind w:left="851" w:hanging="851"/>
              <w:rPr>
                <w:ins w:id="4400" w:author="Author"/>
                <w:lang w:val="en-GB"/>
              </w:rPr>
            </w:pPr>
            <w:ins w:id="4401" w:author="Author">
              <w:r w:rsidRPr="00D8063B">
                <w:rPr>
                  <w:lang w:val="en-GB"/>
                </w:rPr>
                <w:t>Name of Central Counterparty (CCP) for Over–The–Counter derivatives where they are cleared through a CCP; or</w:t>
              </w:r>
            </w:ins>
          </w:p>
          <w:p w14:paraId="14D4EB02" w14:textId="77777777" w:rsidR="0058054F" w:rsidRPr="00D8063B" w:rsidRDefault="0058054F" w:rsidP="001D778B">
            <w:pPr>
              <w:pStyle w:val="Tiret0"/>
              <w:numPr>
                <w:ilvl w:val="0"/>
                <w:numId w:val="14"/>
              </w:numPr>
              <w:ind w:left="851" w:hanging="851"/>
              <w:rPr>
                <w:ins w:id="4402" w:author="Author"/>
                <w:lang w:val="en-GB"/>
              </w:rPr>
            </w:pPr>
            <w:ins w:id="4403" w:author="Author">
              <w:r w:rsidRPr="00D8063B">
                <w:rPr>
                  <w:lang w:val="en-GB"/>
                </w:rPr>
                <w:t>Name of the contractual counterparty for the other Over–The–Counter derivatives.</w:t>
              </w:r>
            </w:ins>
          </w:p>
        </w:tc>
      </w:tr>
      <w:tr w:rsidR="0058054F" w:rsidRPr="00D8063B" w14:paraId="612F601C" w14:textId="77777777" w:rsidTr="001D778B">
        <w:trPr>
          <w:ins w:id="4404" w:author="Author"/>
        </w:trPr>
        <w:tc>
          <w:tcPr>
            <w:tcW w:w="1021" w:type="dxa"/>
            <w:tcBorders>
              <w:top w:val="single" w:sz="2" w:space="0" w:color="auto"/>
              <w:left w:val="single" w:sz="2" w:space="0" w:color="auto"/>
              <w:bottom w:val="single" w:sz="2" w:space="0" w:color="auto"/>
              <w:right w:val="single" w:sz="2" w:space="0" w:color="auto"/>
            </w:tcBorders>
          </w:tcPr>
          <w:p w14:paraId="42A0AFB6" w14:textId="77777777" w:rsidR="0058054F" w:rsidRPr="00D8063B" w:rsidRDefault="0058054F" w:rsidP="001D778B">
            <w:pPr>
              <w:pStyle w:val="NormalLeft"/>
              <w:rPr>
                <w:ins w:id="4405" w:author="Author"/>
                <w:lang w:val="en-GB"/>
              </w:rPr>
            </w:pPr>
            <w:ins w:id="4406" w:author="Author">
              <w:r w:rsidRPr="00D8063B">
                <w:rPr>
                  <w:lang w:val="en-GB"/>
                </w:rPr>
                <w:t>C0270</w:t>
              </w:r>
            </w:ins>
          </w:p>
        </w:tc>
        <w:tc>
          <w:tcPr>
            <w:tcW w:w="1672" w:type="dxa"/>
            <w:tcBorders>
              <w:top w:val="single" w:sz="2" w:space="0" w:color="auto"/>
              <w:left w:val="single" w:sz="2" w:space="0" w:color="auto"/>
              <w:bottom w:val="single" w:sz="2" w:space="0" w:color="auto"/>
              <w:right w:val="single" w:sz="2" w:space="0" w:color="auto"/>
            </w:tcBorders>
          </w:tcPr>
          <w:p w14:paraId="2981BC40" w14:textId="77777777" w:rsidR="0058054F" w:rsidRPr="00D8063B" w:rsidRDefault="0058054F" w:rsidP="001D778B">
            <w:pPr>
              <w:pStyle w:val="NormalLeft"/>
              <w:rPr>
                <w:ins w:id="4407" w:author="Author"/>
                <w:lang w:val="en-GB"/>
              </w:rPr>
            </w:pPr>
            <w:ins w:id="4408" w:author="Author">
              <w:r w:rsidRPr="00D8063B">
                <w:rPr>
                  <w:lang w:val="en-GB"/>
                </w:rPr>
                <w:t>Counterparty Code</w:t>
              </w:r>
            </w:ins>
          </w:p>
        </w:tc>
        <w:tc>
          <w:tcPr>
            <w:tcW w:w="6593" w:type="dxa"/>
            <w:tcBorders>
              <w:top w:val="single" w:sz="2" w:space="0" w:color="auto"/>
              <w:left w:val="single" w:sz="2" w:space="0" w:color="auto"/>
              <w:bottom w:val="single" w:sz="2" w:space="0" w:color="auto"/>
              <w:right w:val="single" w:sz="2" w:space="0" w:color="auto"/>
            </w:tcBorders>
          </w:tcPr>
          <w:p w14:paraId="711FA2A3" w14:textId="77777777" w:rsidR="0058054F" w:rsidRPr="00D8063B" w:rsidRDefault="0058054F" w:rsidP="001D778B">
            <w:pPr>
              <w:pStyle w:val="NormalLeft"/>
              <w:rPr>
                <w:ins w:id="4409" w:author="Author"/>
                <w:lang w:val="en-GB"/>
              </w:rPr>
            </w:pPr>
            <w:ins w:id="4410" w:author="Author">
              <w:r w:rsidRPr="00D8063B">
                <w:rPr>
                  <w:lang w:val="en-GB"/>
                </w:rPr>
                <w:t xml:space="preserve">Identification code of the counterparty using the following priority: </w:t>
              </w:r>
            </w:ins>
          </w:p>
          <w:p w14:paraId="65AF3AAD" w14:textId="604332E1" w:rsidR="0058054F" w:rsidRPr="00D8063B" w:rsidRDefault="0058054F" w:rsidP="001D778B">
            <w:pPr>
              <w:pStyle w:val="NormalLeft"/>
              <w:rPr>
                <w:ins w:id="4411" w:author="Author"/>
                <w:lang w:val="en-GB"/>
              </w:rPr>
            </w:pPr>
            <w:ins w:id="4412" w:author="Author">
              <w:r w:rsidRPr="00D8063B">
                <w:rPr>
                  <w:lang w:val="en-GB"/>
                </w:rPr>
                <w:t>–</w:t>
              </w:r>
              <w:del w:id="4413" w:author="Author">
                <w:r w:rsidRPr="00D8063B" w:rsidDel="005966E4">
                  <w:rPr>
                    <w:lang w:val="en-GB"/>
                  </w:rPr>
                  <w:delText xml:space="preserve"> Legal Entity Identifier (</w:delText>
                </w:r>
              </w:del>
              <w:r w:rsidRPr="00D8063B">
                <w:rPr>
                  <w:lang w:val="en-GB"/>
                </w:rPr>
                <w:t>LEI</w:t>
              </w:r>
              <w:del w:id="4414" w:author="Author">
                <w:r w:rsidRPr="00D8063B" w:rsidDel="005966E4">
                  <w:rPr>
                    <w:lang w:val="en-GB"/>
                  </w:rPr>
                  <w:delText>)</w:delText>
                </w:r>
              </w:del>
              <w:r w:rsidR="0062376E">
                <w:rPr>
                  <w:lang w:val="en-GB"/>
                </w:rPr>
                <w:t>,</w:t>
              </w:r>
              <w:r w:rsidRPr="00D8063B">
                <w:rPr>
                  <w:lang w:val="en-GB"/>
                </w:rPr>
                <w:t xml:space="preserve"> when available</w:t>
              </w:r>
              <w:r w:rsidR="0062376E">
                <w:rPr>
                  <w:lang w:val="en-GB"/>
                </w:rPr>
                <w:t>;</w:t>
              </w:r>
              <w:del w:id="4415" w:author="Author">
                <w:r w:rsidRPr="00D8063B" w:rsidDel="0062376E">
                  <w:rPr>
                    <w:lang w:val="en-GB"/>
                  </w:rPr>
                  <w:delText xml:space="preserve"> </w:delText>
                </w:r>
              </w:del>
            </w:ins>
          </w:p>
          <w:p w14:paraId="0E6AFB9B" w14:textId="66B99285" w:rsidR="0058054F" w:rsidRPr="00D8063B" w:rsidRDefault="0058054F" w:rsidP="001D778B">
            <w:pPr>
              <w:pStyle w:val="NormalLeft"/>
              <w:rPr>
                <w:ins w:id="4416" w:author="Author"/>
                <w:lang w:val="en-GB"/>
              </w:rPr>
            </w:pPr>
            <w:ins w:id="4417" w:author="Author">
              <w:r w:rsidRPr="00D8063B">
                <w:rPr>
                  <w:lang w:val="en-GB"/>
                </w:rPr>
                <w:t xml:space="preserve">– Code attributed by the undertaking, when </w:t>
              </w:r>
              <w:del w:id="4418" w:author="Author">
                <w:r w:rsidRPr="00D8063B" w:rsidDel="0062376E">
                  <w:rPr>
                    <w:lang w:val="en-GB"/>
                  </w:rPr>
                  <w:delText xml:space="preserve">the </w:delText>
                </w:r>
              </w:del>
              <w:r w:rsidRPr="00D8063B">
                <w:rPr>
                  <w:lang w:val="en-GB"/>
                </w:rPr>
                <w:t>LEI is</w:t>
              </w:r>
              <w:r>
                <w:rPr>
                  <w:lang w:val="en-GB"/>
                </w:rPr>
                <w:t xml:space="preserve"> not</w:t>
              </w:r>
              <w:r w:rsidRPr="00D8063B">
                <w:rPr>
                  <w:lang w:val="en-GB"/>
                </w:rPr>
                <w:t xml:space="preserve"> available, </w:t>
              </w:r>
              <w:r w:rsidR="0062376E">
                <w:rPr>
                  <w:lang w:val="en-GB"/>
                </w:rPr>
                <w:t>which</w:t>
              </w:r>
              <w:del w:id="4419" w:author="Author">
                <w:r w:rsidRPr="00D8063B" w:rsidDel="0062376E">
                  <w:rPr>
                    <w:lang w:val="en-GB"/>
                  </w:rPr>
                  <w:delText>and</w:delText>
                </w:r>
              </w:del>
              <w:r w:rsidRPr="00D8063B">
                <w:rPr>
                  <w:lang w:val="en-GB"/>
                </w:rPr>
                <w:t xml:space="preserve"> </w:t>
              </w:r>
              <w:del w:id="4420" w:author="Author">
                <w:r w:rsidRPr="00D8063B" w:rsidDel="0062376E">
                  <w:rPr>
                    <w:lang w:val="en-GB"/>
                  </w:rPr>
                  <w:delText>must</w:delText>
                </w:r>
              </w:del>
              <w:r w:rsidR="0062376E">
                <w:rPr>
                  <w:lang w:val="en-GB"/>
                </w:rPr>
                <w:t>shall</w:t>
              </w:r>
              <w:r w:rsidRPr="00D8063B">
                <w:rPr>
                  <w:lang w:val="en-GB"/>
                </w:rPr>
                <w:t xml:space="preserve"> be consistent over time.</w:t>
              </w:r>
            </w:ins>
          </w:p>
          <w:p w14:paraId="39432D58" w14:textId="7836E329" w:rsidR="0058054F" w:rsidRPr="00D8063B" w:rsidRDefault="0058054F" w:rsidP="001D778B">
            <w:pPr>
              <w:pStyle w:val="NormalLeft"/>
              <w:rPr>
                <w:ins w:id="4421" w:author="Author"/>
                <w:lang w:val="en-GB"/>
              </w:rPr>
            </w:pPr>
            <w:ins w:id="4422" w:author="Author">
              <w:r w:rsidRPr="00D8063B">
                <w:rPr>
                  <w:lang w:val="en-GB"/>
                </w:rPr>
                <w:t>This item is applicable to all counterparties, including for derivatives cleared through a central counterparty</w:t>
              </w:r>
              <w:r w:rsidR="009C5CCA">
                <w:rPr>
                  <w:lang w:val="en-GB"/>
                </w:rPr>
                <w:t>, in which case the Counterparty code refers to that central counterparty</w:t>
              </w:r>
              <w:r w:rsidR="0062376E">
                <w:rPr>
                  <w:lang w:val="en-GB"/>
                </w:rPr>
                <w:t>.</w:t>
              </w:r>
            </w:ins>
          </w:p>
        </w:tc>
      </w:tr>
      <w:tr w:rsidR="0058054F" w:rsidRPr="00D8063B" w14:paraId="793DAF85" w14:textId="77777777" w:rsidTr="001D778B">
        <w:trPr>
          <w:ins w:id="4423" w:author="Author"/>
        </w:trPr>
        <w:tc>
          <w:tcPr>
            <w:tcW w:w="1021" w:type="dxa"/>
            <w:tcBorders>
              <w:top w:val="single" w:sz="2" w:space="0" w:color="auto"/>
              <w:left w:val="single" w:sz="2" w:space="0" w:color="auto"/>
              <w:bottom w:val="single" w:sz="2" w:space="0" w:color="auto"/>
              <w:right w:val="single" w:sz="2" w:space="0" w:color="auto"/>
            </w:tcBorders>
          </w:tcPr>
          <w:p w14:paraId="7186F586" w14:textId="77777777" w:rsidR="0058054F" w:rsidRPr="00D8063B" w:rsidRDefault="0058054F" w:rsidP="001D778B">
            <w:pPr>
              <w:pStyle w:val="NormalLeft"/>
              <w:rPr>
                <w:ins w:id="4424" w:author="Author"/>
                <w:lang w:val="en-GB"/>
              </w:rPr>
            </w:pPr>
            <w:ins w:id="4425" w:author="Author">
              <w:r w:rsidRPr="00D8063B">
                <w:rPr>
                  <w:lang w:val="en-GB"/>
                </w:rPr>
                <w:t>C0280</w:t>
              </w:r>
            </w:ins>
          </w:p>
        </w:tc>
        <w:tc>
          <w:tcPr>
            <w:tcW w:w="1672" w:type="dxa"/>
            <w:tcBorders>
              <w:top w:val="single" w:sz="2" w:space="0" w:color="auto"/>
              <w:left w:val="single" w:sz="2" w:space="0" w:color="auto"/>
              <w:bottom w:val="single" w:sz="2" w:space="0" w:color="auto"/>
              <w:right w:val="single" w:sz="2" w:space="0" w:color="auto"/>
            </w:tcBorders>
          </w:tcPr>
          <w:p w14:paraId="61861056" w14:textId="77777777" w:rsidR="0058054F" w:rsidRPr="00D8063B" w:rsidRDefault="0058054F" w:rsidP="001D778B">
            <w:pPr>
              <w:pStyle w:val="NormalLeft"/>
              <w:rPr>
                <w:ins w:id="4426" w:author="Author"/>
                <w:lang w:val="en-GB"/>
              </w:rPr>
            </w:pPr>
            <w:ins w:id="4427" w:author="Author">
              <w:r w:rsidRPr="00D8063B">
                <w:rPr>
                  <w:lang w:val="en-GB"/>
                </w:rPr>
                <w:t>Type of counterparty code</w:t>
              </w:r>
            </w:ins>
          </w:p>
        </w:tc>
        <w:tc>
          <w:tcPr>
            <w:tcW w:w="6593" w:type="dxa"/>
            <w:tcBorders>
              <w:top w:val="single" w:sz="2" w:space="0" w:color="auto"/>
              <w:left w:val="single" w:sz="2" w:space="0" w:color="auto"/>
              <w:bottom w:val="single" w:sz="2" w:space="0" w:color="auto"/>
              <w:right w:val="single" w:sz="2" w:space="0" w:color="auto"/>
            </w:tcBorders>
          </w:tcPr>
          <w:p w14:paraId="6F2D9A6A" w14:textId="77777777" w:rsidR="0058054F" w:rsidRPr="00D8063B" w:rsidRDefault="0058054F" w:rsidP="001D778B">
            <w:pPr>
              <w:pStyle w:val="NormalLeft"/>
              <w:rPr>
                <w:ins w:id="4428" w:author="Author"/>
                <w:lang w:val="en-GB"/>
              </w:rPr>
            </w:pPr>
            <w:ins w:id="4429" w:author="Author">
              <w:r w:rsidRPr="00D8063B">
                <w:rPr>
                  <w:lang w:val="en-GB"/>
                </w:rPr>
                <w:t>Identification of the code used for the ‘Counterparty Code’ item. One of the options in the following closed list shall be used:</w:t>
              </w:r>
            </w:ins>
          </w:p>
          <w:p w14:paraId="4389D948" w14:textId="77777777" w:rsidR="0058054F" w:rsidRDefault="0058054F" w:rsidP="001D778B">
            <w:pPr>
              <w:pStyle w:val="NormalLeft"/>
              <w:rPr>
                <w:ins w:id="4430" w:author="Author"/>
                <w:lang w:val="en-GB"/>
              </w:rPr>
            </w:pPr>
            <w:ins w:id="4431" w:author="Author">
              <w:r w:rsidRPr="00D8063B">
                <w:rPr>
                  <w:lang w:val="en-GB"/>
                </w:rPr>
                <w:t>1 — LEI</w:t>
              </w:r>
            </w:ins>
          </w:p>
          <w:p w14:paraId="1A6173E7" w14:textId="77777777" w:rsidR="0058054F" w:rsidRPr="00180831" w:rsidRDefault="0058054F" w:rsidP="001D778B">
            <w:pPr>
              <w:pStyle w:val="NormalLeft"/>
              <w:rPr>
                <w:ins w:id="4432" w:author="Author"/>
                <w:lang w:val="en-GB"/>
              </w:rPr>
            </w:pPr>
            <w:ins w:id="4433" w:author="Author">
              <w:r w:rsidRPr="00415BE6">
                <w:rPr>
                  <w:lang w:val="en-GB"/>
                </w:rPr>
                <w:t>2 — Specific code</w:t>
              </w:r>
            </w:ins>
          </w:p>
          <w:p w14:paraId="27A8291B" w14:textId="77777777" w:rsidR="0058054F" w:rsidRPr="00D8063B" w:rsidRDefault="0058054F" w:rsidP="001D778B">
            <w:pPr>
              <w:pStyle w:val="NormalLeft"/>
              <w:rPr>
                <w:ins w:id="4434" w:author="Author"/>
                <w:lang w:val="en-GB"/>
              </w:rPr>
            </w:pPr>
          </w:p>
        </w:tc>
      </w:tr>
      <w:tr w:rsidR="0058054F" w:rsidRPr="00D8063B" w14:paraId="6B3F33E1" w14:textId="77777777" w:rsidTr="001D778B">
        <w:trPr>
          <w:ins w:id="4435" w:author="Author"/>
        </w:trPr>
        <w:tc>
          <w:tcPr>
            <w:tcW w:w="1021" w:type="dxa"/>
            <w:tcBorders>
              <w:top w:val="single" w:sz="2" w:space="0" w:color="auto"/>
              <w:left w:val="single" w:sz="2" w:space="0" w:color="auto"/>
              <w:bottom w:val="single" w:sz="2" w:space="0" w:color="auto"/>
              <w:right w:val="single" w:sz="2" w:space="0" w:color="auto"/>
            </w:tcBorders>
          </w:tcPr>
          <w:p w14:paraId="4E8382CB" w14:textId="77777777" w:rsidR="0058054F" w:rsidRPr="00D8063B" w:rsidRDefault="0058054F" w:rsidP="001D778B">
            <w:pPr>
              <w:pStyle w:val="NormalLeft"/>
              <w:rPr>
                <w:ins w:id="4436" w:author="Author"/>
                <w:lang w:val="en-GB"/>
              </w:rPr>
            </w:pPr>
            <w:ins w:id="4437" w:author="Author">
              <w:r w:rsidRPr="00D8063B">
                <w:rPr>
                  <w:lang w:val="en-GB"/>
                </w:rPr>
                <w:t>C0290</w:t>
              </w:r>
            </w:ins>
          </w:p>
        </w:tc>
        <w:tc>
          <w:tcPr>
            <w:tcW w:w="1672" w:type="dxa"/>
            <w:tcBorders>
              <w:top w:val="single" w:sz="2" w:space="0" w:color="auto"/>
              <w:left w:val="single" w:sz="2" w:space="0" w:color="auto"/>
              <w:bottom w:val="single" w:sz="2" w:space="0" w:color="auto"/>
              <w:right w:val="single" w:sz="2" w:space="0" w:color="auto"/>
            </w:tcBorders>
          </w:tcPr>
          <w:p w14:paraId="263D7ACB" w14:textId="77777777" w:rsidR="0058054F" w:rsidRPr="00D8063B" w:rsidRDefault="0058054F" w:rsidP="001D778B">
            <w:pPr>
              <w:pStyle w:val="NormalLeft"/>
              <w:rPr>
                <w:ins w:id="4438" w:author="Author"/>
                <w:lang w:val="en-GB"/>
              </w:rPr>
            </w:pPr>
            <w:ins w:id="4439" w:author="Author">
              <w:r w:rsidRPr="00D8063B">
                <w:rPr>
                  <w:lang w:val="en-GB"/>
                </w:rPr>
                <w:t>External rating</w:t>
              </w:r>
            </w:ins>
          </w:p>
        </w:tc>
        <w:tc>
          <w:tcPr>
            <w:tcW w:w="6593" w:type="dxa"/>
            <w:tcBorders>
              <w:top w:val="single" w:sz="2" w:space="0" w:color="auto"/>
              <w:left w:val="single" w:sz="2" w:space="0" w:color="auto"/>
              <w:bottom w:val="single" w:sz="2" w:space="0" w:color="auto"/>
              <w:right w:val="single" w:sz="2" w:space="0" w:color="auto"/>
            </w:tcBorders>
          </w:tcPr>
          <w:p w14:paraId="1F9C7771" w14:textId="77777777" w:rsidR="0058054F" w:rsidRPr="00D8063B" w:rsidRDefault="0058054F" w:rsidP="001D778B">
            <w:pPr>
              <w:pStyle w:val="NormalLeft"/>
              <w:rPr>
                <w:ins w:id="4440" w:author="Author"/>
                <w:lang w:val="en-GB"/>
              </w:rPr>
            </w:pPr>
            <w:ins w:id="4441" w:author="Author">
              <w:r w:rsidRPr="00D8063B">
                <w:rPr>
                  <w:lang w:val="en-GB"/>
                </w:rPr>
                <w:t>Only applicable to Over–The–Counter derivatives.</w:t>
              </w:r>
            </w:ins>
          </w:p>
          <w:p w14:paraId="509EFEA5" w14:textId="77777777" w:rsidR="0058054F" w:rsidRPr="00D8063B" w:rsidRDefault="0058054F" w:rsidP="001D778B">
            <w:pPr>
              <w:pStyle w:val="NormalLeft"/>
              <w:rPr>
                <w:ins w:id="4442" w:author="Author"/>
                <w:lang w:val="en-GB"/>
              </w:rPr>
            </w:pPr>
            <w:ins w:id="4443" w:author="Author">
              <w:r w:rsidRPr="00D8063B">
                <w:rPr>
                  <w:lang w:val="en-GB"/>
                </w:rPr>
                <w:t xml:space="preserve">The rating of the counterparty of the derivative at the reporting reference date as provided by the nominated credit assessment institution (ECAI).  </w:t>
              </w:r>
            </w:ins>
          </w:p>
          <w:p w14:paraId="7E9BDC8D" w14:textId="77777777" w:rsidR="0058054F" w:rsidRPr="00D8063B" w:rsidRDefault="0058054F" w:rsidP="001D778B">
            <w:pPr>
              <w:pStyle w:val="NormalLeft"/>
              <w:rPr>
                <w:ins w:id="4444" w:author="Author"/>
                <w:lang w:val="en-GB"/>
              </w:rPr>
            </w:pPr>
            <w:ins w:id="4445" w:author="Author">
              <w:r w:rsidRPr="00D8063B">
                <w:rPr>
                  <w:lang w:val="en-GB"/>
                </w:rPr>
                <w:t>This item is not applicable to derivatives for which undertakings using internal model use internal ratings. If undertakings using internal model do not use internal rating, this item shall be reported.</w:t>
              </w:r>
            </w:ins>
          </w:p>
          <w:p w14:paraId="3C68FA8B" w14:textId="77777777" w:rsidR="0058054F" w:rsidRPr="00D8063B" w:rsidRDefault="0058054F" w:rsidP="001D778B">
            <w:pPr>
              <w:pStyle w:val="NormalLeft"/>
              <w:rPr>
                <w:ins w:id="4446" w:author="Author"/>
                <w:lang w:val="en-GB"/>
              </w:rPr>
            </w:pPr>
            <w:ins w:id="4447" w:author="Author">
              <w:r w:rsidRPr="00D8063B">
                <w:rPr>
                  <w:lang w:val="en-GB"/>
                </w:rPr>
                <w:t xml:space="preserve">If an issuer rating is not available, the item shall be left blank.  </w:t>
              </w:r>
            </w:ins>
          </w:p>
          <w:p w14:paraId="226080F0" w14:textId="049D28A1" w:rsidR="0058054F" w:rsidRPr="00D8063B" w:rsidRDefault="0058054F" w:rsidP="00B636C1">
            <w:pPr>
              <w:pStyle w:val="NormalLeft"/>
              <w:rPr>
                <w:ins w:id="4448" w:author="Author"/>
                <w:lang w:val="en-GB"/>
              </w:rPr>
            </w:pPr>
            <w:ins w:id="4449" w:author="Author">
              <w:r w:rsidRPr="00D8063B">
                <w:rPr>
                  <w:lang w:val="en-GB"/>
                </w:rPr>
                <w:t xml:space="preserve">In case ‘Multiple ECAI’ is reported in C0300 </w:t>
              </w:r>
              <w:del w:id="4450" w:author="Author">
                <w:r w:rsidRPr="00D8063B" w:rsidDel="00B636C1">
                  <w:rPr>
                    <w:lang w:val="en-GB"/>
                  </w:rPr>
                  <w:delText xml:space="preserve">report </w:delText>
                </w:r>
              </w:del>
              <w:r w:rsidRPr="00D8063B">
                <w:rPr>
                  <w:lang w:val="en-GB"/>
                </w:rPr>
                <w:t>the most representative external rating</w:t>
              </w:r>
              <w:r w:rsidR="00B636C1">
                <w:rPr>
                  <w:lang w:val="en-GB"/>
                </w:rPr>
                <w:t xml:space="preserve"> shall be reported</w:t>
              </w:r>
              <w:r w:rsidRPr="00D8063B">
                <w:rPr>
                  <w:lang w:val="en-GB"/>
                </w:rPr>
                <w:t xml:space="preserve">.  </w:t>
              </w:r>
            </w:ins>
          </w:p>
        </w:tc>
      </w:tr>
      <w:tr w:rsidR="0058054F" w:rsidRPr="00D8063B" w14:paraId="6E6C2BF8" w14:textId="77777777" w:rsidTr="001D778B">
        <w:trPr>
          <w:ins w:id="4451" w:author="Author"/>
        </w:trPr>
        <w:tc>
          <w:tcPr>
            <w:tcW w:w="1021" w:type="dxa"/>
            <w:tcBorders>
              <w:top w:val="single" w:sz="2" w:space="0" w:color="auto"/>
              <w:left w:val="single" w:sz="2" w:space="0" w:color="auto"/>
              <w:bottom w:val="single" w:sz="2" w:space="0" w:color="auto"/>
              <w:right w:val="single" w:sz="2" w:space="0" w:color="auto"/>
            </w:tcBorders>
          </w:tcPr>
          <w:p w14:paraId="72B61D85" w14:textId="77777777" w:rsidR="0058054F" w:rsidRPr="00D8063B" w:rsidRDefault="0058054F" w:rsidP="001D778B">
            <w:pPr>
              <w:pStyle w:val="NormalLeft"/>
              <w:rPr>
                <w:ins w:id="4452" w:author="Author"/>
                <w:lang w:val="en-GB"/>
              </w:rPr>
            </w:pPr>
            <w:ins w:id="4453" w:author="Author">
              <w:r w:rsidRPr="00D8063B">
                <w:rPr>
                  <w:lang w:val="en-GB"/>
                </w:rPr>
                <w:t>C0300</w:t>
              </w:r>
            </w:ins>
          </w:p>
        </w:tc>
        <w:tc>
          <w:tcPr>
            <w:tcW w:w="1672" w:type="dxa"/>
            <w:tcBorders>
              <w:top w:val="single" w:sz="2" w:space="0" w:color="auto"/>
              <w:left w:val="single" w:sz="2" w:space="0" w:color="auto"/>
              <w:bottom w:val="single" w:sz="2" w:space="0" w:color="auto"/>
              <w:right w:val="single" w:sz="2" w:space="0" w:color="auto"/>
            </w:tcBorders>
          </w:tcPr>
          <w:p w14:paraId="4F976EFA" w14:textId="77777777" w:rsidR="0058054F" w:rsidRPr="00D8063B" w:rsidRDefault="0058054F" w:rsidP="001D778B">
            <w:pPr>
              <w:pStyle w:val="NormalLeft"/>
              <w:rPr>
                <w:ins w:id="4454" w:author="Author"/>
                <w:lang w:val="en-GB"/>
              </w:rPr>
            </w:pPr>
            <w:ins w:id="4455" w:author="Author">
              <w:r w:rsidRPr="00D8063B">
                <w:rPr>
                  <w:lang w:val="en-GB"/>
                </w:rPr>
                <w:t>Nominated ECAI</w:t>
              </w:r>
            </w:ins>
          </w:p>
        </w:tc>
        <w:tc>
          <w:tcPr>
            <w:tcW w:w="6593" w:type="dxa"/>
            <w:tcBorders>
              <w:top w:val="single" w:sz="2" w:space="0" w:color="auto"/>
              <w:left w:val="single" w:sz="2" w:space="0" w:color="auto"/>
              <w:bottom w:val="single" w:sz="2" w:space="0" w:color="auto"/>
              <w:right w:val="single" w:sz="2" w:space="0" w:color="auto"/>
            </w:tcBorders>
          </w:tcPr>
          <w:p w14:paraId="7F8949CE" w14:textId="2DCC9784" w:rsidR="0058054F" w:rsidRPr="00D8063B" w:rsidRDefault="0058054F" w:rsidP="001D778B">
            <w:pPr>
              <w:pStyle w:val="NormalLeft"/>
              <w:rPr>
                <w:ins w:id="4456" w:author="Author"/>
                <w:lang w:val="en-GB"/>
              </w:rPr>
            </w:pPr>
            <w:ins w:id="4457" w:author="Author">
              <w:r w:rsidRPr="00D8063B">
                <w:rPr>
                  <w:lang w:val="en-GB"/>
                </w:rPr>
                <w:t xml:space="preserve">Identify the credit assessment institution (ECAI) giving the external rating in C0290, by using the name of the ECAI as published on ESMA's website. In case of ratings issued by subsidiaries of the ECAI </w:t>
              </w:r>
              <w:del w:id="4458" w:author="Author">
                <w:r w:rsidRPr="00D8063B" w:rsidDel="00B636C1">
                  <w:rPr>
                    <w:lang w:val="en-GB"/>
                  </w:rPr>
                  <w:delText xml:space="preserve">please report </w:delText>
                </w:r>
              </w:del>
              <w:r w:rsidRPr="00D8063B">
                <w:rPr>
                  <w:lang w:val="en-GB"/>
                </w:rPr>
                <w:t>the parent ECAI</w:t>
              </w:r>
              <w:r w:rsidR="00B636C1">
                <w:rPr>
                  <w:lang w:val="en-GB"/>
                </w:rPr>
                <w:t xml:space="preserve"> shall be reported</w:t>
              </w:r>
              <w:r w:rsidRPr="00D8063B">
                <w:rPr>
                  <w:lang w:val="en-GB"/>
                </w:rPr>
                <w:t xml:space="preserve"> (the reference is </w:t>
              </w:r>
              <w:r w:rsidR="00B636C1">
                <w:rPr>
                  <w:lang w:val="en-GB"/>
                </w:rPr>
                <w:t xml:space="preserve">made </w:t>
              </w:r>
              <w:r w:rsidRPr="00D8063B">
                <w:rPr>
                  <w:lang w:val="en-GB"/>
                </w:rPr>
                <w:t xml:space="preserve">to ESMA list of credit rating agencies registered or certified in accordance with Regulation (EC) No 1060/2009 </w:t>
              </w:r>
              <w:del w:id="4459" w:author="Author">
                <w:r w:rsidRPr="00D8063B" w:rsidDel="00B636C1">
                  <w:rPr>
                    <w:lang w:val="en-GB"/>
                  </w:rPr>
                  <w:delText xml:space="preserve">of the European Parliament and of the Council of 16 September 2009 </w:delText>
                </w:r>
              </w:del>
              <w:r w:rsidRPr="00D8063B">
                <w:rPr>
                  <w:lang w:val="en-GB"/>
                </w:rPr>
                <w:t xml:space="preserve">on credit rating agencies). </w:t>
              </w:r>
            </w:ins>
          </w:p>
          <w:p w14:paraId="50E14DA2" w14:textId="77777777" w:rsidR="0058054F" w:rsidRPr="00D8063B" w:rsidRDefault="0058054F" w:rsidP="001D778B">
            <w:pPr>
              <w:pStyle w:val="NormalLeft"/>
              <w:rPr>
                <w:ins w:id="4460" w:author="Author"/>
                <w:lang w:val="en-GB"/>
              </w:rPr>
            </w:pPr>
            <w:ins w:id="4461" w:author="Author">
              <w:r w:rsidRPr="00D8063B">
                <w:rPr>
                  <w:lang w:val="en-GB"/>
                </w:rPr>
                <w:tab/>
                <w:t>—</w:t>
              </w:r>
              <w:r w:rsidRPr="00D8063B">
                <w:rPr>
                  <w:lang w:val="en-GB"/>
                </w:rPr>
                <w:tab/>
                <w:t>This item shall be reported when External rating (C0290) is reported.</w:t>
              </w:r>
            </w:ins>
          </w:p>
        </w:tc>
      </w:tr>
      <w:tr w:rsidR="0058054F" w:rsidRPr="00D8063B" w14:paraId="5A94517F" w14:textId="77777777" w:rsidTr="001D778B">
        <w:trPr>
          <w:ins w:id="4462" w:author="Author"/>
        </w:trPr>
        <w:tc>
          <w:tcPr>
            <w:tcW w:w="1021" w:type="dxa"/>
            <w:tcBorders>
              <w:top w:val="single" w:sz="2" w:space="0" w:color="auto"/>
              <w:left w:val="single" w:sz="2" w:space="0" w:color="auto"/>
              <w:bottom w:val="single" w:sz="2" w:space="0" w:color="auto"/>
              <w:right w:val="single" w:sz="2" w:space="0" w:color="auto"/>
            </w:tcBorders>
          </w:tcPr>
          <w:p w14:paraId="46DFCD6B" w14:textId="77777777" w:rsidR="0058054F" w:rsidRPr="00D8063B" w:rsidRDefault="0058054F" w:rsidP="001D778B">
            <w:pPr>
              <w:pStyle w:val="NormalLeft"/>
              <w:rPr>
                <w:ins w:id="4463" w:author="Author"/>
                <w:lang w:val="en-GB"/>
              </w:rPr>
            </w:pPr>
            <w:ins w:id="4464" w:author="Author">
              <w:r w:rsidRPr="00D8063B">
                <w:rPr>
                  <w:lang w:val="en-GB"/>
                </w:rPr>
                <w:t>C0310</w:t>
              </w:r>
            </w:ins>
          </w:p>
        </w:tc>
        <w:tc>
          <w:tcPr>
            <w:tcW w:w="1672" w:type="dxa"/>
            <w:tcBorders>
              <w:top w:val="single" w:sz="2" w:space="0" w:color="auto"/>
              <w:left w:val="single" w:sz="2" w:space="0" w:color="auto"/>
              <w:bottom w:val="single" w:sz="2" w:space="0" w:color="auto"/>
              <w:right w:val="single" w:sz="2" w:space="0" w:color="auto"/>
            </w:tcBorders>
          </w:tcPr>
          <w:p w14:paraId="12D85352" w14:textId="77777777" w:rsidR="0058054F" w:rsidRPr="00D8063B" w:rsidRDefault="0058054F" w:rsidP="001D778B">
            <w:pPr>
              <w:pStyle w:val="NormalLeft"/>
              <w:rPr>
                <w:ins w:id="4465" w:author="Author"/>
                <w:lang w:val="en-GB"/>
              </w:rPr>
            </w:pPr>
            <w:ins w:id="4466" w:author="Author">
              <w:r w:rsidRPr="00D8063B">
                <w:rPr>
                  <w:lang w:val="en-GB"/>
                </w:rPr>
                <w:t>Credit quality step</w:t>
              </w:r>
            </w:ins>
          </w:p>
        </w:tc>
        <w:tc>
          <w:tcPr>
            <w:tcW w:w="6593" w:type="dxa"/>
            <w:tcBorders>
              <w:top w:val="single" w:sz="2" w:space="0" w:color="auto"/>
              <w:left w:val="single" w:sz="2" w:space="0" w:color="auto"/>
              <w:bottom w:val="single" w:sz="2" w:space="0" w:color="auto"/>
              <w:right w:val="single" w:sz="2" w:space="0" w:color="auto"/>
            </w:tcBorders>
          </w:tcPr>
          <w:p w14:paraId="10013547" w14:textId="7F130276" w:rsidR="0058054F" w:rsidRPr="00D8063B" w:rsidRDefault="0058054F" w:rsidP="001D778B">
            <w:pPr>
              <w:pStyle w:val="NormalLeft"/>
              <w:rPr>
                <w:ins w:id="4467" w:author="Author"/>
                <w:lang w:val="en-GB"/>
              </w:rPr>
            </w:pPr>
            <w:ins w:id="4468" w:author="Author">
              <w:r w:rsidRPr="00D8063B">
                <w:rPr>
                  <w:lang w:val="en-GB"/>
                </w:rPr>
                <w:t>Identify the credit quality step attributed to the counterparty of the derivative, as defined by Article 109a(1) of Directive 2009/138/EC. The credit quality step shall reflect any readjustments to the credit quality made internally by the undertakings that use the standard formula.</w:t>
              </w:r>
            </w:ins>
          </w:p>
          <w:p w14:paraId="69AC1F71" w14:textId="217DAA85" w:rsidR="0058054F" w:rsidRPr="00D8063B" w:rsidRDefault="0058054F" w:rsidP="001D778B">
            <w:pPr>
              <w:pStyle w:val="NormalLeft"/>
              <w:rPr>
                <w:ins w:id="4469" w:author="Author"/>
                <w:lang w:val="en-GB"/>
              </w:rPr>
            </w:pPr>
            <w:ins w:id="4470" w:author="Author">
              <w:r w:rsidRPr="00D8063B">
                <w:rPr>
                  <w:lang w:val="en-GB"/>
                </w:rPr>
                <w:t>This item is not applicable to derivatives for which undertakings using internal model use internal ratings. If undertakings using internal model do not use internal rating, this item shall be reported.</w:t>
              </w:r>
            </w:ins>
          </w:p>
          <w:p w14:paraId="0B3F2EF6" w14:textId="77777777" w:rsidR="0058054F" w:rsidRPr="00D8063B" w:rsidRDefault="0058054F" w:rsidP="001D778B">
            <w:pPr>
              <w:pStyle w:val="NormalLeft"/>
              <w:rPr>
                <w:ins w:id="4471" w:author="Author"/>
                <w:lang w:val="en-GB"/>
              </w:rPr>
            </w:pPr>
            <w:ins w:id="4472" w:author="Author">
              <w:r w:rsidRPr="00D8063B">
                <w:rPr>
                  <w:lang w:val="en-GB"/>
                </w:rPr>
                <w:t>One of the options in the following closed list shall be used:</w:t>
              </w:r>
            </w:ins>
          </w:p>
          <w:p w14:paraId="11F93EFB" w14:textId="77777777" w:rsidR="0058054F" w:rsidRPr="00D8063B" w:rsidRDefault="0058054F" w:rsidP="001D778B">
            <w:pPr>
              <w:pStyle w:val="NormalLeft"/>
              <w:rPr>
                <w:ins w:id="4473" w:author="Author"/>
                <w:lang w:val="en-GB"/>
              </w:rPr>
            </w:pPr>
            <w:ins w:id="4474" w:author="Author">
              <w:r w:rsidRPr="00D8063B">
                <w:rPr>
                  <w:lang w:val="en-GB"/>
                </w:rPr>
                <w:t>0 — Credit quality step 0</w:t>
              </w:r>
            </w:ins>
          </w:p>
          <w:p w14:paraId="21F1CBB9" w14:textId="77777777" w:rsidR="0058054F" w:rsidRPr="00D8063B" w:rsidRDefault="0058054F" w:rsidP="001D778B">
            <w:pPr>
              <w:pStyle w:val="NormalLeft"/>
              <w:rPr>
                <w:ins w:id="4475" w:author="Author"/>
                <w:lang w:val="en-GB"/>
              </w:rPr>
            </w:pPr>
            <w:ins w:id="4476" w:author="Author">
              <w:r w:rsidRPr="00D8063B">
                <w:rPr>
                  <w:lang w:val="en-GB"/>
                </w:rPr>
                <w:t>1 — Credit quality step 1</w:t>
              </w:r>
            </w:ins>
          </w:p>
          <w:p w14:paraId="542135F2" w14:textId="77777777" w:rsidR="0058054F" w:rsidRPr="00D8063B" w:rsidRDefault="0058054F" w:rsidP="001D778B">
            <w:pPr>
              <w:pStyle w:val="NormalLeft"/>
              <w:rPr>
                <w:ins w:id="4477" w:author="Author"/>
                <w:lang w:val="en-GB"/>
              </w:rPr>
            </w:pPr>
            <w:ins w:id="4478" w:author="Author">
              <w:r w:rsidRPr="00D8063B">
                <w:rPr>
                  <w:lang w:val="en-GB"/>
                </w:rPr>
                <w:t>2 — Credit quality step 2</w:t>
              </w:r>
            </w:ins>
          </w:p>
          <w:p w14:paraId="191F7888" w14:textId="77777777" w:rsidR="0058054F" w:rsidRPr="00D8063B" w:rsidRDefault="0058054F" w:rsidP="001D778B">
            <w:pPr>
              <w:pStyle w:val="NormalLeft"/>
              <w:rPr>
                <w:ins w:id="4479" w:author="Author"/>
                <w:lang w:val="en-GB"/>
              </w:rPr>
            </w:pPr>
            <w:ins w:id="4480" w:author="Author">
              <w:r w:rsidRPr="00D8063B">
                <w:rPr>
                  <w:lang w:val="en-GB"/>
                </w:rPr>
                <w:t>3 — Credit quality step 3</w:t>
              </w:r>
            </w:ins>
          </w:p>
          <w:p w14:paraId="675FB74C" w14:textId="77777777" w:rsidR="0058054F" w:rsidRPr="00D8063B" w:rsidRDefault="0058054F" w:rsidP="001D778B">
            <w:pPr>
              <w:pStyle w:val="NormalLeft"/>
              <w:rPr>
                <w:ins w:id="4481" w:author="Author"/>
                <w:lang w:val="en-GB"/>
              </w:rPr>
            </w:pPr>
            <w:ins w:id="4482" w:author="Author">
              <w:r w:rsidRPr="00D8063B">
                <w:rPr>
                  <w:lang w:val="en-GB"/>
                </w:rPr>
                <w:t>4 — Credit quality step 4</w:t>
              </w:r>
            </w:ins>
          </w:p>
          <w:p w14:paraId="5E07B9CC" w14:textId="77777777" w:rsidR="0058054F" w:rsidRPr="00D8063B" w:rsidRDefault="0058054F" w:rsidP="001D778B">
            <w:pPr>
              <w:pStyle w:val="NormalLeft"/>
              <w:rPr>
                <w:ins w:id="4483" w:author="Author"/>
                <w:lang w:val="en-GB"/>
              </w:rPr>
            </w:pPr>
            <w:ins w:id="4484" w:author="Author">
              <w:r w:rsidRPr="00D8063B">
                <w:rPr>
                  <w:lang w:val="en-GB"/>
                </w:rPr>
                <w:t>5 — Credit quality step 5</w:t>
              </w:r>
            </w:ins>
          </w:p>
          <w:p w14:paraId="696FA31E" w14:textId="77777777" w:rsidR="0058054F" w:rsidRPr="00D8063B" w:rsidRDefault="0058054F" w:rsidP="001D778B">
            <w:pPr>
              <w:pStyle w:val="NormalLeft"/>
              <w:rPr>
                <w:ins w:id="4485" w:author="Author"/>
                <w:lang w:val="en-GB"/>
              </w:rPr>
            </w:pPr>
            <w:ins w:id="4486" w:author="Author">
              <w:r w:rsidRPr="00D8063B">
                <w:rPr>
                  <w:lang w:val="en-GB"/>
                </w:rPr>
                <w:t>6 — Credit quality step 6</w:t>
              </w:r>
            </w:ins>
          </w:p>
          <w:p w14:paraId="7AD1B832" w14:textId="77777777" w:rsidR="0058054F" w:rsidRPr="00D8063B" w:rsidRDefault="0058054F" w:rsidP="001D778B">
            <w:pPr>
              <w:pStyle w:val="NormalLeft"/>
              <w:rPr>
                <w:ins w:id="4487" w:author="Author"/>
                <w:lang w:val="en-GB"/>
              </w:rPr>
            </w:pPr>
            <w:ins w:id="4488" w:author="Author">
              <w:r w:rsidRPr="00D8063B">
                <w:rPr>
                  <w:lang w:val="en-GB"/>
                </w:rPr>
                <w:t>9 — No rating available</w:t>
              </w:r>
            </w:ins>
          </w:p>
        </w:tc>
      </w:tr>
      <w:tr w:rsidR="0058054F" w:rsidRPr="00D8063B" w14:paraId="654BA3D8" w14:textId="77777777" w:rsidTr="001D778B">
        <w:trPr>
          <w:ins w:id="4489" w:author="Author"/>
        </w:trPr>
        <w:tc>
          <w:tcPr>
            <w:tcW w:w="1021" w:type="dxa"/>
            <w:tcBorders>
              <w:top w:val="single" w:sz="2" w:space="0" w:color="auto"/>
              <w:left w:val="single" w:sz="2" w:space="0" w:color="auto"/>
              <w:bottom w:val="single" w:sz="2" w:space="0" w:color="auto"/>
              <w:right w:val="single" w:sz="2" w:space="0" w:color="auto"/>
            </w:tcBorders>
          </w:tcPr>
          <w:p w14:paraId="07074E61" w14:textId="77777777" w:rsidR="0058054F" w:rsidRPr="00D8063B" w:rsidRDefault="0058054F" w:rsidP="001D778B">
            <w:pPr>
              <w:pStyle w:val="NormalLeft"/>
              <w:rPr>
                <w:ins w:id="4490" w:author="Author"/>
                <w:lang w:val="en-GB"/>
              </w:rPr>
            </w:pPr>
            <w:ins w:id="4491" w:author="Author">
              <w:r w:rsidRPr="00D8063B">
                <w:rPr>
                  <w:lang w:val="en-GB"/>
                </w:rPr>
                <w:t>C0320</w:t>
              </w:r>
            </w:ins>
          </w:p>
        </w:tc>
        <w:tc>
          <w:tcPr>
            <w:tcW w:w="1672" w:type="dxa"/>
            <w:tcBorders>
              <w:top w:val="single" w:sz="2" w:space="0" w:color="auto"/>
              <w:left w:val="single" w:sz="2" w:space="0" w:color="auto"/>
              <w:bottom w:val="single" w:sz="2" w:space="0" w:color="auto"/>
              <w:right w:val="single" w:sz="2" w:space="0" w:color="auto"/>
            </w:tcBorders>
          </w:tcPr>
          <w:p w14:paraId="3E569F87" w14:textId="77777777" w:rsidR="0058054F" w:rsidRPr="00D8063B" w:rsidRDefault="0058054F" w:rsidP="001D778B">
            <w:pPr>
              <w:pStyle w:val="NormalLeft"/>
              <w:rPr>
                <w:ins w:id="4492" w:author="Author"/>
                <w:lang w:val="en-GB"/>
              </w:rPr>
            </w:pPr>
            <w:ins w:id="4493" w:author="Author">
              <w:r w:rsidRPr="00D8063B">
                <w:rPr>
                  <w:lang w:val="en-GB"/>
                </w:rPr>
                <w:t>Internal rating</w:t>
              </w:r>
            </w:ins>
          </w:p>
        </w:tc>
        <w:tc>
          <w:tcPr>
            <w:tcW w:w="6593" w:type="dxa"/>
            <w:tcBorders>
              <w:top w:val="single" w:sz="2" w:space="0" w:color="auto"/>
              <w:left w:val="single" w:sz="2" w:space="0" w:color="auto"/>
              <w:bottom w:val="single" w:sz="2" w:space="0" w:color="auto"/>
              <w:right w:val="single" w:sz="2" w:space="0" w:color="auto"/>
            </w:tcBorders>
          </w:tcPr>
          <w:p w14:paraId="1C32D20A" w14:textId="2D9B2723" w:rsidR="0058054F" w:rsidDel="005966E4" w:rsidRDefault="0058054F" w:rsidP="001D778B">
            <w:pPr>
              <w:pStyle w:val="NormalLeft"/>
              <w:rPr>
                <w:del w:id="4494" w:author="Unknown"/>
                <w:lang w:val="en-GB"/>
              </w:rPr>
            </w:pPr>
            <w:ins w:id="4495" w:author="Author">
              <w:del w:id="4496" w:author="Author">
                <w:r w:rsidRPr="00D8063B" w:rsidDel="005966E4">
                  <w:rPr>
                    <w:lang w:val="en-GB"/>
                  </w:rPr>
                  <w:delText>Internal rating of assets for undertakings using internal model to the extent that the internal ratings are used in their internal modelling. If an internal model undertaking is using solely external ratings this item shall not be reported.</w:delText>
                </w:r>
              </w:del>
            </w:ins>
          </w:p>
          <w:p w14:paraId="552100D3" w14:textId="77777777" w:rsidR="005966E4" w:rsidRPr="00180831" w:rsidRDefault="005966E4" w:rsidP="005966E4">
            <w:pPr>
              <w:pStyle w:val="NormalLeft"/>
              <w:rPr>
                <w:ins w:id="4497" w:author="Author"/>
                <w:lang w:val="en-GB"/>
              </w:rPr>
            </w:pPr>
            <w:ins w:id="4498" w:author="Author">
              <w:r>
                <w:rPr>
                  <w:lang w:val="en-GB"/>
                </w:rPr>
                <w:t>Internal rating of derivatives for undertakings using internal ratings.</w:t>
              </w:r>
            </w:ins>
          </w:p>
          <w:p w14:paraId="64B094DC" w14:textId="21EC8638" w:rsidR="0058054F" w:rsidRPr="00D8063B" w:rsidRDefault="0058054F" w:rsidP="005966E4">
            <w:pPr>
              <w:pStyle w:val="NormalLeft"/>
              <w:rPr>
                <w:ins w:id="4499" w:author="Author"/>
                <w:lang w:val="en-GB"/>
              </w:rPr>
            </w:pPr>
            <w:ins w:id="4500" w:author="Author">
              <w:r w:rsidRPr="00D8063B">
                <w:rPr>
                  <w:lang w:val="en-GB"/>
                </w:rPr>
                <w:t>For undertakings applying a matching adjustment the</w:t>
              </w:r>
              <w:r>
                <w:rPr>
                  <w:lang w:val="en-GB"/>
                </w:rPr>
                <w:t xml:space="preserve"> </w:t>
              </w:r>
              <w:r w:rsidRPr="00515BD6">
                <w:rPr>
                  <w:lang w:val="en-GB"/>
                </w:rPr>
                <w:t>internal rating</w:t>
              </w:r>
              <w:r w:rsidRPr="00D8063B">
                <w:rPr>
                  <w:lang w:val="en-GB"/>
                </w:rPr>
                <w:t xml:space="preserve"> shall be reported to the extent that the internal ratings are used to calculate the fundamental spread referred to in article 77(c)(2)</w:t>
              </w:r>
              <w:del w:id="4501" w:author="Author">
                <w:r w:rsidRPr="00D8063B" w:rsidDel="005966E4">
                  <w:rPr>
                    <w:lang w:val="en-GB"/>
                  </w:rPr>
                  <w:delText xml:space="preserve"> of the Directive</w:delText>
                </w:r>
              </w:del>
              <w:r w:rsidRPr="00D8063B">
                <w:rPr>
                  <w:lang w:val="en-GB"/>
                </w:rPr>
                <w:t>.</w:t>
              </w:r>
            </w:ins>
          </w:p>
        </w:tc>
      </w:tr>
      <w:tr w:rsidR="0058054F" w:rsidRPr="00D8063B" w14:paraId="1EF3F0F2" w14:textId="77777777" w:rsidTr="001D778B">
        <w:trPr>
          <w:ins w:id="4502" w:author="Author"/>
        </w:trPr>
        <w:tc>
          <w:tcPr>
            <w:tcW w:w="1021" w:type="dxa"/>
            <w:tcBorders>
              <w:top w:val="single" w:sz="2" w:space="0" w:color="auto"/>
              <w:left w:val="single" w:sz="2" w:space="0" w:color="auto"/>
              <w:bottom w:val="single" w:sz="2" w:space="0" w:color="auto"/>
              <w:right w:val="single" w:sz="2" w:space="0" w:color="auto"/>
            </w:tcBorders>
          </w:tcPr>
          <w:p w14:paraId="21D99333" w14:textId="77777777" w:rsidR="0058054F" w:rsidRPr="00D8063B" w:rsidRDefault="0058054F" w:rsidP="001D778B">
            <w:pPr>
              <w:pStyle w:val="NormalLeft"/>
              <w:rPr>
                <w:ins w:id="4503" w:author="Author"/>
                <w:lang w:val="en-GB"/>
              </w:rPr>
            </w:pPr>
            <w:ins w:id="4504" w:author="Author">
              <w:r w:rsidRPr="00D8063B">
                <w:rPr>
                  <w:lang w:val="en-GB"/>
                </w:rPr>
                <w:t>C0330</w:t>
              </w:r>
            </w:ins>
          </w:p>
        </w:tc>
        <w:tc>
          <w:tcPr>
            <w:tcW w:w="1672" w:type="dxa"/>
            <w:tcBorders>
              <w:top w:val="single" w:sz="2" w:space="0" w:color="auto"/>
              <w:left w:val="single" w:sz="2" w:space="0" w:color="auto"/>
              <w:bottom w:val="single" w:sz="2" w:space="0" w:color="auto"/>
              <w:right w:val="single" w:sz="2" w:space="0" w:color="auto"/>
            </w:tcBorders>
          </w:tcPr>
          <w:p w14:paraId="32F0DD6D" w14:textId="77777777" w:rsidR="0058054F" w:rsidRPr="00D8063B" w:rsidRDefault="0058054F" w:rsidP="001D778B">
            <w:pPr>
              <w:pStyle w:val="NormalLeft"/>
              <w:rPr>
                <w:ins w:id="4505" w:author="Author"/>
                <w:lang w:val="en-GB"/>
              </w:rPr>
            </w:pPr>
            <w:ins w:id="4506" w:author="Author">
              <w:r w:rsidRPr="00D8063B">
                <w:rPr>
                  <w:lang w:val="en-GB"/>
                </w:rPr>
                <w:t>Counterparty group</w:t>
              </w:r>
            </w:ins>
          </w:p>
        </w:tc>
        <w:tc>
          <w:tcPr>
            <w:tcW w:w="6593" w:type="dxa"/>
            <w:tcBorders>
              <w:top w:val="single" w:sz="2" w:space="0" w:color="auto"/>
              <w:left w:val="single" w:sz="2" w:space="0" w:color="auto"/>
              <w:bottom w:val="single" w:sz="2" w:space="0" w:color="auto"/>
              <w:right w:val="single" w:sz="2" w:space="0" w:color="auto"/>
            </w:tcBorders>
          </w:tcPr>
          <w:p w14:paraId="5D6B6687" w14:textId="77777777" w:rsidR="0058054F" w:rsidRPr="00D8063B" w:rsidRDefault="0058054F" w:rsidP="001D778B">
            <w:pPr>
              <w:pStyle w:val="NormalLeft"/>
              <w:rPr>
                <w:ins w:id="4507" w:author="Author"/>
                <w:lang w:val="en-GB"/>
              </w:rPr>
            </w:pPr>
            <w:ins w:id="4508" w:author="Author">
              <w:r w:rsidRPr="00D8063B">
                <w:rPr>
                  <w:lang w:val="en-GB"/>
                </w:rPr>
                <w:t>Only applicable to Over–The–Counter derivatives, regarding contractual counterparties other than an exchange market and Central Counterparty (CCP).</w:t>
              </w:r>
            </w:ins>
          </w:p>
          <w:p w14:paraId="7C493144" w14:textId="772ECF8A" w:rsidR="0058054F" w:rsidRPr="00D8063B" w:rsidRDefault="0058054F" w:rsidP="001D778B">
            <w:pPr>
              <w:pStyle w:val="NormalLeft"/>
              <w:rPr>
                <w:ins w:id="4509" w:author="Author"/>
                <w:lang w:val="en-GB"/>
              </w:rPr>
            </w:pPr>
            <w:ins w:id="4510" w:author="Author">
              <w:r w:rsidRPr="00D8063B">
                <w:rPr>
                  <w:lang w:val="en-GB"/>
                </w:rPr>
                <w:t xml:space="preserve">Name of the ultimate parent entity of counterparty. When available, this item </w:t>
              </w:r>
              <w:r w:rsidR="00B636C1">
                <w:rPr>
                  <w:lang w:val="en-GB"/>
                </w:rPr>
                <w:t xml:space="preserve">shall </w:t>
              </w:r>
              <w:r w:rsidRPr="00D8063B">
                <w:rPr>
                  <w:lang w:val="en-GB"/>
                </w:rPr>
                <w:t>correspond</w:t>
              </w:r>
              <w:del w:id="4511" w:author="Author">
                <w:r w:rsidRPr="00D8063B" w:rsidDel="00B636C1">
                  <w:rPr>
                    <w:lang w:val="en-GB"/>
                  </w:rPr>
                  <w:delText>s</w:delText>
                </w:r>
              </w:del>
              <w:r w:rsidRPr="00D8063B">
                <w:rPr>
                  <w:lang w:val="en-GB"/>
                </w:rPr>
                <w:t xml:space="preserve"> to the entity name in the </w:t>
              </w:r>
              <w:r w:rsidR="00B636C1" w:rsidRPr="00B636C1">
                <w:rPr>
                  <w:lang w:val="en-GB"/>
                </w:rPr>
                <w:t>Legal Entity Identifier (</w:t>
              </w:r>
              <w:r w:rsidRPr="00D8063B">
                <w:rPr>
                  <w:lang w:val="en-GB"/>
                </w:rPr>
                <w:t>LEI</w:t>
              </w:r>
              <w:r w:rsidR="00B636C1">
                <w:rPr>
                  <w:lang w:val="en-GB"/>
                </w:rPr>
                <w:t>)</w:t>
              </w:r>
              <w:r w:rsidRPr="00D8063B">
                <w:rPr>
                  <w:lang w:val="en-GB"/>
                </w:rPr>
                <w:t xml:space="preserve"> database. When not available, </w:t>
              </w:r>
              <w:r w:rsidR="00B636C1">
                <w:rPr>
                  <w:lang w:val="en-GB"/>
                </w:rPr>
                <w:t xml:space="preserve">it shall </w:t>
              </w:r>
              <w:r w:rsidRPr="00D8063B">
                <w:rPr>
                  <w:lang w:val="en-GB"/>
                </w:rPr>
                <w:t>correspond</w:t>
              </w:r>
              <w:del w:id="4512" w:author="Author">
                <w:r w:rsidRPr="00D8063B" w:rsidDel="00B636C1">
                  <w:rPr>
                    <w:lang w:val="en-GB"/>
                  </w:rPr>
                  <w:delText>s</w:delText>
                </w:r>
              </w:del>
              <w:r w:rsidRPr="00D8063B">
                <w:rPr>
                  <w:lang w:val="en-GB"/>
                </w:rPr>
                <w:t xml:space="preserve"> to the legal name.</w:t>
              </w:r>
            </w:ins>
          </w:p>
        </w:tc>
      </w:tr>
      <w:tr w:rsidR="0058054F" w:rsidRPr="00D8063B" w14:paraId="40B94227" w14:textId="77777777" w:rsidTr="001D778B">
        <w:trPr>
          <w:ins w:id="4513" w:author="Author"/>
        </w:trPr>
        <w:tc>
          <w:tcPr>
            <w:tcW w:w="1021" w:type="dxa"/>
            <w:tcBorders>
              <w:top w:val="single" w:sz="2" w:space="0" w:color="auto"/>
              <w:left w:val="single" w:sz="2" w:space="0" w:color="auto"/>
              <w:bottom w:val="single" w:sz="2" w:space="0" w:color="auto"/>
              <w:right w:val="single" w:sz="2" w:space="0" w:color="auto"/>
            </w:tcBorders>
          </w:tcPr>
          <w:p w14:paraId="0F6F357B" w14:textId="77777777" w:rsidR="0058054F" w:rsidRPr="00D8063B" w:rsidRDefault="0058054F" w:rsidP="001D778B">
            <w:pPr>
              <w:pStyle w:val="NormalLeft"/>
              <w:rPr>
                <w:ins w:id="4514" w:author="Author"/>
                <w:lang w:val="en-GB"/>
              </w:rPr>
            </w:pPr>
            <w:ins w:id="4515" w:author="Author">
              <w:r w:rsidRPr="00D8063B">
                <w:rPr>
                  <w:lang w:val="en-GB"/>
                </w:rPr>
                <w:t>C0340</w:t>
              </w:r>
            </w:ins>
          </w:p>
        </w:tc>
        <w:tc>
          <w:tcPr>
            <w:tcW w:w="1672" w:type="dxa"/>
            <w:tcBorders>
              <w:top w:val="single" w:sz="2" w:space="0" w:color="auto"/>
              <w:left w:val="single" w:sz="2" w:space="0" w:color="auto"/>
              <w:bottom w:val="single" w:sz="2" w:space="0" w:color="auto"/>
              <w:right w:val="single" w:sz="2" w:space="0" w:color="auto"/>
            </w:tcBorders>
          </w:tcPr>
          <w:p w14:paraId="386360B0" w14:textId="77777777" w:rsidR="0058054F" w:rsidRPr="00D8063B" w:rsidRDefault="0058054F" w:rsidP="001D778B">
            <w:pPr>
              <w:pStyle w:val="NormalLeft"/>
              <w:rPr>
                <w:ins w:id="4516" w:author="Author"/>
                <w:lang w:val="en-GB"/>
              </w:rPr>
            </w:pPr>
            <w:ins w:id="4517" w:author="Author">
              <w:r w:rsidRPr="00D8063B">
                <w:rPr>
                  <w:lang w:val="en-GB"/>
                </w:rPr>
                <w:t>Counterparty group code</w:t>
              </w:r>
            </w:ins>
          </w:p>
        </w:tc>
        <w:tc>
          <w:tcPr>
            <w:tcW w:w="6593" w:type="dxa"/>
            <w:tcBorders>
              <w:top w:val="single" w:sz="2" w:space="0" w:color="auto"/>
              <w:left w:val="single" w:sz="2" w:space="0" w:color="auto"/>
              <w:bottom w:val="single" w:sz="2" w:space="0" w:color="auto"/>
              <w:right w:val="single" w:sz="2" w:space="0" w:color="auto"/>
            </w:tcBorders>
          </w:tcPr>
          <w:p w14:paraId="578111D5" w14:textId="77777777" w:rsidR="0058054F" w:rsidRPr="00D8063B" w:rsidRDefault="0058054F" w:rsidP="001D778B">
            <w:pPr>
              <w:pStyle w:val="NormalLeft"/>
              <w:rPr>
                <w:ins w:id="4518" w:author="Author"/>
                <w:lang w:val="en-GB"/>
              </w:rPr>
            </w:pPr>
            <w:ins w:id="4519" w:author="Author">
              <w:r w:rsidRPr="00D8063B">
                <w:rPr>
                  <w:lang w:val="en-GB"/>
                </w:rPr>
                <w:t>Only applicable to Over–The–Counter derivatives, regarding contractual counterparties other than an exchange market and Central Counterparty (CCP).</w:t>
              </w:r>
            </w:ins>
          </w:p>
          <w:p w14:paraId="0D9606AD" w14:textId="77777777" w:rsidR="0058054F" w:rsidRPr="00D8063B" w:rsidRDefault="0058054F" w:rsidP="001D778B">
            <w:pPr>
              <w:pStyle w:val="NormalLeft"/>
              <w:rPr>
                <w:ins w:id="4520" w:author="Author"/>
                <w:lang w:val="en-GB"/>
              </w:rPr>
            </w:pPr>
            <w:ins w:id="4521" w:author="Author">
              <w:r w:rsidRPr="00D8063B">
                <w:rPr>
                  <w:lang w:val="en-GB"/>
                </w:rPr>
                <w:t>Identification code of the counterparty using the following priority:</w:t>
              </w:r>
            </w:ins>
          </w:p>
          <w:p w14:paraId="4F8ADCB6" w14:textId="25DE556C" w:rsidR="0058054F" w:rsidRPr="00D8063B" w:rsidRDefault="0058054F" w:rsidP="001D778B">
            <w:pPr>
              <w:pStyle w:val="NormalLeft"/>
              <w:rPr>
                <w:ins w:id="4522" w:author="Author"/>
                <w:lang w:val="en-GB"/>
              </w:rPr>
            </w:pPr>
            <w:ins w:id="4523" w:author="Author">
              <w:r w:rsidRPr="00D8063B">
                <w:rPr>
                  <w:lang w:val="en-GB"/>
                </w:rPr>
                <w:t>–</w:t>
              </w:r>
              <w:del w:id="4524" w:author="Author">
                <w:r w:rsidRPr="00D8063B" w:rsidDel="0044197B">
                  <w:rPr>
                    <w:lang w:val="en-GB"/>
                  </w:rPr>
                  <w:delText xml:space="preserve"> Legal Entity Identifier (</w:delText>
                </w:r>
              </w:del>
              <w:r w:rsidRPr="00D8063B">
                <w:rPr>
                  <w:lang w:val="en-GB"/>
                </w:rPr>
                <w:t>LEI</w:t>
              </w:r>
              <w:del w:id="4525" w:author="Author">
                <w:r w:rsidRPr="00D8063B" w:rsidDel="0044197B">
                  <w:rPr>
                    <w:lang w:val="en-GB"/>
                  </w:rPr>
                  <w:delText>)</w:delText>
                </w:r>
              </w:del>
              <w:r w:rsidRPr="00D8063B">
                <w:rPr>
                  <w:lang w:val="en-GB"/>
                </w:rPr>
                <w:t xml:space="preserve"> when available</w:t>
              </w:r>
            </w:ins>
          </w:p>
          <w:p w14:paraId="1D41FEFF" w14:textId="01D4C1DD" w:rsidR="0058054F" w:rsidRPr="00D8063B" w:rsidRDefault="0058054F" w:rsidP="001D778B">
            <w:pPr>
              <w:pStyle w:val="NormalLeft"/>
              <w:rPr>
                <w:ins w:id="4526" w:author="Author"/>
                <w:lang w:val="en-GB"/>
              </w:rPr>
            </w:pPr>
            <w:ins w:id="4527" w:author="Author">
              <w:r w:rsidRPr="00D8063B">
                <w:rPr>
                  <w:lang w:val="en-GB"/>
                </w:rPr>
                <w:t xml:space="preserve">– Code attributed by the undertaking, when </w:t>
              </w:r>
              <w:del w:id="4528" w:author="Author">
                <w:r w:rsidRPr="00D8063B" w:rsidDel="0044197B">
                  <w:rPr>
                    <w:lang w:val="en-GB"/>
                  </w:rPr>
                  <w:delText xml:space="preserve">the </w:delText>
                </w:r>
              </w:del>
              <w:r w:rsidRPr="00D8063B">
                <w:rPr>
                  <w:lang w:val="en-GB"/>
                </w:rPr>
                <w:t>LEI is</w:t>
              </w:r>
              <w:r>
                <w:rPr>
                  <w:lang w:val="en-GB"/>
                </w:rPr>
                <w:t xml:space="preserve"> not</w:t>
              </w:r>
              <w:r w:rsidRPr="00D8063B">
                <w:rPr>
                  <w:lang w:val="en-GB"/>
                </w:rPr>
                <w:t xml:space="preserve"> available, </w:t>
              </w:r>
              <w:r w:rsidR="0044197B">
                <w:rPr>
                  <w:lang w:val="en-GB"/>
                </w:rPr>
                <w:t>which shall</w:t>
              </w:r>
              <w:del w:id="4529" w:author="Author">
                <w:r w:rsidRPr="00D8063B" w:rsidDel="0044197B">
                  <w:rPr>
                    <w:lang w:val="en-GB"/>
                  </w:rPr>
                  <w:delText>and must</w:delText>
                </w:r>
              </w:del>
              <w:r w:rsidRPr="00D8063B">
                <w:rPr>
                  <w:lang w:val="en-GB"/>
                </w:rPr>
                <w:t xml:space="preserve"> be consistent over time</w:t>
              </w:r>
            </w:ins>
          </w:p>
          <w:p w14:paraId="07E03E0E" w14:textId="77777777" w:rsidR="0058054F" w:rsidRPr="00D8063B" w:rsidRDefault="0058054F" w:rsidP="001D778B">
            <w:pPr>
              <w:pStyle w:val="NormalLeft"/>
              <w:rPr>
                <w:ins w:id="4530" w:author="Author"/>
                <w:lang w:val="en-GB"/>
              </w:rPr>
            </w:pPr>
            <w:ins w:id="4531" w:author="Author">
              <w:r w:rsidRPr="00D8063B">
                <w:rPr>
                  <w:lang w:val="en-GB"/>
                </w:rPr>
                <w:t>When non-applicable</w:t>
              </w:r>
              <w:r w:rsidRPr="00D8063B" w:rsidDel="00914691">
                <w:rPr>
                  <w:lang w:val="en-GB"/>
                </w:rPr>
                <w:t xml:space="preserve"> </w:t>
              </w:r>
              <w:r w:rsidRPr="00D8063B">
                <w:rPr>
                  <w:lang w:val="en-GB"/>
                </w:rPr>
                <w:t>this item shall not be reported.</w:t>
              </w:r>
            </w:ins>
          </w:p>
        </w:tc>
      </w:tr>
      <w:tr w:rsidR="0058054F" w:rsidRPr="00D8063B" w14:paraId="7B3854ED" w14:textId="77777777" w:rsidTr="001D778B">
        <w:trPr>
          <w:ins w:id="4532" w:author="Author"/>
        </w:trPr>
        <w:tc>
          <w:tcPr>
            <w:tcW w:w="1021" w:type="dxa"/>
            <w:tcBorders>
              <w:top w:val="single" w:sz="2" w:space="0" w:color="auto"/>
              <w:left w:val="single" w:sz="2" w:space="0" w:color="auto"/>
              <w:bottom w:val="single" w:sz="2" w:space="0" w:color="auto"/>
              <w:right w:val="single" w:sz="2" w:space="0" w:color="auto"/>
            </w:tcBorders>
          </w:tcPr>
          <w:p w14:paraId="1E2BAC4F" w14:textId="77777777" w:rsidR="0058054F" w:rsidRPr="00D8063B" w:rsidRDefault="0058054F" w:rsidP="001D778B">
            <w:pPr>
              <w:pStyle w:val="NormalLeft"/>
              <w:rPr>
                <w:ins w:id="4533" w:author="Author"/>
                <w:lang w:val="en-GB"/>
              </w:rPr>
            </w:pPr>
            <w:ins w:id="4534" w:author="Author">
              <w:r w:rsidRPr="00D8063B">
                <w:rPr>
                  <w:lang w:val="en-GB"/>
                </w:rPr>
                <w:t>C0350</w:t>
              </w:r>
            </w:ins>
          </w:p>
        </w:tc>
        <w:tc>
          <w:tcPr>
            <w:tcW w:w="1672" w:type="dxa"/>
            <w:tcBorders>
              <w:top w:val="single" w:sz="2" w:space="0" w:color="auto"/>
              <w:left w:val="single" w:sz="2" w:space="0" w:color="auto"/>
              <w:bottom w:val="single" w:sz="2" w:space="0" w:color="auto"/>
              <w:right w:val="single" w:sz="2" w:space="0" w:color="auto"/>
            </w:tcBorders>
          </w:tcPr>
          <w:p w14:paraId="0C7E19E2" w14:textId="77777777" w:rsidR="0058054F" w:rsidRPr="00D8063B" w:rsidRDefault="0058054F" w:rsidP="001D778B">
            <w:pPr>
              <w:pStyle w:val="NormalLeft"/>
              <w:rPr>
                <w:ins w:id="4535" w:author="Author"/>
                <w:lang w:val="en-GB"/>
              </w:rPr>
            </w:pPr>
            <w:ins w:id="4536" w:author="Author">
              <w:r w:rsidRPr="00D8063B">
                <w:rPr>
                  <w:lang w:val="en-GB"/>
                </w:rPr>
                <w:t>Type of counterparty group code</w:t>
              </w:r>
            </w:ins>
          </w:p>
        </w:tc>
        <w:tc>
          <w:tcPr>
            <w:tcW w:w="6593" w:type="dxa"/>
            <w:tcBorders>
              <w:top w:val="single" w:sz="2" w:space="0" w:color="auto"/>
              <w:left w:val="single" w:sz="2" w:space="0" w:color="auto"/>
              <w:bottom w:val="single" w:sz="2" w:space="0" w:color="auto"/>
              <w:right w:val="single" w:sz="2" w:space="0" w:color="auto"/>
            </w:tcBorders>
          </w:tcPr>
          <w:p w14:paraId="5CB3BC01" w14:textId="77777777" w:rsidR="0058054F" w:rsidRPr="00D8063B" w:rsidRDefault="0058054F" w:rsidP="001D778B">
            <w:pPr>
              <w:pStyle w:val="NormalLeft"/>
              <w:rPr>
                <w:ins w:id="4537" w:author="Author"/>
                <w:lang w:val="en-GB"/>
              </w:rPr>
            </w:pPr>
            <w:ins w:id="4538" w:author="Author">
              <w:r w:rsidRPr="00D8063B">
                <w:rPr>
                  <w:lang w:val="en-GB"/>
                </w:rPr>
                <w:t>Identification of the code used for the ‘Counterparty group Code’ item. One of the options in the following closed list shall be used:</w:t>
              </w:r>
            </w:ins>
          </w:p>
          <w:p w14:paraId="76406873" w14:textId="77777777" w:rsidR="0058054F" w:rsidRPr="00D8063B" w:rsidRDefault="0058054F" w:rsidP="001D778B">
            <w:pPr>
              <w:pStyle w:val="NormalLeft"/>
              <w:rPr>
                <w:ins w:id="4539" w:author="Author"/>
                <w:lang w:val="en-GB"/>
              </w:rPr>
            </w:pPr>
            <w:ins w:id="4540" w:author="Author">
              <w:r w:rsidRPr="00D8063B">
                <w:rPr>
                  <w:lang w:val="en-GB"/>
                </w:rPr>
                <w:t>1 — LEI</w:t>
              </w:r>
            </w:ins>
          </w:p>
          <w:p w14:paraId="6B10B68E" w14:textId="600681E1" w:rsidR="0058054F" w:rsidRPr="00D8063B" w:rsidRDefault="0058054F" w:rsidP="001D778B">
            <w:pPr>
              <w:pStyle w:val="NormalLeft"/>
              <w:rPr>
                <w:ins w:id="4541" w:author="Author"/>
                <w:lang w:val="en-GB"/>
              </w:rPr>
            </w:pPr>
            <w:ins w:id="4542" w:author="Author">
              <w:r w:rsidRPr="00415BE6">
                <w:rPr>
                  <w:lang w:val="en-GB"/>
                </w:rPr>
                <w:t>2 — Specific code</w:t>
              </w:r>
            </w:ins>
          </w:p>
        </w:tc>
      </w:tr>
      <w:tr w:rsidR="0058054F" w:rsidRPr="00D8063B" w14:paraId="1A156EE3" w14:textId="77777777" w:rsidTr="001D778B">
        <w:trPr>
          <w:ins w:id="4543" w:author="Author"/>
        </w:trPr>
        <w:tc>
          <w:tcPr>
            <w:tcW w:w="1021" w:type="dxa"/>
            <w:tcBorders>
              <w:top w:val="single" w:sz="2" w:space="0" w:color="auto"/>
              <w:left w:val="single" w:sz="2" w:space="0" w:color="auto"/>
              <w:bottom w:val="single" w:sz="2" w:space="0" w:color="auto"/>
              <w:right w:val="single" w:sz="2" w:space="0" w:color="auto"/>
            </w:tcBorders>
          </w:tcPr>
          <w:p w14:paraId="3B1F054E" w14:textId="77777777" w:rsidR="0058054F" w:rsidRPr="00D8063B" w:rsidRDefault="0058054F" w:rsidP="001D778B">
            <w:pPr>
              <w:pStyle w:val="NormalLeft"/>
              <w:rPr>
                <w:ins w:id="4544" w:author="Author"/>
                <w:lang w:val="en-GB"/>
              </w:rPr>
            </w:pPr>
            <w:ins w:id="4545" w:author="Author">
              <w:r w:rsidRPr="00D8063B">
                <w:rPr>
                  <w:lang w:val="en-GB"/>
                </w:rPr>
                <w:t>C0360</w:t>
              </w:r>
            </w:ins>
          </w:p>
        </w:tc>
        <w:tc>
          <w:tcPr>
            <w:tcW w:w="1672" w:type="dxa"/>
            <w:tcBorders>
              <w:top w:val="single" w:sz="2" w:space="0" w:color="auto"/>
              <w:left w:val="single" w:sz="2" w:space="0" w:color="auto"/>
              <w:bottom w:val="single" w:sz="2" w:space="0" w:color="auto"/>
              <w:right w:val="single" w:sz="2" w:space="0" w:color="auto"/>
            </w:tcBorders>
          </w:tcPr>
          <w:p w14:paraId="301B48E5" w14:textId="77777777" w:rsidR="0058054F" w:rsidRPr="00D8063B" w:rsidRDefault="0058054F" w:rsidP="001D778B">
            <w:pPr>
              <w:pStyle w:val="NormalLeft"/>
              <w:rPr>
                <w:ins w:id="4546" w:author="Author"/>
                <w:lang w:val="en-GB"/>
              </w:rPr>
            </w:pPr>
            <w:ins w:id="4547" w:author="Author">
              <w:r w:rsidRPr="00D8063B">
                <w:rPr>
                  <w:lang w:val="en-GB"/>
                </w:rPr>
                <w:t>Contract name</w:t>
              </w:r>
            </w:ins>
          </w:p>
        </w:tc>
        <w:tc>
          <w:tcPr>
            <w:tcW w:w="6593" w:type="dxa"/>
            <w:tcBorders>
              <w:top w:val="single" w:sz="2" w:space="0" w:color="auto"/>
              <w:left w:val="single" w:sz="2" w:space="0" w:color="auto"/>
              <w:bottom w:val="single" w:sz="2" w:space="0" w:color="auto"/>
              <w:right w:val="single" w:sz="2" w:space="0" w:color="auto"/>
            </w:tcBorders>
          </w:tcPr>
          <w:p w14:paraId="21C83E94" w14:textId="77777777" w:rsidR="0058054F" w:rsidRPr="00D8063B" w:rsidRDefault="0058054F" w:rsidP="001D778B">
            <w:pPr>
              <w:pStyle w:val="NormalLeft"/>
              <w:rPr>
                <w:ins w:id="4548" w:author="Author"/>
                <w:lang w:val="en-GB"/>
              </w:rPr>
            </w:pPr>
            <w:ins w:id="4549" w:author="Author">
              <w:r w:rsidRPr="00D8063B">
                <w:rPr>
                  <w:lang w:val="en-GB"/>
                </w:rPr>
                <w:t>Name of the derivative contract.</w:t>
              </w:r>
            </w:ins>
          </w:p>
        </w:tc>
      </w:tr>
      <w:tr w:rsidR="0058054F" w:rsidRPr="00D8063B" w14:paraId="032D59F5" w14:textId="77777777" w:rsidTr="001D778B">
        <w:trPr>
          <w:ins w:id="4550" w:author="Author"/>
        </w:trPr>
        <w:tc>
          <w:tcPr>
            <w:tcW w:w="1021" w:type="dxa"/>
            <w:tcBorders>
              <w:top w:val="single" w:sz="2" w:space="0" w:color="auto"/>
              <w:left w:val="single" w:sz="2" w:space="0" w:color="auto"/>
              <w:bottom w:val="single" w:sz="2" w:space="0" w:color="auto"/>
              <w:right w:val="single" w:sz="2" w:space="0" w:color="auto"/>
            </w:tcBorders>
          </w:tcPr>
          <w:p w14:paraId="434BBA01" w14:textId="77777777" w:rsidR="0058054F" w:rsidRPr="00D8063B" w:rsidRDefault="0058054F" w:rsidP="001D778B">
            <w:pPr>
              <w:pStyle w:val="NormalLeft"/>
              <w:rPr>
                <w:ins w:id="4551" w:author="Author"/>
                <w:lang w:val="en-GB"/>
              </w:rPr>
            </w:pPr>
            <w:ins w:id="4552" w:author="Author">
              <w:r w:rsidRPr="00D8063B">
                <w:rPr>
                  <w:lang w:val="en-GB"/>
                </w:rPr>
                <w:t>C0370</w:t>
              </w:r>
            </w:ins>
          </w:p>
        </w:tc>
        <w:tc>
          <w:tcPr>
            <w:tcW w:w="1672" w:type="dxa"/>
            <w:tcBorders>
              <w:top w:val="single" w:sz="2" w:space="0" w:color="auto"/>
              <w:left w:val="single" w:sz="2" w:space="0" w:color="auto"/>
              <w:bottom w:val="single" w:sz="2" w:space="0" w:color="auto"/>
              <w:right w:val="single" w:sz="2" w:space="0" w:color="auto"/>
            </w:tcBorders>
          </w:tcPr>
          <w:p w14:paraId="4B2B9367" w14:textId="77777777" w:rsidR="0058054F" w:rsidRPr="00D8063B" w:rsidRDefault="0058054F" w:rsidP="001D778B">
            <w:pPr>
              <w:pStyle w:val="NormalLeft"/>
              <w:rPr>
                <w:ins w:id="4553" w:author="Author"/>
                <w:lang w:val="en-GB"/>
              </w:rPr>
            </w:pPr>
            <w:ins w:id="4554" w:author="Author">
              <w:r w:rsidRPr="00D8063B">
                <w:rPr>
                  <w:lang w:val="en-GB"/>
                </w:rPr>
                <w:t>Currency</w:t>
              </w:r>
            </w:ins>
          </w:p>
        </w:tc>
        <w:tc>
          <w:tcPr>
            <w:tcW w:w="6593" w:type="dxa"/>
            <w:tcBorders>
              <w:top w:val="single" w:sz="2" w:space="0" w:color="auto"/>
              <w:left w:val="single" w:sz="2" w:space="0" w:color="auto"/>
              <w:bottom w:val="single" w:sz="2" w:space="0" w:color="auto"/>
              <w:right w:val="single" w:sz="2" w:space="0" w:color="auto"/>
            </w:tcBorders>
          </w:tcPr>
          <w:p w14:paraId="61C2A47E" w14:textId="3711D6AC" w:rsidR="0058054F" w:rsidRPr="00D8063B" w:rsidRDefault="0058054F" w:rsidP="002149FD">
            <w:pPr>
              <w:pStyle w:val="NormalLeft"/>
              <w:rPr>
                <w:ins w:id="4555" w:author="Author"/>
                <w:lang w:val="en-GB"/>
              </w:rPr>
            </w:pPr>
            <w:ins w:id="4556" w:author="Author">
              <w:del w:id="4557" w:author="Author">
                <w:r w:rsidRPr="00D8063B" w:rsidDel="002149FD">
                  <w:rPr>
                    <w:lang w:val="en-GB"/>
                  </w:rPr>
                  <w:delText>Identify t</w:delText>
                </w:r>
              </w:del>
              <w:r w:rsidR="002149FD">
                <w:rPr>
                  <w:lang w:val="en-GB"/>
                </w:rPr>
                <w:t>T</w:t>
              </w:r>
              <w:r w:rsidRPr="00D8063B">
                <w:rPr>
                  <w:lang w:val="en-GB"/>
                </w:rPr>
                <w:t>he ISO 4217 alphabetic code of the currency of the derivative</w:t>
              </w:r>
              <w:r w:rsidR="002149FD">
                <w:rPr>
                  <w:lang w:val="en-GB"/>
                </w:rPr>
                <w:t xml:space="preserve"> shall be identified</w:t>
              </w:r>
              <w:r w:rsidRPr="00D8063B">
                <w:rPr>
                  <w:lang w:val="en-GB"/>
                </w:rPr>
                <w:t>, i.e.</w:t>
              </w:r>
              <w:del w:id="4558" w:author="Author">
                <w:r w:rsidRPr="00D8063B" w:rsidDel="002149FD">
                  <w:rPr>
                    <w:lang w:val="en-GB"/>
                  </w:rPr>
                  <w:delText>,</w:delText>
                </w:r>
              </w:del>
              <w:r w:rsidRPr="00D8063B">
                <w:rPr>
                  <w:lang w:val="en-GB"/>
                </w:rPr>
                <w:t xml:space="preserve"> currency of the notional amount of the derivative (e.g.</w:t>
              </w:r>
              <w:del w:id="4559" w:author="Author">
                <w:r w:rsidRPr="00D8063B" w:rsidDel="002149FD">
                  <w:rPr>
                    <w:lang w:val="en-GB"/>
                  </w:rPr>
                  <w:delText>:</w:delText>
                </w:r>
              </w:del>
              <w:r w:rsidRPr="00D8063B">
                <w:rPr>
                  <w:lang w:val="en-GB"/>
                </w:rPr>
                <w:t xml:space="preserve"> option </w:t>
              </w:r>
              <w:r w:rsidR="002149FD">
                <w:rPr>
                  <w:lang w:val="en-GB"/>
                </w:rPr>
                <w:t xml:space="preserve">to have </w:t>
              </w:r>
              <w:r w:rsidRPr="00D8063B">
                <w:rPr>
                  <w:lang w:val="en-GB"/>
                </w:rPr>
                <w:t xml:space="preserve">having </w:t>
              </w:r>
              <w:del w:id="4560" w:author="Author">
                <w:r w:rsidRPr="00D8063B" w:rsidDel="002149FD">
                  <w:rPr>
                    <w:lang w:val="en-GB"/>
                  </w:rPr>
                  <w:delText xml:space="preserve">as </w:delText>
                </w:r>
              </w:del>
              <w:r w:rsidR="002149FD">
                <w:rPr>
                  <w:lang w:val="en-GB"/>
                </w:rPr>
                <w:t xml:space="preserve">an </w:t>
              </w:r>
              <w:r w:rsidRPr="00D8063B">
                <w:rPr>
                  <w:lang w:val="en-GB"/>
                </w:rPr>
                <w:t xml:space="preserve">underlying </w:t>
              </w:r>
              <w:del w:id="4561" w:author="Author">
                <w:r w:rsidRPr="00D8063B" w:rsidDel="002149FD">
                  <w:rPr>
                    <w:lang w:val="en-GB"/>
                  </w:rPr>
                  <w:delText xml:space="preserve">an </w:delText>
                </w:r>
              </w:del>
              <w:r w:rsidRPr="00D8063B">
                <w:rPr>
                  <w:lang w:val="en-GB"/>
                </w:rPr>
                <w:t>amount in USD, currency for which the notional amount is expressed contractually for FX swap</w:t>
              </w:r>
              <w:del w:id="4562" w:author="Author">
                <w:r w:rsidRPr="00D8063B" w:rsidDel="002149FD">
                  <w:rPr>
                    <w:lang w:val="en-GB"/>
                  </w:rPr>
                  <w:delText>, etc.</w:delText>
                </w:r>
              </w:del>
              <w:r w:rsidRPr="00D8063B">
                <w:rPr>
                  <w:lang w:val="en-GB"/>
                </w:rPr>
                <w:t>).</w:t>
              </w:r>
            </w:ins>
          </w:p>
        </w:tc>
      </w:tr>
      <w:tr w:rsidR="0058054F" w:rsidRPr="00D8063B" w14:paraId="03A10A19" w14:textId="77777777" w:rsidTr="001D778B">
        <w:trPr>
          <w:ins w:id="4563" w:author="Author"/>
        </w:trPr>
        <w:tc>
          <w:tcPr>
            <w:tcW w:w="1021" w:type="dxa"/>
            <w:tcBorders>
              <w:top w:val="single" w:sz="2" w:space="0" w:color="auto"/>
              <w:left w:val="single" w:sz="2" w:space="0" w:color="auto"/>
              <w:bottom w:val="single" w:sz="2" w:space="0" w:color="auto"/>
              <w:right w:val="single" w:sz="2" w:space="0" w:color="auto"/>
            </w:tcBorders>
          </w:tcPr>
          <w:p w14:paraId="7DE0B9DB" w14:textId="77777777" w:rsidR="0058054F" w:rsidRPr="00D8063B" w:rsidRDefault="0058054F" w:rsidP="001D778B">
            <w:pPr>
              <w:pStyle w:val="NormalLeft"/>
              <w:rPr>
                <w:ins w:id="4564" w:author="Author"/>
                <w:lang w:val="en-GB"/>
              </w:rPr>
            </w:pPr>
            <w:ins w:id="4565" w:author="Author">
              <w:r w:rsidRPr="00D8063B">
                <w:rPr>
                  <w:lang w:val="en-GB"/>
                </w:rPr>
                <w:t>C0371</w:t>
              </w:r>
            </w:ins>
          </w:p>
        </w:tc>
        <w:tc>
          <w:tcPr>
            <w:tcW w:w="1672" w:type="dxa"/>
            <w:tcBorders>
              <w:top w:val="single" w:sz="2" w:space="0" w:color="auto"/>
              <w:left w:val="single" w:sz="2" w:space="0" w:color="auto"/>
              <w:bottom w:val="single" w:sz="2" w:space="0" w:color="auto"/>
              <w:right w:val="single" w:sz="2" w:space="0" w:color="auto"/>
            </w:tcBorders>
          </w:tcPr>
          <w:p w14:paraId="31470D0F" w14:textId="77777777" w:rsidR="0058054F" w:rsidRPr="00D8063B" w:rsidRDefault="0058054F" w:rsidP="001D778B">
            <w:pPr>
              <w:pStyle w:val="NormalLeft"/>
              <w:rPr>
                <w:ins w:id="4566" w:author="Author"/>
                <w:lang w:val="en-GB"/>
              </w:rPr>
            </w:pPr>
            <w:ins w:id="4567" w:author="Author">
              <w:r w:rsidRPr="00D8063B">
                <w:rPr>
                  <w:lang w:val="en-GB"/>
                </w:rPr>
                <w:t>Currency of price</w:t>
              </w:r>
            </w:ins>
          </w:p>
        </w:tc>
        <w:tc>
          <w:tcPr>
            <w:tcW w:w="6593" w:type="dxa"/>
            <w:tcBorders>
              <w:top w:val="single" w:sz="2" w:space="0" w:color="auto"/>
              <w:left w:val="single" w:sz="2" w:space="0" w:color="auto"/>
              <w:bottom w:val="single" w:sz="2" w:space="0" w:color="auto"/>
              <w:right w:val="single" w:sz="2" w:space="0" w:color="auto"/>
            </w:tcBorders>
          </w:tcPr>
          <w:p w14:paraId="0DCCC4A8" w14:textId="6A17ED96" w:rsidR="0058054F" w:rsidRPr="00D8063B" w:rsidRDefault="0058054F" w:rsidP="001D778B">
            <w:pPr>
              <w:pStyle w:val="NormalLeft"/>
              <w:rPr>
                <w:ins w:id="4568" w:author="Author"/>
                <w:lang w:val="en-GB"/>
              </w:rPr>
            </w:pPr>
            <w:ins w:id="4569" w:author="Author">
              <w:del w:id="4570" w:author="Author">
                <w:r w:rsidRPr="00D8063B" w:rsidDel="002149FD">
                  <w:rPr>
                    <w:lang w:val="en-GB"/>
                  </w:rPr>
                  <w:delText>Identify t</w:delText>
                </w:r>
              </w:del>
              <w:r w:rsidR="002149FD">
                <w:rPr>
                  <w:lang w:val="en-GB"/>
                </w:rPr>
                <w:t>T</w:t>
              </w:r>
              <w:r w:rsidRPr="00D8063B">
                <w:rPr>
                  <w:lang w:val="en-GB"/>
                </w:rPr>
                <w:t>he ISO 4217 alphabetic code of the currency of the price of the derivative</w:t>
              </w:r>
              <w:r w:rsidR="002149FD">
                <w:rPr>
                  <w:lang w:val="en-GB"/>
                </w:rPr>
                <w:t xml:space="preserve"> shall be identified</w:t>
              </w:r>
              <w:r w:rsidRPr="00D8063B">
                <w:rPr>
                  <w:lang w:val="en-GB"/>
                </w:rPr>
                <w:t>, i.e.</w:t>
              </w:r>
              <w:del w:id="4571" w:author="Author">
                <w:r w:rsidRPr="00D8063B" w:rsidDel="002149FD">
                  <w:rPr>
                    <w:lang w:val="en-GB"/>
                  </w:rPr>
                  <w:delText>,</w:delText>
                </w:r>
              </w:del>
              <w:r w:rsidRPr="00D8063B">
                <w:rPr>
                  <w:lang w:val="en-GB"/>
                </w:rPr>
                <w:t xml:space="preserve"> currency of the amount exchanged against the notional amount of the derivative.</w:t>
              </w:r>
              <w:r w:rsidR="009A534C">
                <w:rPr>
                  <w:lang w:val="en-GB"/>
                </w:rPr>
                <w:t xml:space="preserve"> </w:t>
              </w:r>
              <w:r w:rsidR="009A534C" w:rsidRPr="00A37B2B">
                <w:rPr>
                  <w:lang w:val="en-GB"/>
                </w:rPr>
                <w:t xml:space="preserve">For example, if the undertaking is paying (or receiving) </w:t>
              </w:r>
              <w:r w:rsidR="009A534C">
                <w:rPr>
                  <w:lang w:val="en-GB"/>
                </w:rPr>
                <w:t>currency A</w:t>
              </w:r>
              <w:r w:rsidR="009A534C" w:rsidRPr="00A37B2B">
                <w:rPr>
                  <w:lang w:val="en-GB"/>
                </w:rPr>
                <w:t xml:space="preserve"> for the notional amount (</w:t>
              </w:r>
              <w:r w:rsidR="009A534C">
                <w:rPr>
                  <w:lang w:val="en-GB"/>
                </w:rPr>
                <w:t>currency B</w:t>
              </w:r>
              <w:r w:rsidR="009A534C" w:rsidRPr="00A37B2B">
                <w:rPr>
                  <w:lang w:val="en-GB"/>
                </w:rPr>
                <w:t xml:space="preserve">), the currency of the price is </w:t>
              </w:r>
              <w:r w:rsidR="009A534C">
                <w:rPr>
                  <w:lang w:val="en-GB"/>
                </w:rPr>
                <w:t>A</w:t>
              </w:r>
              <w:r w:rsidR="009A534C" w:rsidRPr="00A37B2B">
                <w:rPr>
                  <w:lang w:val="en-GB"/>
                </w:rPr>
                <w:t>. The currency of the notional amount</w:t>
              </w:r>
              <w:r w:rsidR="009A534C">
                <w:rPr>
                  <w:lang w:val="en-GB"/>
                </w:rPr>
                <w:t xml:space="preserve"> is B, reported in</w:t>
              </w:r>
              <w:r w:rsidR="009A534C" w:rsidRPr="00A37B2B">
                <w:rPr>
                  <w:lang w:val="en-GB"/>
                </w:rPr>
                <w:t xml:space="preserve"> (C0370)</w:t>
              </w:r>
              <w:r w:rsidR="009A534C">
                <w:rPr>
                  <w:lang w:val="en-GB"/>
                </w:rPr>
                <w:t>.</w:t>
              </w:r>
            </w:ins>
          </w:p>
        </w:tc>
      </w:tr>
      <w:tr w:rsidR="0058054F" w:rsidRPr="00D8063B" w14:paraId="4E016A8A" w14:textId="77777777" w:rsidTr="001D778B">
        <w:trPr>
          <w:ins w:id="4572" w:author="Author"/>
        </w:trPr>
        <w:tc>
          <w:tcPr>
            <w:tcW w:w="1021" w:type="dxa"/>
            <w:tcBorders>
              <w:top w:val="single" w:sz="2" w:space="0" w:color="auto"/>
              <w:left w:val="single" w:sz="2" w:space="0" w:color="auto"/>
              <w:bottom w:val="single" w:sz="2" w:space="0" w:color="auto"/>
              <w:right w:val="single" w:sz="2" w:space="0" w:color="auto"/>
            </w:tcBorders>
          </w:tcPr>
          <w:p w14:paraId="540D02E0" w14:textId="77777777" w:rsidR="0058054F" w:rsidRPr="00D8063B" w:rsidRDefault="0058054F" w:rsidP="001D778B">
            <w:pPr>
              <w:pStyle w:val="NormalLeft"/>
              <w:rPr>
                <w:ins w:id="4573" w:author="Author"/>
                <w:lang w:val="en-GB"/>
              </w:rPr>
            </w:pPr>
            <w:ins w:id="4574" w:author="Author">
              <w:r w:rsidRPr="00D8063B">
                <w:rPr>
                  <w:lang w:val="en-GB"/>
                </w:rPr>
                <w:t>C0380</w:t>
              </w:r>
            </w:ins>
          </w:p>
        </w:tc>
        <w:tc>
          <w:tcPr>
            <w:tcW w:w="1672" w:type="dxa"/>
            <w:tcBorders>
              <w:top w:val="single" w:sz="2" w:space="0" w:color="auto"/>
              <w:left w:val="single" w:sz="2" w:space="0" w:color="auto"/>
              <w:bottom w:val="single" w:sz="2" w:space="0" w:color="auto"/>
              <w:right w:val="single" w:sz="2" w:space="0" w:color="auto"/>
            </w:tcBorders>
          </w:tcPr>
          <w:p w14:paraId="12342225" w14:textId="77777777" w:rsidR="0058054F" w:rsidRPr="00D8063B" w:rsidRDefault="0058054F" w:rsidP="001D778B">
            <w:pPr>
              <w:pStyle w:val="NormalLeft"/>
              <w:rPr>
                <w:ins w:id="4575" w:author="Author"/>
                <w:lang w:val="en-GB"/>
              </w:rPr>
            </w:pPr>
            <w:ins w:id="4576" w:author="Author">
              <w:r w:rsidRPr="00D8063B">
                <w:rPr>
                  <w:lang w:val="en-GB"/>
                </w:rPr>
                <w:t>CIC</w:t>
              </w:r>
            </w:ins>
          </w:p>
        </w:tc>
        <w:tc>
          <w:tcPr>
            <w:tcW w:w="6593" w:type="dxa"/>
            <w:tcBorders>
              <w:top w:val="single" w:sz="2" w:space="0" w:color="auto"/>
              <w:left w:val="single" w:sz="2" w:space="0" w:color="auto"/>
              <w:bottom w:val="single" w:sz="2" w:space="0" w:color="auto"/>
              <w:right w:val="single" w:sz="2" w:space="0" w:color="auto"/>
            </w:tcBorders>
          </w:tcPr>
          <w:p w14:paraId="750EA5F4" w14:textId="77777777" w:rsidR="0058054F" w:rsidRPr="00D8063B" w:rsidRDefault="0058054F" w:rsidP="001D778B">
            <w:pPr>
              <w:pStyle w:val="NormalLeft"/>
              <w:rPr>
                <w:ins w:id="4577" w:author="Author"/>
                <w:lang w:val="en-GB"/>
              </w:rPr>
            </w:pPr>
            <w:ins w:id="4578" w:author="Author">
              <w:r w:rsidRPr="00D8063B">
                <w:rPr>
                  <w:lang w:val="en-GB"/>
                </w:rPr>
                <w:t>Complementary Identification Code used to classify assets, as set out in Annex — VI CIC Table of this Regulation. When classifying derivatives using the CIC table, undertakings shall take into consideration the most representative risk to which the derivative is exposed to.</w:t>
              </w:r>
            </w:ins>
          </w:p>
        </w:tc>
      </w:tr>
      <w:tr w:rsidR="0058054F" w:rsidRPr="00D8063B" w14:paraId="0B16690B" w14:textId="77777777" w:rsidTr="001D778B">
        <w:trPr>
          <w:ins w:id="4579" w:author="Author"/>
        </w:trPr>
        <w:tc>
          <w:tcPr>
            <w:tcW w:w="1021" w:type="dxa"/>
            <w:tcBorders>
              <w:top w:val="single" w:sz="2" w:space="0" w:color="auto"/>
              <w:left w:val="single" w:sz="2" w:space="0" w:color="auto"/>
              <w:bottom w:val="single" w:sz="2" w:space="0" w:color="auto"/>
              <w:right w:val="single" w:sz="2" w:space="0" w:color="auto"/>
            </w:tcBorders>
          </w:tcPr>
          <w:p w14:paraId="2761155D" w14:textId="77777777" w:rsidR="0058054F" w:rsidRPr="00D8063B" w:rsidRDefault="0058054F" w:rsidP="001D778B">
            <w:pPr>
              <w:pStyle w:val="NormalLeft"/>
              <w:rPr>
                <w:ins w:id="4580" w:author="Author"/>
                <w:lang w:val="en-GB"/>
              </w:rPr>
            </w:pPr>
            <w:ins w:id="4581" w:author="Author">
              <w:r w:rsidRPr="00D8063B">
                <w:rPr>
                  <w:lang w:val="en-GB"/>
                </w:rPr>
                <w:t>C0390</w:t>
              </w:r>
            </w:ins>
          </w:p>
        </w:tc>
        <w:tc>
          <w:tcPr>
            <w:tcW w:w="1672" w:type="dxa"/>
            <w:tcBorders>
              <w:top w:val="single" w:sz="2" w:space="0" w:color="auto"/>
              <w:left w:val="single" w:sz="2" w:space="0" w:color="auto"/>
              <w:bottom w:val="single" w:sz="2" w:space="0" w:color="auto"/>
              <w:right w:val="single" w:sz="2" w:space="0" w:color="auto"/>
            </w:tcBorders>
          </w:tcPr>
          <w:p w14:paraId="527D5378" w14:textId="77777777" w:rsidR="0058054F" w:rsidRPr="00D8063B" w:rsidRDefault="0058054F" w:rsidP="001D778B">
            <w:pPr>
              <w:pStyle w:val="NormalLeft"/>
              <w:rPr>
                <w:ins w:id="4582" w:author="Author"/>
                <w:lang w:val="en-GB"/>
              </w:rPr>
            </w:pPr>
            <w:ins w:id="4583" w:author="Author">
              <w:r w:rsidRPr="00D8063B">
                <w:rPr>
                  <w:lang w:val="en-GB"/>
                </w:rPr>
                <w:t>Trigger value</w:t>
              </w:r>
            </w:ins>
          </w:p>
        </w:tc>
        <w:tc>
          <w:tcPr>
            <w:tcW w:w="6593" w:type="dxa"/>
            <w:tcBorders>
              <w:top w:val="single" w:sz="2" w:space="0" w:color="auto"/>
              <w:left w:val="single" w:sz="2" w:space="0" w:color="auto"/>
              <w:bottom w:val="single" w:sz="2" w:space="0" w:color="auto"/>
              <w:right w:val="single" w:sz="2" w:space="0" w:color="auto"/>
            </w:tcBorders>
          </w:tcPr>
          <w:p w14:paraId="2CF815C3" w14:textId="77777777" w:rsidR="0058054F" w:rsidRPr="00D8063B" w:rsidRDefault="0058054F" w:rsidP="001D778B">
            <w:pPr>
              <w:pStyle w:val="NormalLeft"/>
              <w:rPr>
                <w:ins w:id="4584" w:author="Author"/>
                <w:lang w:val="en-GB"/>
              </w:rPr>
            </w:pPr>
            <w:ins w:id="4585" w:author="Author">
              <w:r w:rsidRPr="00D8063B">
                <w:rPr>
                  <w:lang w:val="en-GB"/>
                </w:rPr>
                <w:t>Reference price for futures, strike price for options (for bonds, price shall be a percentage of the par amount), currency exchange rate or interest rate for forwards, etc.</w:t>
              </w:r>
            </w:ins>
          </w:p>
          <w:p w14:paraId="44679449" w14:textId="77777777" w:rsidR="0058054F" w:rsidRPr="00D8063B" w:rsidRDefault="0058054F" w:rsidP="001D778B">
            <w:pPr>
              <w:pStyle w:val="NormalLeft"/>
              <w:rPr>
                <w:ins w:id="4586" w:author="Author"/>
                <w:lang w:val="en-GB"/>
              </w:rPr>
            </w:pPr>
            <w:ins w:id="4587" w:author="Author">
              <w:r w:rsidRPr="00D8063B">
                <w:rPr>
                  <w:lang w:val="en-GB"/>
                </w:rPr>
                <w:t>Not applicable to CIC D3 — Interest rate and currency swaps. For CIC F1 — Credit default swaps it shall not be completed if not possible.</w:t>
              </w:r>
            </w:ins>
          </w:p>
          <w:p w14:paraId="54B08212" w14:textId="77777777" w:rsidR="0058054F" w:rsidRPr="00D8063B" w:rsidRDefault="0058054F" w:rsidP="001D778B">
            <w:pPr>
              <w:pStyle w:val="NormalLeft"/>
              <w:rPr>
                <w:ins w:id="4588" w:author="Author"/>
                <w:lang w:val="en-GB"/>
              </w:rPr>
            </w:pPr>
            <w:ins w:id="4589" w:author="Author">
              <w:r w:rsidRPr="00D8063B">
                <w:rPr>
                  <w:lang w:val="en-GB"/>
                </w:rPr>
                <w:t>In the case of more than one trigger over time, report the next trigger occurring.</w:t>
              </w:r>
            </w:ins>
          </w:p>
          <w:p w14:paraId="127AC64E" w14:textId="77777777" w:rsidR="0058054F" w:rsidRPr="00D8063B" w:rsidRDefault="0058054F" w:rsidP="001D778B">
            <w:pPr>
              <w:pStyle w:val="NormalLeft"/>
              <w:rPr>
                <w:ins w:id="4590" w:author="Author"/>
                <w:lang w:val="en-GB"/>
              </w:rPr>
            </w:pPr>
            <w:ins w:id="4591" w:author="Author">
              <w:r w:rsidRPr="00D8063B">
                <w:rPr>
                  <w:lang w:val="en-GB"/>
                </w:rPr>
                <w:t>When the derivative has a range of trigger values, report the set separated by comma ‘,’ if the range is not continuous and report the range separated by ‘–’ if it is continuous.</w:t>
              </w:r>
            </w:ins>
          </w:p>
        </w:tc>
      </w:tr>
      <w:tr w:rsidR="0058054F" w:rsidRPr="00D8063B" w14:paraId="2BF4F491" w14:textId="77777777" w:rsidTr="001D778B">
        <w:trPr>
          <w:ins w:id="4592" w:author="Author"/>
        </w:trPr>
        <w:tc>
          <w:tcPr>
            <w:tcW w:w="1021" w:type="dxa"/>
            <w:tcBorders>
              <w:top w:val="single" w:sz="2" w:space="0" w:color="auto"/>
              <w:left w:val="single" w:sz="2" w:space="0" w:color="auto"/>
              <w:bottom w:val="single" w:sz="2" w:space="0" w:color="auto"/>
              <w:right w:val="single" w:sz="2" w:space="0" w:color="auto"/>
            </w:tcBorders>
          </w:tcPr>
          <w:p w14:paraId="75C88224" w14:textId="77777777" w:rsidR="0058054F" w:rsidRPr="00D8063B" w:rsidRDefault="0058054F" w:rsidP="001D778B">
            <w:pPr>
              <w:pStyle w:val="NormalLeft"/>
              <w:rPr>
                <w:ins w:id="4593" w:author="Author"/>
                <w:lang w:val="en-GB"/>
              </w:rPr>
            </w:pPr>
            <w:ins w:id="4594" w:author="Author">
              <w:r w:rsidRPr="00D8063B">
                <w:rPr>
                  <w:lang w:val="en-GB"/>
                </w:rPr>
                <w:t>C0400</w:t>
              </w:r>
            </w:ins>
          </w:p>
        </w:tc>
        <w:tc>
          <w:tcPr>
            <w:tcW w:w="1672" w:type="dxa"/>
            <w:tcBorders>
              <w:top w:val="single" w:sz="2" w:space="0" w:color="auto"/>
              <w:left w:val="single" w:sz="2" w:space="0" w:color="auto"/>
              <w:bottom w:val="single" w:sz="2" w:space="0" w:color="auto"/>
              <w:right w:val="single" w:sz="2" w:space="0" w:color="auto"/>
            </w:tcBorders>
          </w:tcPr>
          <w:p w14:paraId="2835934B" w14:textId="77777777" w:rsidR="0058054F" w:rsidRPr="00D8063B" w:rsidRDefault="0058054F" w:rsidP="001D778B">
            <w:pPr>
              <w:pStyle w:val="NormalLeft"/>
              <w:rPr>
                <w:ins w:id="4595" w:author="Author"/>
                <w:lang w:val="en-GB"/>
              </w:rPr>
            </w:pPr>
            <w:ins w:id="4596" w:author="Author">
              <w:r w:rsidRPr="00D8063B">
                <w:rPr>
                  <w:lang w:val="en-GB"/>
                </w:rPr>
                <w:t>Unwind trigger of contract</w:t>
              </w:r>
            </w:ins>
          </w:p>
        </w:tc>
        <w:tc>
          <w:tcPr>
            <w:tcW w:w="6593" w:type="dxa"/>
            <w:tcBorders>
              <w:top w:val="single" w:sz="2" w:space="0" w:color="auto"/>
              <w:left w:val="single" w:sz="2" w:space="0" w:color="auto"/>
              <w:bottom w:val="single" w:sz="2" w:space="0" w:color="auto"/>
              <w:right w:val="single" w:sz="2" w:space="0" w:color="auto"/>
            </w:tcBorders>
          </w:tcPr>
          <w:p w14:paraId="2A607399" w14:textId="510555EF" w:rsidR="0058054F" w:rsidRPr="00D8063B" w:rsidRDefault="0058054F" w:rsidP="001D778B">
            <w:pPr>
              <w:pStyle w:val="NormalLeft"/>
              <w:rPr>
                <w:ins w:id="4597" w:author="Author"/>
                <w:lang w:val="en-GB"/>
              </w:rPr>
            </w:pPr>
            <w:ins w:id="4598" w:author="Author">
              <w:del w:id="4599" w:author="Author">
                <w:r w:rsidRPr="00D8063B" w:rsidDel="002149FD">
                  <w:rPr>
                    <w:lang w:val="en-GB"/>
                  </w:rPr>
                  <w:delText>Identify t</w:delText>
                </w:r>
              </w:del>
              <w:r w:rsidR="002149FD">
                <w:rPr>
                  <w:lang w:val="en-GB"/>
                </w:rPr>
                <w:t>T</w:t>
              </w:r>
              <w:r w:rsidRPr="00D8063B">
                <w:rPr>
                  <w:lang w:val="en-GB"/>
                </w:rPr>
                <w:t>he event that causes the unwinding of the contract, out of the regular expiration or term conditions</w:t>
              </w:r>
              <w:r w:rsidR="002149FD">
                <w:rPr>
                  <w:lang w:val="en-GB"/>
                </w:rPr>
                <w:t>, shall be identified</w:t>
              </w:r>
              <w:r w:rsidRPr="00D8063B">
                <w:rPr>
                  <w:lang w:val="en-GB"/>
                </w:rPr>
                <w:t>. One of the options in the following closed list shall be used:</w:t>
              </w:r>
            </w:ins>
          </w:p>
          <w:p w14:paraId="513F75C5" w14:textId="77777777" w:rsidR="0058054F" w:rsidRPr="00D8063B" w:rsidRDefault="0058054F" w:rsidP="001D778B">
            <w:pPr>
              <w:pStyle w:val="NormalLeft"/>
              <w:rPr>
                <w:ins w:id="4600" w:author="Author"/>
                <w:lang w:val="en-GB"/>
              </w:rPr>
            </w:pPr>
            <w:ins w:id="4601" w:author="Author">
              <w:r w:rsidRPr="00D8063B">
                <w:rPr>
                  <w:lang w:val="en-GB"/>
                </w:rPr>
                <w:t>1 — Bankruptcy of the underlying or reference entity</w:t>
              </w:r>
            </w:ins>
          </w:p>
          <w:p w14:paraId="0A95E175" w14:textId="77777777" w:rsidR="0058054F" w:rsidRPr="00D8063B" w:rsidRDefault="0058054F" w:rsidP="001D778B">
            <w:pPr>
              <w:pStyle w:val="NormalLeft"/>
              <w:rPr>
                <w:ins w:id="4602" w:author="Author"/>
                <w:lang w:val="en-GB"/>
              </w:rPr>
            </w:pPr>
            <w:ins w:id="4603" w:author="Author">
              <w:r w:rsidRPr="00D8063B">
                <w:rPr>
                  <w:lang w:val="en-GB"/>
                </w:rPr>
                <w:t>2 — Adverse fall in value of the underlying reference asset</w:t>
              </w:r>
            </w:ins>
          </w:p>
          <w:p w14:paraId="32F705A5" w14:textId="77777777" w:rsidR="0058054F" w:rsidRPr="00D8063B" w:rsidRDefault="0058054F" w:rsidP="001D778B">
            <w:pPr>
              <w:pStyle w:val="NormalLeft"/>
              <w:rPr>
                <w:ins w:id="4604" w:author="Author"/>
                <w:lang w:val="en-GB"/>
              </w:rPr>
            </w:pPr>
            <w:ins w:id="4605" w:author="Author">
              <w:r w:rsidRPr="00D8063B">
                <w:rPr>
                  <w:lang w:val="en-GB"/>
                </w:rPr>
                <w:t>3 — Adverse change in credit rating of the underlying assets or entity</w:t>
              </w:r>
            </w:ins>
          </w:p>
          <w:p w14:paraId="49A05100" w14:textId="77777777" w:rsidR="0058054F" w:rsidRPr="00D8063B" w:rsidRDefault="0058054F" w:rsidP="001D778B">
            <w:pPr>
              <w:pStyle w:val="NormalLeft"/>
              <w:rPr>
                <w:ins w:id="4606" w:author="Author"/>
                <w:lang w:val="en-GB"/>
              </w:rPr>
            </w:pPr>
            <w:ins w:id="4607" w:author="Author">
              <w:r w:rsidRPr="00D8063B">
                <w:rPr>
                  <w:lang w:val="en-GB"/>
                </w:rPr>
                <w:t>4 — Novation, i.e. the act of replacing an obligation under the derivative with a new obligation, or replacing a party of the derivative with a new party</w:t>
              </w:r>
            </w:ins>
          </w:p>
          <w:p w14:paraId="26504079" w14:textId="77777777" w:rsidR="0058054F" w:rsidRPr="00D8063B" w:rsidRDefault="0058054F" w:rsidP="001D778B">
            <w:pPr>
              <w:pStyle w:val="NormalLeft"/>
              <w:rPr>
                <w:ins w:id="4608" w:author="Author"/>
                <w:lang w:val="en-GB"/>
              </w:rPr>
            </w:pPr>
            <w:ins w:id="4609" w:author="Author">
              <w:r w:rsidRPr="00D8063B">
                <w:rPr>
                  <w:lang w:val="en-GB"/>
                </w:rPr>
                <w:t>5 — Multiple events or a combination of events</w:t>
              </w:r>
            </w:ins>
          </w:p>
          <w:p w14:paraId="6FC622C4" w14:textId="77777777" w:rsidR="0058054F" w:rsidRPr="00D8063B" w:rsidRDefault="0058054F" w:rsidP="001D778B">
            <w:pPr>
              <w:pStyle w:val="NormalLeft"/>
              <w:rPr>
                <w:ins w:id="4610" w:author="Author"/>
                <w:lang w:val="en-GB"/>
              </w:rPr>
            </w:pPr>
            <w:ins w:id="4611" w:author="Author">
              <w:r w:rsidRPr="00D8063B">
                <w:rPr>
                  <w:lang w:val="en-GB"/>
                </w:rPr>
                <w:t>6 — Other events not covered by the previous options</w:t>
              </w:r>
            </w:ins>
          </w:p>
          <w:p w14:paraId="1F30BDFA" w14:textId="77777777" w:rsidR="0058054F" w:rsidRPr="00D8063B" w:rsidRDefault="0058054F" w:rsidP="001D778B">
            <w:pPr>
              <w:pStyle w:val="NormalLeft"/>
              <w:rPr>
                <w:ins w:id="4612" w:author="Author"/>
                <w:lang w:val="en-GB"/>
              </w:rPr>
            </w:pPr>
            <w:ins w:id="4613" w:author="Author">
              <w:r w:rsidRPr="00D8063B">
                <w:rPr>
                  <w:lang w:val="en-GB"/>
                </w:rPr>
                <w:t>9 — No unwind trigger</w:t>
              </w:r>
            </w:ins>
          </w:p>
        </w:tc>
      </w:tr>
      <w:tr w:rsidR="001523E7" w:rsidRPr="00D8063B" w14:paraId="66A20FE1" w14:textId="77777777" w:rsidTr="001D778B">
        <w:trPr>
          <w:ins w:id="4614" w:author="Author"/>
        </w:trPr>
        <w:tc>
          <w:tcPr>
            <w:tcW w:w="1021" w:type="dxa"/>
            <w:tcBorders>
              <w:top w:val="single" w:sz="2" w:space="0" w:color="auto"/>
              <w:left w:val="single" w:sz="2" w:space="0" w:color="auto"/>
              <w:bottom w:val="single" w:sz="2" w:space="0" w:color="auto"/>
              <w:right w:val="single" w:sz="2" w:space="0" w:color="auto"/>
            </w:tcBorders>
          </w:tcPr>
          <w:p w14:paraId="701446ED" w14:textId="77777777" w:rsidR="001523E7" w:rsidRPr="00D8063B" w:rsidRDefault="001523E7" w:rsidP="001523E7">
            <w:pPr>
              <w:pStyle w:val="NormalLeft"/>
              <w:rPr>
                <w:ins w:id="4615" w:author="Author"/>
                <w:lang w:val="en-GB"/>
              </w:rPr>
            </w:pPr>
            <w:ins w:id="4616" w:author="Author">
              <w:r w:rsidRPr="00D8063B">
                <w:rPr>
                  <w:lang w:val="en-GB"/>
                </w:rPr>
                <w:t>C0430</w:t>
              </w:r>
            </w:ins>
          </w:p>
        </w:tc>
        <w:tc>
          <w:tcPr>
            <w:tcW w:w="1672" w:type="dxa"/>
            <w:tcBorders>
              <w:top w:val="single" w:sz="2" w:space="0" w:color="auto"/>
              <w:left w:val="single" w:sz="2" w:space="0" w:color="auto"/>
              <w:bottom w:val="single" w:sz="2" w:space="0" w:color="auto"/>
              <w:right w:val="single" w:sz="2" w:space="0" w:color="auto"/>
            </w:tcBorders>
          </w:tcPr>
          <w:p w14:paraId="54F1E4D0" w14:textId="77777777" w:rsidR="001523E7" w:rsidRPr="00D8063B" w:rsidRDefault="001523E7" w:rsidP="001523E7">
            <w:pPr>
              <w:pStyle w:val="NormalLeft"/>
              <w:rPr>
                <w:ins w:id="4617" w:author="Author"/>
                <w:lang w:val="en-GB"/>
              </w:rPr>
            </w:pPr>
            <w:ins w:id="4618" w:author="Author">
              <w:r w:rsidRPr="00D8063B">
                <w:rPr>
                  <w:lang w:val="en-GB"/>
                </w:rPr>
                <w:t>Maturity date</w:t>
              </w:r>
            </w:ins>
          </w:p>
        </w:tc>
        <w:tc>
          <w:tcPr>
            <w:tcW w:w="6593" w:type="dxa"/>
            <w:tcBorders>
              <w:top w:val="single" w:sz="2" w:space="0" w:color="auto"/>
              <w:left w:val="single" w:sz="2" w:space="0" w:color="auto"/>
              <w:bottom w:val="single" w:sz="2" w:space="0" w:color="auto"/>
              <w:right w:val="single" w:sz="2" w:space="0" w:color="auto"/>
            </w:tcBorders>
          </w:tcPr>
          <w:p w14:paraId="5EE3DCFF" w14:textId="77777777" w:rsidR="001523E7" w:rsidRPr="00D8063B" w:rsidRDefault="001523E7" w:rsidP="001523E7">
            <w:pPr>
              <w:pStyle w:val="NormalLeft"/>
              <w:rPr>
                <w:ins w:id="4619" w:author="Author"/>
                <w:lang w:val="en-GB"/>
              </w:rPr>
            </w:pPr>
            <w:ins w:id="4620" w:author="Author">
              <w:r w:rsidRPr="000265B6">
                <w:rPr>
                  <w:lang w:val="en-GB"/>
                </w:rPr>
                <w:t>Identify</w:t>
              </w:r>
              <w:r w:rsidRPr="00D8063B">
                <w:rPr>
                  <w:lang w:val="en-GB"/>
                </w:rPr>
                <w:t xml:space="preserve"> the contractually defined ISO 8601 (yyyy–mm–dd) code of the date of close of the derivative contract, whether at maturity date, expiring date for options (European or American), etc.</w:t>
              </w:r>
            </w:ins>
          </w:p>
        </w:tc>
      </w:tr>
      <w:tr w:rsidR="001523E7" w:rsidRPr="00D8063B" w14:paraId="082268DF" w14:textId="77777777" w:rsidTr="001D778B">
        <w:trPr>
          <w:ins w:id="4621" w:author="Author"/>
        </w:trPr>
        <w:tc>
          <w:tcPr>
            <w:tcW w:w="1021" w:type="dxa"/>
            <w:tcBorders>
              <w:top w:val="single" w:sz="2" w:space="0" w:color="auto"/>
              <w:left w:val="single" w:sz="2" w:space="0" w:color="auto"/>
              <w:bottom w:val="single" w:sz="2" w:space="0" w:color="auto"/>
              <w:right w:val="single" w:sz="2" w:space="0" w:color="auto"/>
            </w:tcBorders>
          </w:tcPr>
          <w:p w14:paraId="7248247E" w14:textId="77777777" w:rsidR="001523E7" w:rsidRPr="00D8063B" w:rsidRDefault="001523E7" w:rsidP="001523E7">
            <w:pPr>
              <w:pStyle w:val="NormalLeft"/>
              <w:rPr>
                <w:ins w:id="4622" w:author="Author"/>
                <w:lang w:val="en-GB"/>
              </w:rPr>
            </w:pPr>
            <w:ins w:id="4623" w:author="Author">
              <w:r w:rsidRPr="00D8063B">
                <w:rPr>
                  <w:lang w:val="en-GB"/>
                </w:rPr>
                <w:t>C0440</w:t>
              </w:r>
            </w:ins>
          </w:p>
        </w:tc>
        <w:tc>
          <w:tcPr>
            <w:tcW w:w="1672" w:type="dxa"/>
            <w:tcBorders>
              <w:top w:val="single" w:sz="2" w:space="0" w:color="auto"/>
              <w:left w:val="single" w:sz="2" w:space="0" w:color="auto"/>
              <w:bottom w:val="single" w:sz="2" w:space="0" w:color="auto"/>
              <w:right w:val="single" w:sz="2" w:space="0" w:color="auto"/>
            </w:tcBorders>
          </w:tcPr>
          <w:p w14:paraId="54ACFC58" w14:textId="77777777" w:rsidR="001523E7" w:rsidRPr="00D8063B" w:rsidRDefault="001523E7" w:rsidP="001523E7">
            <w:pPr>
              <w:pStyle w:val="NormalLeft"/>
              <w:rPr>
                <w:ins w:id="4624" w:author="Author"/>
                <w:lang w:val="en-GB"/>
              </w:rPr>
            </w:pPr>
            <w:ins w:id="4625" w:author="Author">
              <w:r w:rsidRPr="00D8063B">
                <w:rPr>
                  <w:lang w:val="en-GB"/>
                </w:rPr>
                <w:t>Swap delivered</w:t>
              </w:r>
            </w:ins>
          </w:p>
        </w:tc>
        <w:tc>
          <w:tcPr>
            <w:tcW w:w="6593" w:type="dxa"/>
            <w:tcBorders>
              <w:top w:val="single" w:sz="2" w:space="0" w:color="auto"/>
              <w:left w:val="single" w:sz="2" w:space="0" w:color="auto"/>
              <w:bottom w:val="single" w:sz="2" w:space="0" w:color="auto"/>
              <w:right w:val="single" w:sz="2" w:space="0" w:color="auto"/>
            </w:tcBorders>
          </w:tcPr>
          <w:p w14:paraId="0B599E81" w14:textId="77777777" w:rsidR="001523E7" w:rsidRPr="00D8063B" w:rsidRDefault="001523E7" w:rsidP="001523E7">
            <w:pPr>
              <w:pStyle w:val="NormalLeft"/>
              <w:rPr>
                <w:ins w:id="4626" w:author="Author"/>
                <w:lang w:val="en-GB"/>
              </w:rPr>
            </w:pPr>
            <w:ins w:id="4627" w:author="Author">
              <w:r w:rsidRPr="000265B6">
                <w:rPr>
                  <w:lang w:val="en-GB"/>
                </w:rPr>
                <w:t>Identify</w:t>
              </w:r>
              <w:r w:rsidRPr="00D8063B">
                <w:rPr>
                  <w:lang w:val="en-GB"/>
                </w:rPr>
                <w:t xml:space="preserve"> what the undertaking delivers under the swap contract (E.g.: Euribor+0.5%; 2.3%; EUR).</w:t>
              </w:r>
            </w:ins>
          </w:p>
        </w:tc>
      </w:tr>
      <w:tr w:rsidR="001523E7" w:rsidRPr="00D8063B" w14:paraId="5957FACA" w14:textId="77777777" w:rsidTr="001D778B">
        <w:trPr>
          <w:ins w:id="4628" w:author="Author"/>
        </w:trPr>
        <w:tc>
          <w:tcPr>
            <w:tcW w:w="1021" w:type="dxa"/>
            <w:tcBorders>
              <w:top w:val="single" w:sz="2" w:space="0" w:color="auto"/>
              <w:left w:val="single" w:sz="2" w:space="0" w:color="auto"/>
              <w:bottom w:val="single" w:sz="2" w:space="0" w:color="auto"/>
              <w:right w:val="single" w:sz="2" w:space="0" w:color="auto"/>
            </w:tcBorders>
          </w:tcPr>
          <w:p w14:paraId="2B1DFAB8" w14:textId="77777777" w:rsidR="001523E7" w:rsidRPr="00D8063B" w:rsidRDefault="001523E7" w:rsidP="001523E7">
            <w:pPr>
              <w:pStyle w:val="NormalLeft"/>
              <w:rPr>
                <w:ins w:id="4629" w:author="Author"/>
                <w:lang w:val="en-GB"/>
              </w:rPr>
            </w:pPr>
            <w:ins w:id="4630" w:author="Author">
              <w:r w:rsidRPr="00D8063B">
                <w:rPr>
                  <w:lang w:val="en-GB"/>
                </w:rPr>
                <w:t>C0450</w:t>
              </w:r>
            </w:ins>
          </w:p>
        </w:tc>
        <w:tc>
          <w:tcPr>
            <w:tcW w:w="1672" w:type="dxa"/>
            <w:tcBorders>
              <w:top w:val="single" w:sz="2" w:space="0" w:color="auto"/>
              <w:left w:val="single" w:sz="2" w:space="0" w:color="auto"/>
              <w:bottom w:val="single" w:sz="2" w:space="0" w:color="auto"/>
              <w:right w:val="single" w:sz="2" w:space="0" w:color="auto"/>
            </w:tcBorders>
          </w:tcPr>
          <w:p w14:paraId="3828382A" w14:textId="77777777" w:rsidR="001523E7" w:rsidRPr="00D8063B" w:rsidRDefault="001523E7" w:rsidP="001523E7">
            <w:pPr>
              <w:pStyle w:val="NormalLeft"/>
              <w:rPr>
                <w:ins w:id="4631" w:author="Author"/>
                <w:lang w:val="en-GB"/>
              </w:rPr>
            </w:pPr>
            <w:ins w:id="4632" w:author="Author">
              <w:r w:rsidRPr="00D8063B">
                <w:rPr>
                  <w:lang w:val="en-GB"/>
                </w:rPr>
                <w:t>Swap received</w:t>
              </w:r>
            </w:ins>
          </w:p>
        </w:tc>
        <w:tc>
          <w:tcPr>
            <w:tcW w:w="6593" w:type="dxa"/>
            <w:tcBorders>
              <w:top w:val="single" w:sz="2" w:space="0" w:color="auto"/>
              <w:left w:val="single" w:sz="2" w:space="0" w:color="auto"/>
              <w:bottom w:val="single" w:sz="2" w:space="0" w:color="auto"/>
              <w:right w:val="single" w:sz="2" w:space="0" w:color="auto"/>
            </w:tcBorders>
          </w:tcPr>
          <w:p w14:paraId="79FF7C7F" w14:textId="77777777" w:rsidR="001523E7" w:rsidRPr="00D8063B" w:rsidRDefault="001523E7" w:rsidP="001523E7">
            <w:pPr>
              <w:pStyle w:val="NormalLeft"/>
              <w:rPr>
                <w:ins w:id="4633" w:author="Author"/>
                <w:lang w:val="en-GB"/>
              </w:rPr>
            </w:pPr>
            <w:ins w:id="4634" w:author="Author">
              <w:r w:rsidRPr="000265B6">
                <w:rPr>
                  <w:lang w:val="en-GB"/>
                </w:rPr>
                <w:t>Identify</w:t>
              </w:r>
              <w:r w:rsidRPr="00D8063B">
                <w:rPr>
                  <w:lang w:val="en-GB"/>
                </w:rPr>
                <w:t xml:space="preserve"> what the undertaking receives under the swap contract (E.g.: Euribor+0.5%; 2.3%; EUR).</w:t>
              </w:r>
            </w:ins>
          </w:p>
        </w:tc>
      </w:tr>
    </w:tbl>
    <w:p w14:paraId="7EAE3A36" w14:textId="77777777" w:rsidR="005C1C1D" w:rsidRPr="00D8063B" w:rsidRDefault="005C1C1D" w:rsidP="005C1C1D">
      <w:pPr>
        <w:pStyle w:val="ManualHeading2"/>
        <w:numPr>
          <w:ilvl w:val="0"/>
          <w:numId w:val="0"/>
        </w:numPr>
        <w:ind w:left="851" w:hanging="851"/>
        <w:rPr>
          <w:lang w:val="en-GB"/>
        </w:rPr>
      </w:pPr>
      <w:r w:rsidRPr="00D8063B">
        <w:rPr>
          <w:i/>
          <w:lang w:val="en-GB"/>
        </w:rPr>
        <w:t>S.09.01 — Information on gains / income and losses in the period</w:t>
      </w:r>
    </w:p>
    <w:p w14:paraId="7CFC1D27" w14:textId="77777777" w:rsidR="005C1C1D" w:rsidRPr="00D8063B" w:rsidRDefault="005C1C1D" w:rsidP="005C1C1D">
      <w:pPr>
        <w:rPr>
          <w:lang w:val="en-GB"/>
        </w:rPr>
      </w:pPr>
      <w:r w:rsidRPr="00D8063B">
        <w:rPr>
          <w:i/>
          <w:lang w:val="en-GB"/>
        </w:rPr>
        <w:t>General comments:</w:t>
      </w:r>
    </w:p>
    <w:p w14:paraId="6EF764F7" w14:textId="77777777" w:rsidR="005C1C1D" w:rsidRPr="00D8063B" w:rsidRDefault="005C1C1D" w:rsidP="005C1C1D">
      <w:pPr>
        <w:rPr>
          <w:lang w:val="en-GB"/>
        </w:rPr>
      </w:pPr>
      <w:r w:rsidRPr="00D8063B">
        <w:rPr>
          <w:lang w:val="en-GB"/>
        </w:rPr>
        <w:t>This section relates to annual submission of information for groups.</w:t>
      </w:r>
    </w:p>
    <w:p w14:paraId="23E9450E" w14:textId="77777777" w:rsidR="005C1C1D" w:rsidRPr="00D8063B" w:rsidRDefault="005C1C1D" w:rsidP="005C1C1D">
      <w:pPr>
        <w:rPr>
          <w:lang w:val="en-GB"/>
        </w:rPr>
      </w:pPr>
      <w:r w:rsidRPr="00D8063B">
        <w:rPr>
          <w:lang w:val="en-GB"/>
        </w:rPr>
        <w:t>This template contains information on gains / income and losses by asset category (including derivatives). i.e., no item–by–item reporting is required. The asset categories considered in this template are the ones defined in Annex IV — Assets Categories.</w:t>
      </w:r>
    </w:p>
    <w:p w14:paraId="470ADE29" w14:textId="77777777" w:rsidR="005C1C1D" w:rsidRPr="00D8063B" w:rsidRDefault="005C1C1D" w:rsidP="005C1C1D">
      <w:pPr>
        <w:rPr>
          <w:lang w:val="en-GB"/>
        </w:rPr>
      </w:pPr>
      <w:r w:rsidRPr="00D8063B">
        <w:rPr>
          <w:lang w:val="en-GB"/>
        </w:rPr>
        <w:t>At group level, the template is applicable for method 1 (Accounting consolidation–based method), method 2 (Deduction and aggregation method) and a combination of methods 1 and 2.</w:t>
      </w:r>
    </w:p>
    <w:p w14:paraId="06F9ADF4" w14:textId="77777777" w:rsidR="005C1C1D" w:rsidRPr="00D8063B" w:rsidRDefault="005C1C1D" w:rsidP="005C1C1D">
      <w:pPr>
        <w:rPr>
          <w:lang w:val="en-GB"/>
        </w:rPr>
      </w:pPr>
      <w:r w:rsidRPr="00D8063B">
        <w:rPr>
          <w:lang w:val="en-GB"/>
        </w:rPr>
        <w:t>Where method 1 is used exclusively, the reporting shall reflect the consolidated position of the portfolios (i.e. net of IGT) within the scope of group supervision. The reporting shall be made as follows:</w:t>
      </w:r>
    </w:p>
    <w:p w14:paraId="33932210"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2E8E9109" w14:textId="77777777" w:rsidR="005C1C1D" w:rsidRPr="00D8063B" w:rsidRDefault="005C1C1D" w:rsidP="005C1C1D">
      <w:pPr>
        <w:pStyle w:val="Tiret0"/>
        <w:numPr>
          <w:ilvl w:val="0"/>
          <w:numId w:val="14"/>
        </w:numPr>
        <w:ind w:left="851" w:hanging="851"/>
        <w:rPr>
          <w:lang w:val="en-GB"/>
        </w:rPr>
      </w:pPr>
      <w:r w:rsidRPr="00D8063B">
        <w:rPr>
          <w:lang w:val="en-GB"/>
        </w:rPr>
        <w:t>Gains/ income and losses of portfolios held by participating insurance and reinsurance undertakings or insurance holding companies or mixed–financial holding companies shall be reported portfolio by portfolio, each by asset category;</w:t>
      </w:r>
    </w:p>
    <w:p w14:paraId="2E5EDC37"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undertakings consolidated in accordance with Article 335, paragraph 1, (a), (b) and (c) of Delegated Regulation (EU) 2015/35 shall be reported portfolio by portfolio, each by asset category;</w:t>
      </w:r>
    </w:p>
    <w:p w14:paraId="0832EA93"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other related undertakings shall not be included;</w:t>
      </w:r>
    </w:p>
    <w:p w14:paraId="245DAC8C" w14:textId="77777777" w:rsidR="005C1C1D" w:rsidRPr="00D8063B" w:rsidRDefault="005C1C1D" w:rsidP="005C1C1D">
      <w:pPr>
        <w:rPr>
          <w:lang w:val="en-GB"/>
        </w:rPr>
      </w:pPr>
      <w:r w:rsidRPr="00D8063B">
        <w:rPr>
          <w:lang w:val="en-GB"/>
        </w:rPr>
        <w:t>Where method 2 is used exclusively, the reporting shall include the detailed list of the portfolios held by participating insurance and reinsurance undertakings or insurance holding companies or mixed–financial holding companies and its subsidiaries and their profitability by asset category. The reporting shall be made as follows:</w:t>
      </w:r>
    </w:p>
    <w:p w14:paraId="38B1319B"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00C8CA60"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participating insurance and reinsurance undertakings or insurance holding companies or mixed–financial holding companies shall be reported portfolio by portfolio, each by asset category;</w:t>
      </w:r>
    </w:p>
    <w:p w14:paraId="320867CB"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subsidiaries (EEA, equivalent non –EEA, non–equivalent non–EEA) shall be reported portfolio by portfolio, each by asset category;</w:t>
      </w:r>
    </w:p>
    <w:p w14:paraId="0782A2F4"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other related undertakings shall not be included;</w:t>
      </w:r>
    </w:p>
    <w:p w14:paraId="39B21F34" w14:textId="77777777" w:rsidR="005C1C1D" w:rsidRPr="00D8063B" w:rsidRDefault="005C1C1D" w:rsidP="005C1C1D">
      <w:pPr>
        <w:rPr>
          <w:lang w:val="en-GB"/>
        </w:rPr>
      </w:pPr>
      <w:r w:rsidRPr="00D8063B">
        <w:rPr>
          <w:lang w:val="en-GB"/>
        </w:rPr>
        <w:t>Where a combination of methods 1 and 2 is used, one part of the reporting shall reflect the consolidated position of the portfolios (i.e. net of IGT) within the scope of group supervision which must be reported and the other part of the reporting shall include the detailed list of the portfolios held by subsidiaries and their profitability by asset category.</w:t>
      </w:r>
    </w:p>
    <w:p w14:paraId="0163E4B3" w14:textId="77777777" w:rsidR="005C1C1D" w:rsidRPr="00D8063B" w:rsidRDefault="005C1C1D" w:rsidP="005C1C1D">
      <w:pPr>
        <w:rPr>
          <w:lang w:val="en-GB"/>
        </w:rPr>
      </w:pPr>
      <w:r w:rsidRPr="00D8063B">
        <w:rPr>
          <w:lang w:val="en-GB"/>
        </w:rPr>
        <w:t>The first part of the reporting shall be made as follows:</w:t>
      </w:r>
    </w:p>
    <w:p w14:paraId="704957E1"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48BD3D10" w14:textId="77777777" w:rsidR="005C1C1D" w:rsidRPr="00D8063B" w:rsidRDefault="005C1C1D" w:rsidP="005C1C1D">
      <w:pPr>
        <w:pStyle w:val="Tiret0"/>
        <w:numPr>
          <w:ilvl w:val="0"/>
          <w:numId w:val="14"/>
        </w:numPr>
        <w:ind w:left="851" w:hanging="851"/>
        <w:rPr>
          <w:lang w:val="en-GB"/>
        </w:rPr>
      </w:pPr>
      <w:r w:rsidRPr="00D8063B">
        <w:rPr>
          <w:lang w:val="en-GB"/>
        </w:rPr>
        <w:t>Gains/ income and losses of portfolios held by participating insurance and reinsurance undertakings or insurance holding companies or mixed–financial holding companies shall be reported portfolio by portfolio, each by asset category;</w:t>
      </w:r>
    </w:p>
    <w:p w14:paraId="1EDC6A9A"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undertakings consolidated in accordance with Article 335, paragraph 1, (a), (b) and (c) of Delegated Regulation (EU) 2015/35 shall be reported portfolio by portfolio, each by asset category;</w:t>
      </w:r>
    </w:p>
    <w:p w14:paraId="08F25CFB"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other related undertakings shall not be included;</w:t>
      </w:r>
    </w:p>
    <w:p w14:paraId="54E5C427" w14:textId="77777777" w:rsidR="005C1C1D" w:rsidRPr="00D8063B" w:rsidRDefault="005C1C1D" w:rsidP="005C1C1D">
      <w:pPr>
        <w:rPr>
          <w:lang w:val="en-GB"/>
        </w:rPr>
      </w:pPr>
      <w:r w:rsidRPr="00D8063B">
        <w:rPr>
          <w:lang w:val="en-GB"/>
        </w:rPr>
        <w:t>The second part of the reporting shall be made as follows:</w:t>
      </w:r>
    </w:p>
    <w:p w14:paraId="0DA2E423"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3D16CFA2"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participating insurance and reinsurance undertakings or insurance holding companies or mixed–financial holding companies shall be reported portfolio by portfolio, each by asset category;</w:t>
      </w:r>
    </w:p>
    <w:p w14:paraId="2F28472E"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subsidiaries (EEA, equivalent non –EEA, non–equivalent non–EEA) shall be reported portfolio by portfolio, each by asset category;</w:t>
      </w:r>
    </w:p>
    <w:p w14:paraId="373F7492"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other related undertakings shall not be included.</w:t>
      </w:r>
    </w:p>
    <w:p w14:paraId="1867DC1C" w14:textId="77777777" w:rsidR="005C1C1D" w:rsidRPr="00D8063B" w:rsidRDefault="005C1C1D" w:rsidP="005C1C1D">
      <w:pPr>
        <w:rPr>
          <w:lang w:val="en-GB"/>
        </w:rPr>
      </w:pPr>
      <w:r w:rsidRPr="00D8063B">
        <w:rPr>
          <w:lang w:val="en-GB"/>
        </w:rPr>
        <w:t>Items shall be reported with positive values unless otherwise stated in the respective instructions.</w:t>
      </w:r>
    </w:p>
    <w:tbl>
      <w:tblPr>
        <w:tblW w:w="0" w:type="auto"/>
        <w:tblLayout w:type="fixed"/>
        <w:tblLook w:val="0000" w:firstRow="0" w:lastRow="0" w:firstColumn="0" w:lastColumn="0" w:noHBand="0" w:noVBand="0"/>
      </w:tblPr>
      <w:tblGrid>
        <w:gridCol w:w="1021"/>
        <w:gridCol w:w="1858"/>
        <w:gridCol w:w="6407"/>
      </w:tblGrid>
      <w:tr w:rsidR="005C1C1D" w:rsidRPr="00D8063B" w14:paraId="472EAAD0" w14:textId="77777777" w:rsidTr="00DA6BCB">
        <w:tc>
          <w:tcPr>
            <w:tcW w:w="1021" w:type="dxa"/>
            <w:tcBorders>
              <w:top w:val="single" w:sz="2" w:space="0" w:color="auto"/>
              <w:left w:val="single" w:sz="2" w:space="0" w:color="auto"/>
              <w:bottom w:val="single" w:sz="2" w:space="0" w:color="auto"/>
              <w:right w:val="single" w:sz="2" w:space="0" w:color="auto"/>
            </w:tcBorders>
          </w:tcPr>
          <w:p w14:paraId="6373D431" w14:textId="77777777" w:rsidR="005C1C1D" w:rsidRPr="00D8063B"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6DA05A94" w14:textId="77777777" w:rsidR="005C1C1D" w:rsidRPr="00D8063B" w:rsidRDefault="005C1C1D" w:rsidP="00DA6BCB">
            <w:pPr>
              <w:pStyle w:val="NormalCentered"/>
              <w:rPr>
                <w:lang w:val="en-GB"/>
              </w:rPr>
            </w:pPr>
            <w:r w:rsidRPr="00D8063B">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3BBFC67E" w14:textId="77777777" w:rsidR="005C1C1D" w:rsidRPr="00D8063B" w:rsidRDefault="005C1C1D" w:rsidP="00DA6BCB">
            <w:pPr>
              <w:pStyle w:val="NormalCentered"/>
              <w:rPr>
                <w:lang w:val="en-GB"/>
              </w:rPr>
            </w:pPr>
            <w:r w:rsidRPr="00D8063B">
              <w:rPr>
                <w:i/>
                <w:iCs/>
                <w:lang w:val="en-GB"/>
              </w:rPr>
              <w:t>INSTRUCTIONS</w:t>
            </w:r>
          </w:p>
        </w:tc>
      </w:tr>
      <w:tr w:rsidR="005C1C1D" w:rsidRPr="00D8063B" w14:paraId="11E344EE" w14:textId="77777777" w:rsidTr="00DA6BCB">
        <w:tc>
          <w:tcPr>
            <w:tcW w:w="1021" w:type="dxa"/>
            <w:tcBorders>
              <w:top w:val="single" w:sz="2" w:space="0" w:color="auto"/>
              <w:left w:val="single" w:sz="2" w:space="0" w:color="auto"/>
              <w:bottom w:val="single" w:sz="2" w:space="0" w:color="auto"/>
              <w:right w:val="single" w:sz="2" w:space="0" w:color="auto"/>
            </w:tcBorders>
          </w:tcPr>
          <w:p w14:paraId="645BBBA3" w14:textId="77777777" w:rsidR="005C1C1D" w:rsidRPr="00D8063B" w:rsidRDefault="005C1C1D" w:rsidP="00DA6BCB">
            <w:pPr>
              <w:pStyle w:val="NormalLeft"/>
              <w:rPr>
                <w:lang w:val="en-GB"/>
              </w:rPr>
            </w:pPr>
            <w:r w:rsidRPr="00D8063B">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2E3A4065" w14:textId="77777777" w:rsidR="005C1C1D" w:rsidRPr="00D8063B" w:rsidRDefault="005C1C1D" w:rsidP="00DA6BCB">
            <w:pPr>
              <w:pStyle w:val="NormalLeft"/>
              <w:rPr>
                <w:lang w:val="en-GB"/>
              </w:rPr>
            </w:pPr>
            <w:r w:rsidRPr="00D8063B">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0BC536EA" w14:textId="77777777" w:rsidR="005C1C1D" w:rsidRPr="00D8063B" w:rsidRDefault="005C1C1D" w:rsidP="00DA6BCB">
            <w:pPr>
              <w:pStyle w:val="NormalLeft"/>
              <w:rPr>
                <w:lang w:val="en-GB"/>
              </w:rPr>
            </w:pPr>
            <w:r w:rsidRPr="00D8063B">
              <w:rPr>
                <w:lang w:val="en-GB"/>
              </w:rPr>
              <w:t>Identify the legal name of the undertaking within the scope of group supervision for which the return on investment relates to.</w:t>
            </w:r>
          </w:p>
          <w:p w14:paraId="27D868C8" w14:textId="77777777" w:rsidR="005C1C1D" w:rsidRPr="00D8063B" w:rsidRDefault="005C1C1D" w:rsidP="00DA6BCB">
            <w:pPr>
              <w:pStyle w:val="NormalLeft"/>
              <w:rPr>
                <w:lang w:val="en-GB"/>
              </w:rPr>
            </w:pPr>
            <w:r w:rsidRPr="00D8063B">
              <w:rPr>
                <w:lang w:val="en-GB"/>
              </w:rPr>
              <w:t>This item shall be filled in only when it relates to the return on investment by asset category for assets held by subsidiaries consolidated under deduction and aggregation method.</w:t>
            </w:r>
          </w:p>
          <w:p w14:paraId="343875DB" w14:textId="77777777" w:rsidR="005C1C1D" w:rsidRPr="00D8063B" w:rsidRDefault="005C1C1D" w:rsidP="00DA6BCB">
            <w:pPr>
              <w:pStyle w:val="NormalLeft"/>
              <w:rPr>
                <w:lang w:val="en-GB"/>
              </w:rPr>
            </w:pPr>
            <w:r w:rsidRPr="00D8063B">
              <w:rPr>
                <w:lang w:val="en-GB"/>
              </w:rPr>
              <w:t>The cell shall be filled in only when it relates to the list portfolio by portfolio of assets, each reported by asset category, held by subsidiaries under method 2.</w:t>
            </w:r>
          </w:p>
          <w:p w14:paraId="750E2B0C" w14:textId="77777777" w:rsidR="005C1C1D" w:rsidRPr="00D8063B" w:rsidRDefault="005C1C1D" w:rsidP="00DA6BCB">
            <w:pPr>
              <w:pStyle w:val="NormalLeft"/>
              <w:rPr>
                <w:lang w:val="en-GB"/>
              </w:rPr>
            </w:pPr>
            <w:r w:rsidRPr="00D8063B">
              <w:rPr>
                <w:lang w:val="en-GB"/>
              </w:rPr>
              <w:t>When the cell is filled in, the portfolios held by subsidiaries under method 2 cannot be reconciled with template S.06.02.</w:t>
            </w:r>
          </w:p>
          <w:p w14:paraId="3B96590E" w14:textId="77777777" w:rsidR="005C1C1D" w:rsidRPr="00D8063B" w:rsidRDefault="005C1C1D" w:rsidP="00DA6BCB">
            <w:pPr>
              <w:pStyle w:val="NormalLeft"/>
              <w:rPr>
                <w:lang w:val="en-GB"/>
              </w:rPr>
            </w:pPr>
            <w:r w:rsidRPr="00D8063B">
              <w:rPr>
                <w:lang w:val="en-GB"/>
              </w:rPr>
              <w:t>When the cell is blank, the portfolios held by the group can be reconciled with template S.06.02.</w:t>
            </w:r>
          </w:p>
        </w:tc>
      </w:tr>
      <w:tr w:rsidR="005C1C1D" w:rsidRPr="00D8063B" w14:paraId="6FD3D9CC" w14:textId="77777777" w:rsidTr="00DA6BCB">
        <w:tc>
          <w:tcPr>
            <w:tcW w:w="1021" w:type="dxa"/>
            <w:tcBorders>
              <w:top w:val="single" w:sz="2" w:space="0" w:color="auto"/>
              <w:left w:val="single" w:sz="2" w:space="0" w:color="auto"/>
              <w:bottom w:val="single" w:sz="2" w:space="0" w:color="auto"/>
              <w:right w:val="single" w:sz="2" w:space="0" w:color="auto"/>
            </w:tcBorders>
          </w:tcPr>
          <w:p w14:paraId="56D825F1" w14:textId="77777777" w:rsidR="005C1C1D" w:rsidRPr="00D8063B" w:rsidRDefault="005C1C1D" w:rsidP="00DA6BCB">
            <w:pPr>
              <w:pStyle w:val="NormalLeft"/>
              <w:rPr>
                <w:lang w:val="en-GB"/>
              </w:rPr>
            </w:pPr>
            <w:r w:rsidRPr="00D8063B">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3D347354" w14:textId="77777777" w:rsidR="005C1C1D" w:rsidRPr="00D8063B" w:rsidRDefault="005C1C1D" w:rsidP="00DA6BCB">
            <w:pPr>
              <w:pStyle w:val="NormalLeft"/>
              <w:rPr>
                <w:lang w:val="en-GB"/>
              </w:rPr>
            </w:pPr>
            <w:r w:rsidRPr="00D8063B">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039431F" w14:textId="59FC985A" w:rsidR="005C1C1D" w:rsidRPr="00D8063B" w:rsidRDefault="005C1C1D" w:rsidP="00DA6BCB">
            <w:pPr>
              <w:pStyle w:val="NormalLeft"/>
              <w:rPr>
                <w:lang w:val="en-GB"/>
              </w:rPr>
            </w:pPr>
            <w:r w:rsidRPr="00D8063B">
              <w:rPr>
                <w:lang w:val="en-GB"/>
              </w:rPr>
              <w:t>Identification code by this order of priority</w:t>
            </w:r>
            <w:del w:id="4635" w:author="Author">
              <w:r w:rsidRPr="00D8063B" w:rsidDel="009912FC">
                <w:rPr>
                  <w:lang w:val="en-GB"/>
                </w:rPr>
                <w:delText xml:space="preserve"> if existent</w:delText>
              </w:r>
            </w:del>
            <w:r w:rsidRPr="00D8063B">
              <w:rPr>
                <w:lang w:val="en-GB"/>
              </w:rPr>
              <w:t>:</w:t>
            </w:r>
          </w:p>
          <w:p w14:paraId="4FD0BB6D" w14:textId="2724C7F1" w:rsidR="005C1C1D" w:rsidRPr="00342DBA" w:rsidRDefault="005C1C1D" w:rsidP="00342DBA">
            <w:pPr>
              <w:pStyle w:val="Tiret0"/>
              <w:numPr>
                <w:ilvl w:val="0"/>
                <w:numId w:val="14"/>
              </w:numPr>
              <w:ind w:left="851" w:hanging="851"/>
              <w:rPr>
                <w:lang w:val="en-GB"/>
              </w:rPr>
            </w:pPr>
            <w:r w:rsidRPr="00342DBA">
              <w:rPr>
                <w:lang w:val="en-GB"/>
              </w:rPr>
              <w:t>Legal Entity Identifier (LEI)</w:t>
            </w:r>
            <w:ins w:id="4636" w:author="Author">
              <w:r w:rsidR="00342DBA" w:rsidRPr="00342DBA">
                <w:rPr>
                  <w:lang w:val="en-GB"/>
                </w:rPr>
                <w:t xml:space="preserve"> mandatory if existing</w:t>
              </w:r>
            </w:ins>
            <w:r w:rsidRPr="00342DBA">
              <w:rPr>
                <w:lang w:val="en-GB"/>
              </w:rPr>
              <w:t>;</w:t>
            </w:r>
          </w:p>
          <w:p w14:paraId="15B32329" w14:textId="258A44EB" w:rsidR="005C1C1D" w:rsidRPr="00D8063B" w:rsidRDefault="005C1C1D" w:rsidP="00DA6BCB">
            <w:pPr>
              <w:pStyle w:val="Tiret0"/>
              <w:numPr>
                <w:ilvl w:val="0"/>
                <w:numId w:val="14"/>
              </w:numPr>
              <w:ind w:left="851" w:hanging="851"/>
              <w:rPr>
                <w:lang w:val="en-GB"/>
              </w:rPr>
            </w:pPr>
            <w:r w:rsidRPr="00D8063B">
              <w:rPr>
                <w:lang w:val="en-GB"/>
              </w:rPr>
              <w:t>Specific code</w:t>
            </w:r>
            <w:ins w:id="4637" w:author="Author">
              <w:r w:rsidR="00342DBA" w:rsidRPr="000F6836">
                <w:rPr>
                  <w:lang w:val="en-GB"/>
                </w:rPr>
                <w:t xml:space="preserve"> in case of absence of LEI code</w:t>
              </w:r>
              <w:r w:rsidR="00342DBA">
                <w:rPr>
                  <w:lang w:val="en-GB"/>
                </w:rPr>
                <w:t>.</w:t>
              </w:r>
            </w:ins>
          </w:p>
          <w:p w14:paraId="14589837" w14:textId="77777777" w:rsidR="005C1C1D" w:rsidRPr="00D8063B" w:rsidRDefault="005C1C1D" w:rsidP="00DA6BCB">
            <w:pPr>
              <w:pStyle w:val="NormalLeft"/>
              <w:rPr>
                <w:lang w:val="en-GB"/>
              </w:rPr>
            </w:pPr>
            <w:r w:rsidRPr="00D8063B">
              <w:rPr>
                <w:lang w:val="en-GB"/>
              </w:rPr>
              <w:t>Specific code:</w:t>
            </w:r>
          </w:p>
          <w:p w14:paraId="25D431ED" w14:textId="76CABE47" w:rsidR="005C1C1D" w:rsidRPr="00D8063B" w:rsidRDefault="005C1C1D" w:rsidP="00DA6BCB">
            <w:pPr>
              <w:pStyle w:val="Tiret0"/>
              <w:numPr>
                <w:ilvl w:val="0"/>
                <w:numId w:val="14"/>
              </w:numPr>
              <w:ind w:left="851" w:hanging="851"/>
              <w:rPr>
                <w:lang w:val="en-GB"/>
              </w:rPr>
            </w:pPr>
            <w:r w:rsidRPr="00D8063B">
              <w:rPr>
                <w:lang w:val="en-GB"/>
              </w:rPr>
              <w:t xml:space="preserve">For </w:t>
            </w:r>
            <w:del w:id="4638" w:author="Author">
              <w:r w:rsidRPr="00D8063B" w:rsidDel="00342DBA">
                <w:rPr>
                  <w:lang w:val="en-GB"/>
                </w:rPr>
                <w:delText xml:space="preserve">EEA insurance and reinsurance undertakings and other </w:delText>
              </w:r>
            </w:del>
            <w:r w:rsidRPr="00D8063B">
              <w:rPr>
                <w:lang w:val="en-GB"/>
              </w:rPr>
              <w:t xml:space="preserve">EEA regulated undertakings </w:t>
            </w:r>
            <w:ins w:id="4639" w:author="Author">
              <w:r w:rsidR="00342DBA">
                <w:rPr>
                  <w:lang w:val="en-GB"/>
                </w:rPr>
                <w:t xml:space="preserve">other than insurance and reinsurance undertakings </w:t>
              </w:r>
            </w:ins>
            <w:r w:rsidRPr="00D8063B">
              <w:rPr>
                <w:lang w:val="en-GB"/>
              </w:rPr>
              <w:t>within the scope of group supervision: identification code used in the local market, attributed by the undertaking's competent supervisory authority;</w:t>
            </w:r>
          </w:p>
          <w:p w14:paraId="588C1090"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0643863"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60204C86" w14:textId="77777777" w:rsidTr="00DA6BCB">
        <w:tc>
          <w:tcPr>
            <w:tcW w:w="1021" w:type="dxa"/>
            <w:tcBorders>
              <w:top w:val="single" w:sz="2" w:space="0" w:color="auto"/>
              <w:left w:val="single" w:sz="2" w:space="0" w:color="auto"/>
              <w:bottom w:val="single" w:sz="2" w:space="0" w:color="auto"/>
              <w:right w:val="single" w:sz="2" w:space="0" w:color="auto"/>
            </w:tcBorders>
          </w:tcPr>
          <w:p w14:paraId="2D574AEA" w14:textId="77777777" w:rsidR="005C1C1D" w:rsidRPr="00D8063B" w:rsidRDefault="005C1C1D" w:rsidP="00DA6BCB">
            <w:pPr>
              <w:pStyle w:val="NormalLeft"/>
              <w:rPr>
                <w:lang w:val="en-GB"/>
              </w:rPr>
            </w:pPr>
            <w:r w:rsidRPr="00D8063B">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08E1CAC1" w14:textId="77777777" w:rsidR="005C1C1D" w:rsidRPr="00D8063B" w:rsidRDefault="005C1C1D" w:rsidP="00DA6BCB">
            <w:pPr>
              <w:pStyle w:val="NormalLeft"/>
              <w:rPr>
                <w:lang w:val="en-GB"/>
              </w:rPr>
            </w:pPr>
            <w:r w:rsidRPr="00D8063B">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92BF620"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068E0351" w14:textId="77777777" w:rsidR="005C1C1D" w:rsidRPr="00D8063B" w:rsidRDefault="005C1C1D" w:rsidP="00DA6BCB">
            <w:pPr>
              <w:pStyle w:val="NormalLeft"/>
              <w:rPr>
                <w:lang w:val="en-GB"/>
              </w:rPr>
            </w:pPr>
            <w:r w:rsidRPr="00D8063B">
              <w:rPr>
                <w:lang w:val="en-GB"/>
              </w:rPr>
              <w:t>1 — LEI</w:t>
            </w:r>
          </w:p>
          <w:p w14:paraId="1121FE2A" w14:textId="77777777" w:rsidR="005C1C1D" w:rsidRPr="00D8063B" w:rsidRDefault="005C1C1D" w:rsidP="00DA6BCB">
            <w:pPr>
              <w:pStyle w:val="NormalLeft"/>
              <w:rPr>
                <w:lang w:val="en-GB"/>
              </w:rPr>
            </w:pPr>
            <w:r w:rsidRPr="00D8063B">
              <w:rPr>
                <w:lang w:val="en-GB"/>
              </w:rPr>
              <w:t>2 — Specific code</w:t>
            </w:r>
          </w:p>
        </w:tc>
      </w:tr>
      <w:tr w:rsidR="005C1C1D" w:rsidRPr="00D8063B" w14:paraId="6B08D552" w14:textId="77777777" w:rsidTr="00DA6BCB">
        <w:tc>
          <w:tcPr>
            <w:tcW w:w="1021" w:type="dxa"/>
            <w:tcBorders>
              <w:top w:val="single" w:sz="2" w:space="0" w:color="auto"/>
              <w:left w:val="single" w:sz="2" w:space="0" w:color="auto"/>
              <w:bottom w:val="single" w:sz="2" w:space="0" w:color="auto"/>
              <w:right w:val="single" w:sz="2" w:space="0" w:color="auto"/>
            </w:tcBorders>
          </w:tcPr>
          <w:p w14:paraId="5224A485" w14:textId="77777777" w:rsidR="005C1C1D" w:rsidRPr="00D8063B" w:rsidRDefault="005C1C1D" w:rsidP="00DA6BCB">
            <w:pPr>
              <w:pStyle w:val="NormalLeft"/>
              <w:rPr>
                <w:lang w:val="en-GB"/>
              </w:rPr>
            </w:pPr>
            <w:r w:rsidRPr="00D8063B">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62C8551C" w14:textId="77777777" w:rsidR="005C1C1D" w:rsidRPr="00D8063B" w:rsidRDefault="005C1C1D" w:rsidP="00DA6BCB">
            <w:pPr>
              <w:pStyle w:val="NormalLeft"/>
              <w:rPr>
                <w:lang w:val="en-GB"/>
              </w:rPr>
            </w:pPr>
            <w:r w:rsidRPr="00D8063B">
              <w:rPr>
                <w:lang w:val="en-GB"/>
              </w:rPr>
              <w:t>Asset category</w:t>
            </w:r>
          </w:p>
        </w:tc>
        <w:tc>
          <w:tcPr>
            <w:tcW w:w="6407" w:type="dxa"/>
            <w:tcBorders>
              <w:top w:val="single" w:sz="2" w:space="0" w:color="auto"/>
              <w:left w:val="single" w:sz="2" w:space="0" w:color="auto"/>
              <w:bottom w:val="single" w:sz="2" w:space="0" w:color="auto"/>
              <w:right w:val="single" w:sz="2" w:space="0" w:color="auto"/>
            </w:tcBorders>
          </w:tcPr>
          <w:p w14:paraId="3A76085C" w14:textId="77777777" w:rsidR="005C1C1D" w:rsidRPr="00D8063B" w:rsidRDefault="005C1C1D" w:rsidP="00DA6BCB">
            <w:pPr>
              <w:pStyle w:val="NormalLeft"/>
              <w:rPr>
                <w:lang w:val="en-GB"/>
              </w:rPr>
            </w:pPr>
            <w:r w:rsidRPr="00D8063B">
              <w:rPr>
                <w:lang w:val="en-GB"/>
              </w:rPr>
              <w:t>Identify the asset categories present in the portfolio.</w:t>
            </w:r>
          </w:p>
          <w:p w14:paraId="5D2B8E8E" w14:textId="77777777" w:rsidR="005C1C1D" w:rsidRPr="00D8063B" w:rsidRDefault="005C1C1D" w:rsidP="00DA6BCB">
            <w:pPr>
              <w:pStyle w:val="NormalLeft"/>
              <w:rPr>
                <w:lang w:val="en-GB"/>
              </w:rPr>
            </w:pPr>
            <w:r w:rsidRPr="00D8063B">
              <w:rPr>
                <w:lang w:val="en-GB"/>
              </w:rPr>
              <w:t>Use the categories defined in Annex IV — Assets Categories.</w:t>
            </w:r>
          </w:p>
        </w:tc>
      </w:tr>
      <w:tr w:rsidR="005C1C1D" w:rsidRPr="00D8063B" w14:paraId="6ADEE72B" w14:textId="77777777" w:rsidTr="00DA6BCB">
        <w:tc>
          <w:tcPr>
            <w:tcW w:w="1021" w:type="dxa"/>
            <w:tcBorders>
              <w:top w:val="single" w:sz="2" w:space="0" w:color="auto"/>
              <w:left w:val="single" w:sz="2" w:space="0" w:color="auto"/>
              <w:bottom w:val="single" w:sz="2" w:space="0" w:color="auto"/>
              <w:right w:val="single" w:sz="2" w:space="0" w:color="auto"/>
            </w:tcBorders>
          </w:tcPr>
          <w:p w14:paraId="4CEC8EAB" w14:textId="77777777" w:rsidR="005C1C1D" w:rsidRPr="00D8063B" w:rsidRDefault="005C1C1D" w:rsidP="00DA6BCB">
            <w:pPr>
              <w:pStyle w:val="NormalLeft"/>
              <w:rPr>
                <w:lang w:val="en-GB"/>
              </w:rPr>
            </w:pPr>
            <w:r w:rsidRPr="00D8063B">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2A2A14E8" w14:textId="77777777" w:rsidR="005C1C1D" w:rsidRPr="00D8063B" w:rsidRDefault="005C1C1D" w:rsidP="00DA6BCB">
            <w:pPr>
              <w:pStyle w:val="NormalLeft"/>
              <w:rPr>
                <w:lang w:val="en-GB"/>
              </w:rPr>
            </w:pPr>
            <w:r w:rsidRPr="00D8063B">
              <w:rPr>
                <w:lang w:val="en-GB"/>
              </w:rPr>
              <w:t>Portfolio</w:t>
            </w:r>
          </w:p>
        </w:tc>
        <w:tc>
          <w:tcPr>
            <w:tcW w:w="6407" w:type="dxa"/>
            <w:tcBorders>
              <w:top w:val="single" w:sz="2" w:space="0" w:color="auto"/>
              <w:left w:val="single" w:sz="2" w:space="0" w:color="auto"/>
              <w:bottom w:val="single" w:sz="2" w:space="0" w:color="auto"/>
              <w:right w:val="single" w:sz="2" w:space="0" w:color="auto"/>
            </w:tcBorders>
          </w:tcPr>
          <w:p w14:paraId="73F977E4" w14:textId="60A677B0" w:rsidR="00053896" w:rsidRPr="00D8063B" w:rsidRDefault="005C1C1D" w:rsidP="00DA6BCB">
            <w:pPr>
              <w:pStyle w:val="NormalLeft"/>
              <w:rPr>
                <w:ins w:id="4640" w:author="Author"/>
                <w:lang w:val="en-GB"/>
              </w:rPr>
            </w:pPr>
            <w:r w:rsidRPr="00D8063B">
              <w:rPr>
                <w:lang w:val="en-GB"/>
              </w:rPr>
              <w:t xml:space="preserve">Distinction between life, non–life, shareholder's funds, general (no split) and </w:t>
            </w:r>
            <w:del w:id="4641" w:author="Author">
              <w:r w:rsidRPr="00D8063B" w:rsidDel="00BC256E">
                <w:rPr>
                  <w:lang w:val="en-GB"/>
                </w:rPr>
                <w:delText>ring fenced</w:delText>
              </w:r>
            </w:del>
            <w:ins w:id="4642" w:author="Author">
              <w:r w:rsidR="00BC256E" w:rsidRPr="00D8063B">
                <w:rPr>
                  <w:lang w:val="en-GB"/>
                </w:rPr>
                <w:t>ring-fenced</w:t>
              </w:r>
            </w:ins>
            <w:r w:rsidRPr="00D8063B">
              <w:rPr>
                <w:lang w:val="en-GB"/>
              </w:rPr>
              <w:t xml:space="preserve"> funds. </w:t>
            </w:r>
          </w:p>
          <w:p w14:paraId="23856FAF" w14:textId="25103F0A" w:rsidR="00053896" w:rsidRPr="00D8063B" w:rsidRDefault="00053896" w:rsidP="00DA6BCB">
            <w:pPr>
              <w:pStyle w:val="NormalLeft"/>
              <w:rPr>
                <w:ins w:id="4643" w:author="Author"/>
                <w:color w:val="FF0000"/>
                <w:lang w:val="en-GB" w:eastAsia="en-US"/>
              </w:rPr>
            </w:pPr>
            <w:ins w:id="4644" w:author="Author">
              <w:r w:rsidRPr="00D8063B">
                <w:rPr>
                  <w:lang w:val="en-GB"/>
                </w:rPr>
                <w:t xml:space="preserve">Gains/income and </w:t>
              </w:r>
              <w:r w:rsidRPr="000F7B76">
                <w:rPr>
                  <w:lang w:val="en-GB"/>
                </w:rPr>
                <w:t xml:space="preserve">losses regarding </w:t>
              </w:r>
              <w:r w:rsidRPr="000F7B76">
                <w:rPr>
                  <w:color w:val="FF0000"/>
                  <w:lang w:val="en-GB" w:eastAsia="en-US"/>
                </w:rPr>
                <w:t xml:space="preserve">assets </w:t>
              </w:r>
              <w:r w:rsidRPr="000F7B76">
                <w:rPr>
                  <w:lang w:val="en-GB"/>
                </w:rPr>
                <w:t>u</w:t>
              </w:r>
              <w:r w:rsidRPr="000F7B76">
                <w:rPr>
                  <w:color w:val="FF0000"/>
                  <w:lang w:val="en-GB" w:eastAsia="en-US"/>
                </w:rPr>
                <w:t>nderlying life technical provisions sh</w:t>
              </w:r>
              <w:r w:rsidR="000F7B76" w:rsidRPr="000F7B76">
                <w:rPr>
                  <w:color w:val="FF0000"/>
                  <w:lang w:val="en-GB" w:eastAsia="en-US"/>
                </w:rPr>
                <w:t>all</w:t>
              </w:r>
              <w:del w:id="4645" w:author="Author">
                <w:r w:rsidRPr="000F7B76" w:rsidDel="000F7B76">
                  <w:rPr>
                    <w:color w:val="FF0000"/>
                    <w:lang w:val="en-GB" w:eastAsia="en-US"/>
                  </w:rPr>
                  <w:delText>ould</w:delText>
                </w:r>
                <w:r w:rsidRPr="00D8063B" w:rsidDel="000F7B76">
                  <w:rPr>
                    <w:color w:val="FF0000"/>
                    <w:lang w:val="en-GB" w:eastAsia="en-US"/>
                  </w:rPr>
                  <w:delText xml:space="preserve"> </w:delText>
                </w:r>
              </w:del>
              <w:r w:rsidRPr="00D8063B">
                <w:rPr>
                  <w:color w:val="FF0000"/>
                  <w:lang w:val="en-GB" w:eastAsia="en-US"/>
                </w:rPr>
                <w:t xml:space="preserve">be assigned to life portfolio and </w:t>
              </w:r>
              <w:r w:rsidRPr="00D8063B">
                <w:rPr>
                  <w:lang w:val="en-GB"/>
                </w:rPr>
                <w:t xml:space="preserve">gains/income and losses regarding </w:t>
              </w:r>
              <w:r w:rsidRPr="00D8063B">
                <w:rPr>
                  <w:color w:val="FF0000"/>
                  <w:lang w:val="en-GB" w:eastAsia="en-US"/>
                </w:rPr>
                <w:t xml:space="preserve">assets </w:t>
              </w:r>
              <w:r w:rsidRPr="00D8063B">
                <w:rPr>
                  <w:lang w:val="en-GB"/>
                </w:rPr>
                <w:t>u</w:t>
              </w:r>
              <w:r w:rsidRPr="00D8063B">
                <w:rPr>
                  <w:color w:val="FF0000"/>
                  <w:lang w:val="en-GB" w:eastAsia="en-US"/>
                </w:rPr>
                <w:t xml:space="preserve">nderlying non-life technical provisions </w:t>
              </w:r>
              <w:del w:id="4646" w:author="Author">
                <w:r w:rsidRPr="000F7B76" w:rsidDel="000F7B76">
                  <w:rPr>
                    <w:color w:val="FF0000"/>
                    <w:lang w:val="en-GB" w:eastAsia="en-US"/>
                  </w:rPr>
                  <w:delText>should</w:delText>
                </w:r>
              </w:del>
              <w:r w:rsidR="000F7B76">
                <w:rPr>
                  <w:color w:val="FF0000"/>
                  <w:lang w:val="en-GB" w:eastAsia="en-US"/>
                </w:rPr>
                <w:t>shall</w:t>
              </w:r>
              <w:r w:rsidRPr="00D8063B">
                <w:rPr>
                  <w:color w:val="FF0000"/>
                  <w:lang w:val="en-GB" w:eastAsia="en-US"/>
                </w:rPr>
                <w:t xml:space="preserve"> be assigned to non-life portfolio (by applying the available most precise split).</w:t>
              </w:r>
            </w:ins>
          </w:p>
          <w:p w14:paraId="2B70D981" w14:textId="757BA568" w:rsidR="005C1C1D" w:rsidRPr="00D8063B" w:rsidRDefault="005C1C1D" w:rsidP="00DA6BCB">
            <w:pPr>
              <w:pStyle w:val="NormalLeft"/>
              <w:rPr>
                <w:lang w:val="en-GB"/>
              </w:rPr>
            </w:pPr>
            <w:r w:rsidRPr="00D8063B">
              <w:rPr>
                <w:lang w:val="en-GB"/>
              </w:rPr>
              <w:t>One of the options in the following closed list shall be used:</w:t>
            </w:r>
          </w:p>
          <w:p w14:paraId="2354FFCF" w14:textId="7E86CBD5" w:rsidR="005C1C1D" w:rsidRPr="00D8063B" w:rsidRDefault="005C1C1D" w:rsidP="00DA6BCB">
            <w:pPr>
              <w:pStyle w:val="NormalLeft"/>
              <w:rPr>
                <w:lang w:val="en-GB"/>
              </w:rPr>
            </w:pPr>
            <w:r w:rsidRPr="00D8063B">
              <w:rPr>
                <w:lang w:val="en-GB"/>
              </w:rPr>
              <w:t>1 — Life</w:t>
            </w:r>
          </w:p>
          <w:p w14:paraId="0EE668CA" w14:textId="66B721BD" w:rsidR="005C1C1D" w:rsidRPr="00D8063B" w:rsidRDefault="005C1C1D" w:rsidP="00DA6BCB">
            <w:pPr>
              <w:pStyle w:val="NormalLeft"/>
              <w:rPr>
                <w:lang w:val="en-GB"/>
              </w:rPr>
            </w:pPr>
            <w:r w:rsidRPr="00D8063B">
              <w:rPr>
                <w:lang w:val="en-GB"/>
              </w:rPr>
              <w:t>2 — Non–life</w:t>
            </w:r>
          </w:p>
          <w:p w14:paraId="384ED6E3" w14:textId="77777777" w:rsidR="005C1C1D" w:rsidRPr="00D8063B" w:rsidRDefault="005C1C1D" w:rsidP="00DA6BCB">
            <w:pPr>
              <w:pStyle w:val="NormalLeft"/>
              <w:rPr>
                <w:lang w:val="en-GB"/>
              </w:rPr>
            </w:pPr>
            <w:r w:rsidRPr="00D8063B">
              <w:rPr>
                <w:lang w:val="en-GB"/>
              </w:rPr>
              <w:t>3 — Ring fenced funds</w:t>
            </w:r>
          </w:p>
          <w:p w14:paraId="4396A392" w14:textId="77777777" w:rsidR="005C1C1D" w:rsidRPr="00D8063B" w:rsidRDefault="005C1C1D" w:rsidP="00DA6BCB">
            <w:pPr>
              <w:pStyle w:val="NormalLeft"/>
              <w:rPr>
                <w:lang w:val="en-GB"/>
              </w:rPr>
            </w:pPr>
            <w:r w:rsidRPr="00D8063B">
              <w:rPr>
                <w:lang w:val="en-GB"/>
              </w:rPr>
              <w:t>4 — Other internal funds</w:t>
            </w:r>
          </w:p>
          <w:p w14:paraId="050E0178" w14:textId="77777777" w:rsidR="005C1C1D" w:rsidRPr="00D8063B" w:rsidRDefault="005C1C1D" w:rsidP="00DA6BCB">
            <w:pPr>
              <w:pStyle w:val="NormalLeft"/>
              <w:rPr>
                <w:lang w:val="en-GB"/>
              </w:rPr>
            </w:pPr>
            <w:r w:rsidRPr="00D8063B">
              <w:rPr>
                <w:lang w:val="en-GB"/>
              </w:rPr>
              <w:t>5 — Shareholders' funds</w:t>
            </w:r>
          </w:p>
          <w:p w14:paraId="055AFB84" w14:textId="77777777" w:rsidR="005C1C1D" w:rsidRPr="00D8063B" w:rsidRDefault="005C1C1D" w:rsidP="00DA6BCB">
            <w:pPr>
              <w:pStyle w:val="NormalLeft"/>
              <w:rPr>
                <w:lang w:val="en-GB"/>
              </w:rPr>
            </w:pPr>
            <w:r w:rsidRPr="00D8063B">
              <w:rPr>
                <w:lang w:val="en-GB"/>
              </w:rPr>
              <w:t>6 — General</w:t>
            </w:r>
          </w:p>
          <w:p w14:paraId="0E6F9CCC" w14:textId="61E77783" w:rsidR="005C1C1D" w:rsidRPr="00D8063B" w:rsidRDefault="005C1C1D" w:rsidP="00053896">
            <w:pPr>
              <w:pStyle w:val="NormalLeft"/>
              <w:rPr>
                <w:lang w:val="en-GB"/>
              </w:rPr>
            </w:pPr>
            <w:r w:rsidRPr="00D8063B">
              <w:rPr>
                <w:lang w:val="en-GB"/>
              </w:rPr>
              <w:t>The split is not mandatory,</w:t>
            </w:r>
            <w:ins w:id="4647" w:author="Author">
              <w:r w:rsidR="00053896" w:rsidRPr="00D8063B">
                <w:rPr>
                  <w:color w:val="FF0000"/>
                  <w:lang w:val="en-GB" w:eastAsia="en-US"/>
                </w:rPr>
                <w:t xml:space="preserve"> unless otherwise required by the national supervisory authority, </w:t>
              </w:r>
            </w:ins>
            <w:del w:id="4648" w:author="Author">
              <w:r w:rsidRPr="00D8063B" w:rsidDel="00053896">
                <w:rPr>
                  <w:lang w:val="en-GB"/>
                </w:rPr>
                <w:delText xml:space="preserve"> </w:delText>
              </w:r>
            </w:del>
            <w:r w:rsidRPr="00D8063B">
              <w:rPr>
                <w:lang w:val="en-GB"/>
              </w:rPr>
              <w:t xml:space="preserve">except for identifying ring fenced funds, but shall be reported if the undertaking uses it internally. When an undertaking does not apply a split ‘general’ </w:t>
            </w:r>
            <w:del w:id="4649" w:author="Author">
              <w:r w:rsidRPr="00D8063B" w:rsidDel="00053896">
                <w:rPr>
                  <w:lang w:val="en-GB"/>
                </w:rPr>
                <w:delText xml:space="preserve">must </w:delText>
              </w:r>
            </w:del>
            <w:ins w:id="4650" w:author="Author">
              <w:r w:rsidR="00053896" w:rsidRPr="00D8063B">
                <w:rPr>
                  <w:lang w:val="en-GB"/>
                </w:rPr>
                <w:t xml:space="preserve">shall </w:t>
              </w:r>
            </w:ins>
            <w:r w:rsidRPr="00D8063B">
              <w:rPr>
                <w:lang w:val="en-GB"/>
              </w:rPr>
              <w:t>be used.</w:t>
            </w:r>
          </w:p>
        </w:tc>
      </w:tr>
      <w:tr w:rsidR="005C1C1D" w:rsidRPr="00D8063B" w14:paraId="7D2FE1BC" w14:textId="77777777" w:rsidTr="00DA6BCB">
        <w:tc>
          <w:tcPr>
            <w:tcW w:w="1021" w:type="dxa"/>
            <w:tcBorders>
              <w:top w:val="single" w:sz="2" w:space="0" w:color="auto"/>
              <w:left w:val="single" w:sz="2" w:space="0" w:color="auto"/>
              <w:bottom w:val="single" w:sz="2" w:space="0" w:color="auto"/>
              <w:right w:val="single" w:sz="2" w:space="0" w:color="auto"/>
            </w:tcBorders>
          </w:tcPr>
          <w:p w14:paraId="04574B25" w14:textId="77777777" w:rsidR="005C1C1D" w:rsidRPr="00D8063B" w:rsidRDefault="005C1C1D" w:rsidP="00DA6BCB">
            <w:pPr>
              <w:pStyle w:val="NormalLeft"/>
              <w:rPr>
                <w:lang w:val="en-GB"/>
              </w:rPr>
            </w:pPr>
            <w:r w:rsidRPr="00D8063B">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23EA7AEC" w14:textId="77777777" w:rsidR="005C1C1D" w:rsidRPr="00D8063B" w:rsidRDefault="005C1C1D" w:rsidP="00DA6BCB">
            <w:pPr>
              <w:pStyle w:val="NormalLeft"/>
              <w:rPr>
                <w:lang w:val="en-GB"/>
              </w:rPr>
            </w:pPr>
            <w:r w:rsidRPr="00D8063B">
              <w:rPr>
                <w:lang w:val="en-GB"/>
              </w:rPr>
              <w:t>Asset held in unit linked and index linked contracts</w:t>
            </w:r>
          </w:p>
        </w:tc>
        <w:tc>
          <w:tcPr>
            <w:tcW w:w="6407" w:type="dxa"/>
            <w:tcBorders>
              <w:top w:val="single" w:sz="2" w:space="0" w:color="auto"/>
              <w:left w:val="single" w:sz="2" w:space="0" w:color="auto"/>
              <w:bottom w:val="single" w:sz="2" w:space="0" w:color="auto"/>
              <w:right w:val="single" w:sz="2" w:space="0" w:color="auto"/>
            </w:tcBorders>
          </w:tcPr>
          <w:p w14:paraId="757A7737" w14:textId="77777777" w:rsidR="005C1C1D" w:rsidRPr="00D8063B" w:rsidRDefault="005C1C1D" w:rsidP="00DA6BCB">
            <w:pPr>
              <w:pStyle w:val="NormalLeft"/>
              <w:rPr>
                <w:lang w:val="en-GB"/>
              </w:rPr>
            </w:pPr>
            <w:r w:rsidRPr="00D8063B">
              <w:rPr>
                <w:lang w:val="en-GB"/>
              </w:rPr>
              <w:t>Identify the assets that are held by unit linked and index linked contracts. One of the options in the following closed list shall be used:</w:t>
            </w:r>
          </w:p>
          <w:p w14:paraId="763C5DC2" w14:textId="77777777" w:rsidR="005C1C1D" w:rsidRPr="00D8063B" w:rsidRDefault="005C1C1D" w:rsidP="00DA6BCB">
            <w:pPr>
              <w:pStyle w:val="NormalLeft"/>
              <w:rPr>
                <w:lang w:val="en-GB"/>
              </w:rPr>
            </w:pPr>
            <w:r w:rsidRPr="00D8063B">
              <w:rPr>
                <w:lang w:val="en-GB"/>
              </w:rPr>
              <w:t>1– Unit–linked or index–linked</w:t>
            </w:r>
          </w:p>
          <w:p w14:paraId="04E5C128" w14:textId="77777777" w:rsidR="005C1C1D" w:rsidRPr="00D8063B" w:rsidRDefault="005C1C1D" w:rsidP="00DA6BCB">
            <w:pPr>
              <w:pStyle w:val="NormalLeft"/>
              <w:rPr>
                <w:lang w:val="en-GB"/>
              </w:rPr>
            </w:pPr>
            <w:r w:rsidRPr="00D8063B">
              <w:rPr>
                <w:lang w:val="en-GB"/>
              </w:rPr>
              <w:t>2 — Neither unit–linked nor index–linked</w:t>
            </w:r>
          </w:p>
        </w:tc>
      </w:tr>
      <w:tr w:rsidR="005C1C1D" w:rsidRPr="00D8063B" w14:paraId="47DD6877" w14:textId="77777777" w:rsidTr="00DA6BCB">
        <w:tc>
          <w:tcPr>
            <w:tcW w:w="1021" w:type="dxa"/>
            <w:tcBorders>
              <w:top w:val="single" w:sz="2" w:space="0" w:color="auto"/>
              <w:left w:val="single" w:sz="2" w:space="0" w:color="auto"/>
              <w:bottom w:val="single" w:sz="2" w:space="0" w:color="auto"/>
              <w:right w:val="single" w:sz="2" w:space="0" w:color="auto"/>
            </w:tcBorders>
          </w:tcPr>
          <w:p w14:paraId="30F3F111" w14:textId="77777777" w:rsidR="005C1C1D" w:rsidRPr="00D8063B" w:rsidRDefault="005C1C1D" w:rsidP="00DA6BCB">
            <w:pPr>
              <w:pStyle w:val="NormalLeft"/>
              <w:rPr>
                <w:lang w:val="en-GB"/>
              </w:rPr>
            </w:pPr>
            <w:r w:rsidRPr="00D8063B">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1973F81D" w14:textId="77777777" w:rsidR="005C1C1D" w:rsidRPr="00D8063B" w:rsidRDefault="005C1C1D" w:rsidP="00DA6BCB">
            <w:pPr>
              <w:pStyle w:val="NormalLeft"/>
              <w:rPr>
                <w:lang w:val="en-GB"/>
              </w:rPr>
            </w:pPr>
            <w:r w:rsidRPr="00D8063B">
              <w:rPr>
                <w:lang w:val="en-GB"/>
              </w:rPr>
              <w:t>Dividends</w:t>
            </w:r>
          </w:p>
        </w:tc>
        <w:tc>
          <w:tcPr>
            <w:tcW w:w="6407" w:type="dxa"/>
            <w:tcBorders>
              <w:top w:val="single" w:sz="2" w:space="0" w:color="auto"/>
              <w:left w:val="single" w:sz="2" w:space="0" w:color="auto"/>
              <w:bottom w:val="single" w:sz="2" w:space="0" w:color="auto"/>
              <w:right w:val="single" w:sz="2" w:space="0" w:color="auto"/>
            </w:tcBorders>
          </w:tcPr>
          <w:p w14:paraId="11022956" w14:textId="77777777" w:rsidR="005C1C1D" w:rsidRPr="00D8063B" w:rsidRDefault="005C1C1D" w:rsidP="00DA6BCB">
            <w:pPr>
              <w:pStyle w:val="NormalLeft"/>
              <w:rPr>
                <w:lang w:val="en-GB"/>
              </w:rPr>
            </w:pPr>
            <w:r w:rsidRPr="00D8063B">
              <w:rPr>
                <w:lang w:val="en-GB"/>
              </w:rPr>
              <w:t>Amount of dividends earned over the reporting period</w:t>
            </w:r>
            <w:del w:id="4651" w:author="Author">
              <w:r w:rsidRPr="00D8063B" w:rsidDel="00BC256E">
                <w:rPr>
                  <w:lang w:val="en-GB"/>
                </w:rPr>
                <w:delText>,</w:delText>
              </w:r>
            </w:del>
            <w:r w:rsidRPr="00D8063B">
              <w:rPr>
                <w:lang w:val="en-GB"/>
              </w:rPr>
              <w:t>, i.e. dividends received less the right to receive a dividend already recognised at the beginning of the reporting period, plus the right to receive a dividend recognised at the end of the reporting period. Applicable to dividend paying assets such as equity, preferred securities and collective investment undertakings.</w:t>
            </w:r>
          </w:p>
          <w:p w14:paraId="1AF86F95" w14:textId="77777777" w:rsidR="005C1C1D" w:rsidRPr="00D8063B" w:rsidRDefault="005C1C1D" w:rsidP="00DA6BCB">
            <w:pPr>
              <w:pStyle w:val="NormalLeft"/>
              <w:rPr>
                <w:lang w:val="en-GB"/>
              </w:rPr>
            </w:pPr>
            <w:r w:rsidRPr="00D8063B">
              <w:rPr>
                <w:lang w:val="en-GB"/>
              </w:rPr>
              <w:t>Includes also dividends received from assets that have been sold or matured.</w:t>
            </w:r>
          </w:p>
        </w:tc>
      </w:tr>
      <w:tr w:rsidR="005C1C1D" w:rsidRPr="00D8063B" w14:paraId="14A08B86" w14:textId="77777777" w:rsidTr="00DA6BCB">
        <w:tc>
          <w:tcPr>
            <w:tcW w:w="1021" w:type="dxa"/>
            <w:tcBorders>
              <w:top w:val="single" w:sz="2" w:space="0" w:color="auto"/>
              <w:left w:val="single" w:sz="2" w:space="0" w:color="auto"/>
              <w:bottom w:val="single" w:sz="2" w:space="0" w:color="auto"/>
              <w:right w:val="single" w:sz="2" w:space="0" w:color="auto"/>
            </w:tcBorders>
          </w:tcPr>
          <w:p w14:paraId="13FD860F" w14:textId="77777777" w:rsidR="005C1C1D" w:rsidRPr="00D8063B" w:rsidRDefault="005C1C1D" w:rsidP="00DA6BCB">
            <w:pPr>
              <w:pStyle w:val="NormalLeft"/>
              <w:rPr>
                <w:lang w:val="en-GB"/>
              </w:rPr>
            </w:pPr>
            <w:r w:rsidRPr="00D8063B">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000CA55A" w14:textId="77777777" w:rsidR="005C1C1D" w:rsidRPr="00D8063B" w:rsidRDefault="005C1C1D" w:rsidP="00DA6BCB">
            <w:pPr>
              <w:pStyle w:val="NormalLeft"/>
              <w:rPr>
                <w:lang w:val="en-GB"/>
              </w:rPr>
            </w:pPr>
            <w:r w:rsidRPr="00D8063B">
              <w:rPr>
                <w:lang w:val="en-GB"/>
              </w:rPr>
              <w:t>Interest</w:t>
            </w:r>
          </w:p>
        </w:tc>
        <w:tc>
          <w:tcPr>
            <w:tcW w:w="6407" w:type="dxa"/>
            <w:tcBorders>
              <w:top w:val="single" w:sz="2" w:space="0" w:color="auto"/>
              <w:left w:val="single" w:sz="2" w:space="0" w:color="auto"/>
              <w:bottom w:val="single" w:sz="2" w:space="0" w:color="auto"/>
              <w:right w:val="single" w:sz="2" w:space="0" w:color="auto"/>
            </w:tcBorders>
          </w:tcPr>
          <w:p w14:paraId="00300E25" w14:textId="77777777" w:rsidR="005C1C1D" w:rsidRPr="00D8063B" w:rsidRDefault="005C1C1D" w:rsidP="00DA6BCB">
            <w:pPr>
              <w:pStyle w:val="NormalLeft"/>
              <w:rPr>
                <w:lang w:val="en-GB"/>
              </w:rPr>
            </w:pPr>
            <w:r w:rsidRPr="00D8063B">
              <w:rPr>
                <w:lang w:val="en-GB"/>
              </w:rPr>
              <w:t>Amount of interest earned, i.e. interest received less accrued interest at the start of the period plus accrued interest, at the end of the reporting period.</w:t>
            </w:r>
          </w:p>
          <w:p w14:paraId="4E9B4781" w14:textId="77777777" w:rsidR="005C1C1D" w:rsidRPr="00D8063B" w:rsidRDefault="005C1C1D" w:rsidP="00DA6BCB">
            <w:pPr>
              <w:pStyle w:val="NormalLeft"/>
              <w:rPr>
                <w:lang w:val="en-GB"/>
              </w:rPr>
            </w:pPr>
            <w:r w:rsidRPr="00D8063B">
              <w:rPr>
                <w:lang w:val="en-GB"/>
              </w:rPr>
              <w:t>Includes interest received when the asset is sold/ matured or when the coupon is received.</w:t>
            </w:r>
          </w:p>
          <w:p w14:paraId="361311D9" w14:textId="77777777" w:rsidR="005C1C1D" w:rsidRPr="00D8063B" w:rsidRDefault="005C1C1D" w:rsidP="00DA6BCB">
            <w:pPr>
              <w:pStyle w:val="NormalLeft"/>
              <w:rPr>
                <w:lang w:val="en-GB"/>
              </w:rPr>
            </w:pPr>
            <w:r w:rsidRPr="00D8063B">
              <w:rPr>
                <w:lang w:val="en-GB"/>
              </w:rPr>
              <w:t>Applicable to coupon and interest paying assets such as bonds, loans and deposits.</w:t>
            </w:r>
          </w:p>
        </w:tc>
      </w:tr>
      <w:tr w:rsidR="005C1C1D" w:rsidRPr="00D8063B" w14:paraId="4E7B3C03" w14:textId="77777777" w:rsidTr="00DA6BCB">
        <w:tc>
          <w:tcPr>
            <w:tcW w:w="1021" w:type="dxa"/>
            <w:tcBorders>
              <w:top w:val="single" w:sz="2" w:space="0" w:color="auto"/>
              <w:left w:val="single" w:sz="2" w:space="0" w:color="auto"/>
              <w:bottom w:val="single" w:sz="2" w:space="0" w:color="auto"/>
              <w:right w:val="single" w:sz="2" w:space="0" w:color="auto"/>
            </w:tcBorders>
          </w:tcPr>
          <w:p w14:paraId="6E15576A" w14:textId="77777777" w:rsidR="005C1C1D" w:rsidRPr="00D8063B" w:rsidRDefault="005C1C1D" w:rsidP="00DA6BCB">
            <w:pPr>
              <w:pStyle w:val="NormalLeft"/>
              <w:rPr>
                <w:lang w:val="en-GB"/>
              </w:rPr>
            </w:pPr>
            <w:r w:rsidRPr="00D8063B">
              <w:rPr>
                <w:lang w:val="en-GB"/>
              </w:rPr>
              <w:t>C0090</w:t>
            </w:r>
          </w:p>
        </w:tc>
        <w:tc>
          <w:tcPr>
            <w:tcW w:w="1858" w:type="dxa"/>
            <w:tcBorders>
              <w:top w:val="single" w:sz="2" w:space="0" w:color="auto"/>
              <w:left w:val="single" w:sz="2" w:space="0" w:color="auto"/>
              <w:bottom w:val="single" w:sz="2" w:space="0" w:color="auto"/>
              <w:right w:val="single" w:sz="2" w:space="0" w:color="auto"/>
            </w:tcBorders>
          </w:tcPr>
          <w:p w14:paraId="43C75F24" w14:textId="77777777" w:rsidR="005C1C1D" w:rsidRPr="00D8063B" w:rsidRDefault="005C1C1D" w:rsidP="00DA6BCB">
            <w:pPr>
              <w:pStyle w:val="NormalLeft"/>
              <w:rPr>
                <w:lang w:val="en-GB"/>
              </w:rPr>
            </w:pPr>
            <w:r w:rsidRPr="00D8063B">
              <w:rPr>
                <w:lang w:val="en-GB"/>
              </w:rPr>
              <w:t>Rent</w:t>
            </w:r>
          </w:p>
        </w:tc>
        <w:tc>
          <w:tcPr>
            <w:tcW w:w="6407" w:type="dxa"/>
            <w:tcBorders>
              <w:top w:val="single" w:sz="2" w:space="0" w:color="auto"/>
              <w:left w:val="single" w:sz="2" w:space="0" w:color="auto"/>
              <w:bottom w:val="single" w:sz="2" w:space="0" w:color="auto"/>
              <w:right w:val="single" w:sz="2" w:space="0" w:color="auto"/>
            </w:tcBorders>
          </w:tcPr>
          <w:p w14:paraId="5299B5A1" w14:textId="77777777" w:rsidR="005C1C1D" w:rsidRPr="00D8063B" w:rsidRDefault="005C1C1D" w:rsidP="00DA6BCB">
            <w:pPr>
              <w:pStyle w:val="NormalLeft"/>
              <w:rPr>
                <w:lang w:val="en-GB"/>
              </w:rPr>
            </w:pPr>
            <w:r w:rsidRPr="00D8063B">
              <w:rPr>
                <w:lang w:val="en-GB"/>
              </w:rPr>
              <w:t>Amount of rent earned, i.e. rent received less accrued rent at the start of the period plus accrued rent, at the end of the reporting period.</w:t>
            </w:r>
          </w:p>
          <w:p w14:paraId="6DD9BB40" w14:textId="77777777" w:rsidR="005C1C1D" w:rsidRPr="00D8063B" w:rsidRDefault="005C1C1D" w:rsidP="00DA6BCB">
            <w:pPr>
              <w:pStyle w:val="NormalLeft"/>
              <w:rPr>
                <w:lang w:val="en-GB"/>
              </w:rPr>
            </w:pPr>
            <w:r w:rsidRPr="00D8063B">
              <w:rPr>
                <w:lang w:val="en-GB"/>
              </w:rPr>
              <w:t>Includes also rents received when the asset is sold or matured.</w:t>
            </w:r>
          </w:p>
          <w:p w14:paraId="54F17751" w14:textId="77777777" w:rsidR="005C1C1D" w:rsidRPr="00D8063B" w:rsidRDefault="005C1C1D" w:rsidP="00DA6BCB">
            <w:pPr>
              <w:pStyle w:val="NormalLeft"/>
              <w:rPr>
                <w:lang w:val="en-GB"/>
              </w:rPr>
            </w:pPr>
            <w:r w:rsidRPr="00D8063B">
              <w:rPr>
                <w:lang w:val="en-GB"/>
              </w:rPr>
              <w:t>Only applicable to properties, regardless of the function.</w:t>
            </w:r>
          </w:p>
        </w:tc>
      </w:tr>
      <w:tr w:rsidR="005C1C1D" w:rsidRPr="00D8063B" w14:paraId="7F788D23" w14:textId="77777777" w:rsidTr="00DA6BCB">
        <w:tc>
          <w:tcPr>
            <w:tcW w:w="1021" w:type="dxa"/>
            <w:tcBorders>
              <w:top w:val="single" w:sz="2" w:space="0" w:color="auto"/>
              <w:left w:val="single" w:sz="2" w:space="0" w:color="auto"/>
              <w:bottom w:val="single" w:sz="2" w:space="0" w:color="auto"/>
              <w:right w:val="single" w:sz="2" w:space="0" w:color="auto"/>
            </w:tcBorders>
          </w:tcPr>
          <w:p w14:paraId="68BA13E8" w14:textId="77777777" w:rsidR="005C1C1D" w:rsidRPr="00D8063B" w:rsidRDefault="005C1C1D" w:rsidP="00DA6BCB">
            <w:pPr>
              <w:pStyle w:val="NormalLeft"/>
              <w:rPr>
                <w:lang w:val="en-GB"/>
              </w:rPr>
            </w:pPr>
            <w:r w:rsidRPr="00D8063B">
              <w:rPr>
                <w:lang w:val="en-GB"/>
              </w:rPr>
              <w:t>C0100</w:t>
            </w:r>
          </w:p>
        </w:tc>
        <w:tc>
          <w:tcPr>
            <w:tcW w:w="1858" w:type="dxa"/>
            <w:tcBorders>
              <w:top w:val="single" w:sz="2" w:space="0" w:color="auto"/>
              <w:left w:val="single" w:sz="2" w:space="0" w:color="auto"/>
              <w:bottom w:val="single" w:sz="2" w:space="0" w:color="auto"/>
              <w:right w:val="single" w:sz="2" w:space="0" w:color="auto"/>
            </w:tcBorders>
          </w:tcPr>
          <w:p w14:paraId="459A9CCC" w14:textId="77777777" w:rsidR="005C1C1D" w:rsidRPr="00D8063B" w:rsidRDefault="005C1C1D" w:rsidP="00DA6BCB">
            <w:pPr>
              <w:pStyle w:val="NormalLeft"/>
              <w:rPr>
                <w:lang w:val="en-GB"/>
              </w:rPr>
            </w:pPr>
            <w:r w:rsidRPr="00D8063B">
              <w:rPr>
                <w:lang w:val="en-GB"/>
              </w:rPr>
              <w:t>Net gains and losses</w:t>
            </w:r>
          </w:p>
        </w:tc>
        <w:tc>
          <w:tcPr>
            <w:tcW w:w="6407" w:type="dxa"/>
            <w:tcBorders>
              <w:top w:val="single" w:sz="2" w:space="0" w:color="auto"/>
              <w:left w:val="single" w:sz="2" w:space="0" w:color="auto"/>
              <w:bottom w:val="single" w:sz="2" w:space="0" w:color="auto"/>
              <w:right w:val="single" w:sz="2" w:space="0" w:color="auto"/>
            </w:tcBorders>
          </w:tcPr>
          <w:p w14:paraId="577E1F11" w14:textId="77777777" w:rsidR="005C1C1D" w:rsidRPr="00D8063B" w:rsidRDefault="005C1C1D" w:rsidP="00DA6BCB">
            <w:pPr>
              <w:pStyle w:val="NormalLeft"/>
              <w:rPr>
                <w:lang w:val="en-GB"/>
              </w:rPr>
            </w:pPr>
            <w:r w:rsidRPr="00D8063B">
              <w:rPr>
                <w:lang w:val="en-GB"/>
              </w:rPr>
              <w:t>Net gains and losses resulting from assets sold or matured during the reporting period.</w:t>
            </w:r>
          </w:p>
          <w:p w14:paraId="1C7AAAAA" w14:textId="77777777" w:rsidR="005C1C1D" w:rsidRPr="00D8063B" w:rsidRDefault="005C1C1D" w:rsidP="00DA6BCB">
            <w:pPr>
              <w:pStyle w:val="NormalLeft"/>
              <w:rPr>
                <w:lang w:val="en-GB"/>
              </w:rPr>
            </w:pPr>
            <w:r w:rsidRPr="00D8063B">
              <w:rPr>
                <w:lang w:val="en-GB"/>
              </w:rPr>
              <w:t>The gains and losses are calculated as the difference between selling or maturity value and the value according to Article 75 of Directive 2009/138/EC at the end of the prior reporting year (or, in case of assets acquired during the reporting period, the acquisition value).</w:t>
            </w:r>
          </w:p>
          <w:p w14:paraId="28F20D48" w14:textId="77777777" w:rsidR="005C1C1D" w:rsidRPr="00D8063B" w:rsidRDefault="005C1C1D" w:rsidP="00DA6BCB">
            <w:pPr>
              <w:pStyle w:val="NormalLeft"/>
              <w:rPr>
                <w:lang w:val="en-GB"/>
              </w:rPr>
            </w:pPr>
            <w:r w:rsidRPr="00D8063B">
              <w:rPr>
                <w:lang w:val="en-GB"/>
              </w:rPr>
              <w:t>The net value can be positive, negative or zero.</w:t>
            </w:r>
          </w:p>
          <w:p w14:paraId="68F44E9B" w14:textId="00001E35" w:rsidR="005C1C1D" w:rsidRPr="00D8063B" w:rsidRDefault="005C1C1D" w:rsidP="00260EA7">
            <w:pPr>
              <w:pStyle w:val="NormalLeft"/>
              <w:rPr>
                <w:lang w:val="en-GB"/>
              </w:rPr>
            </w:pPr>
            <w:r w:rsidRPr="00D8063B">
              <w:rPr>
                <w:lang w:val="en-GB"/>
              </w:rPr>
              <w:t>This calculation shall be performed without interest accrued. </w:t>
            </w:r>
            <w:r w:rsidR="00260EA7" w:rsidRPr="00D8063B">
              <w:rPr>
                <w:lang w:val="en-GB"/>
              </w:rPr>
              <w:t xml:space="preserve"> </w:t>
            </w:r>
          </w:p>
        </w:tc>
      </w:tr>
      <w:tr w:rsidR="005C1C1D" w:rsidRPr="00D8063B" w14:paraId="56915285" w14:textId="77777777" w:rsidTr="00DA6BCB">
        <w:tc>
          <w:tcPr>
            <w:tcW w:w="1021" w:type="dxa"/>
            <w:tcBorders>
              <w:top w:val="single" w:sz="2" w:space="0" w:color="auto"/>
              <w:left w:val="single" w:sz="2" w:space="0" w:color="auto"/>
              <w:bottom w:val="single" w:sz="2" w:space="0" w:color="auto"/>
              <w:right w:val="single" w:sz="2" w:space="0" w:color="auto"/>
            </w:tcBorders>
          </w:tcPr>
          <w:p w14:paraId="4ECB6915" w14:textId="77777777" w:rsidR="005C1C1D" w:rsidRPr="00D8063B" w:rsidRDefault="005C1C1D" w:rsidP="00DA6BCB">
            <w:pPr>
              <w:pStyle w:val="NormalLeft"/>
              <w:rPr>
                <w:lang w:val="en-GB"/>
              </w:rPr>
            </w:pPr>
            <w:r w:rsidRPr="00D8063B">
              <w:rPr>
                <w:lang w:val="en-GB"/>
              </w:rPr>
              <w:t>C0110</w:t>
            </w:r>
          </w:p>
        </w:tc>
        <w:tc>
          <w:tcPr>
            <w:tcW w:w="1858" w:type="dxa"/>
            <w:tcBorders>
              <w:top w:val="single" w:sz="2" w:space="0" w:color="auto"/>
              <w:left w:val="single" w:sz="2" w:space="0" w:color="auto"/>
              <w:bottom w:val="single" w:sz="2" w:space="0" w:color="auto"/>
              <w:right w:val="single" w:sz="2" w:space="0" w:color="auto"/>
            </w:tcBorders>
          </w:tcPr>
          <w:p w14:paraId="6C8B1DB9" w14:textId="77777777" w:rsidR="005C1C1D" w:rsidRPr="00D8063B" w:rsidRDefault="005C1C1D" w:rsidP="00DA6BCB">
            <w:pPr>
              <w:pStyle w:val="NormalLeft"/>
              <w:rPr>
                <w:lang w:val="en-GB"/>
              </w:rPr>
            </w:pPr>
            <w:r w:rsidRPr="00D8063B">
              <w:rPr>
                <w:lang w:val="en-GB"/>
              </w:rPr>
              <w:t>Unrealised gains and losses</w:t>
            </w:r>
          </w:p>
        </w:tc>
        <w:tc>
          <w:tcPr>
            <w:tcW w:w="6407" w:type="dxa"/>
            <w:tcBorders>
              <w:top w:val="single" w:sz="2" w:space="0" w:color="auto"/>
              <w:left w:val="single" w:sz="2" w:space="0" w:color="auto"/>
              <w:bottom w:val="single" w:sz="2" w:space="0" w:color="auto"/>
              <w:right w:val="single" w:sz="2" w:space="0" w:color="auto"/>
            </w:tcBorders>
          </w:tcPr>
          <w:p w14:paraId="30002CE8" w14:textId="77777777" w:rsidR="005C1C1D" w:rsidRPr="00D8063B" w:rsidRDefault="005C1C1D" w:rsidP="00DA6BCB">
            <w:pPr>
              <w:pStyle w:val="NormalLeft"/>
              <w:rPr>
                <w:lang w:val="en-GB"/>
              </w:rPr>
            </w:pPr>
            <w:r w:rsidRPr="00D8063B">
              <w:rPr>
                <w:lang w:val="en-GB"/>
              </w:rPr>
              <w:t>Unrealised gains and losses resulting from assets not sold nor matured during the reporting period.</w:t>
            </w:r>
          </w:p>
          <w:p w14:paraId="11C78CF0" w14:textId="77777777" w:rsidR="005C1C1D" w:rsidRPr="00D8063B" w:rsidRDefault="005C1C1D" w:rsidP="00DA6BCB">
            <w:pPr>
              <w:pStyle w:val="NormalLeft"/>
              <w:rPr>
                <w:lang w:val="en-GB"/>
              </w:rPr>
            </w:pPr>
            <w:r w:rsidRPr="00D8063B">
              <w:rPr>
                <w:lang w:val="en-GB"/>
              </w:rPr>
              <w:t>The unrealised gains and losses are calculated as the difference between the value according to Article 75 of Directive 2009/138/EC at the end of the reporting year end and the value according to Article 75 of Directive 2009/138/EC at the end of the prior reporting year (or, in case of assets acquired during the reporting period, the acquisition value).</w:t>
            </w:r>
          </w:p>
          <w:p w14:paraId="2F767FB2" w14:textId="77777777" w:rsidR="005C1C1D" w:rsidRPr="00D8063B" w:rsidRDefault="005C1C1D" w:rsidP="00DA6BCB">
            <w:pPr>
              <w:pStyle w:val="NormalLeft"/>
              <w:rPr>
                <w:lang w:val="en-GB"/>
              </w:rPr>
            </w:pPr>
            <w:r w:rsidRPr="00D8063B">
              <w:rPr>
                <w:lang w:val="en-GB"/>
              </w:rPr>
              <w:t>The net value can be positive, negative or zero.</w:t>
            </w:r>
          </w:p>
          <w:p w14:paraId="700DA574" w14:textId="16754AC0" w:rsidR="005C1C1D" w:rsidRPr="00D8063B" w:rsidRDefault="005C1C1D" w:rsidP="00260EA7">
            <w:pPr>
              <w:pStyle w:val="NormalLeft"/>
              <w:rPr>
                <w:lang w:val="en-GB"/>
              </w:rPr>
            </w:pPr>
            <w:r w:rsidRPr="00D8063B">
              <w:rPr>
                <w:lang w:val="en-GB"/>
              </w:rPr>
              <w:t>This calculation shall be performed without interest accrued. </w:t>
            </w:r>
            <w:r w:rsidR="00260EA7" w:rsidRPr="00D8063B">
              <w:rPr>
                <w:lang w:val="en-GB"/>
              </w:rPr>
              <w:t xml:space="preserve"> </w:t>
            </w:r>
          </w:p>
        </w:tc>
      </w:tr>
    </w:tbl>
    <w:p w14:paraId="20178A11" w14:textId="77777777" w:rsidR="005C1C1D" w:rsidRPr="00D8063B" w:rsidRDefault="005C1C1D" w:rsidP="005C1C1D">
      <w:pPr>
        <w:rPr>
          <w:lang w:val="en-GB"/>
        </w:rPr>
      </w:pPr>
    </w:p>
    <w:p w14:paraId="4218682C" w14:textId="77777777" w:rsidR="005C1C1D" w:rsidRPr="00D8063B" w:rsidRDefault="005C1C1D" w:rsidP="005C1C1D">
      <w:pPr>
        <w:pStyle w:val="ManualHeading2"/>
        <w:numPr>
          <w:ilvl w:val="0"/>
          <w:numId w:val="0"/>
        </w:numPr>
        <w:ind w:left="851" w:hanging="851"/>
        <w:rPr>
          <w:lang w:val="en-GB"/>
        </w:rPr>
      </w:pPr>
      <w:r w:rsidRPr="00D8063B">
        <w:rPr>
          <w:i/>
          <w:lang w:val="en-GB"/>
        </w:rPr>
        <w:t>S.10.01 — Securities lending and repos</w:t>
      </w:r>
    </w:p>
    <w:p w14:paraId="3D612A17" w14:textId="77777777" w:rsidR="005C1C1D" w:rsidRPr="00D8063B" w:rsidRDefault="005C1C1D" w:rsidP="005C1C1D">
      <w:pPr>
        <w:rPr>
          <w:lang w:val="en-GB"/>
        </w:rPr>
      </w:pPr>
      <w:r w:rsidRPr="00D8063B">
        <w:rPr>
          <w:i/>
          <w:lang w:val="en-GB"/>
        </w:rPr>
        <w:t>General comments:</w:t>
      </w:r>
    </w:p>
    <w:p w14:paraId="5398807B" w14:textId="77777777" w:rsidR="005C1C1D" w:rsidRPr="00D8063B" w:rsidRDefault="005C1C1D" w:rsidP="005C1C1D">
      <w:pPr>
        <w:rPr>
          <w:lang w:val="en-GB"/>
        </w:rPr>
      </w:pPr>
      <w:r w:rsidRPr="00D8063B">
        <w:rPr>
          <w:lang w:val="en-GB"/>
        </w:rPr>
        <w:t>This section relates to annual submission of information for groups.</w:t>
      </w:r>
    </w:p>
    <w:p w14:paraId="1C85DD81" w14:textId="01D4E9E9" w:rsidR="005C1C1D" w:rsidRPr="00D8063B" w:rsidRDefault="005C1C1D" w:rsidP="005C1C1D">
      <w:pPr>
        <w:rPr>
          <w:lang w:val="en-GB"/>
        </w:rPr>
      </w:pPr>
      <w:r w:rsidRPr="00D8063B">
        <w:rPr>
          <w:lang w:val="en-GB"/>
        </w:rPr>
        <w:t xml:space="preserve">This template contains an item–by–item list of securities lending transactions and repurchase agreements (buyer and seller) contracts, which </w:t>
      </w:r>
      <w:ins w:id="4652" w:author="Author">
        <w:r w:rsidR="00515BD6">
          <w:rPr>
            <w:lang w:val="en-GB"/>
          </w:rPr>
          <w:t xml:space="preserve">also </w:t>
        </w:r>
      </w:ins>
      <w:r w:rsidRPr="00D8063B">
        <w:rPr>
          <w:lang w:val="en-GB"/>
        </w:rPr>
        <w:t xml:space="preserve">include </w:t>
      </w:r>
      <w:del w:id="4653" w:author="Author">
        <w:r w:rsidRPr="00D8063B" w:rsidDel="00515BD6">
          <w:rPr>
            <w:lang w:val="en-GB"/>
          </w:rPr>
          <w:delText xml:space="preserve">also </w:delText>
        </w:r>
      </w:del>
      <w:r w:rsidRPr="00D8063B">
        <w:rPr>
          <w:lang w:val="en-GB"/>
        </w:rPr>
        <w:t xml:space="preserve">the liquidity swaps referred to in Article 309 (2)(f) of </w:t>
      </w:r>
      <w:del w:id="4654" w:author="Author">
        <w:r w:rsidRPr="00D8063B" w:rsidDel="0044197B">
          <w:rPr>
            <w:lang w:val="en-GB"/>
          </w:rPr>
          <w:delText>the</w:delText>
        </w:r>
      </w:del>
      <w:r w:rsidRPr="00D8063B">
        <w:rPr>
          <w:lang w:val="en-GB"/>
        </w:rPr>
        <w:t xml:space="preserve"> Delegated Regulation (EU) 2015/35.</w:t>
      </w:r>
    </w:p>
    <w:p w14:paraId="568F6A24" w14:textId="6BFC4798" w:rsidR="005C1C1D" w:rsidRPr="00D8063B" w:rsidRDefault="005C1C1D" w:rsidP="005C1C1D">
      <w:pPr>
        <w:rPr>
          <w:lang w:val="en-GB"/>
        </w:rPr>
      </w:pPr>
      <w:r w:rsidRPr="00D8063B">
        <w:rPr>
          <w:lang w:val="en-GB"/>
        </w:rPr>
        <w:t>It shall be reported only when the value of the underlying securities on and off</w:t>
      </w:r>
      <w:ins w:id="4655" w:author="Author">
        <w:r w:rsidR="00383103">
          <w:rPr>
            <w:lang w:val="en-GB"/>
          </w:rPr>
          <w:t>-</w:t>
        </w:r>
      </w:ins>
      <w:del w:id="4656" w:author="Author">
        <w:r w:rsidRPr="00D8063B" w:rsidDel="00383103">
          <w:rPr>
            <w:lang w:val="en-GB"/>
          </w:rPr>
          <w:delText xml:space="preserve"> </w:delText>
        </w:r>
      </w:del>
      <w:r w:rsidRPr="00D8063B">
        <w:rPr>
          <w:lang w:val="en-GB"/>
        </w:rPr>
        <w:t>balance sheet involved in lending or repurchase agreements, with maturity date falling after the reporting reference date represent more than 5 % of the total investments as reported in C0010/R0070 and C0010/R0220 of template S.02.01.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6E7BD78" w14:textId="52430C75" w:rsidR="005C1C1D" w:rsidRPr="00D8063B" w:rsidRDefault="005C1C1D" w:rsidP="005C1C1D">
      <w:pPr>
        <w:rPr>
          <w:lang w:val="en-GB"/>
        </w:rPr>
      </w:pPr>
      <w:r w:rsidRPr="00D8063B">
        <w:rPr>
          <w:lang w:val="en-GB"/>
        </w:rPr>
        <w:t xml:space="preserve">All contracts that are on the balance sheet or </w:t>
      </w:r>
      <w:r w:rsidR="00383103">
        <w:rPr>
          <w:lang w:val="en-GB"/>
        </w:rPr>
        <w:t>off</w:t>
      </w:r>
      <w:ins w:id="4657" w:author="Author">
        <w:r w:rsidR="00383103">
          <w:rPr>
            <w:lang w:val="en-GB"/>
          </w:rPr>
          <w:t>-</w:t>
        </w:r>
      </w:ins>
      <w:del w:id="4658" w:author="Author">
        <w:r w:rsidR="00383103" w:rsidDel="00383103">
          <w:rPr>
            <w:lang w:val="en-GB"/>
          </w:rPr>
          <w:delText xml:space="preserve"> </w:delText>
        </w:r>
      </w:del>
      <w:r w:rsidRPr="00D8063B">
        <w:rPr>
          <w:lang w:val="en-GB"/>
        </w:rPr>
        <w:t>balance sheet shall be reported.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14:paraId="135C8EFF" w14:textId="77777777" w:rsidR="005C1C1D" w:rsidRPr="00D8063B" w:rsidRDefault="005C1C1D" w:rsidP="005C1C1D">
      <w:pPr>
        <w:rPr>
          <w:lang w:val="en-GB"/>
        </w:rPr>
      </w:pPr>
      <w:r w:rsidRPr="00D8063B">
        <w:rPr>
          <w:lang w:val="en-GB"/>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14:paraId="60E67D6A" w14:textId="77777777" w:rsidR="005C1C1D" w:rsidRPr="00D8063B" w:rsidRDefault="005C1C1D" w:rsidP="005C1C1D">
      <w:pPr>
        <w:rPr>
          <w:lang w:val="en-GB"/>
        </w:rPr>
      </w:pPr>
      <w:r w:rsidRPr="00D8063B">
        <w:rPr>
          <w:lang w:val="en-GB"/>
        </w:rPr>
        <w:t>Items shall be reported with positive values unless otherwise stated in the respective instructions.</w:t>
      </w:r>
    </w:p>
    <w:p w14:paraId="05662EDE" w14:textId="77777777" w:rsidR="005C1C1D" w:rsidRPr="00D8063B" w:rsidRDefault="005C1C1D" w:rsidP="005C1C1D">
      <w:pPr>
        <w:rPr>
          <w:lang w:val="en-GB"/>
        </w:rPr>
      </w:pPr>
      <w:r w:rsidRPr="00D8063B">
        <w:rPr>
          <w:lang w:val="en-GB"/>
        </w:rPr>
        <w:t>The asset categories referred to in this template are the ones defined in Annex IV — Assets Categories of this Regulation and references to CIC codes refer to Annex VI — CIC table of this Regulation.</w:t>
      </w:r>
    </w:p>
    <w:p w14:paraId="3C20A894" w14:textId="7DAECBBD" w:rsidR="005C1C1D" w:rsidRPr="00D8063B" w:rsidRDefault="005C1C1D" w:rsidP="005C1C1D">
      <w:pPr>
        <w:rPr>
          <w:lang w:val="en-GB"/>
        </w:rPr>
      </w:pPr>
      <w:r w:rsidRPr="00D8063B">
        <w:rPr>
          <w:lang w:val="en-GB"/>
        </w:rPr>
        <w:t>Each repo and securities lending contract shall be reported in as many rows as needed to provide the information requested. If for one item one option fits one part of the instrument being reported and a different option fits the other part</w:t>
      </w:r>
      <w:ins w:id="4659" w:author="Author">
        <w:r w:rsidR="00BC256E">
          <w:rPr>
            <w:lang w:val="en-GB"/>
          </w:rPr>
          <w:t>,</w:t>
        </w:r>
      </w:ins>
      <w:r w:rsidRPr="00D8063B">
        <w:rPr>
          <w:lang w:val="en-GB"/>
        </w:rPr>
        <w:t xml:space="preserve"> then the contract needs to be unbundled unless is stated otherwise in the instructions.</w:t>
      </w:r>
    </w:p>
    <w:p w14:paraId="4BF01CDE" w14:textId="77777777" w:rsidR="005C1C1D" w:rsidRPr="00D8063B" w:rsidRDefault="005C1C1D" w:rsidP="005C1C1D">
      <w:pPr>
        <w:rPr>
          <w:lang w:val="en-GB"/>
        </w:rPr>
      </w:pPr>
      <w:r w:rsidRPr="00D8063B">
        <w:rPr>
          <w:lang w:val="en-GB"/>
        </w:rPr>
        <w:t>The template is applicable for method 1 (Accounting consolidation–based method), method 2 (Deduction and aggregation method) and a combination of methods 1 and 2.</w:t>
      </w:r>
    </w:p>
    <w:p w14:paraId="55904817" w14:textId="77777777" w:rsidR="005C1C1D" w:rsidRPr="00D8063B" w:rsidRDefault="005C1C1D" w:rsidP="005C1C1D">
      <w:pPr>
        <w:rPr>
          <w:lang w:val="en-GB"/>
        </w:rPr>
      </w:pPr>
      <w:r w:rsidRPr="00D8063B">
        <w:rPr>
          <w:lang w:val="en-GB"/>
        </w:rPr>
        <w:t>Where method 1 is used exclusively, the reporting shall reflect the consolidated position of the repos and securities lending contracts net of intra–group transactions held within the scope of group supervision. The reporting shall be made as follows:</w:t>
      </w:r>
    </w:p>
    <w:p w14:paraId="1B2A7339"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46931584"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13AD518E"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undertakings consolidated in accordance with Article 335, paragraph 1, (a), (b) and (c) of Delegated Regulation (EU) 2015/35 shall be reported item by item;</w:t>
      </w:r>
    </w:p>
    <w:p w14:paraId="7B1E7DF0"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by other related undertakings shall not be included.</w:t>
      </w:r>
    </w:p>
    <w:p w14:paraId="5BD259B8" w14:textId="77777777" w:rsidR="005C1C1D" w:rsidRPr="00D8063B" w:rsidRDefault="005C1C1D" w:rsidP="005C1C1D">
      <w:pPr>
        <w:rPr>
          <w:lang w:val="en-GB"/>
        </w:rPr>
      </w:pPr>
      <w:r w:rsidRPr="00D8063B">
        <w:rPr>
          <w:lang w:val="en-GB"/>
        </w:rPr>
        <w:t>Where method 2 is used exclusively, the reporting shall include the detailed list of the repos and securities lending contracts held by the participating undertakings, the insurance holding companies or mixed–financial holding companies and its subsidiaries, regardless of the proportional share used. The reporting shall be made as follows:</w:t>
      </w:r>
    </w:p>
    <w:p w14:paraId="2FC8D9A9"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4752FEDD"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56082F4A"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w:t>
      </w:r>
    </w:p>
    <w:p w14:paraId="130AFCE8"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by other related undertakings shall not be included.</w:t>
      </w:r>
    </w:p>
    <w:p w14:paraId="27950DA6" w14:textId="77777777" w:rsidR="005C1C1D" w:rsidRPr="00D8063B" w:rsidRDefault="005C1C1D" w:rsidP="005C1C1D">
      <w:pPr>
        <w:rPr>
          <w:lang w:val="en-GB"/>
        </w:rPr>
      </w:pPr>
      <w:r w:rsidRPr="00D8063B">
        <w:rPr>
          <w:lang w:val="en-GB"/>
        </w:rPr>
        <w:t>Where a combination of methods 1 and 2 is used, one part of the reporting shall reflect the consolidated position of the repos and securities lending contracts, net of intra–group transactions, held within the scope of group supervision which must be reported and the other part of the reporting shall include the detailed list of the repos and securities lending contracts held by the participating undertakings, the insurance holding companies or mixed–financial holding companies and its subsidiaries, regardless of the proportional share used.</w:t>
      </w:r>
    </w:p>
    <w:p w14:paraId="1C396A14" w14:textId="77777777" w:rsidR="005C1C1D" w:rsidRPr="00D8063B" w:rsidRDefault="005C1C1D" w:rsidP="005C1C1D">
      <w:pPr>
        <w:rPr>
          <w:lang w:val="en-GB"/>
        </w:rPr>
      </w:pPr>
      <w:r w:rsidRPr="00D8063B">
        <w:rPr>
          <w:lang w:val="en-GB"/>
        </w:rPr>
        <w:t>The first part of the reporting shall be made as follows:</w:t>
      </w:r>
    </w:p>
    <w:p w14:paraId="61A753C3"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6B453927"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59AE7AC9"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undertakings consolidated in accordance with Article 335, paragraph 1, (a), (b) and (c) of Delegated Regulation (EU) 2015/35 shall be reported item by item;</w:t>
      </w:r>
    </w:p>
    <w:p w14:paraId="15A96756"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by other related undertakings shall not be included.</w:t>
      </w:r>
    </w:p>
    <w:p w14:paraId="1EEDFA74" w14:textId="77777777" w:rsidR="005C1C1D" w:rsidRPr="00D8063B" w:rsidRDefault="005C1C1D" w:rsidP="005C1C1D">
      <w:pPr>
        <w:rPr>
          <w:lang w:val="en-GB"/>
        </w:rPr>
      </w:pPr>
      <w:r w:rsidRPr="00D8063B">
        <w:rPr>
          <w:lang w:val="en-GB"/>
        </w:rPr>
        <w:t>The second part of the reporting shall be made as follows:</w:t>
      </w:r>
    </w:p>
    <w:p w14:paraId="2AADEE10"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6D929EF2"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participating insurance and reinsurance undertakings or insurance holding companies or mixed–financial holding companies under method 2 shall be reported item by item;</w:t>
      </w:r>
    </w:p>
    <w:p w14:paraId="2CE8A087"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w:t>
      </w:r>
    </w:p>
    <w:p w14:paraId="73632332" w14:textId="369D9E83"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by other related undertakings under method 2 shall not be included.</w:t>
      </w:r>
    </w:p>
    <w:p w14:paraId="2F8834DC" w14:textId="77777777" w:rsidR="003530F1" w:rsidRPr="00D8063B" w:rsidRDefault="003530F1" w:rsidP="003530F1">
      <w:pPr>
        <w:pStyle w:val="Tiret0"/>
        <w:ind w:firstLine="0"/>
        <w:rPr>
          <w:lang w:val="en-GB"/>
        </w:rPr>
      </w:pPr>
    </w:p>
    <w:tbl>
      <w:tblPr>
        <w:tblW w:w="0" w:type="auto"/>
        <w:tblLayout w:type="fixed"/>
        <w:tblLook w:val="0000" w:firstRow="0" w:lastRow="0" w:firstColumn="0" w:lastColumn="0" w:noHBand="0" w:noVBand="0"/>
      </w:tblPr>
      <w:tblGrid>
        <w:gridCol w:w="1021"/>
        <w:gridCol w:w="1858"/>
        <w:gridCol w:w="6407"/>
      </w:tblGrid>
      <w:tr w:rsidR="005C1C1D" w:rsidRPr="00D8063B" w14:paraId="3C1FB1E8" w14:textId="77777777" w:rsidTr="00DA6BCB">
        <w:tc>
          <w:tcPr>
            <w:tcW w:w="1021" w:type="dxa"/>
            <w:tcBorders>
              <w:top w:val="single" w:sz="2" w:space="0" w:color="auto"/>
              <w:left w:val="single" w:sz="2" w:space="0" w:color="auto"/>
              <w:bottom w:val="single" w:sz="2" w:space="0" w:color="auto"/>
              <w:right w:val="single" w:sz="2" w:space="0" w:color="auto"/>
            </w:tcBorders>
          </w:tcPr>
          <w:p w14:paraId="3D4A324B" w14:textId="77777777" w:rsidR="005C1C1D" w:rsidRPr="00D8063B"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62784E45" w14:textId="77777777" w:rsidR="005C1C1D" w:rsidRPr="00D8063B" w:rsidRDefault="005C1C1D" w:rsidP="00DA6BCB">
            <w:pPr>
              <w:pStyle w:val="NormalCentered"/>
              <w:rPr>
                <w:lang w:val="en-GB"/>
              </w:rPr>
            </w:pPr>
            <w:r w:rsidRPr="00D8063B">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3C5FA3E7" w14:textId="77777777" w:rsidR="005C1C1D" w:rsidRPr="00D8063B" w:rsidRDefault="005C1C1D" w:rsidP="00DA6BCB">
            <w:pPr>
              <w:pStyle w:val="NormalCentered"/>
              <w:rPr>
                <w:lang w:val="en-GB"/>
              </w:rPr>
            </w:pPr>
            <w:r w:rsidRPr="00D8063B">
              <w:rPr>
                <w:i/>
                <w:iCs/>
                <w:lang w:val="en-GB"/>
              </w:rPr>
              <w:t>INSTRUCTIONS</w:t>
            </w:r>
          </w:p>
        </w:tc>
      </w:tr>
      <w:tr w:rsidR="005C1C1D" w:rsidRPr="00D8063B" w14:paraId="35AA30C1" w14:textId="77777777" w:rsidTr="00DA6BCB">
        <w:tc>
          <w:tcPr>
            <w:tcW w:w="1021" w:type="dxa"/>
            <w:tcBorders>
              <w:top w:val="single" w:sz="2" w:space="0" w:color="auto"/>
              <w:left w:val="single" w:sz="2" w:space="0" w:color="auto"/>
              <w:bottom w:val="single" w:sz="2" w:space="0" w:color="auto"/>
              <w:right w:val="single" w:sz="2" w:space="0" w:color="auto"/>
            </w:tcBorders>
          </w:tcPr>
          <w:p w14:paraId="26F8D4B8" w14:textId="77777777" w:rsidR="005C1C1D" w:rsidRPr="00D8063B" w:rsidRDefault="005C1C1D" w:rsidP="00DA6BCB">
            <w:pPr>
              <w:pStyle w:val="NormalLeft"/>
              <w:rPr>
                <w:lang w:val="en-GB"/>
              </w:rPr>
            </w:pPr>
            <w:r w:rsidRPr="00D8063B">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33055C9A" w14:textId="77777777" w:rsidR="005C1C1D" w:rsidRPr="00D8063B" w:rsidRDefault="005C1C1D" w:rsidP="00DA6BCB">
            <w:pPr>
              <w:pStyle w:val="NormalLeft"/>
              <w:rPr>
                <w:lang w:val="en-GB"/>
              </w:rPr>
            </w:pPr>
            <w:r w:rsidRPr="00D8063B">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6FBE5DE7" w14:textId="77777777" w:rsidR="005C1C1D" w:rsidRPr="00D8063B" w:rsidRDefault="005C1C1D" w:rsidP="00DA6BCB">
            <w:pPr>
              <w:pStyle w:val="NormalLeft"/>
              <w:rPr>
                <w:lang w:val="en-GB"/>
              </w:rPr>
            </w:pPr>
            <w:r w:rsidRPr="00D8063B">
              <w:rPr>
                <w:lang w:val="en-GB"/>
              </w:rPr>
              <w:t>Identify the legal name of the undertaking within the scope of group supervision that holds the repo and securities lending.</w:t>
            </w:r>
          </w:p>
          <w:p w14:paraId="75255E93" w14:textId="77777777" w:rsidR="005C1C1D" w:rsidRPr="00D8063B" w:rsidRDefault="005C1C1D" w:rsidP="00DA6BCB">
            <w:pPr>
              <w:pStyle w:val="NormalLeft"/>
              <w:rPr>
                <w:lang w:val="en-GB"/>
              </w:rPr>
            </w:pPr>
            <w:r w:rsidRPr="00D8063B">
              <w:rPr>
                <w:lang w:val="en-GB"/>
              </w:rPr>
              <w:t>This item shall be filled in only when it relates to the repos and securities lending contracts held by participating undertakings, insurance holding companies or mixed–financial holding companies and subsidiaries under deduction and aggregation method.</w:t>
            </w:r>
          </w:p>
        </w:tc>
      </w:tr>
      <w:tr w:rsidR="005C1C1D" w:rsidRPr="00D8063B" w14:paraId="5C0A8725" w14:textId="77777777" w:rsidTr="00DA6BCB">
        <w:tc>
          <w:tcPr>
            <w:tcW w:w="1021" w:type="dxa"/>
            <w:tcBorders>
              <w:top w:val="single" w:sz="2" w:space="0" w:color="auto"/>
              <w:left w:val="single" w:sz="2" w:space="0" w:color="auto"/>
              <w:bottom w:val="single" w:sz="2" w:space="0" w:color="auto"/>
              <w:right w:val="single" w:sz="2" w:space="0" w:color="auto"/>
            </w:tcBorders>
          </w:tcPr>
          <w:p w14:paraId="5D1D1F9F" w14:textId="77777777" w:rsidR="005C1C1D" w:rsidRPr="00D8063B" w:rsidRDefault="005C1C1D" w:rsidP="00DA6BCB">
            <w:pPr>
              <w:pStyle w:val="NormalLeft"/>
              <w:rPr>
                <w:lang w:val="en-GB"/>
              </w:rPr>
            </w:pPr>
            <w:r w:rsidRPr="00D8063B">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415309DA" w14:textId="77777777" w:rsidR="005C1C1D" w:rsidRPr="00D8063B" w:rsidRDefault="005C1C1D" w:rsidP="00DA6BCB">
            <w:pPr>
              <w:pStyle w:val="NormalLeft"/>
              <w:rPr>
                <w:lang w:val="en-GB"/>
              </w:rPr>
            </w:pPr>
            <w:r w:rsidRPr="00D8063B">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9ADCA09" w14:textId="01823054" w:rsidR="005C1C1D" w:rsidRPr="00D8063B" w:rsidRDefault="005C1C1D" w:rsidP="00DA6BCB">
            <w:pPr>
              <w:pStyle w:val="NormalLeft"/>
              <w:rPr>
                <w:lang w:val="en-GB"/>
              </w:rPr>
            </w:pPr>
            <w:r w:rsidRPr="00D8063B">
              <w:rPr>
                <w:lang w:val="en-GB"/>
              </w:rPr>
              <w:t>Identification code by this order of priority</w:t>
            </w:r>
            <w:del w:id="4660" w:author="Author">
              <w:r w:rsidRPr="00D8063B" w:rsidDel="009912FC">
                <w:rPr>
                  <w:lang w:val="en-GB"/>
                </w:rPr>
                <w:delText xml:space="preserve"> if existent</w:delText>
              </w:r>
            </w:del>
            <w:r w:rsidRPr="00D8063B">
              <w:rPr>
                <w:lang w:val="en-GB"/>
              </w:rPr>
              <w:t>:</w:t>
            </w:r>
          </w:p>
          <w:p w14:paraId="0B2C8CF2" w14:textId="1EE99CDA" w:rsidR="005C1C1D" w:rsidRPr="00342DBA" w:rsidRDefault="005C1C1D" w:rsidP="00342DBA">
            <w:pPr>
              <w:pStyle w:val="Tiret0"/>
              <w:numPr>
                <w:ilvl w:val="0"/>
                <w:numId w:val="14"/>
              </w:numPr>
              <w:ind w:left="851" w:hanging="851"/>
              <w:rPr>
                <w:lang w:val="en-GB"/>
              </w:rPr>
            </w:pPr>
            <w:r w:rsidRPr="00342DBA">
              <w:rPr>
                <w:lang w:val="en-GB"/>
              </w:rPr>
              <w:t>Legal Entity Identifier (LEI)</w:t>
            </w:r>
            <w:ins w:id="4661" w:author="Author">
              <w:r w:rsidR="00342DBA" w:rsidRPr="00342DBA">
                <w:rPr>
                  <w:lang w:val="en-GB"/>
                </w:rPr>
                <w:t xml:space="preserve"> mandatory if existing</w:t>
              </w:r>
            </w:ins>
            <w:r w:rsidRPr="00342DBA">
              <w:rPr>
                <w:lang w:val="en-GB"/>
              </w:rPr>
              <w:t>;</w:t>
            </w:r>
          </w:p>
          <w:p w14:paraId="4727D2F1" w14:textId="2CAAD4F5" w:rsidR="005C1C1D" w:rsidRPr="00D8063B" w:rsidRDefault="005C1C1D" w:rsidP="00DA6BCB">
            <w:pPr>
              <w:pStyle w:val="Tiret0"/>
              <w:numPr>
                <w:ilvl w:val="0"/>
                <w:numId w:val="14"/>
              </w:numPr>
              <w:ind w:left="851" w:hanging="851"/>
              <w:rPr>
                <w:lang w:val="en-GB"/>
              </w:rPr>
            </w:pPr>
            <w:r w:rsidRPr="00D8063B">
              <w:rPr>
                <w:lang w:val="en-GB"/>
              </w:rPr>
              <w:t>Specific code</w:t>
            </w:r>
            <w:ins w:id="4662" w:author="Author">
              <w:r w:rsidR="00342DBA" w:rsidRPr="000F6836">
                <w:rPr>
                  <w:lang w:val="en-GB"/>
                </w:rPr>
                <w:t xml:space="preserve"> in case of absence of LEI code</w:t>
              </w:r>
              <w:r w:rsidR="00342DBA">
                <w:rPr>
                  <w:lang w:val="en-GB"/>
                </w:rPr>
                <w:t>.</w:t>
              </w:r>
            </w:ins>
          </w:p>
          <w:p w14:paraId="5DD435C6" w14:textId="77777777" w:rsidR="005C1C1D" w:rsidRPr="00D8063B" w:rsidRDefault="005C1C1D" w:rsidP="00DA6BCB">
            <w:pPr>
              <w:pStyle w:val="NormalLeft"/>
              <w:rPr>
                <w:lang w:val="en-GB"/>
              </w:rPr>
            </w:pPr>
            <w:r w:rsidRPr="00D8063B">
              <w:rPr>
                <w:lang w:val="en-GB"/>
              </w:rPr>
              <w:t>Specific code:</w:t>
            </w:r>
          </w:p>
          <w:p w14:paraId="311FDF0C" w14:textId="0445090E" w:rsidR="005C1C1D" w:rsidRPr="00D8063B" w:rsidRDefault="005C1C1D" w:rsidP="00DA6BCB">
            <w:pPr>
              <w:pStyle w:val="Tiret0"/>
              <w:numPr>
                <w:ilvl w:val="0"/>
                <w:numId w:val="14"/>
              </w:numPr>
              <w:ind w:left="851" w:hanging="851"/>
              <w:rPr>
                <w:lang w:val="en-GB"/>
              </w:rPr>
            </w:pPr>
            <w:r w:rsidRPr="00D8063B">
              <w:rPr>
                <w:lang w:val="en-GB"/>
              </w:rPr>
              <w:t xml:space="preserve">For </w:t>
            </w:r>
            <w:del w:id="4663" w:author="Author">
              <w:r w:rsidRPr="00D8063B" w:rsidDel="00342DBA">
                <w:rPr>
                  <w:lang w:val="en-GB"/>
                </w:rPr>
                <w:delText xml:space="preserve">EEA insurance and reinsurance undertakings and other </w:delText>
              </w:r>
            </w:del>
            <w:r w:rsidRPr="00D8063B">
              <w:rPr>
                <w:lang w:val="en-GB"/>
              </w:rPr>
              <w:t xml:space="preserve">EEA regulated undertakings </w:t>
            </w:r>
            <w:ins w:id="4664" w:author="Author">
              <w:r w:rsidR="00342DBA">
                <w:rPr>
                  <w:lang w:val="en-GB"/>
                </w:rPr>
                <w:t xml:space="preserve">other than insurance and reinsurance undertakings </w:t>
              </w:r>
            </w:ins>
            <w:r w:rsidRPr="00D8063B">
              <w:rPr>
                <w:lang w:val="en-GB"/>
              </w:rPr>
              <w:t>within the scope of group supervision: identification code used in the local market, attributed by the undertaking's competent supervisory authority;</w:t>
            </w:r>
          </w:p>
          <w:p w14:paraId="2EBC9B57"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4A01321"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54538ECA" w14:textId="77777777" w:rsidTr="00DA6BCB">
        <w:tc>
          <w:tcPr>
            <w:tcW w:w="1021" w:type="dxa"/>
            <w:tcBorders>
              <w:top w:val="single" w:sz="2" w:space="0" w:color="auto"/>
              <w:left w:val="single" w:sz="2" w:space="0" w:color="auto"/>
              <w:bottom w:val="single" w:sz="2" w:space="0" w:color="auto"/>
              <w:right w:val="single" w:sz="2" w:space="0" w:color="auto"/>
            </w:tcBorders>
          </w:tcPr>
          <w:p w14:paraId="1AEF6C16" w14:textId="77777777" w:rsidR="005C1C1D" w:rsidRPr="00D8063B" w:rsidRDefault="005C1C1D" w:rsidP="00DA6BCB">
            <w:pPr>
              <w:pStyle w:val="NormalLeft"/>
              <w:rPr>
                <w:lang w:val="en-GB"/>
              </w:rPr>
            </w:pPr>
            <w:r w:rsidRPr="00D8063B">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6E125311" w14:textId="77777777" w:rsidR="005C1C1D" w:rsidRPr="00D8063B" w:rsidRDefault="005C1C1D" w:rsidP="00DA6BCB">
            <w:pPr>
              <w:pStyle w:val="NormalLeft"/>
              <w:rPr>
                <w:lang w:val="en-GB"/>
              </w:rPr>
            </w:pPr>
            <w:r w:rsidRPr="00D8063B">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009B387"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1F3921BB" w14:textId="77777777" w:rsidR="005C1C1D" w:rsidRPr="00D8063B" w:rsidRDefault="005C1C1D" w:rsidP="00DA6BCB">
            <w:pPr>
              <w:pStyle w:val="NormalLeft"/>
              <w:rPr>
                <w:lang w:val="en-GB"/>
              </w:rPr>
            </w:pPr>
            <w:r w:rsidRPr="00D8063B">
              <w:rPr>
                <w:lang w:val="en-GB"/>
              </w:rPr>
              <w:t>1 — LEI</w:t>
            </w:r>
          </w:p>
          <w:p w14:paraId="6DCFB4AF" w14:textId="77777777" w:rsidR="005C1C1D" w:rsidRPr="00D8063B" w:rsidRDefault="005C1C1D" w:rsidP="00DA6BCB">
            <w:pPr>
              <w:pStyle w:val="NormalLeft"/>
              <w:rPr>
                <w:lang w:val="en-GB"/>
              </w:rPr>
            </w:pPr>
            <w:r w:rsidRPr="00D8063B">
              <w:rPr>
                <w:lang w:val="en-GB"/>
              </w:rPr>
              <w:t>2 — Specific code</w:t>
            </w:r>
          </w:p>
        </w:tc>
      </w:tr>
      <w:tr w:rsidR="005C1C1D" w:rsidRPr="00D8063B" w14:paraId="6AB5B1ED" w14:textId="77777777" w:rsidTr="00DA6BCB">
        <w:tc>
          <w:tcPr>
            <w:tcW w:w="1021" w:type="dxa"/>
            <w:tcBorders>
              <w:top w:val="single" w:sz="2" w:space="0" w:color="auto"/>
              <w:left w:val="single" w:sz="2" w:space="0" w:color="auto"/>
              <w:bottom w:val="single" w:sz="2" w:space="0" w:color="auto"/>
              <w:right w:val="single" w:sz="2" w:space="0" w:color="auto"/>
            </w:tcBorders>
          </w:tcPr>
          <w:p w14:paraId="2499C6E8" w14:textId="77777777" w:rsidR="005C1C1D" w:rsidRPr="00D8063B" w:rsidRDefault="005C1C1D" w:rsidP="00DA6BCB">
            <w:pPr>
              <w:pStyle w:val="NormalLeft"/>
              <w:rPr>
                <w:lang w:val="en-GB"/>
              </w:rPr>
            </w:pPr>
            <w:r w:rsidRPr="00D8063B">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3A707EDC" w14:textId="77777777" w:rsidR="005C1C1D" w:rsidRPr="00D8063B" w:rsidRDefault="005C1C1D" w:rsidP="00DA6BCB">
            <w:pPr>
              <w:pStyle w:val="NormalLeft"/>
              <w:rPr>
                <w:lang w:val="en-GB"/>
              </w:rPr>
            </w:pPr>
            <w:r w:rsidRPr="00D8063B">
              <w:rPr>
                <w:lang w:val="en-GB"/>
              </w:rPr>
              <w:t>Portfolio</w:t>
            </w:r>
          </w:p>
        </w:tc>
        <w:tc>
          <w:tcPr>
            <w:tcW w:w="6407" w:type="dxa"/>
            <w:tcBorders>
              <w:top w:val="single" w:sz="2" w:space="0" w:color="auto"/>
              <w:left w:val="single" w:sz="2" w:space="0" w:color="auto"/>
              <w:bottom w:val="single" w:sz="2" w:space="0" w:color="auto"/>
              <w:right w:val="single" w:sz="2" w:space="0" w:color="auto"/>
            </w:tcBorders>
          </w:tcPr>
          <w:p w14:paraId="78D83CE9" w14:textId="6ADD4A73" w:rsidR="00053896" w:rsidRPr="00D8063B" w:rsidRDefault="005C1C1D" w:rsidP="00053896">
            <w:pPr>
              <w:pStyle w:val="NormalLeft"/>
              <w:rPr>
                <w:ins w:id="4665" w:author="Author"/>
                <w:color w:val="FF0000"/>
                <w:lang w:val="en-GB" w:eastAsia="en-US"/>
              </w:rPr>
            </w:pPr>
            <w:r w:rsidRPr="00D8063B">
              <w:rPr>
                <w:lang w:val="en-GB"/>
              </w:rPr>
              <w:t>Distinction between life, non–life, shareholder's funds, general (no split) and ring</w:t>
            </w:r>
            <w:ins w:id="4666" w:author="Author">
              <w:r w:rsidR="00383103">
                <w:rPr>
                  <w:lang w:val="en-GB"/>
                </w:rPr>
                <w:t>-</w:t>
              </w:r>
            </w:ins>
            <w:del w:id="4667" w:author="Author">
              <w:r w:rsidRPr="00D8063B" w:rsidDel="00383103">
                <w:rPr>
                  <w:lang w:val="en-GB"/>
                </w:rPr>
                <w:delText xml:space="preserve"> </w:delText>
              </w:r>
            </w:del>
            <w:r w:rsidRPr="00D8063B">
              <w:rPr>
                <w:lang w:val="en-GB"/>
              </w:rPr>
              <w:t>fenced funds.</w:t>
            </w:r>
            <w:ins w:id="4668" w:author="Author">
              <w:r w:rsidR="00053896" w:rsidRPr="00D8063B">
                <w:rPr>
                  <w:color w:val="FF0000"/>
                  <w:lang w:val="en-GB" w:eastAsia="en-US"/>
                </w:rPr>
                <w:t xml:space="preserve"> Underlying assets of life technical provisions </w:t>
              </w:r>
              <w:del w:id="4669" w:author="Author">
                <w:r w:rsidR="00053896" w:rsidRPr="000F7B76" w:rsidDel="000F7B76">
                  <w:rPr>
                    <w:color w:val="FF0000"/>
                    <w:lang w:val="en-GB" w:eastAsia="en-US"/>
                  </w:rPr>
                  <w:delText>should</w:delText>
                </w:r>
              </w:del>
              <w:r w:rsidR="000F7B76">
                <w:rPr>
                  <w:color w:val="FF0000"/>
                  <w:lang w:val="en-GB" w:eastAsia="en-US"/>
                </w:rPr>
                <w:t>shall</w:t>
              </w:r>
              <w:r w:rsidR="00053896" w:rsidRPr="00D8063B">
                <w:rPr>
                  <w:color w:val="FF0000"/>
                  <w:lang w:val="en-GB" w:eastAsia="en-US"/>
                </w:rPr>
                <w:t xml:space="preserve"> be assigned to life portfolio and underlying assets of non-life technical provisions </w:t>
              </w:r>
              <w:del w:id="4670" w:author="Author">
                <w:r w:rsidR="00053896" w:rsidRPr="000F7B76" w:rsidDel="000F7B76">
                  <w:rPr>
                    <w:color w:val="FF0000"/>
                    <w:lang w:val="en-GB" w:eastAsia="en-US"/>
                  </w:rPr>
                  <w:delText>should</w:delText>
                </w:r>
              </w:del>
              <w:r w:rsidR="000F7B76">
                <w:rPr>
                  <w:color w:val="FF0000"/>
                  <w:lang w:val="en-GB" w:eastAsia="en-US"/>
                </w:rPr>
                <w:t>shall</w:t>
              </w:r>
              <w:r w:rsidR="00053896" w:rsidRPr="00D8063B">
                <w:rPr>
                  <w:color w:val="FF0000"/>
                  <w:lang w:val="en-GB" w:eastAsia="en-US"/>
                </w:rPr>
                <w:t xml:space="preserve"> be assigned to non-life portfolio (by applying the available most precise split).</w:t>
              </w:r>
            </w:ins>
          </w:p>
          <w:p w14:paraId="08BF89D4" w14:textId="53A8E357" w:rsidR="005C1C1D" w:rsidRPr="00D8063B" w:rsidRDefault="005C1C1D" w:rsidP="00DA6BCB">
            <w:pPr>
              <w:pStyle w:val="NormalLeft"/>
              <w:rPr>
                <w:lang w:val="en-GB"/>
              </w:rPr>
            </w:pPr>
            <w:del w:id="4671" w:author="Author">
              <w:r w:rsidRPr="00D8063B" w:rsidDel="00053896">
                <w:rPr>
                  <w:lang w:val="en-GB"/>
                </w:rPr>
                <w:delText xml:space="preserve"> </w:delText>
              </w:r>
            </w:del>
            <w:r w:rsidRPr="00D8063B">
              <w:rPr>
                <w:lang w:val="en-GB"/>
              </w:rPr>
              <w:t>One of the options in the following closed list shall be used:</w:t>
            </w:r>
          </w:p>
          <w:p w14:paraId="37173D91" w14:textId="7A264BA2" w:rsidR="005C1C1D" w:rsidRPr="00D8063B" w:rsidDel="00053896" w:rsidRDefault="005C1C1D" w:rsidP="00DA6BCB">
            <w:pPr>
              <w:pStyle w:val="NormalLeft"/>
              <w:rPr>
                <w:del w:id="4672" w:author="Author"/>
                <w:lang w:val="en-GB"/>
              </w:rPr>
            </w:pPr>
            <w:r w:rsidRPr="00D8063B">
              <w:rPr>
                <w:lang w:val="en-GB"/>
              </w:rPr>
              <w:t>1 — Life</w:t>
            </w:r>
          </w:p>
          <w:p w14:paraId="11A1BC52" w14:textId="45B2629B" w:rsidR="005C1C1D" w:rsidRPr="00D8063B" w:rsidRDefault="005C1C1D" w:rsidP="00DA6BCB">
            <w:pPr>
              <w:pStyle w:val="NormalLeft"/>
              <w:rPr>
                <w:lang w:val="en-GB"/>
              </w:rPr>
            </w:pPr>
            <w:r w:rsidRPr="00D8063B">
              <w:rPr>
                <w:lang w:val="en-GB"/>
              </w:rPr>
              <w:t>2 — Non–life</w:t>
            </w:r>
            <w:del w:id="4673" w:author="Author">
              <w:r w:rsidRPr="00D8063B" w:rsidDel="00053896">
                <w:rPr>
                  <w:lang w:val="en-GB"/>
                </w:rPr>
                <w:delText>:</w:delText>
              </w:r>
            </w:del>
          </w:p>
          <w:p w14:paraId="04C244B3" w14:textId="77777777" w:rsidR="005C1C1D" w:rsidRPr="00D8063B" w:rsidRDefault="005C1C1D" w:rsidP="00DA6BCB">
            <w:pPr>
              <w:pStyle w:val="NormalLeft"/>
              <w:rPr>
                <w:lang w:val="en-GB"/>
              </w:rPr>
            </w:pPr>
            <w:r w:rsidRPr="00D8063B">
              <w:rPr>
                <w:lang w:val="en-GB"/>
              </w:rPr>
              <w:t>3 — Ring fenced funds</w:t>
            </w:r>
          </w:p>
          <w:p w14:paraId="2BD22F44" w14:textId="77777777" w:rsidR="005C1C1D" w:rsidRPr="00D8063B" w:rsidRDefault="005C1C1D" w:rsidP="00DA6BCB">
            <w:pPr>
              <w:pStyle w:val="NormalLeft"/>
              <w:rPr>
                <w:lang w:val="en-GB"/>
              </w:rPr>
            </w:pPr>
            <w:r w:rsidRPr="00D8063B">
              <w:rPr>
                <w:lang w:val="en-GB"/>
              </w:rPr>
              <w:t>4 — Other internal fund</w:t>
            </w:r>
          </w:p>
          <w:p w14:paraId="396C0BEF" w14:textId="77777777" w:rsidR="005C1C1D" w:rsidRPr="00D8063B" w:rsidRDefault="005C1C1D" w:rsidP="00DA6BCB">
            <w:pPr>
              <w:pStyle w:val="NormalLeft"/>
              <w:rPr>
                <w:lang w:val="en-GB"/>
              </w:rPr>
            </w:pPr>
            <w:r w:rsidRPr="00D8063B">
              <w:rPr>
                <w:lang w:val="en-GB"/>
              </w:rPr>
              <w:t>5 — Shareholders' funds</w:t>
            </w:r>
          </w:p>
          <w:p w14:paraId="0112AD90" w14:textId="77777777" w:rsidR="005C1C1D" w:rsidRPr="00D8063B" w:rsidRDefault="005C1C1D" w:rsidP="00DA6BCB">
            <w:pPr>
              <w:pStyle w:val="NormalLeft"/>
              <w:rPr>
                <w:lang w:val="en-GB"/>
              </w:rPr>
            </w:pPr>
            <w:r w:rsidRPr="00D8063B">
              <w:rPr>
                <w:lang w:val="en-GB"/>
              </w:rPr>
              <w:t>6 — General</w:t>
            </w:r>
          </w:p>
          <w:p w14:paraId="449929B4" w14:textId="2A397AF0" w:rsidR="005C1C1D" w:rsidRPr="00D8063B" w:rsidRDefault="005C1C1D" w:rsidP="00DA6BCB">
            <w:pPr>
              <w:pStyle w:val="NormalLeft"/>
              <w:rPr>
                <w:lang w:val="en-GB"/>
              </w:rPr>
            </w:pPr>
            <w:r w:rsidRPr="00D8063B">
              <w:rPr>
                <w:lang w:val="en-GB"/>
              </w:rPr>
              <w:t>The split is not mandatory,</w:t>
            </w:r>
            <w:ins w:id="4674" w:author="Author">
              <w:r w:rsidR="00053896" w:rsidRPr="00D8063B">
                <w:rPr>
                  <w:color w:val="FF0000"/>
                  <w:lang w:val="en-GB" w:eastAsia="en-US"/>
                </w:rPr>
                <w:t xml:space="preserve"> unless otherwise required by the national supervisory authority, </w:t>
              </w:r>
            </w:ins>
            <w:del w:id="4675" w:author="Author">
              <w:r w:rsidRPr="00D8063B" w:rsidDel="00053896">
                <w:rPr>
                  <w:lang w:val="en-GB"/>
                </w:rPr>
                <w:delText xml:space="preserve"> </w:delText>
              </w:r>
            </w:del>
            <w:r w:rsidRPr="00D8063B">
              <w:rPr>
                <w:lang w:val="en-GB"/>
              </w:rPr>
              <w:t xml:space="preserve">except for identifying ring fenced funds, but shall be reported if the undertaking uses it internally. When an undertaking does not apply a split ‘general’ </w:t>
            </w:r>
            <w:del w:id="4676" w:author="Author">
              <w:r w:rsidRPr="00D8063B" w:rsidDel="00053896">
                <w:rPr>
                  <w:lang w:val="en-GB"/>
                </w:rPr>
                <w:delText xml:space="preserve">must </w:delText>
              </w:r>
            </w:del>
            <w:ins w:id="4677" w:author="Author">
              <w:r w:rsidR="00053896" w:rsidRPr="00D8063B">
                <w:rPr>
                  <w:lang w:val="en-GB"/>
                </w:rPr>
                <w:t xml:space="preserve">shall </w:t>
              </w:r>
            </w:ins>
            <w:r w:rsidRPr="00D8063B">
              <w:rPr>
                <w:lang w:val="en-GB"/>
              </w:rPr>
              <w:t>be used.</w:t>
            </w:r>
          </w:p>
          <w:p w14:paraId="42E1C7AB" w14:textId="77777777" w:rsidR="005C1C1D" w:rsidRPr="00D8063B" w:rsidRDefault="005C1C1D" w:rsidP="00DA6BCB">
            <w:pPr>
              <w:pStyle w:val="NormalLeft"/>
              <w:rPr>
                <w:lang w:val="en-GB"/>
              </w:rPr>
            </w:pPr>
            <w:r w:rsidRPr="00D8063B">
              <w:rPr>
                <w:lang w:val="en-GB"/>
              </w:rPr>
              <w:t>For assets held off–balance sheet this item shall not be reported.</w:t>
            </w:r>
          </w:p>
        </w:tc>
      </w:tr>
      <w:tr w:rsidR="005C1C1D" w:rsidRPr="00D8063B" w14:paraId="24059283" w14:textId="77777777" w:rsidTr="00DA6BCB">
        <w:tc>
          <w:tcPr>
            <w:tcW w:w="1021" w:type="dxa"/>
            <w:tcBorders>
              <w:top w:val="single" w:sz="2" w:space="0" w:color="auto"/>
              <w:left w:val="single" w:sz="2" w:space="0" w:color="auto"/>
              <w:bottom w:val="single" w:sz="2" w:space="0" w:color="auto"/>
              <w:right w:val="single" w:sz="2" w:space="0" w:color="auto"/>
            </w:tcBorders>
          </w:tcPr>
          <w:p w14:paraId="5777C3E3" w14:textId="77777777" w:rsidR="005C1C1D" w:rsidRPr="00D8063B" w:rsidRDefault="005C1C1D" w:rsidP="00DA6BCB">
            <w:pPr>
              <w:pStyle w:val="NormalLeft"/>
              <w:rPr>
                <w:lang w:val="en-GB"/>
              </w:rPr>
            </w:pPr>
            <w:r w:rsidRPr="00D8063B">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28A2BFCC" w14:textId="77777777" w:rsidR="005C1C1D" w:rsidRPr="00D8063B" w:rsidRDefault="005C1C1D" w:rsidP="00DA6BCB">
            <w:pPr>
              <w:pStyle w:val="NormalLeft"/>
              <w:rPr>
                <w:lang w:val="en-GB"/>
              </w:rPr>
            </w:pPr>
            <w:r w:rsidRPr="00D8063B">
              <w:rPr>
                <w:lang w:val="en-GB"/>
              </w:rPr>
              <w:t>Fund number</w:t>
            </w:r>
          </w:p>
        </w:tc>
        <w:tc>
          <w:tcPr>
            <w:tcW w:w="6407" w:type="dxa"/>
            <w:tcBorders>
              <w:top w:val="single" w:sz="2" w:space="0" w:color="auto"/>
              <w:left w:val="single" w:sz="2" w:space="0" w:color="auto"/>
              <w:bottom w:val="single" w:sz="2" w:space="0" w:color="auto"/>
              <w:right w:val="single" w:sz="2" w:space="0" w:color="auto"/>
            </w:tcBorders>
          </w:tcPr>
          <w:p w14:paraId="06A4B0E8" w14:textId="73B62EF5" w:rsidR="005C1C1D" w:rsidRPr="00D8063B" w:rsidRDefault="005C1C1D" w:rsidP="00DA6BCB">
            <w:pPr>
              <w:pStyle w:val="NormalLeft"/>
              <w:rPr>
                <w:lang w:val="en-GB"/>
              </w:rPr>
            </w:pPr>
            <w:r w:rsidRPr="00D8063B">
              <w:rPr>
                <w:lang w:val="en-GB"/>
              </w:rPr>
              <w:t>Applicable to assets held in ring fenced funds or other internal funds</w:t>
            </w:r>
            <w:del w:id="4678" w:author="Author">
              <w:r w:rsidRPr="00D8063B" w:rsidDel="00885D87">
                <w:rPr>
                  <w:lang w:val="en-GB"/>
                </w:rPr>
                <w:delText xml:space="preserve"> </w:delText>
              </w:r>
            </w:del>
            <w:ins w:id="4679" w:author="Author">
              <w:r w:rsidR="00885D87" w:rsidRPr="00180831">
                <w:rPr>
                  <w:lang w:val="en-GB"/>
                </w:rPr>
                <w:t>, defined according to national markets, in particular regarding funds (asset portfolios) supporting life products</w:t>
              </w:r>
            </w:ins>
            <w:del w:id="4680" w:author="Author">
              <w:r w:rsidRPr="00D8063B" w:rsidDel="00885D87">
                <w:rPr>
                  <w:lang w:val="en-GB"/>
                </w:rPr>
                <w:delText>(defined according to national markets)</w:delText>
              </w:r>
            </w:del>
            <w:r w:rsidRPr="00D8063B">
              <w:rPr>
                <w:lang w:val="en-GB"/>
              </w:rPr>
              <w:t>.</w:t>
            </w:r>
          </w:p>
          <w:p w14:paraId="23B878FD" w14:textId="77777777" w:rsidR="005C1C1D" w:rsidRDefault="005C1C1D" w:rsidP="00DA6BCB">
            <w:pPr>
              <w:pStyle w:val="NormalLeft"/>
              <w:rPr>
                <w:ins w:id="4681" w:author="Author"/>
                <w:lang w:val="en-GB"/>
              </w:rPr>
            </w:pPr>
            <w:r w:rsidRPr="00D8063B">
              <w:rPr>
                <w:lang w:val="en-GB"/>
              </w:rPr>
              <w:t>Number</w:t>
            </w:r>
            <w:ins w:id="4682" w:author="Author">
              <w:r w:rsidR="00885D87">
                <w:rPr>
                  <w:lang w:val="en-GB"/>
                </w:rPr>
                <w:t xml:space="preserve"> or code</w:t>
              </w:r>
            </w:ins>
            <w:r w:rsidRPr="00D8063B">
              <w:rPr>
                <w:lang w:val="en-GB"/>
              </w:rPr>
              <w:t xml:space="preserve"> which is attributed by the undertaking, corresponding to the unique number </w:t>
            </w:r>
            <w:ins w:id="4683" w:author="Author">
              <w:r w:rsidR="00885D87">
                <w:rPr>
                  <w:lang w:val="en-GB"/>
                </w:rPr>
                <w:t xml:space="preserve">or code </w:t>
              </w:r>
            </w:ins>
            <w:r w:rsidRPr="00D8063B">
              <w:rPr>
                <w:lang w:val="en-GB"/>
              </w:rPr>
              <w:t xml:space="preserve">assigned to each fund. This number </w:t>
            </w:r>
            <w:ins w:id="4684" w:author="Author">
              <w:r w:rsidR="00885D87">
                <w:rPr>
                  <w:lang w:val="en-GB"/>
                </w:rPr>
                <w:t xml:space="preserve">or code </w:t>
              </w:r>
            </w:ins>
            <w:r w:rsidRPr="00D8063B">
              <w:rPr>
                <w:lang w:val="en-GB"/>
              </w:rPr>
              <w:t>has to be consistent over time and shall be used to identify the</w:t>
            </w:r>
            <w:ins w:id="4685" w:author="Author">
              <w:r w:rsidR="00885D87">
                <w:rPr>
                  <w:lang w:val="en-GB"/>
                </w:rPr>
                <w:t xml:space="preserve"> same</w:t>
              </w:r>
            </w:ins>
            <w:r w:rsidRPr="00D8063B">
              <w:rPr>
                <w:lang w:val="en-GB"/>
              </w:rPr>
              <w:t xml:space="preserve"> funds in other templates</w:t>
            </w:r>
            <w:ins w:id="4686" w:author="Author">
              <w:r w:rsidR="00885D87">
                <w:rPr>
                  <w:lang w:val="en-GB"/>
                </w:rPr>
                <w:t xml:space="preserve"> </w:t>
              </w:r>
              <w:r w:rsidR="00885D87" w:rsidRPr="00180831">
                <w:rPr>
                  <w:lang w:val="en-GB"/>
                </w:rPr>
                <w:t>(e.g. in S.06.02)</w:t>
              </w:r>
            </w:ins>
            <w:r w:rsidRPr="00D8063B">
              <w:rPr>
                <w:lang w:val="en-GB"/>
              </w:rPr>
              <w:t>. It shall not be re–used for a different fund.</w:t>
            </w:r>
          </w:p>
          <w:p w14:paraId="772365CE" w14:textId="70F5384C" w:rsidR="00885D87" w:rsidRPr="00D8063B" w:rsidRDefault="00885D87" w:rsidP="00DA6BCB">
            <w:pPr>
              <w:pStyle w:val="NormalLeft"/>
              <w:rPr>
                <w:lang w:val="en-GB"/>
              </w:rPr>
            </w:pPr>
            <w:ins w:id="4687" w:author="Author">
              <w:r w:rsidRPr="00180831">
                <w:rPr>
                  <w:lang w:val="en-GB"/>
                </w:rPr>
                <w:t xml:space="preserve">The </w:t>
              </w:r>
              <w:r w:rsidR="002502CF">
                <w:rPr>
                  <w:lang w:val="en-GB"/>
                </w:rPr>
                <w:t>F</w:t>
              </w:r>
              <w:del w:id="4688" w:author="Author">
                <w:r w:rsidRPr="00180831" w:rsidDel="002502CF">
                  <w:rPr>
                    <w:lang w:val="en-GB"/>
                  </w:rPr>
                  <w:delText>f</w:delText>
                </w:r>
              </w:del>
              <w:r w:rsidRPr="00180831">
                <w:rPr>
                  <w:lang w:val="en-GB"/>
                </w:rPr>
                <w:t xml:space="preserve">und </w:t>
              </w:r>
              <w:r w:rsidR="002502CF">
                <w:rPr>
                  <w:lang w:val="en-GB"/>
                </w:rPr>
                <w:t>N</w:t>
              </w:r>
              <w:del w:id="4689" w:author="Author">
                <w:r w:rsidRPr="00180831" w:rsidDel="002502CF">
                  <w:rPr>
                    <w:lang w:val="en-GB"/>
                  </w:rPr>
                  <w:delText>n</w:delText>
                </w:r>
              </w:del>
              <w:r w:rsidRPr="00180831">
                <w:rPr>
                  <w:lang w:val="en-GB"/>
                </w:rPr>
                <w:t>umber is not mandatory, unless otherwise required by the national supervisory authority.</w:t>
              </w:r>
            </w:ins>
          </w:p>
        </w:tc>
      </w:tr>
      <w:tr w:rsidR="005C1C1D" w:rsidRPr="00D8063B" w14:paraId="1244462E" w14:textId="77777777" w:rsidTr="00DA6BCB">
        <w:tc>
          <w:tcPr>
            <w:tcW w:w="1021" w:type="dxa"/>
            <w:tcBorders>
              <w:top w:val="single" w:sz="2" w:space="0" w:color="auto"/>
              <w:left w:val="single" w:sz="2" w:space="0" w:color="auto"/>
              <w:bottom w:val="single" w:sz="2" w:space="0" w:color="auto"/>
              <w:right w:val="single" w:sz="2" w:space="0" w:color="auto"/>
            </w:tcBorders>
          </w:tcPr>
          <w:p w14:paraId="04D27D0A" w14:textId="77777777" w:rsidR="005C1C1D" w:rsidRPr="00D8063B" w:rsidRDefault="005C1C1D" w:rsidP="00DA6BCB">
            <w:pPr>
              <w:pStyle w:val="NormalLeft"/>
              <w:rPr>
                <w:lang w:val="en-GB"/>
              </w:rPr>
            </w:pPr>
            <w:r w:rsidRPr="00D8063B">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1A13AD1F" w14:textId="77777777" w:rsidR="005C1C1D" w:rsidRPr="00D8063B" w:rsidRDefault="005C1C1D" w:rsidP="00DA6BCB">
            <w:pPr>
              <w:pStyle w:val="NormalLeft"/>
              <w:rPr>
                <w:lang w:val="en-GB"/>
              </w:rPr>
            </w:pPr>
            <w:r w:rsidRPr="00D8063B">
              <w:rPr>
                <w:lang w:val="en-GB"/>
              </w:rPr>
              <w:t>Asset category</w:t>
            </w:r>
          </w:p>
        </w:tc>
        <w:tc>
          <w:tcPr>
            <w:tcW w:w="6407" w:type="dxa"/>
            <w:tcBorders>
              <w:top w:val="single" w:sz="2" w:space="0" w:color="auto"/>
              <w:left w:val="single" w:sz="2" w:space="0" w:color="auto"/>
              <w:bottom w:val="single" w:sz="2" w:space="0" w:color="auto"/>
              <w:right w:val="single" w:sz="2" w:space="0" w:color="auto"/>
            </w:tcBorders>
          </w:tcPr>
          <w:p w14:paraId="7FE5327C" w14:textId="77777777" w:rsidR="005C1C1D" w:rsidRPr="00D8063B" w:rsidRDefault="005C1C1D" w:rsidP="00DA6BCB">
            <w:pPr>
              <w:pStyle w:val="NormalLeft"/>
              <w:rPr>
                <w:lang w:val="en-GB"/>
              </w:rPr>
            </w:pPr>
            <w:r w:rsidRPr="00D8063B">
              <w:rPr>
                <w:lang w:val="en-GB"/>
              </w:rPr>
              <w:t>Identify the asset categories of the underlying asset lent/provided as part of a securities lending transactions or repurchase agreements).</w:t>
            </w:r>
          </w:p>
          <w:p w14:paraId="16CEB00B" w14:textId="77777777" w:rsidR="005C1C1D" w:rsidRPr="00D8063B" w:rsidRDefault="005C1C1D" w:rsidP="00DA6BCB">
            <w:pPr>
              <w:pStyle w:val="NormalLeft"/>
              <w:rPr>
                <w:lang w:val="en-GB"/>
              </w:rPr>
            </w:pPr>
            <w:r w:rsidRPr="00D8063B">
              <w:rPr>
                <w:lang w:val="en-GB"/>
              </w:rPr>
              <w:t>Use the categories defined in Annex IV — Assets Categories of this Regulation.</w:t>
            </w:r>
          </w:p>
        </w:tc>
      </w:tr>
      <w:tr w:rsidR="005C1C1D" w:rsidRPr="00D8063B" w14:paraId="24335625" w14:textId="77777777" w:rsidTr="00DA6BCB">
        <w:tc>
          <w:tcPr>
            <w:tcW w:w="1021" w:type="dxa"/>
            <w:tcBorders>
              <w:top w:val="single" w:sz="2" w:space="0" w:color="auto"/>
              <w:left w:val="single" w:sz="2" w:space="0" w:color="auto"/>
              <w:bottom w:val="single" w:sz="2" w:space="0" w:color="auto"/>
              <w:right w:val="single" w:sz="2" w:space="0" w:color="auto"/>
            </w:tcBorders>
          </w:tcPr>
          <w:p w14:paraId="6044FE51" w14:textId="77777777" w:rsidR="005C1C1D" w:rsidRPr="00D8063B" w:rsidRDefault="005C1C1D" w:rsidP="00DA6BCB">
            <w:pPr>
              <w:pStyle w:val="NormalLeft"/>
              <w:rPr>
                <w:lang w:val="en-GB"/>
              </w:rPr>
            </w:pPr>
            <w:r w:rsidRPr="00D8063B">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51DD5EB0" w14:textId="77777777" w:rsidR="005C1C1D" w:rsidRPr="00D8063B" w:rsidRDefault="005C1C1D" w:rsidP="00DA6BCB">
            <w:pPr>
              <w:pStyle w:val="NormalLeft"/>
              <w:rPr>
                <w:lang w:val="en-GB"/>
              </w:rPr>
            </w:pPr>
            <w:r w:rsidRPr="00D8063B">
              <w:rPr>
                <w:lang w:val="en-GB"/>
              </w:rPr>
              <w:t>Counterparty Name</w:t>
            </w:r>
          </w:p>
        </w:tc>
        <w:tc>
          <w:tcPr>
            <w:tcW w:w="6407" w:type="dxa"/>
            <w:tcBorders>
              <w:top w:val="single" w:sz="2" w:space="0" w:color="auto"/>
              <w:left w:val="single" w:sz="2" w:space="0" w:color="auto"/>
              <w:bottom w:val="single" w:sz="2" w:space="0" w:color="auto"/>
              <w:right w:val="single" w:sz="2" w:space="0" w:color="auto"/>
            </w:tcBorders>
          </w:tcPr>
          <w:p w14:paraId="34866A0B" w14:textId="77777777" w:rsidR="005C1C1D" w:rsidRPr="00D8063B" w:rsidRDefault="005C1C1D" w:rsidP="00DA6BCB">
            <w:pPr>
              <w:pStyle w:val="NormalLeft"/>
              <w:rPr>
                <w:lang w:val="en-GB"/>
              </w:rPr>
            </w:pPr>
            <w:r w:rsidRPr="00D8063B">
              <w:rPr>
                <w:lang w:val="en-GB"/>
              </w:rPr>
              <w:t>Name of the counterparty of the contract.</w:t>
            </w:r>
          </w:p>
          <w:p w14:paraId="239EF540" w14:textId="77777777" w:rsidR="005C1C1D" w:rsidRPr="00D8063B" w:rsidRDefault="005C1C1D" w:rsidP="00DA6BCB">
            <w:pPr>
              <w:pStyle w:val="NormalLeft"/>
              <w:rPr>
                <w:lang w:val="en-GB"/>
              </w:rPr>
            </w:pPr>
            <w:r w:rsidRPr="00D8063B">
              <w:rPr>
                <w:lang w:val="en-GB"/>
              </w:rPr>
              <w:t>When available, this item corresponds to the entity name in the LEI database. When not available, corresponds to the legal name.</w:t>
            </w:r>
          </w:p>
        </w:tc>
      </w:tr>
      <w:tr w:rsidR="005C1C1D" w:rsidRPr="00D8063B" w14:paraId="0E67FC33" w14:textId="77777777" w:rsidTr="00DA6BCB">
        <w:tc>
          <w:tcPr>
            <w:tcW w:w="1021" w:type="dxa"/>
            <w:tcBorders>
              <w:top w:val="single" w:sz="2" w:space="0" w:color="auto"/>
              <w:left w:val="single" w:sz="2" w:space="0" w:color="auto"/>
              <w:bottom w:val="single" w:sz="2" w:space="0" w:color="auto"/>
              <w:right w:val="single" w:sz="2" w:space="0" w:color="auto"/>
            </w:tcBorders>
          </w:tcPr>
          <w:p w14:paraId="607C7E44" w14:textId="77777777" w:rsidR="005C1C1D" w:rsidRPr="00D8063B" w:rsidRDefault="005C1C1D" w:rsidP="00DA6BCB">
            <w:pPr>
              <w:pStyle w:val="NormalLeft"/>
              <w:rPr>
                <w:lang w:val="en-GB"/>
              </w:rPr>
            </w:pPr>
            <w:r w:rsidRPr="00D8063B">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2304D2B8" w14:textId="77777777" w:rsidR="005C1C1D" w:rsidRPr="00D8063B" w:rsidRDefault="005C1C1D" w:rsidP="00DA6BCB">
            <w:pPr>
              <w:pStyle w:val="NormalLeft"/>
              <w:rPr>
                <w:lang w:val="en-GB"/>
              </w:rPr>
            </w:pPr>
            <w:r w:rsidRPr="00D8063B">
              <w:rPr>
                <w:lang w:val="en-GB"/>
              </w:rPr>
              <w:t>Counterparty code</w:t>
            </w:r>
          </w:p>
        </w:tc>
        <w:tc>
          <w:tcPr>
            <w:tcW w:w="6407" w:type="dxa"/>
            <w:tcBorders>
              <w:top w:val="single" w:sz="2" w:space="0" w:color="auto"/>
              <w:left w:val="single" w:sz="2" w:space="0" w:color="auto"/>
              <w:bottom w:val="single" w:sz="2" w:space="0" w:color="auto"/>
              <w:right w:val="single" w:sz="2" w:space="0" w:color="auto"/>
            </w:tcBorders>
          </w:tcPr>
          <w:p w14:paraId="0B14926C" w14:textId="77777777" w:rsidR="005C1C1D" w:rsidRPr="00D8063B" w:rsidRDefault="005C1C1D" w:rsidP="00DA6BCB">
            <w:pPr>
              <w:pStyle w:val="NormalLeft"/>
              <w:rPr>
                <w:lang w:val="en-GB"/>
              </w:rPr>
            </w:pPr>
            <w:r w:rsidRPr="00D8063B">
              <w:rPr>
                <w:lang w:val="en-GB"/>
              </w:rPr>
              <w:t>Identification code of the counterparty using the Legal Entity Identifier (LEI) if available.</w:t>
            </w:r>
          </w:p>
          <w:p w14:paraId="2F41E7D7" w14:textId="77777777" w:rsidR="005C1C1D" w:rsidRPr="00D8063B" w:rsidRDefault="005C1C1D" w:rsidP="00DA6BCB">
            <w:pPr>
              <w:pStyle w:val="NormalLeft"/>
              <w:rPr>
                <w:lang w:val="en-GB"/>
              </w:rPr>
            </w:pPr>
            <w:r w:rsidRPr="00D8063B">
              <w:rPr>
                <w:lang w:val="en-GB"/>
              </w:rPr>
              <w:t>If none is available, this item shall not be reported.</w:t>
            </w:r>
          </w:p>
        </w:tc>
      </w:tr>
      <w:tr w:rsidR="005C1C1D" w:rsidRPr="00D8063B" w14:paraId="0469DA56" w14:textId="77777777" w:rsidTr="00DA6BCB">
        <w:tc>
          <w:tcPr>
            <w:tcW w:w="1021" w:type="dxa"/>
            <w:tcBorders>
              <w:top w:val="single" w:sz="2" w:space="0" w:color="auto"/>
              <w:left w:val="single" w:sz="2" w:space="0" w:color="auto"/>
              <w:bottom w:val="single" w:sz="2" w:space="0" w:color="auto"/>
              <w:right w:val="single" w:sz="2" w:space="0" w:color="auto"/>
            </w:tcBorders>
          </w:tcPr>
          <w:p w14:paraId="4642E2E1" w14:textId="77777777" w:rsidR="005C1C1D" w:rsidRPr="00D8063B" w:rsidRDefault="005C1C1D" w:rsidP="00DA6BCB">
            <w:pPr>
              <w:pStyle w:val="NormalLeft"/>
              <w:rPr>
                <w:lang w:val="en-GB"/>
              </w:rPr>
            </w:pPr>
            <w:r w:rsidRPr="00D8063B">
              <w:rPr>
                <w:lang w:val="en-GB"/>
              </w:rPr>
              <w:t>C0090</w:t>
            </w:r>
          </w:p>
        </w:tc>
        <w:tc>
          <w:tcPr>
            <w:tcW w:w="1858" w:type="dxa"/>
            <w:tcBorders>
              <w:top w:val="single" w:sz="2" w:space="0" w:color="auto"/>
              <w:left w:val="single" w:sz="2" w:space="0" w:color="auto"/>
              <w:bottom w:val="single" w:sz="2" w:space="0" w:color="auto"/>
              <w:right w:val="single" w:sz="2" w:space="0" w:color="auto"/>
            </w:tcBorders>
          </w:tcPr>
          <w:p w14:paraId="0F06ADFA" w14:textId="77777777" w:rsidR="005C1C1D" w:rsidRPr="00D8063B" w:rsidRDefault="005C1C1D" w:rsidP="00DA6BCB">
            <w:pPr>
              <w:pStyle w:val="NormalLeft"/>
              <w:rPr>
                <w:lang w:val="en-GB"/>
              </w:rPr>
            </w:pPr>
            <w:r w:rsidRPr="00D8063B">
              <w:rPr>
                <w:lang w:val="en-GB"/>
              </w:rPr>
              <w:t>Type of counterparty code</w:t>
            </w:r>
          </w:p>
        </w:tc>
        <w:tc>
          <w:tcPr>
            <w:tcW w:w="6407" w:type="dxa"/>
            <w:tcBorders>
              <w:top w:val="single" w:sz="2" w:space="0" w:color="auto"/>
              <w:left w:val="single" w:sz="2" w:space="0" w:color="auto"/>
              <w:bottom w:val="single" w:sz="2" w:space="0" w:color="auto"/>
              <w:right w:val="single" w:sz="2" w:space="0" w:color="auto"/>
            </w:tcBorders>
          </w:tcPr>
          <w:p w14:paraId="0E4D1A4D" w14:textId="77777777" w:rsidR="005C1C1D" w:rsidRPr="00D8063B" w:rsidRDefault="005C1C1D" w:rsidP="00DA6BCB">
            <w:pPr>
              <w:pStyle w:val="NormalLeft"/>
              <w:rPr>
                <w:lang w:val="en-GB"/>
              </w:rPr>
            </w:pPr>
            <w:r w:rsidRPr="00D8063B">
              <w:rPr>
                <w:lang w:val="en-GB"/>
              </w:rPr>
              <w:t>Identification of the code used for the ‘Counterparty Code’ item. One of the options in the following closed list shall be used:</w:t>
            </w:r>
          </w:p>
          <w:p w14:paraId="3EF6C494" w14:textId="77777777" w:rsidR="005C1C1D" w:rsidRPr="00D8063B" w:rsidRDefault="005C1C1D" w:rsidP="00DA6BCB">
            <w:pPr>
              <w:pStyle w:val="NormalLeft"/>
              <w:rPr>
                <w:lang w:val="en-GB"/>
              </w:rPr>
            </w:pPr>
            <w:r w:rsidRPr="00D8063B">
              <w:rPr>
                <w:lang w:val="en-GB"/>
              </w:rPr>
              <w:t>1 — LEI</w:t>
            </w:r>
          </w:p>
          <w:p w14:paraId="1BE03BFB" w14:textId="77777777" w:rsidR="005C1C1D" w:rsidRPr="00D8063B" w:rsidRDefault="005C1C1D" w:rsidP="00DA6BCB">
            <w:pPr>
              <w:pStyle w:val="NormalLeft"/>
              <w:rPr>
                <w:lang w:val="en-GB"/>
              </w:rPr>
            </w:pPr>
            <w:r w:rsidRPr="00D8063B">
              <w:rPr>
                <w:lang w:val="en-GB"/>
              </w:rPr>
              <w:t>9 — None</w:t>
            </w:r>
          </w:p>
        </w:tc>
      </w:tr>
      <w:tr w:rsidR="005C1C1D" w:rsidRPr="00D8063B" w14:paraId="665BF50B" w14:textId="77777777" w:rsidTr="00DA6BCB">
        <w:tc>
          <w:tcPr>
            <w:tcW w:w="1021" w:type="dxa"/>
            <w:tcBorders>
              <w:top w:val="single" w:sz="2" w:space="0" w:color="auto"/>
              <w:left w:val="single" w:sz="2" w:space="0" w:color="auto"/>
              <w:bottom w:val="single" w:sz="2" w:space="0" w:color="auto"/>
              <w:right w:val="single" w:sz="2" w:space="0" w:color="auto"/>
            </w:tcBorders>
          </w:tcPr>
          <w:p w14:paraId="6BE9DA06" w14:textId="77777777" w:rsidR="005C1C1D" w:rsidRPr="00D8063B" w:rsidRDefault="005C1C1D" w:rsidP="00DA6BCB">
            <w:pPr>
              <w:pStyle w:val="NormalLeft"/>
              <w:rPr>
                <w:lang w:val="en-GB"/>
              </w:rPr>
            </w:pPr>
            <w:r w:rsidRPr="00D8063B">
              <w:rPr>
                <w:lang w:val="en-GB"/>
              </w:rPr>
              <w:t>C0100</w:t>
            </w:r>
          </w:p>
        </w:tc>
        <w:tc>
          <w:tcPr>
            <w:tcW w:w="1858" w:type="dxa"/>
            <w:tcBorders>
              <w:top w:val="single" w:sz="2" w:space="0" w:color="auto"/>
              <w:left w:val="single" w:sz="2" w:space="0" w:color="auto"/>
              <w:bottom w:val="single" w:sz="2" w:space="0" w:color="auto"/>
              <w:right w:val="single" w:sz="2" w:space="0" w:color="auto"/>
            </w:tcBorders>
          </w:tcPr>
          <w:p w14:paraId="055E0EA5" w14:textId="77777777" w:rsidR="005C1C1D" w:rsidRPr="00D8063B" w:rsidRDefault="005C1C1D" w:rsidP="00DA6BCB">
            <w:pPr>
              <w:pStyle w:val="NormalLeft"/>
              <w:rPr>
                <w:lang w:val="en-GB"/>
              </w:rPr>
            </w:pPr>
            <w:r w:rsidRPr="00D8063B">
              <w:rPr>
                <w:lang w:val="en-GB"/>
              </w:rPr>
              <w:t>Counterparty asset category</w:t>
            </w:r>
          </w:p>
        </w:tc>
        <w:tc>
          <w:tcPr>
            <w:tcW w:w="6407" w:type="dxa"/>
            <w:tcBorders>
              <w:top w:val="single" w:sz="2" w:space="0" w:color="auto"/>
              <w:left w:val="single" w:sz="2" w:space="0" w:color="auto"/>
              <w:bottom w:val="single" w:sz="2" w:space="0" w:color="auto"/>
              <w:right w:val="single" w:sz="2" w:space="0" w:color="auto"/>
            </w:tcBorders>
          </w:tcPr>
          <w:p w14:paraId="04648A2A" w14:textId="77777777" w:rsidR="005C1C1D" w:rsidRPr="00D8063B" w:rsidRDefault="005C1C1D" w:rsidP="00DA6BCB">
            <w:pPr>
              <w:pStyle w:val="NormalLeft"/>
              <w:rPr>
                <w:lang w:val="en-GB"/>
              </w:rPr>
            </w:pPr>
            <w:r w:rsidRPr="00D8063B">
              <w:rPr>
                <w:lang w:val="en-GB"/>
              </w:rPr>
              <w:t>Identify the most significant asset category borrowed/received as part of a securities lending transactions or repurchase agreements.</w:t>
            </w:r>
          </w:p>
          <w:p w14:paraId="201525E8" w14:textId="77777777" w:rsidR="005C1C1D" w:rsidRPr="00D8063B" w:rsidRDefault="005C1C1D" w:rsidP="00DA6BCB">
            <w:pPr>
              <w:pStyle w:val="NormalLeft"/>
              <w:rPr>
                <w:lang w:val="en-GB"/>
              </w:rPr>
            </w:pPr>
            <w:r w:rsidRPr="00D8063B">
              <w:rPr>
                <w:lang w:val="en-GB"/>
              </w:rPr>
              <w:t>Use the asset categories defined in Annex IV — Assets Categories of this Regulation.</w:t>
            </w:r>
          </w:p>
        </w:tc>
      </w:tr>
      <w:tr w:rsidR="005C1C1D" w:rsidRPr="00D8063B" w14:paraId="394BCCBA" w14:textId="77777777" w:rsidTr="00DA6BCB">
        <w:tc>
          <w:tcPr>
            <w:tcW w:w="1021" w:type="dxa"/>
            <w:tcBorders>
              <w:top w:val="single" w:sz="2" w:space="0" w:color="auto"/>
              <w:left w:val="single" w:sz="2" w:space="0" w:color="auto"/>
              <w:bottom w:val="single" w:sz="2" w:space="0" w:color="auto"/>
              <w:right w:val="single" w:sz="2" w:space="0" w:color="auto"/>
            </w:tcBorders>
          </w:tcPr>
          <w:p w14:paraId="70D496F0" w14:textId="77777777" w:rsidR="005C1C1D" w:rsidRPr="00D8063B" w:rsidRDefault="005C1C1D" w:rsidP="00DA6BCB">
            <w:pPr>
              <w:pStyle w:val="NormalLeft"/>
              <w:rPr>
                <w:lang w:val="en-GB"/>
              </w:rPr>
            </w:pPr>
            <w:r w:rsidRPr="00D8063B">
              <w:rPr>
                <w:lang w:val="en-GB"/>
              </w:rPr>
              <w:t>C0110</w:t>
            </w:r>
          </w:p>
        </w:tc>
        <w:tc>
          <w:tcPr>
            <w:tcW w:w="1858" w:type="dxa"/>
            <w:tcBorders>
              <w:top w:val="single" w:sz="2" w:space="0" w:color="auto"/>
              <w:left w:val="single" w:sz="2" w:space="0" w:color="auto"/>
              <w:bottom w:val="single" w:sz="2" w:space="0" w:color="auto"/>
              <w:right w:val="single" w:sz="2" w:space="0" w:color="auto"/>
            </w:tcBorders>
          </w:tcPr>
          <w:p w14:paraId="26AF5D44" w14:textId="77777777" w:rsidR="005C1C1D" w:rsidRPr="00D8063B" w:rsidRDefault="005C1C1D" w:rsidP="00DA6BCB">
            <w:pPr>
              <w:pStyle w:val="NormalLeft"/>
              <w:rPr>
                <w:lang w:val="en-GB"/>
              </w:rPr>
            </w:pPr>
            <w:r w:rsidRPr="00D8063B">
              <w:rPr>
                <w:lang w:val="en-GB"/>
              </w:rPr>
              <w:t>Asset held in unit–linked and index–linked contracts</w:t>
            </w:r>
          </w:p>
        </w:tc>
        <w:tc>
          <w:tcPr>
            <w:tcW w:w="6407" w:type="dxa"/>
            <w:tcBorders>
              <w:top w:val="single" w:sz="2" w:space="0" w:color="auto"/>
              <w:left w:val="single" w:sz="2" w:space="0" w:color="auto"/>
              <w:bottom w:val="single" w:sz="2" w:space="0" w:color="auto"/>
              <w:right w:val="single" w:sz="2" w:space="0" w:color="auto"/>
            </w:tcBorders>
          </w:tcPr>
          <w:p w14:paraId="3099B8B8" w14:textId="77777777" w:rsidR="005C1C1D" w:rsidRPr="00D8063B" w:rsidRDefault="005C1C1D" w:rsidP="00DA6BCB">
            <w:pPr>
              <w:pStyle w:val="NormalLeft"/>
              <w:rPr>
                <w:lang w:val="en-GB"/>
              </w:rPr>
            </w:pPr>
            <w:r w:rsidRPr="00D8063B">
              <w:rPr>
                <w:lang w:val="en-GB"/>
              </w:rPr>
              <w:t>Identify if the underlying asset identified in C0060 is held by unit linked and index linked contracts. One of the options in the following closed list shall be used:</w:t>
            </w:r>
          </w:p>
          <w:p w14:paraId="14503B78" w14:textId="77777777" w:rsidR="005C1C1D" w:rsidRPr="00D8063B" w:rsidRDefault="005C1C1D" w:rsidP="00DA6BCB">
            <w:pPr>
              <w:pStyle w:val="NormalLeft"/>
              <w:rPr>
                <w:lang w:val="en-GB"/>
              </w:rPr>
            </w:pPr>
            <w:r w:rsidRPr="00D8063B">
              <w:rPr>
                <w:lang w:val="en-GB"/>
              </w:rPr>
              <w:t>1 — Unit–linked or index–linked</w:t>
            </w:r>
          </w:p>
          <w:p w14:paraId="65062F27" w14:textId="77777777" w:rsidR="005C1C1D" w:rsidRPr="00D8063B" w:rsidRDefault="005C1C1D" w:rsidP="00DA6BCB">
            <w:pPr>
              <w:pStyle w:val="NormalLeft"/>
              <w:rPr>
                <w:lang w:val="en-GB"/>
              </w:rPr>
            </w:pPr>
            <w:r w:rsidRPr="00D8063B">
              <w:rPr>
                <w:lang w:val="en-GB"/>
              </w:rPr>
              <w:t>2 — Neither unit–linked nor index–linked</w:t>
            </w:r>
          </w:p>
        </w:tc>
      </w:tr>
      <w:tr w:rsidR="005C1C1D" w:rsidRPr="00D8063B" w14:paraId="74967043" w14:textId="77777777" w:rsidTr="00DA6BCB">
        <w:tc>
          <w:tcPr>
            <w:tcW w:w="1021" w:type="dxa"/>
            <w:tcBorders>
              <w:top w:val="single" w:sz="2" w:space="0" w:color="auto"/>
              <w:left w:val="single" w:sz="2" w:space="0" w:color="auto"/>
              <w:bottom w:val="single" w:sz="2" w:space="0" w:color="auto"/>
              <w:right w:val="single" w:sz="2" w:space="0" w:color="auto"/>
            </w:tcBorders>
          </w:tcPr>
          <w:p w14:paraId="2BF9C214" w14:textId="77777777" w:rsidR="005C1C1D" w:rsidRPr="00D8063B" w:rsidRDefault="005C1C1D" w:rsidP="00DA6BCB">
            <w:pPr>
              <w:pStyle w:val="NormalLeft"/>
              <w:rPr>
                <w:lang w:val="en-GB"/>
              </w:rPr>
            </w:pPr>
            <w:r w:rsidRPr="00D8063B">
              <w:rPr>
                <w:lang w:val="en-GB"/>
              </w:rPr>
              <w:t>C0120</w:t>
            </w:r>
          </w:p>
        </w:tc>
        <w:tc>
          <w:tcPr>
            <w:tcW w:w="1858" w:type="dxa"/>
            <w:tcBorders>
              <w:top w:val="single" w:sz="2" w:space="0" w:color="auto"/>
              <w:left w:val="single" w:sz="2" w:space="0" w:color="auto"/>
              <w:bottom w:val="single" w:sz="2" w:space="0" w:color="auto"/>
              <w:right w:val="single" w:sz="2" w:space="0" w:color="auto"/>
            </w:tcBorders>
          </w:tcPr>
          <w:p w14:paraId="2797502F" w14:textId="77777777" w:rsidR="005C1C1D" w:rsidRPr="00D8063B" w:rsidRDefault="005C1C1D" w:rsidP="00DA6BCB">
            <w:pPr>
              <w:pStyle w:val="NormalLeft"/>
              <w:rPr>
                <w:lang w:val="en-GB"/>
              </w:rPr>
            </w:pPr>
            <w:r w:rsidRPr="00D8063B">
              <w:rPr>
                <w:lang w:val="en-GB"/>
              </w:rPr>
              <w:t>Position in the contract</w:t>
            </w:r>
          </w:p>
        </w:tc>
        <w:tc>
          <w:tcPr>
            <w:tcW w:w="6407" w:type="dxa"/>
            <w:tcBorders>
              <w:top w:val="single" w:sz="2" w:space="0" w:color="auto"/>
              <w:left w:val="single" w:sz="2" w:space="0" w:color="auto"/>
              <w:bottom w:val="single" w:sz="2" w:space="0" w:color="auto"/>
              <w:right w:val="single" w:sz="2" w:space="0" w:color="auto"/>
            </w:tcBorders>
          </w:tcPr>
          <w:p w14:paraId="72EBE985" w14:textId="77777777" w:rsidR="005C1C1D" w:rsidRPr="00D8063B" w:rsidRDefault="005C1C1D" w:rsidP="00DA6BCB">
            <w:pPr>
              <w:pStyle w:val="NormalLeft"/>
              <w:rPr>
                <w:lang w:val="en-GB"/>
              </w:rPr>
            </w:pPr>
            <w:r w:rsidRPr="00D8063B">
              <w:rPr>
                <w:lang w:val="en-GB"/>
              </w:rPr>
              <w:t>Identify whether the undertaking is a buyer or seller in the repo or a lender or borrower in the securities lending. One of the options in the following closed list shall be used:</w:t>
            </w:r>
          </w:p>
          <w:p w14:paraId="5F6A9A56" w14:textId="77777777" w:rsidR="005C1C1D" w:rsidRPr="00D8063B" w:rsidRDefault="005C1C1D" w:rsidP="00DA6BCB">
            <w:pPr>
              <w:pStyle w:val="NormalLeft"/>
              <w:rPr>
                <w:lang w:val="en-GB"/>
              </w:rPr>
            </w:pPr>
            <w:r w:rsidRPr="00D8063B">
              <w:rPr>
                <w:lang w:val="en-GB"/>
              </w:rPr>
              <w:t>1 — Buyer in a repo</w:t>
            </w:r>
          </w:p>
          <w:p w14:paraId="17AFBB5F" w14:textId="77777777" w:rsidR="005C1C1D" w:rsidRPr="00D8063B" w:rsidRDefault="005C1C1D" w:rsidP="00DA6BCB">
            <w:pPr>
              <w:pStyle w:val="NormalLeft"/>
              <w:rPr>
                <w:lang w:val="en-GB"/>
              </w:rPr>
            </w:pPr>
            <w:r w:rsidRPr="00D8063B">
              <w:rPr>
                <w:lang w:val="en-GB"/>
              </w:rPr>
              <w:t>2 — Seller in a repo</w:t>
            </w:r>
          </w:p>
          <w:p w14:paraId="4BB3F517" w14:textId="77777777" w:rsidR="005C1C1D" w:rsidRPr="00D8063B" w:rsidRDefault="005C1C1D" w:rsidP="00DA6BCB">
            <w:pPr>
              <w:pStyle w:val="NormalLeft"/>
              <w:rPr>
                <w:lang w:val="en-GB"/>
              </w:rPr>
            </w:pPr>
            <w:r w:rsidRPr="00D8063B">
              <w:rPr>
                <w:lang w:val="en-GB"/>
              </w:rPr>
              <w:t>3 — Lender in a securities lending</w:t>
            </w:r>
          </w:p>
          <w:p w14:paraId="51CE5B6E" w14:textId="77777777" w:rsidR="005C1C1D" w:rsidRPr="00D8063B" w:rsidRDefault="005C1C1D" w:rsidP="00DA6BCB">
            <w:pPr>
              <w:pStyle w:val="NormalLeft"/>
              <w:rPr>
                <w:lang w:val="en-GB"/>
              </w:rPr>
            </w:pPr>
            <w:r w:rsidRPr="00D8063B">
              <w:rPr>
                <w:lang w:val="en-GB"/>
              </w:rPr>
              <w:t>4 — Borrower in a securities lending</w:t>
            </w:r>
          </w:p>
        </w:tc>
      </w:tr>
      <w:tr w:rsidR="005C1C1D" w:rsidRPr="00D8063B" w14:paraId="0E8C3893" w14:textId="77777777" w:rsidTr="00DA6BCB">
        <w:tc>
          <w:tcPr>
            <w:tcW w:w="1021" w:type="dxa"/>
            <w:tcBorders>
              <w:top w:val="single" w:sz="2" w:space="0" w:color="auto"/>
              <w:left w:val="single" w:sz="2" w:space="0" w:color="auto"/>
              <w:bottom w:val="single" w:sz="2" w:space="0" w:color="auto"/>
              <w:right w:val="single" w:sz="2" w:space="0" w:color="auto"/>
            </w:tcBorders>
          </w:tcPr>
          <w:p w14:paraId="4A5DAA5B" w14:textId="77777777" w:rsidR="005C1C1D" w:rsidRPr="00D8063B" w:rsidRDefault="005C1C1D" w:rsidP="00DA6BCB">
            <w:pPr>
              <w:pStyle w:val="NormalLeft"/>
              <w:rPr>
                <w:lang w:val="en-GB"/>
              </w:rPr>
            </w:pPr>
            <w:r w:rsidRPr="00D8063B">
              <w:rPr>
                <w:lang w:val="en-GB"/>
              </w:rPr>
              <w:t>C0130</w:t>
            </w:r>
          </w:p>
        </w:tc>
        <w:tc>
          <w:tcPr>
            <w:tcW w:w="1858" w:type="dxa"/>
            <w:tcBorders>
              <w:top w:val="single" w:sz="2" w:space="0" w:color="auto"/>
              <w:left w:val="single" w:sz="2" w:space="0" w:color="auto"/>
              <w:bottom w:val="single" w:sz="2" w:space="0" w:color="auto"/>
              <w:right w:val="single" w:sz="2" w:space="0" w:color="auto"/>
            </w:tcBorders>
          </w:tcPr>
          <w:p w14:paraId="065D542E" w14:textId="77777777" w:rsidR="005C1C1D" w:rsidRPr="00D8063B" w:rsidRDefault="005C1C1D" w:rsidP="00DA6BCB">
            <w:pPr>
              <w:pStyle w:val="NormalLeft"/>
              <w:rPr>
                <w:lang w:val="en-GB"/>
              </w:rPr>
            </w:pPr>
            <w:r w:rsidRPr="00D8063B">
              <w:rPr>
                <w:lang w:val="en-GB"/>
              </w:rPr>
              <w:t>Near leg amount</w:t>
            </w:r>
          </w:p>
        </w:tc>
        <w:tc>
          <w:tcPr>
            <w:tcW w:w="6407" w:type="dxa"/>
            <w:tcBorders>
              <w:top w:val="single" w:sz="2" w:space="0" w:color="auto"/>
              <w:left w:val="single" w:sz="2" w:space="0" w:color="auto"/>
              <w:bottom w:val="single" w:sz="2" w:space="0" w:color="auto"/>
              <w:right w:val="single" w:sz="2" w:space="0" w:color="auto"/>
            </w:tcBorders>
          </w:tcPr>
          <w:p w14:paraId="45732A7F" w14:textId="77777777" w:rsidR="005C1C1D" w:rsidRPr="00D8063B" w:rsidRDefault="005C1C1D" w:rsidP="00DA6BCB">
            <w:pPr>
              <w:pStyle w:val="NormalLeft"/>
              <w:rPr>
                <w:lang w:val="en-GB"/>
              </w:rPr>
            </w:pPr>
            <w:r w:rsidRPr="00D8063B">
              <w:rPr>
                <w:lang w:val="en-GB"/>
              </w:rPr>
              <w:t>Represents the following amounts:</w:t>
            </w:r>
          </w:p>
          <w:p w14:paraId="6E323668" w14:textId="77777777" w:rsidR="005C1C1D" w:rsidRPr="00D8063B" w:rsidRDefault="005C1C1D" w:rsidP="00DA6BCB">
            <w:pPr>
              <w:pStyle w:val="Tiret0"/>
              <w:numPr>
                <w:ilvl w:val="0"/>
                <w:numId w:val="14"/>
              </w:numPr>
              <w:ind w:left="851" w:hanging="851"/>
              <w:rPr>
                <w:lang w:val="en-GB"/>
              </w:rPr>
            </w:pPr>
            <w:r w:rsidRPr="00D8063B">
              <w:rPr>
                <w:lang w:val="en-GB"/>
              </w:rPr>
              <w:t>Buyer in a repo: amount received at the contract inception</w:t>
            </w:r>
          </w:p>
          <w:p w14:paraId="175E1FAE" w14:textId="77777777" w:rsidR="005C1C1D" w:rsidRPr="00D8063B" w:rsidRDefault="005C1C1D" w:rsidP="00DA6BCB">
            <w:pPr>
              <w:pStyle w:val="Tiret0"/>
              <w:numPr>
                <w:ilvl w:val="0"/>
                <w:numId w:val="14"/>
              </w:numPr>
              <w:ind w:left="851" w:hanging="851"/>
              <w:rPr>
                <w:lang w:val="en-GB"/>
              </w:rPr>
            </w:pPr>
            <w:r w:rsidRPr="00D8063B">
              <w:rPr>
                <w:lang w:val="en-GB"/>
              </w:rPr>
              <w:t>Seller in a repo: amount ceded at the contract inception</w:t>
            </w:r>
          </w:p>
          <w:p w14:paraId="10F21F45" w14:textId="77777777" w:rsidR="005C1C1D" w:rsidRPr="00D8063B" w:rsidRDefault="005C1C1D" w:rsidP="00DA6BCB">
            <w:pPr>
              <w:pStyle w:val="Tiret0"/>
              <w:numPr>
                <w:ilvl w:val="0"/>
                <w:numId w:val="14"/>
              </w:numPr>
              <w:ind w:left="851" w:hanging="851"/>
              <w:rPr>
                <w:lang w:val="en-GB"/>
              </w:rPr>
            </w:pPr>
            <w:r w:rsidRPr="00D8063B">
              <w:rPr>
                <w:lang w:val="en-GB"/>
              </w:rPr>
              <w:t>Lender in a securities lending: amount received as guarantee at the contract inception</w:t>
            </w:r>
          </w:p>
          <w:p w14:paraId="33A6515D" w14:textId="77777777" w:rsidR="005C1C1D" w:rsidRPr="00D8063B" w:rsidRDefault="005C1C1D" w:rsidP="00DA6BCB">
            <w:pPr>
              <w:pStyle w:val="Tiret0"/>
              <w:numPr>
                <w:ilvl w:val="0"/>
                <w:numId w:val="14"/>
              </w:numPr>
              <w:ind w:left="851" w:hanging="851"/>
              <w:rPr>
                <w:lang w:val="en-GB"/>
              </w:rPr>
            </w:pPr>
            <w:r w:rsidRPr="00D8063B">
              <w:rPr>
                <w:lang w:val="en-GB"/>
              </w:rPr>
              <w:t>Borrower in a securities lending: amount or market value of the securities received at the contract inception</w:t>
            </w:r>
          </w:p>
        </w:tc>
      </w:tr>
      <w:tr w:rsidR="005C1C1D" w:rsidRPr="00D8063B" w14:paraId="6521E1E2" w14:textId="77777777" w:rsidTr="00DA6BCB">
        <w:tc>
          <w:tcPr>
            <w:tcW w:w="1021" w:type="dxa"/>
            <w:tcBorders>
              <w:top w:val="single" w:sz="2" w:space="0" w:color="auto"/>
              <w:left w:val="single" w:sz="2" w:space="0" w:color="auto"/>
              <w:bottom w:val="single" w:sz="2" w:space="0" w:color="auto"/>
              <w:right w:val="single" w:sz="2" w:space="0" w:color="auto"/>
            </w:tcBorders>
          </w:tcPr>
          <w:p w14:paraId="3463266F" w14:textId="77777777" w:rsidR="005C1C1D" w:rsidRPr="00D8063B" w:rsidRDefault="005C1C1D" w:rsidP="00DA6BCB">
            <w:pPr>
              <w:pStyle w:val="NormalLeft"/>
              <w:rPr>
                <w:lang w:val="en-GB"/>
              </w:rPr>
            </w:pPr>
            <w:r w:rsidRPr="00D8063B">
              <w:rPr>
                <w:lang w:val="en-GB"/>
              </w:rPr>
              <w:t>C0140</w:t>
            </w:r>
          </w:p>
        </w:tc>
        <w:tc>
          <w:tcPr>
            <w:tcW w:w="1858" w:type="dxa"/>
            <w:tcBorders>
              <w:top w:val="single" w:sz="2" w:space="0" w:color="auto"/>
              <w:left w:val="single" w:sz="2" w:space="0" w:color="auto"/>
              <w:bottom w:val="single" w:sz="2" w:space="0" w:color="auto"/>
              <w:right w:val="single" w:sz="2" w:space="0" w:color="auto"/>
            </w:tcBorders>
          </w:tcPr>
          <w:p w14:paraId="5AC651A8" w14:textId="77777777" w:rsidR="005C1C1D" w:rsidRPr="00D8063B" w:rsidRDefault="005C1C1D" w:rsidP="00DA6BCB">
            <w:pPr>
              <w:pStyle w:val="NormalLeft"/>
              <w:rPr>
                <w:lang w:val="en-GB"/>
              </w:rPr>
            </w:pPr>
            <w:r w:rsidRPr="00D8063B">
              <w:rPr>
                <w:lang w:val="en-GB"/>
              </w:rPr>
              <w:t>Far leg amount</w:t>
            </w:r>
          </w:p>
        </w:tc>
        <w:tc>
          <w:tcPr>
            <w:tcW w:w="6407" w:type="dxa"/>
            <w:tcBorders>
              <w:top w:val="single" w:sz="2" w:space="0" w:color="auto"/>
              <w:left w:val="single" w:sz="2" w:space="0" w:color="auto"/>
              <w:bottom w:val="single" w:sz="2" w:space="0" w:color="auto"/>
              <w:right w:val="single" w:sz="2" w:space="0" w:color="auto"/>
            </w:tcBorders>
          </w:tcPr>
          <w:p w14:paraId="05377200" w14:textId="77777777" w:rsidR="005C1C1D" w:rsidRPr="00D8063B" w:rsidRDefault="005C1C1D" w:rsidP="00DA6BCB">
            <w:pPr>
              <w:pStyle w:val="NormalLeft"/>
              <w:rPr>
                <w:lang w:val="en-GB"/>
              </w:rPr>
            </w:pPr>
            <w:r w:rsidRPr="00D8063B">
              <w:rPr>
                <w:lang w:val="en-GB"/>
              </w:rPr>
              <w:t>This item is only applicable for repos and represents the following amounts:</w:t>
            </w:r>
          </w:p>
          <w:p w14:paraId="3B1D26EB" w14:textId="77777777" w:rsidR="005C1C1D" w:rsidRPr="00D8063B" w:rsidRDefault="005C1C1D" w:rsidP="00DA6BCB">
            <w:pPr>
              <w:pStyle w:val="Tiret0"/>
              <w:numPr>
                <w:ilvl w:val="0"/>
                <w:numId w:val="14"/>
              </w:numPr>
              <w:ind w:left="851" w:hanging="851"/>
              <w:rPr>
                <w:lang w:val="en-GB"/>
              </w:rPr>
            </w:pPr>
            <w:r w:rsidRPr="00D8063B">
              <w:rPr>
                <w:lang w:val="en-GB"/>
              </w:rPr>
              <w:t>Buyer in a repo: amount ceded at the contract maturity</w:t>
            </w:r>
          </w:p>
          <w:p w14:paraId="686AD2B2" w14:textId="77777777" w:rsidR="005C1C1D" w:rsidRPr="00D8063B" w:rsidRDefault="005C1C1D" w:rsidP="00DA6BCB">
            <w:pPr>
              <w:pStyle w:val="Tiret0"/>
              <w:numPr>
                <w:ilvl w:val="0"/>
                <w:numId w:val="14"/>
              </w:numPr>
              <w:ind w:left="851" w:hanging="851"/>
              <w:rPr>
                <w:lang w:val="en-GB"/>
              </w:rPr>
            </w:pPr>
            <w:r w:rsidRPr="00D8063B">
              <w:rPr>
                <w:lang w:val="en-GB"/>
              </w:rPr>
              <w:t>Seller in a repo: amount received at the contract maturity</w:t>
            </w:r>
          </w:p>
        </w:tc>
      </w:tr>
      <w:tr w:rsidR="005C1C1D" w:rsidRPr="00D8063B" w14:paraId="36369C9F" w14:textId="77777777" w:rsidTr="00DA6BCB">
        <w:tc>
          <w:tcPr>
            <w:tcW w:w="1021" w:type="dxa"/>
            <w:tcBorders>
              <w:top w:val="single" w:sz="2" w:space="0" w:color="auto"/>
              <w:left w:val="single" w:sz="2" w:space="0" w:color="auto"/>
              <w:bottom w:val="single" w:sz="2" w:space="0" w:color="auto"/>
              <w:right w:val="single" w:sz="2" w:space="0" w:color="auto"/>
            </w:tcBorders>
          </w:tcPr>
          <w:p w14:paraId="5FE39888" w14:textId="77777777" w:rsidR="005C1C1D" w:rsidRPr="00D8063B" w:rsidRDefault="005C1C1D" w:rsidP="00DA6BCB">
            <w:pPr>
              <w:pStyle w:val="NormalLeft"/>
              <w:rPr>
                <w:lang w:val="en-GB"/>
              </w:rPr>
            </w:pPr>
            <w:r w:rsidRPr="00D8063B">
              <w:rPr>
                <w:lang w:val="en-GB"/>
              </w:rPr>
              <w:t>C0150</w:t>
            </w:r>
          </w:p>
        </w:tc>
        <w:tc>
          <w:tcPr>
            <w:tcW w:w="1858" w:type="dxa"/>
            <w:tcBorders>
              <w:top w:val="single" w:sz="2" w:space="0" w:color="auto"/>
              <w:left w:val="single" w:sz="2" w:space="0" w:color="auto"/>
              <w:bottom w:val="single" w:sz="2" w:space="0" w:color="auto"/>
              <w:right w:val="single" w:sz="2" w:space="0" w:color="auto"/>
            </w:tcBorders>
          </w:tcPr>
          <w:p w14:paraId="395F75CB" w14:textId="77777777" w:rsidR="005C1C1D" w:rsidRPr="00D8063B" w:rsidRDefault="005C1C1D" w:rsidP="00DA6BCB">
            <w:pPr>
              <w:pStyle w:val="NormalLeft"/>
              <w:rPr>
                <w:lang w:val="en-GB"/>
              </w:rPr>
            </w:pPr>
            <w:r w:rsidRPr="00D8063B">
              <w:rPr>
                <w:lang w:val="en-GB"/>
              </w:rPr>
              <w:t>Start date</w:t>
            </w:r>
          </w:p>
        </w:tc>
        <w:tc>
          <w:tcPr>
            <w:tcW w:w="6407" w:type="dxa"/>
            <w:tcBorders>
              <w:top w:val="single" w:sz="2" w:space="0" w:color="auto"/>
              <w:left w:val="single" w:sz="2" w:space="0" w:color="auto"/>
              <w:bottom w:val="single" w:sz="2" w:space="0" w:color="auto"/>
              <w:right w:val="single" w:sz="2" w:space="0" w:color="auto"/>
            </w:tcBorders>
          </w:tcPr>
          <w:p w14:paraId="1E36C52A" w14:textId="77777777" w:rsidR="005C1C1D" w:rsidRPr="00D8063B" w:rsidRDefault="005C1C1D" w:rsidP="00DA6BCB">
            <w:pPr>
              <w:pStyle w:val="NormalLeft"/>
              <w:rPr>
                <w:lang w:val="en-GB"/>
              </w:rPr>
            </w:pPr>
            <w:r w:rsidRPr="00D8063B">
              <w:rPr>
                <w:lang w:val="en-GB"/>
              </w:rPr>
              <w:t>Identify the ISO 8601 (yyyy–mm–dd) code of the contract start date. The contract start date refers to the date when obligations under the contract come into effect.</w:t>
            </w:r>
          </w:p>
        </w:tc>
      </w:tr>
      <w:tr w:rsidR="005C1C1D" w:rsidRPr="00D8063B" w14:paraId="7A8CEC2B" w14:textId="77777777" w:rsidTr="00DA6BCB">
        <w:tc>
          <w:tcPr>
            <w:tcW w:w="1021" w:type="dxa"/>
            <w:tcBorders>
              <w:top w:val="single" w:sz="2" w:space="0" w:color="auto"/>
              <w:left w:val="single" w:sz="2" w:space="0" w:color="auto"/>
              <w:bottom w:val="single" w:sz="2" w:space="0" w:color="auto"/>
              <w:right w:val="single" w:sz="2" w:space="0" w:color="auto"/>
            </w:tcBorders>
          </w:tcPr>
          <w:p w14:paraId="68235AB9" w14:textId="77777777" w:rsidR="005C1C1D" w:rsidRPr="00D8063B" w:rsidRDefault="005C1C1D" w:rsidP="00DA6BCB">
            <w:pPr>
              <w:pStyle w:val="NormalLeft"/>
              <w:rPr>
                <w:lang w:val="en-GB"/>
              </w:rPr>
            </w:pPr>
            <w:r w:rsidRPr="00D8063B">
              <w:rPr>
                <w:lang w:val="en-GB"/>
              </w:rPr>
              <w:t>C0160</w:t>
            </w:r>
          </w:p>
        </w:tc>
        <w:tc>
          <w:tcPr>
            <w:tcW w:w="1858" w:type="dxa"/>
            <w:tcBorders>
              <w:top w:val="single" w:sz="2" w:space="0" w:color="auto"/>
              <w:left w:val="single" w:sz="2" w:space="0" w:color="auto"/>
              <w:bottom w:val="single" w:sz="2" w:space="0" w:color="auto"/>
              <w:right w:val="single" w:sz="2" w:space="0" w:color="auto"/>
            </w:tcBorders>
          </w:tcPr>
          <w:p w14:paraId="2F5C58AE" w14:textId="77777777" w:rsidR="005C1C1D" w:rsidRPr="00D8063B" w:rsidRDefault="005C1C1D" w:rsidP="00DA6BCB">
            <w:pPr>
              <w:pStyle w:val="NormalLeft"/>
              <w:rPr>
                <w:lang w:val="en-GB"/>
              </w:rPr>
            </w:pPr>
            <w:r w:rsidRPr="00D8063B">
              <w:rPr>
                <w:lang w:val="en-GB"/>
              </w:rPr>
              <w:t>Maturity date</w:t>
            </w:r>
          </w:p>
        </w:tc>
        <w:tc>
          <w:tcPr>
            <w:tcW w:w="6407" w:type="dxa"/>
            <w:tcBorders>
              <w:top w:val="single" w:sz="2" w:space="0" w:color="auto"/>
              <w:left w:val="single" w:sz="2" w:space="0" w:color="auto"/>
              <w:bottom w:val="single" w:sz="2" w:space="0" w:color="auto"/>
              <w:right w:val="single" w:sz="2" w:space="0" w:color="auto"/>
            </w:tcBorders>
          </w:tcPr>
          <w:p w14:paraId="04C2CD27" w14:textId="77777777" w:rsidR="005C1C1D" w:rsidRPr="00D8063B" w:rsidRDefault="005C1C1D" w:rsidP="00DA6BCB">
            <w:pPr>
              <w:pStyle w:val="NormalLeft"/>
              <w:rPr>
                <w:lang w:val="en-GB"/>
              </w:rPr>
            </w:pPr>
            <w:r w:rsidRPr="00D8063B">
              <w:rPr>
                <w:lang w:val="en-GB"/>
              </w:rPr>
              <w:t>Identify the ISO 8601 (yyyy–mm–dd) code of the contract closing date. Even if the contract is on an open call basis, there is usually a date when the contract expires. In these cases this date must be reported, if no call occurs before.</w:t>
            </w:r>
          </w:p>
          <w:p w14:paraId="4044FEA6" w14:textId="77777777" w:rsidR="005C1C1D" w:rsidRPr="00D8063B" w:rsidRDefault="005C1C1D" w:rsidP="00DA6BCB">
            <w:pPr>
              <w:pStyle w:val="NormalLeft"/>
              <w:rPr>
                <w:lang w:val="en-GB"/>
              </w:rPr>
            </w:pPr>
            <w:r w:rsidRPr="00D8063B">
              <w:rPr>
                <w:lang w:val="en-GB"/>
              </w:rPr>
              <w:t>An agreement is considered closed when it has matured, a call occurs or the agreement is cancelled.</w:t>
            </w:r>
          </w:p>
          <w:p w14:paraId="31EA09F6" w14:textId="77777777" w:rsidR="005C1C1D" w:rsidRPr="00D8063B" w:rsidRDefault="005C1C1D" w:rsidP="00DA6BCB">
            <w:pPr>
              <w:pStyle w:val="NormalLeft"/>
              <w:rPr>
                <w:lang w:val="en-GB"/>
              </w:rPr>
            </w:pPr>
            <w:r w:rsidRPr="00D8063B">
              <w:rPr>
                <w:lang w:val="en-GB"/>
              </w:rPr>
              <w:t>For contracts with no defined maturity date report ‘9999–12–31’.</w:t>
            </w:r>
          </w:p>
        </w:tc>
      </w:tr>
      <w:tr w:rsidR="005C1C1D" w:rsidRPr="00D8063B" w14:paraId="10B5F851" w14:textId="77777777" w:rsidTr="00DA6BCB">
        <w:tc>
          <w:tcPr>
            <w:tcW w:w="1021" w:type="dxa"/>
            <w:tcBorders>
              <w:top w:val="single" w:sz="2" w:space="0" w:color="auto"/>
              <w:left w:val="single" w:sz="2" w:space="0" w:color="auto"/>
              <w:bottom w:val="single" w:sz="2" w:space="0" w:color="auto"/>
              <w:right w:val="single" w:sz="2" w:space="0" w:color="auto"/>
            </w:tcBorders>
          </w:tcPr>
          <w:p w14:paraId="0B4D2A9B" w14:textId="77777777" w:rsidR="005C1C1D" w:rsidRPr="00D8063B" w:rsidRDefault="005C1C1D" w:rsidP="00DA6BCB">
            <w:pPr>
              <w:pStyle w:val="NormalLeft"/>
              <w:rPr>
                <w:lang w:val="en-GB"/>
              </w:rPr>
            </w:pPr>
            <w:r w:rsidRPr="00D8063B">
              <w:rPr>
                <w:lang w:val="en-GB"/>
              </w:rPr>
              <w:t>C0170</w:t>
            </w:r>
          </w:p>
        </w:tc>
        <w:tc>
          <w:tcPr>
            <w:tcW w:w="1858" w:type="dxa"/>
            <w:tcBorders>
              <w:top w:val="single" w:sz="2" w:space="0" w:color="auto"/>
              <w:left w:val="single" w:sz="2" w:space="0" w:color="auto"/>
              <w:bottom w:val="single" w:sz="2" w:space="0" w:color="auto"/>
              <w:right w:val="single" w:sz="2" w:space="0" w:color="auto"/>
            </w:tcBorders>
          </w:tcPr>
          <w:p w14:paraId="2A682EE3" w14:textId="77777777" w:rsidR="005C1C1D" w:rsidRPr="00D8063B" w:rsidRDefault="005C1C1D" w:rsidP="00DA6BCB">
            <w:pPr>
              <w:pStyle w:val="NormalLeft"/>
              <w:rPr>
                <w:lang w:val="en-GB"/>
              </w:rPr>
            </w:pPr>
            <w:r w:rsidRPr="00D8063B">
              <w:rPr>
                <w:lang w:val="en-GB"/>
              </w:rPr>
              <w:t>Solvency II Value</w:t>
            </w:r>
          </w:p>
        </w:tc>
        <w:tc>
          <w:tcPr>
            <w:tcW w:w="6407" w:type="dxa"/>
            <w:tcBorders>
              <w:top w:val="single" w:sz="2" w:space="0" w:color="auto"/>
              <w:left w:val="single" w:sz="2" w:space="0" w:color="auto"/>
              <w:bottom w:val="single" w:sz="2" w:space="0" w:color="auto"/>
              <w:right w:val="single" w:sz="2" w:space="0" w:color="auto"/>
            </w:tcBorders>
          </w:tcPr>
          <w:p w14:paraId="79DB853D" w14:textId="77777777" w:rsidR="005C1C1D" w:rsidRPr="00D8063B" w:rsidRDefault="005C1C1D" w:rsidP="00DA6BCB">
            <w:pPr>
              <w:pStyle w:val="NormalLeft"/>
              <w:rPr>
                <w:lang w:val="en-GB"/>
              </w:rPr>
            </w:pPr>
            <w:r w:rsidRPr="00D8063B">
              <w:rPr>
                <w:lang w:val="en-GB"/>
              </w:rPr>
              <w:t>This item is only applicable for contracts that are still open at the reporting date.</w:t>
            </w:r>
          </w:p>
          <w:p w14:paraId="75938000" w14:textId="77777777" w:rsidR="005C1C1D" w:rsidRPr="00D8063B" w:rsidRDefault="005C1C1D" w:rsidP="00DA6BCB">
            <w:pPr>
              <w:pStyle w:val="NormalLeft"/>
              <w:rPr>
                <w:lang w:val="en-GB"/>
              </w:rPr>
            </w:pPr>
            <w:r w:rsidRPr="00D8063B">
              <w:rPr>
                <w:lang w:val="en-GB"/>
              </w:rPr>
              <w:t>Value of the repo or securities lending contract, following Article 75 of Directive 2009/138/EC rules for valuation of contracts.</w:t>
            </w:r>
          </w:p>
          <w:p w14:paraId="36A2702B" w14:textId="77777777" w:rsidR="005C1C1D" w:rsidRPr="00D8063B" w:rsidRDefault="005C1C1D" w:rsidP="00DA6BCB">
            <w:pPr>
              <w:pStyle w:val="NormalLeft"/>
              <w:rPr>
                <w:lang w:val="en-GB"/>
              </w:rPr>
            </w:pPr>
            <w:r w:rsidRPr="00D8063B">
              <w:rPr>
                <w:lang w:val="en-GB"/>
              </w:rPr>
              <w:t>This value can be positive, negative or zero.</w:t>
            </w:r>
          </w:p>
        </w:tc>
      </w:tr>
    </w:tbl>
    <w:p w14:paraId="3003F4F9" w14:textId="77777777" w:rsidR="005C1C1D" w:rsidRPr="00D8063B" w:rsidRDefault="005C1C1D" w:rsidP="005C1C1D">
      <w:pPr>
        <w:rPr>
          <w:lang w:val="en-GB"/>
        </w:rPr>
      </w:pPr>
    </w:p>
    <w:p w14:paraId="22D9BB1E" w14:textId="77777777" w:rsidR="005C1C1D" w:rsidRPr="00D8063B" w:rsidRDefault="005C1C1D" w:rsidP="005C1C1D">
      <w:pPr>
        <w:pStyle w:val="ManualHeading2"/>
        <w:numPr>
          <w:ilvl w:val="0"/>
          <w:numId w:val="0"/>
        </w:numPr>
        <w:ind w:left="851" w:hanging="851"/>
        <w:rPr>
          <w:lang w:val="en-GB"/>
        </w:rPr>
      </w:pPr>
      <w:r w:rsidRPr="00D8063B">
        <w:rPr>
          <w:i/>
          <w:lang w:val="en-GB"/>
        </w:rPr>
        <w:t>S.11.01 — Assets held as collateral</w:t>
      </w:r>
    </w:p>
    <w:p w14:paraId="15EC2C64" w14:textId="77777777" w:rsidR="005C1C1D" w:rsidRPr="00D8063B" w:rsidRDefault="005C1C1D" w:rsidP="005C1C1D">
      <w:pPr>
        <w:rPr>
          <w:lang w:val="en-GB"/>
        </w:rPr>
      </w:pPr>
      <w:r w:rsidRPr="00D8063B">
        <w:rPr>
          <w:i/>
          <w:lang w:val="en-GB"/>
        </w:rPr>
        <w:t>General comments:</w:t>
      </w:r>
    </w:p>
    <w:p w14:paraId="206FBE8A" w14:textId="0CADCEEE" w:rsidR="005C1C1D" w:rsidRPr="00D8063B" w:rsidRDefault="005C1C1D" w:rsidP="005C1C1D">
      <w:pPr>
        <w:rPr>
          <w:ins w:id="4690" w:author="Author"/>
          <w:lang w:val="en-GB"/>
        </w:rPr>
      </w:pPr>
      <w:r w:rsidRPr="00D8063B">
        <w:rPr>
          <w:lang w:val="en-GB"/>
        </w:rPr>
        <w:t>This section relates to annual submission of information for groups.</w:t>
      </w:r>
    </w:p>
    <w:p w14:paraId="02E84AA5" w14:textId="5B9F7CBA" w:rsidR="00947BBF" w:rsidRPr="00D8063B" w:rsidRDefault="00947BBF" w:rsidP="005C1C1D">
      <w:pPr>
        <w:rPr>
          <w:ins w:id="4691" w:author="Author"/>
          <w:lang w:val="en-GB"/>
        </w:rPr>
      </w:pPr>
      <w:ins w:id="4692" w:author="Author">
        <w:r w:rsidRPr="00D8063B">
          <w:rPr>
            <w:lang w:val="en-GB"/>
          </w:rPr>
          <w:t xml:space="preserve">This template </w:t>
        </w:r>
        <w:del w:id="4693" w:author="Author">
          <w:r w:rsidRPr="00D8063B" w:rsidDel="0044197B">
            <w:rPr>
              <w:lang w:val="en-GB"/>
            </w:rPr>
            <w:delText>should</w:delText>
          </w:r>
        </w:del>
        <w:r w:rsidR="0044197B">
          <w:rPr>
            <w:lang w:val="en-GB"/>
          </w:rPr>
          <w:t>shall</w:t>
        </w:r>
        <w:r w:rsidRPr="00D8063B">
          <w:rPr>
            <w:lang w:val="en-GB"/>
          </w:rPr>
          <w:t xml:space="preserve"> be </w:t>
        </w:r>
        <w:del w:id="4694" w:author="Author">
          <w:r w:rsidRPr="00D8063B" w:rsidDel="0044197B">
            <w:rPr>
              <w:lang w:val="en-GB"/>
            </w:rPr>
            <w:delText xml:space="preserve">only </w:delText>
          </w:r>
        </w:del>
        <w:r w:rsidRPr="00D8063B">
          <w:rPr>
            <w:lang w:val="en-GB"/>
          </w:rPr>
          <w:t xml:space="preserve">reported annually </w:t>
        </w:r>
        <w:r w:rsidR="0044197B">
          <w:rPr>
            <w:lang w:val="en-GB"/>
          </w:rPr>
          <w:tab/>
        </w:r>
        <w:r w:rsidRPr="00D8063B">
          <w:rPr>
            <w:lang w:val="en-GB"/>
          </w:rPr>
          <w:t xml:space="preserve">when the ratio of the value of assets held as collateral to total balance sheet exceeds 10%. </w:t>
        </w:r>
      </w:ins>
    </w:p>
    <w:p w14:paraId="159DC61D" w14:textId="43629B55" w:rsidR="00947BBF" w:rsidRPr="00D8063B" w:rsidRDefault="00957E24" w:rsidP="005A5CE6">
      <w:pPr>
        <w:rPr>
          <w:ins w:id="4695" w:author="Author"/>
          <w:lang w:val="en-GB"/>
        </w:rPr>
      </w:pPr>
      <w:ins w:id="4696" w:author="Author">
        <w:r w:rsidRPr="00D8063B">
          <w:rPr>
            <w:lang w:val="en-GB"/>
          </w:rPr>
          <w:t>The pool of assets that secure the investment (e.g. the pool of asset that are a collateral for covered bonds) sh</w:t>
        </w:r>
        <w:del w:id="4697" w:author="Author">
          <w:r w:rsidRPr="00D8063B" w:rsidDel="008359E6">
            <w:rPr>
              <w:lang w:val="en-GB"/>
            </w:rPr>
            <w:delText>ould</w:delText>
          </w:r>
        </w:del>
        <w:r w:rsidR="008359E6">
          <w:rPr>
            <w:lang w:val="en-GB"/>
          </w:rPr>
          <w:t>all</w:t>
        </w:r>
        <w:r w:rsidRPr="00D8063B">
          <w:rPr>
            <w:lang w:val="en-GB"/>
          </w:rPr>
          <w:t xml:space="preserve"> not be reported in this template. The collateral covering reinsurance receivables s</w:t>
        </w:r>
        <w:del w:id="4698" w:author="Author">
          <w:r w:rsidRPr="00D8063B" w:rsidDel="008359E6">
            <w:rPr>
              <w:lang w:val="en-GB"/>
            </w:rPr>
            <w:delText>hould</w:delText>
          </w:r>
        </w:del>
        <w:r w:rsidR="008359E6">
          <w:rPr>
            <w:lang w:val="en-GB"/>
          </w:rPr>
          <w:t>hall</w:t>
        </w:r>
        <w:r w:rsidRPr="00D8063B">
          <w:rPr>
            <w:lang w:val="en-GB"/>
          </w:rPr>
          <w:t xml:space="preserve"> be reported in S.11.01 template.</w:t>
        </w:r>
      </w:ins>
    </w:p>
    <w:p w14:paraId="79ED6F2C" w14:textId="55590D2C" w:rsidR="005C1C1D" w:rsidRPr="00D8063B" w:rsidRDefault="005C1C1D" w:rsidP="005C1C1D">
      <w:pPr>
        <w:rPr>
          <w:lang w:val="en-GB"/>
        </w:rPr>
      </w:pPr>
      <w:r w:rsidRPr="00D8063B">
        <w:rPr>
          <w:lang w:val="en-GB"/>
        </w:rPr>
        <w:t>This template contains an item–by–item list of off–balance sheet assets held as collateral for covering balance sheet</w:t>
      </w:r>
      <w:del w:id="4699" w:author="Author">
        <w:r w:rsidRPr="00D8063B">
          <w:rPr>
            <w:lang w:val="en-GB"/>
          </w:rPr>
          <w:delText>.</w:delText>
        </w:r>
      </w:del>
      <w:ins w:id="4700" w:author="Author">
        <w:r w:rsidR="00947BBF" w:rsidRPr="00D8063B">
          <w:rPr>
            <w:lang w:val="en-GB"/>
          </w:rPr>
          <w:t xml:space="preserve"> at the end of the reporting period</w:t>
        </w:r>
        <w:r w:rsidRPr="00D8063B">
          <w:rPr>
            <w:lang w:val="en-GB"/>
          </w:rPr>
          <w:t>.</w:t>
        </w:r>
        <w:r w:rsidR="00947BBF" w:rsidRPr="00D8063B">
          <w:rPr>
            <w:lang w:val="en-GB"/>
          </w:rPr>
          <w:t xml:space="preserve"> Collaterals are considered ‘held’ when the </w:t>
        </w:r>
        <w:r w:rsidR="00D67F17" w:rsidRPr="00D8063B">
          <w:rPr>
            <w:lang w:val="en-GB"/>
          </w:rPr>
          <w:t>undertakings included in the scope described below</w:t>
        </w:r>
        <w:r w:rsidR="008612F7" w:rsidRPr="00D8063B">
          <w:rPr>
            <w:lang w:val="en-GB"/>
          </w:rPr>
          <w:t xml:space="preserve"> or one of undertakings that are part of the group </w:t>
        </w:r>
        <w:r w:rsidR="00947BBF" w:rsidRPr="00D8063B">
          <w:rPr>
            <w:lang w:val="en-GB"/>
          </w:rPr>
          <w:t xml:space="preserve">has the ‘right of direct access to the collateral’, so the collateral has been committed to the entity and </w:t>
        </w:r>
        <w:r w:rsidR="00CD4D3E" w:rsidRPr="00D8063B">
          <w:rPr>
            <w:lang w:val="en-GB"/>
          </w:rPr>
          <w:t xml:space="preserve">it </w:t>
        </w:r>
        <w:r w:rsidR="00947BBF" w:rsidRPr="00D8063B">
          <w:rPr>
            <w:lang w:val="en-GB"/>
          </w:rPr>
          <w:t>is individually identifiable.</w:t>
        </w:r>
      </w:ins>
    </w:p>
    <w:p w14:paraId="24CEF049" w14:textId="77777777" w:rsidR="005C1C1D" w:rsidRPr="00D8063B" w:rsidRDefault="005C1C1D" w:rsidP="005C1C1D">
      <w:pPr>
        <w:rPr>
          <w:lang w:val="en-GB"/>
        </w:rPr>
      </w:pPr>
      <w:r w:rsidRPr="00D8063B">
        <w:rPr>
          <w:lang w:val="en-GB"/>
        </w:rPr>
        <w:t>It consists of detailed information from the perspective of the assets held as collateral and not from the perspective of the collateral arrangement.</w:t>
      </w:r>
    </w:p>
    <w:p w14:paraId="31E4D964" w14:textId="77777777" w:rsidR="005C1C1D" w:rsidRPr="00D8063B" w:rsidRDefault="005C1C1D" w:rsidP="005C1C1D">
      <w:pPr>
        <w:rPr>
          <w:lang w:val="en-GB"/>
        </w:rPr>
      </w:pPr>
      <w:r w:rsidRPr="00D8063B">
        <w:rPr>
          <w:lang w:val="en-GB"/>
        </w:rPr>
        <w:t>If there is a pool of collaterals or a collateral arrangement comprising multiple assets, as many rows as the assets in the pool or arrangement shall be reported.</w:t>
      </w:r>
    </w:p>
    <w:p w14:paraId="3374A600" w14:textId="77777777" w:rsidR="005C1C1D" w:rsidRPr="00D8063B" w:rsidRDefault="005C1C1D" w:rsidP="005C1C1D">
      <w:pPr>
        <w:rPr>
          <w:lang w:val="en-GB"/>
        </w:rPr>
      </w:pPr>
      <w:r w:rsidRPr="00D8063B">
        <w:rPr>
          <w:lang w:val="en-GB"/>
        </w:rPr>
        <w:t>This template comprises two tables: Information on positions held and Information on assets.</w:t>
      </w:r>
    </w:p>
    <w:p w14:paraId="1D110B38" w14:textId="5F3A7116" w:rsidR="005C1C1D" w:rsidRPr="00D8063B" w:rsidRDefault="005C1C1D" w:rsidP="005C1C1D">
      <w:pPr>
        <w:rPr>
          <w:lang w:val="en-GB"/>
        </w:rPr>
      </w:pPr>
      <w:r w:rsidRPr="00D8063B">
        <w:rPr>
          <w:lang w:val="en-GB"/>
        </w:rPr>
        <w:t>On the table Information on positions held, each asset held as collateral shall be reported separately in as many rows as needed in order to properly fill in all variables requested in that table. If for the same asset two values can be attributed to one variable, then this asset needs to be reported in more than one line. Real estate held as collateral of the mortgages related to individuals shall be reported in one single line. </w:t>
      </w:r>
      <w:r w:rsidR="00260EA7" w:rsidRPr="00D8063B">
        <w:rPr>
          <w:lang w:val="en-GB"/>
        </w:rPr>
        <w:t xml:space="preserve"> </w:t>
      </w:r>
    </w:p>
    <w:p w14:paraId="31E8262E" w14:textId="77777777" w:rsidR="005C1C1D" w:rsidRPr="00D8063B" w:rsidRDefault="005C1C1D" w:rsidP="005C1C1D">
      <w:pPr>
        <w:rPr>
          <w:lang w:val="en-GB"/>
        </w:rPr>
      </w:pPr>
      <w:r w:rsidRPr="00D8063B">
        <w:rPr>
          <w:lang w:val="en-GB"/>
        </w:rPr>
        <w:t>On the table Information on assets, each asset held as collateral shall be reported separately, with one row for each asset, filling in all variables requested in that table.</w:t>
      </w:r>
    </w:p>
    <w:p w14:paraId="320D8D73" w14:textId="77777777" w:rsidR="005C1C1D" w:rsidRPr="00D8063B" w:rsidRDefault="005C1C1D" w:rsidP="005C1C1D">
      <w:pPr>
        <w:rPr>
          <w:lang w:val="en-GB"/>
        </w:rPr>
      </w:pPr>
      <w:r w:rsidRPr="00D8063B">
        <w:rPr>
          <w:lang w:val="en-GB"/>
        </w:rPr>
        <w:t>All items except items ‘Type of asset for which the collateral is held’ (C0140), ‘Name of the counterparty pledging the collateral’ (C0060) and ‘Name of the group of the counterparty pledging the collateral’ (C0070) relate to information on the assets held as collateral. Item C0140 relates to the asset on the balance sheet for which the collateral is held while items C0060 and C0070 relate to the counterparty pledging the collateral.</w:t>
      </w:r>
    </w:p>
    <w:p w14:paraId="4CF84D58" w14:textId="58E99472" w:rsidR="005C1C1D" w:rsidRPr="00D8063B" w:rsidRDefault="005C1C1D" w:rsidP="005C1C1D">
      <w:pPr>
        <w:rPr>
          <w:ins w:id="4701" w:author="Author"/>
          <w:lang w:val="en-GB"/>
        </w:rPr>
      </w:pPr>
      <w:r w:rsidRPr="00D8063B">
        <w:rPr>
          <w:lang w:val="en-GB"/>
        </w:rPr>
        <w:t>The asset categories referred to in this template are the ones defined in Annex IV — Assets Categories of this Regulation and references to CIC codes refer to Annex VI — CIC table of this Regulation.</w:t>
      </w:r>
    </w:p>
    <w:p w14:paraId="13F0B3A1" w14:textId="5706CAFB" w:rsidR="00F62D3E" w:rsidRPr="00D8063B" w:rsidRDefault="00F62D3E" w:rsidP="005C1C1D">
      <w:pPr>
        <w:rPr>
          <w:lang w:val="en-GB"/>
        </w:rPr>
      </w:pPr>
      <w:ins w:id="4702" w:author="Author">
        <w:r w:rsidRPr="00D8063B">
          <w:rPr>
            <w:lang w:val="en-GB"/>
          </w:rPr>
          <w:t xml:space="preserve">Template S.11.01 includes the off-balance sheet assets held as collateral for covering balance sheet assets held directly by the undertaking and </w:t>
        </w:r>
        <w:del w:id="4703" w:author="Author">
          <w:r w:rsidRPr="00D8063B" w:rsidDel="00BC256E">
            <w:rPr>
              <w:lang w:val="en-GB"/>
            </w:rPr>
            <w:delText>this</w:delText>
          </w:r>
        </w:del>
        <w:r w:rsidR="00BC256E">
          <w:rPr>
            <w:lang w:val="en-GB"/>
          </w:rPr>
          <w:t>these</w:t>
        </w:r>
        <w:r w:rsidRPr="00D8063B">
          <w:rPr>
            <w:lang w:val="en-GB"/>
          </w:rPr>
          <w:t xml:space="preserve"> amounts sh</w:t>
        </w:r>
        <w:r w:rsidR="00C921DC" w:rsidRPr="00D8063B">
          <w:rPr>
            <w:lang w:val="en-GB"/>
          </w:rPr>
          <w:t>all</w:t>
        </w:r>
        <w:del w:id="4704" w:author="Author">
          <w:r w:rsidRPr="00D8063B" w:rsidDel="00C921DC">
            <w:rPr>
              <w:lang w:val="en-GB"/>
            </w:rPr>
            <w:delText>ould</w:delText>
          </w:r>
        </w:del>
        <w:r w:rsidRPr="00D8063B">
          <w:rPr>
            <w:lang w:val="en-GB"/>
          </w:rPr>
          <w:t xml:space="preserve"> in fact be also reported in S.03.01 in C0020/R0100 to R0130.</w:t>
        </w:r>
      </w:ins>
    </w:p>
    <w:p w14:paraId="6CBBF744" w14:textId="77777777" w:rsidR="005C1C1D" w:rsidRPr="00D8063B" w:rsidRDefault="005C1C1D" w:rsidP="005C1C1D">
      <w:pPr>
        <w:rPr>
          <w:lang w:val="en-GB"/>
        </w:rPr>
      </w:pPr>
      <w:r w:rsidRPr="00D8063B">
        <w:rPr>
          <w:lang w:val="en-GB"/>
        </w:rPr>
        <w:t>The template is applicable for method 1 (Accounting consolidation–based method), method 2 (Deduction and aggregation method) and a combination of methods 1 and 2.</w:t>
      </w:r>
    </w:p>
    <w:p w14:paraId="0209E4CB" w14:textId="7731C0A1" w:rsidR="005C1C1D" w:rsidRPr="00D8063B" w:rsidRDefault="005C1C1D" w:rsidP="005C1C1D">
      <w:pPr>
        <w:rPr>
          <w:lang w:val="en-GB"/>
        </w:rPr>
      </w:pPr>
      <w:r w:rsidRPr="00D8063B">
        <w:rPr>
          <w:lang w:val="en-GB"/>
        </w:rPr>
        <w:t>Where method 1 is used exclusively, the reporting shall reflect the consolidated position of the assets held as collateral within the scope of group supervision net of intra–group transactions. The reporting shall be made as follows:</w:t>
      </w:r>
    </w:p>
    <w:p w14:paraId="37926ADF" w14:textId="57C9E00E" w:rsidR="005C1C1D" w:rsidRPr="00D8063B" w:rsidRDefault="005C1C1D" w:rsidP="00260EA7">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25D0717B" w14:textId="2FDBD3BA"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participating insurance and reinsurance undertakings or insurance holding companies or mixed–financial holding companies shall be reported item by item;</w:t>
      </w:r>
    </w:p>
    <w:p w14:paraId="1551D337" w14:textId="354C6B96"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undertakings consolidated in accordance with Article 335, paragraph 1, (a), (b) and (c) in of Delegated Regulation (EU) 2015/35 shall be reported item by item;</w:t>
      </w:r>
    </w:p>
    <w:p w14:paraId="7F209CF3" w14:textId="77777777" w:rsidR="005C1C1D" w:rsidRPr="00D8063B" w:rsidRDefault="005C1C1D" w:rsidP="005C1C1D">
      <w:pPr>
        <w:pStyle w:val="Tiret0"/>
        <w:numPr>
          <w:ilvl w:val="0"/>
          <w:numId w:val="14"/>
        </w:numPr>
        <w:ind w:left="851" w:hanging="851"/>
        <w:rPr>
          <w:lang w:val="en-GB"/>
        </w:rPr>
      </w:pPr>
      <w:r w:rsidRPr="00D8063B">
        <w:rPr>
          <w:lang w:val="en-GB"/>
        </w:rPr>
        <w:t>The assets held as collateral by other related undertakings shall not be included.</w:t>
      </w:r>
    </w:p>
    <w:p w14:paraId="21320A6B" w14:textId="77777777" w:rsidR="005C1C1D" w:rsidRPr="00D8063B" w:rsidRDefault="005C1C1D" w:rsidP="005C1C1D">
      <w:pPr>
        <w:rPr>
          <w:lang w:val="en-GB"/>
        </w:rPr>
      </w:pPr>
      <w:r w:rsidRPr="00D8063B">
        <w:rPr>
          <w:lang w:val="en-GB"/>
        </w:rPr>
        <w:t>Where method 2 is used exclusively, the reporting shall include the detailed list of the assets held as collateral by the participating undertakings, the insurance holding companies and subsidiaries, regardless of the proportional share used. The reporting shall be made as follows:</w:t>
      </w:r>
    </w:p>
    <w:p w14:paraId="32A72724" w14:textId="68E15C37" w:rsidR="005C1C1D" w:rsidRPr="00D8063B" w:rsidRDefault="005C1C1D" w:rsidP="00260EA7">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76A1D733" w14:textId="38F7FD07"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participating insurance and reinsurance undertakings or insurance holding companies or mixed-financial holding companies under method 2 shall be reported item by item;</w:t>
      </w:r>
    </w:p>
    <w:p w14:paraId="7AF669A8" w14:textId="65A64A3B"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5A404D23" w14:textId="77777777" w:rsidR="005C1C1D" w:rsidRPr="00D8063B" w:rsidRDefault="005C1C1D" w:rsidP="005C1C1D">
      <w:pPr>
        <w:pStyle w:val="Tiret0"/>
        <w:numPr>
          <w:ilvl w:val="0"/>
          <w:numId w:val="14"/>
        </w:numPr>
        <w:ind w:left="851" w:hanging="851"/>
        <w:rPr>
          <w:lang w:val="en-GB"/>
        </w:rPr>
      </w:pPr>
      <w:r w:rsidRPr="00D8063B">
        <w:rPr>
          <w:lang w:val="en-GB"/>
        </w:rPr>
        <w:t>The assets held as collateral by other related undertakings shall not be included.</w:t>
      </w:r>
    </w:p>
    <w:p w14:paraId="6FDC2256" w14:textId="77777777" w:rsidR="005C1C1D" w:rsidRPr="00D8063B" w:rsidRDefault="005C1C1D" w:rsidP="005C1C1D">
      <w:pPr>
        <w:rPr>
          <w:lang w:val="en-GB"/>
        </w:rPr>
      </w:pPr>
      <w:r w:rsidRPr="00D8063B">
        <w:rPr>
          <w:lang w:val="en-GB"/>
        </w:rPr>
        <w:t>Where a combination of methods 1 and 2 is used, one part of the reporting shall reflect the consolidated position of the assets held as collateral within the scope of group supervision, net of intra–group transactions, which must be reported and the other part of the reporting shall include the detailed list of the assets held as collateral by the participating undertakings, the insurance holding companies or mixed–financial holding companies and subsidiaries, regardless of the proportional share used.</w:t>
      </w:r>
    </w:p>
    <w:p w14:paraId="6B1E2949" w14:textId="77777777" w:rsidR="005C1C1D" w:rsidRPr="00D8063B" w:rsidRDefault="005C1C1D" w:rsidP="005C1C1D">
      <w:pPr>
        <w:rPr>
          <w:lang w:val="en-GB"/>
        </w:rPr>
      </w:pPr>
      <w:r w:rsidRPr="00D8063B">
        <w:rPr>
          <w:lang w:val="en-GB"/>
        </w:rPr>
        <w:t>The first part of the reporting shall be made as follows:</w:t>
      </w:r>
    </w:p>
    <w:p w14:paraId="7F22D305"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53DCF2C0" w14:textId="77777777" w:rsidR="005C1C1D" w:rsidRPr="00D8063B" w:rsidRDefault="005C1C1D" w:rsidP="005C1C1D">
      <w:pPr>
        <w:pStyle w:val="Tiret0"/>
        <w:numPr>
          <w:ilvl w:val="0"/>
          <w:numId w:val="14"/>
        </w:numPr>
        <w:ind w:left="851" w:hanging="851"/>
        <w:rPr>
          <w:lang w:val="en-GB"/>
        </w:rPr>
      </w:pPr>
      <w:r w:rsidRPr="00D8063B">
        <w:rPr>
          <w:lang w:val="en-GB"/>
        </w:rPr>
        <w:t>The assets held directly (i.e. not on a look–through basis) as collateral by participating insurance and reinsurance undertakings or insurance holding companies or mixed–financial holding companies shall be reported item by item;</w:t>
      </w:r>
    </w:p>
    <w:p w14:paraId="23B37C68" w14:textId="08365344"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undertakings consolidated in accordance with Article 335, paragraph 1, (a), (b) and (c) in of Delegated Regulation (EU) 2015/35 shall be reported item by item;</w:t>
      </w:r>
    </w:p>
    <w:p w14:paraId="37B85CAD" w14:textId="77777777" w:rsidR="005C1C1D" w:rsidRPr="00D8063B" w:rsidRDefault="005C1C1D" w:rsidP="005C1C1D">
      <w:pPr>
        <w:pStyle w:val="Tiret0"/>
        <w:numPr>
          <w:ilvl w:val="0"/>
          <w:numId w:val="14"/>
        </w:numPr>
        <w:ind w:left="851" w:hanging="851"/>
        <w:rPr>
          <w:lang w:val="en-GB"/>
        </w:rPr>
      </w:pPr>
      <w:r w:rsidRPr="00D8063B">
        <w:rPr>
          <w:lang w:val="en-GB"/>
        </w:rPr>
        <w:t>The assets held as collateral by other related undertakings shall not be included.</w:t>
      </w:r>
    </w:p>
    <w:p w14:paraId="36C829D9" w14:textId="77777777" w:rsidR="005C1C1D" w:rsidRPr="00D8063B" w:rsidRDefault="005C1C1D" w:rsidP="005C1C1D">
      <w:pPr>
        <w:rPr>
          <w:lang w:val="en-GB"/>
        </w:rPr>
      </w:pPr>
      <w:r w:rsidRPr="00D8063B">
        <w:rPr>
          <w:lang w:val="en-GB"/>
        </w:rPr>
        <w:t>The second part of the reporting shall be made as follows:</w:t>
      </w:r>
    </w:p>
    <w:p w14:paraId="5192C11C" w14:textId="619DAD0C" w:rsidR="005C1C1D" w:rsidRPr="00D8063B" w:rsidRDefault="005C1C1D" w:rsidP="00260EA7">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086E6936" w14:textId="5C738641"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participating insurance and reinsurance undertakings or insurance holding companies or mixed–financial holding companies shall be reported item by item;</w:t>
      </w:r>
    </w:p>
    <w:p w14:paraId="0EC6F0EC" w14:textId="77777777" w:rsidR="005C1C1D" w:rsidRPr="00D8063B" w:rsidRDefault="005C1C1D" w:rsidP="005C1C1D">
      <w:pPr>
        <w:pStyle w:val="Tiret0"/>
        <w:numPr>
          <w:ilvl w:val="0"/>
          <w:numId w:val="14"/>
        </w:numPr>
        <w:ind w:left="851" w:hanging="851"/>
        <w:rPr>
          <w:lang w:val="en-GB"/>
        </w:rPr>
      </w:pPr>
      <w:r w:rsidRPr="00D8063B">
        <w:rPr>
          <w:lang w:val="en-GB"/>
        </w:rPr>
        <w:t>The assets held directly (i.e. not on a look–through basis) as collateral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4C92B152" w14:textId="77777777" w:rsidR="005C1C1D" w:rsidRPr="00D8063B" w:rsidRDefault="005C1C1D" w:rsidP="005C1C1D">
      <w:pPr>
        <w:pStyle w:val="Tiret0"/>
        <w:numPr>
          <w:ilvl w:val="0"/>
          <w:numId w:val="14"/>
        </w:numPr>
        <w:ind w:left="851" w:hanging="851"/>
        <w:rPr>
          <w:lang w:val="en-GB"/>
        </w:rPr>
      </w:pPr>
      <w:r w:rsidRPr="00D8063B">
        <w:rPr>
          <w:lang w:val="en-GB"/>
        </w:rPr>
        <w:t>The assets held as collateral by other related undertakings under method 2 shall not be included.</w:t>
      </w:r>
    </w:p>
    <w:tbl>
      <w:tblPr>
        <w:tblW w:w="0" w:type="auto"/>
        <w:tblLayout w:type="fixed"/>
        <w:tblLook w:val="0000" w:firstRow="0" w:lastRow="0" w:firstColumn="0" w:lastColumn="0" w:noHBand="0" w:noVBand="0"/>
      </w:tblPr>
      <w:tblGrid>
        <w:gridCol w:w="1579"/>
        <w:gridCol w:w="1764"/>
        <w:gridCol w:w="5943"/>
      </w:tblGrid>
      <w:tr w:rsidR="005C1C1D" w:rsidRPr="00D8063B" w14:paraId="3BEC31D7" w14:textId="77777777" w:rsidTr="00DA6BCB">
        <w:tc>
          <w:tcPr>
            <w:tcW w:w="1579" w:type="dxa"/>
            <w:tcBorders>
              <w:top w:val="single" w:sz="2" w:space="0" w:color="auto"/>
              <w:left w:val="single" w:sz="2" w:space="0" w:color="auto"/>
              <w:bottom w:val="single" w:sz="2" w:space="0" w:color="auto"/>
              <w:right w:val="single" w:sz="2" w:space="0" w:color="auto"/>
            </w:tcBorders>
          </w:tcPr>
          <w:p w14:paraId="32A962FE" w14:textId="77777777" w:rsidR="005C1C1D" w:rsidRPr="00D8063B" w:rsidRDefault="005C1C1D" w:rsidP="00DA6BC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74779B3" w14:textId="77777777" w:rsidR="005C1C1D" w:rsidRPr="00D8063B" w:rsidRDefault="005C1C1D" w:rsidP="00DA6BCB">
            <w:pPr>
              <w:pStyle w:val="NormalCentered"/>
              <w:rPr>
                <w:lang w:val="en-GB"/>
              </w:rPr>
            </w:pPr>
            <w:r w:rsidRPr="00D8063B">
              <w:rPr>
                <w:i/>
                <w:iCs/>
                <w:lang w:val="en-GB"/>
              </w:rPr>
              <w:t>ITEM</w:t>
            </w:r>
          </w:p>
        </w:tc>
        <w:tc>
          <w:tcPr>
            <w:tcW w:w="5943" w:type="dxa"/>
            <w:tcBorders>
              <w:top w:val="single" w:sz="2" w:space="0" w:color="auto"/>
              <w:left w:val="single" w:sz="2" w:space="0" w:color="auto"/>
              <w:bottom w:val="single" w:sz="2" w:space="0" w:color="auto"/>
              <w:right w:val="single" w:sz="2" w:space="0" w:color="auto"/>
            </w:tcBorders>
          </w:tcPr>
          <w:p w14:paraId="7C14902E" w14:textId="77777777" w:rsidR="005C1C1D" w:rsidRPr="00D8063B" w:rsidRDefault="005C1C1D" w:rsidP="00DA6BCB">
            <w:pPr>
              <w:pStyle w:val="NormalCentered"/>
              <w:rPr>
                <w:lang w:val="en-GB"/>
              </w:rPr>
            </w:pPr>
            <w:r w:rsidRPr="00D8063B">
              <w:rPr>
                <w:i/>
                <w:iCs/>
                <w:lang w:val="en-GB"/>
              </w:rPr>
              <w:t>INSTRUCTIONS</w:t>
            </w:r>
          </w:p>
        </w:tc>
      </w:tr>
      <w:tr w:rsidR="005C1C1D" w:rsidRPr="00D8063B" w14:paraId="0E9189C2" w14:textId="77777777" w:rsidTr="00DA6BCB">
        <w:tc>
          <w:tcPr>
            <w:tcW w:w="1579" w:type="dxa"/>
            <w:tcBorders>
              <w:top w:val="single" w:sz="2" w:space="0" w:color="auto"/>
              <w:left w:val="single" w:sz="2" w:space="0" w:color="auto"/>
              <w:bottom w:val="single" w:sz="2" w:space="0" w:color="auto"/>
              <w:right w:val="single" w:sz="2" w:space="0" w:color="auto"/>
            </w:tcBorders>
          </w:tcPr>
          <w:p w14:paraId="6F40EC21" w14:textId="77777777" w:rsidR="005C1C1D" w:rsidRPr="00D8063B" w:rsidRDefault="005C1C1D" w:rsidP="00DA6BCB">
            <w:pPr>
              <w:pStyle w:val="NormalCentered"/>
              <w:rPr>
                <w:lang w:val="en-GB"/>
              </w:rPr>
            </w:pPr>
            <w:r w:rsidRPr="00D8063B">
              <w:rPr>
                <w:i/>
                <w:iCs/>
                <w:lang w:val="en-GB"/>
              </w:rPr>
              <w:t>Information on positions held</w:t>
            </w:r>
          </w:p>
        </w:tc>
        <w:tc>
          <w:tcPr>
            <w:tcW w:w="1764" w:type="dxa"/>
            <w:tcBorders>
              <w:top w:val="single" w:sz="2" w:space="0" w:color="auto"/>
              <w:left w:val="single" w:sz="2" w:space="0" w:color="auto"/>
              <w:bottom w:val="single" w:sz="2" w:space="0" w:color="auto"/>
              <w:right w:val="single" w:sz="2" w:space="0" w:color="auto"/>
            </w:tcBorders>
          </w:tcPr>
          <w:p w14:paraId="28AFA4D4" w14:textId="77777777" w:rsidR="005C1C1D" w:rsidRPr="00D8063B" w:rsidRDefault="005C1C1D" w:rsidP="00DA6BCB">
            <w:pPr>
              <w:pStyle w:val="NormalCentered"/>
              <w:rPr>
                <w:lang w:val="en-GB"/>
              </w:rPr>
            </w:pPr>
          </w:p>
        </w:tc>
        <w:tc>
          <w:tcPr>
            <w:tcW w:w="5943" w:type="dxa"/>
            <w:tcBorders>
              <w:top w:val="single" w:sz="2" w:space="0" w:color="auto"/>
              <w:left w:val="single" w:sz="2" w:space="0" w:color="auto"/>
              <w:bottom w:val="single" w:sz="2" w:space="0" w:color="auto"/>
              <w:right w:val="single" w:sz="2" w:space="0" w:color="auto"/>
            </w:tcBorders>
          </w:tcPr>
          <w:p w14:paraId="75530FC9" w14:textId="77777777" w:rsidR="005C1C1D" w:rsidRPr="00D8063B" w:rsidRDefault="005C1C1D" w:rsidP="00DA6BCB">
            <w:pPr>
              <w:pStyle w:val="NormalCentered"/>
              <w:rPr>
                <w:lang w:val="en-GB"/>
              </w:rPr>
            </w:pPr>
          </w:p>
        </w:tc>
      </w:tr>
      <w:tr w:rsidR="005C1C1D" w:rsidRPr="00D8063B" w14:paraId="37863D41" w14:textId="77777777" w:rsidTr="00DA6BCB">
        <w:tc>
          <w:tcPr>
            <w:tcW w:w="1579" w:type="dxa"/>
            <w:tcBorders>
              <w:top w:val="single" w:sz="2" w:space="0" w:color="auto"/>
              <w:left w:val="single" w:sz="2" w:space="0" w:color="auto"/>
              <w:bottom w:val="single" w:sz="2" w:space="0" w:color="auto"/>
              <w:right w:val="single" w:sz="2" w:space="0" w:color="auto"/>
            </w:tcBorders>
          </w:tcPr>
          <w:p w14:paraId="005E9526" w14:textId="77777777" w:rsidR="005C1C1D" w:rsidRPr="00D8063B" w:rsidRDefault="005C1C1D" w:rsidP="00DA6BCB">
            <w:pPr>
              <w:pStyle w:val="NormalLeft"/>
              <w:rPr>
                <w:lang w:val="en-GB"/>
              </w:rPr>
            </w:pPr>
            <w:r w:rsidRPr="00D8063B">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478C72B9" w14:textId="77777777" w:rsidR="005C1C1D" w:rsidRPr="00D8063B" w:rsidRDefault="005C1C1D" w:rsidP="00DA6BCB">
            <w:pPr>
              <w:pStyle w:val="NormalLeft"/>
              <w:rPr>
                <w:lang w:val="en-GB"/>
              </w:rPr>
            </w:pPr>
            <w:r w:rsidRPr="00D8063B">
              <w:rPr>
                <w:lang w:val="en-GB"/>
              </w:rPr>
              <w:t>Legal name of the undertaking</w:t>
            </w:r>
          </w:p>
        </w:tc>
        <w:tc>
          <w:tcPr>
            <w:tcW w:w="5943" w:type="dxa"/>
            <w:tcBorders>
              <w:top w:val="single" w:sz="2" w:space="0" w:color="auto"/>
              <w:left w:val="single" w:sz="2" w:space="0" w:color="auto"/>
              <w:bottom w:val="single" w:sz="2" w:space="0" w:color="auto"/>
              <w:right w:val="single" w:sz="2" w:space="0" w:color="auto"/>
            </w:tcBorders>
          </w:tcPr>
          <w:p w14:paraId="721A0B95" w14:textId="77777777" w:rsidR="005C1C1D" w:rsidRPr="00D8063B" w:rsidRDefault="005C1C1D" w:rsidP="00DA6BCB">
            <w:pPr>
              <w:pStyle w:val="NormalLeft"/>
              <w:rPr>
                <w:lang w:val="en-GB"/>
              </w:rPr>
            </w:pPr>
            <w:r w:rsidRPr="00D8063B">
              <w:rPr>
                <w:lang w:val="en-GB"/>
              </w:rPr>
              <w:t>Identify the legal name of the undertaking within the scope of group supervision that holds the asset as collateral.</w:t>
            </w:r>
          </w:p>
          <w:p w14:paraId="6C3B3C53" w14:textId="77777777" w:rsidR="005C1C1D" w:rsidRPr="00D8063B" w:rsidRDefault="005C1C1D" w:rsidP="00DA6BCB">
            <w:pPr>
              <w:pStyle w:val="NormalLeft"/>
              <w:rPr>
                <w:lang w:val="en-GB"/>
              </w:rPr>
            </w:pPr>
            <w:r w:rsidRPr="00D8063B">
              <w:rPr>
                <w:lang w:val="en-GB"/>
              </w:rPr>
              <w:t>This item shall be filled in only when it relates to assets held as collateral by participating undertakings, insurance holding companies, mixed–financial holding companies and subsidiaries under deduction and aggregation method.</w:t>
            </w:r>
          </w:p>
        </w:tc>
      </w:tr>
      <w:tr w:rsidR="005C1C1D" w:rsidRPr="00D8063B" w14:paraId="3DEAA1FD" w14:textId="77777777" w:rsidTr="00DA6BCB">
        <w:tc>
          <w:tcPr>
            <w:tcW w:w="1579" w:type="dxa"/>
            <w:tcBorders>
              <w:top w:val="single" w:sz="2" w:space="0" w:color="auto"/>
              <w:left w:val="single" w:sz="2" w:space="0" w:color="auto"/>
              <w:bottom w:val="single" w:sz="2" w:space="0" w:color="auto"/>
              <w:right w:val="single" w:sz="2" w:space="0" w:color="auto"/>
            </w:tcBorders>
          </w:tcPr>
          <w:p w14:paraId="33E8BF41" w14:textId="77777777" w:rsidR="005C1C1D" w:rsidRPr="00D8063B" w:rsidRDefault="005C1C1D" w:rsidP="00DA6BCB">
            <w:pPr>
              <w:pStyle w:val="NormalLeft"/>
              <w:rPr>
                <w:lang w:val="en-GB"/>
              </w:rPr>
            </w:pPr>
            <w:r w:rsidRPr="00D8063B">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02FDF5E3" w14:textId="77777777" w:rsidR="005C1C1D" w:rsidRPr="00D8063B" w:rsidRDefault="005C1C1D" w:rsidP="00DA6BCB">
            <w:pPr>
              <w:pStyle w:val="NormalLeft"/>
              <w:rPr>
                <w:lang w:val="en-GB"/>
              </w:rPr>
            </w:pPr>
            <w:r w:rsidRPr="00D8063B">
              <w:rPr>
                <w:lang w:val="en-GB"/>
              </w:rPr>
              <w:t>Identification code of the undertaking</w:t>
            </w:r>
          </w:p>
        </w:tc>
        <w:tc>
          <w:tcPr>
            <w:tcW w:w="5943" w:type="dxa"/>
            <w:tcBorders>
              <w:top w:val="single" w:sz="2" w:space="0" w:color="auto"/>
              <w:left w:val="single" w:sz="2" w:space="0" w:color="auto"/>
              <w:bottom w:val="single" w:sz="2" w:space="0" w:color="auto"/>
              <w:right w:val="single" w:sz="2" w:space="0" w:color="auto"/>
            </w:tcBorders>
          </w:tcPr>
          <w:p w14:paraId="63CEADB3" w14:textId="74EACC10" w:rsidR="005C1C1D" w:rsidRPr="00D8063B" w:rsidRDefault="005C1C1D" w:rsidP="00DA6BCB">
            <w:pPr>
              <w:pStyle w:val="NormalLeft"/>
              <w:rPr>
                <w:lang w:val="en-GB"/>
              </w:rPr>
            </w:pPr>
            <w:r w:rsidRPr="00D8063B">
              <w:rPr>
                <w:lang w:val="en-GB"/>
              </w:rPr>
              <w:t>Identification code by this order of priority</w:t>
            </w:r>
            <w:del w:id="4705" w:author="Author">
              <w:r w:rsidRPr="00D8063B" w:rsidDel="009912FC">
                <w:rPr>
                  <w:lang w:val="en-GB"/>
                </w:rPr>
                <w:delText xml:space="preserve"> if existent</w:delText>
              </w:r>
            </w:del>
            <w:r w:rsidRPr="00D8063B">
              <w:rPr>
                <w:lang w:val="en-GB"/>
              </w:rPr>
              <w:t>:</w:t>
            </w:r>
          </w:p>
          <w:p w14:paraId="0AEA9AA1" w14:textId="52108947" w:rsidR="005C1C1D" w:rsidRPr="00D8063B" w:rsidRDefault="005C1C1D" w:rsidP="00DA6BCB">
            <w:pPr>
              <w:pStyle w:val="Tiret0"/>
              <w:numPr>
                <w:ilvl w:val="0"/>
                <w:numId w:val="14"/>
              </w:numPr>
              <w:ind w:left="851" w:hanging="851"/>
              <w:rPr>
                <w:lang w:val="en-GB"/>
              </w:rPr>
            </w:pPr>
            <w:r w:rsidRPr="00D8063B">
              <w:rPr>
                <w:lang w:val="en-GB"/>
              </w:rPr>
              <w:t>Legal Entity Identifier (LEI)</w:t>
            </w:r>
            <w:ins w:id="4706" w:author="Author">
              <w:r w:rsidR="00342DBA">
                <w:rPr>
                  <w:lang w:val="en-GB"/>
                </w:rPr>
                <w:t xml:space="preserve"> </w:t>
              </w:r>
              <w:r w:rsidR="00342DBA" w:rsidRPr="002E7CE5">
                <w:rPr>
                  <w:lang w:val="en-GB"/>
                </w:rPr>
                <w:t>mandatory if existing</w:t>
              </w:r>
            </w:ins>
            <w:r w:rsidRPr="00D8063B">
              <w:rPr>
                <w:lang w:val="en-GB"/>
              </w:rPr>
              <w:t>;</w:t>
            </w:r>
          </w:p>
          <w:p w14:paraId="653ABA80" w14:textId="10460E44" w:rsidR="005C1C1D" w:rsidRPr="00D8063B" w:rsidRDefault="005C1C1D" w:rsidP="00DA6BCB">
            <w:pPr>
              <w:pStyle w:val="Tiret0"/>
              <w:numPr>
                <w:ilvl w:val="0"/>
                <w:numId w:val="14"/>
              </w:numPr>
              <w:ind w:left="851" w:hanging="851"/>
              <w:rPr>
                <w:lang w:val="en-GB"/>
              </w:rPr>
            </w:pPr>
            <w:r w:rsidRPr="00D8063B">
              <w:rPr>
                <w:lang w:val="en-GB"/>
              </w:rPr>
              <w:t>Specific code</w:t>
            </w:r>
            <w:ins w:id="4707" w:author="Author">
              <w:r w:rsidR="00342DBA">
                <w:rPr>
                  <w:lang w:val="en-GB"/>
                </w:rPr>
                <w:t xml:space="preserve"> </w:t>
              </w:r>
              <w:r w:rsidR="00342DBA" w:rsidRPr="000F6836">
                <w:rPr>
                  <w:lang w:val="en-GB"/>
                </w:rPr>
                <w:t>in case of absence of LEI code</w:t>
              </w:r>
              <w:r w:rsidR="00342DBA">
                <w:rPr>
                  <w:lang w:val="en-GB"/>
                </w:rPr>
                <w:t>.</w:t>
              </w:r>
            </w:ins>
          </w:p>
          <w:p w14:paraId="19119A31" w14:textId="77777777" w:rsidR="005C1C1D" w:rsidRPr="00D8063B" w:rsidRDefault="005C1C1D" w:rsidP="00DA6BCB">
            <w:pPr>
              <w:pStyle w:val="NormalLeft"/>
              <w:rPr>
                <w:lang w:val="en-GB"/>
              </w:rPr>
            </w:pPr>
            <w:r w:rsidRPr="00D8063B">
              <w:rPr>
                <w:lang w:val="en-GB"/>
              </w:rPr>
              <w:t>Specific code:</w:t>
            </w:r>
          </w:p>
          <w:p w14:paraId="53550D89" w14:textId="6074E075" w:rsidR="005C1C1D" w:rsidRPr="00D8063B" w:rsidRDefault="005C1C1D" w:rsidP="00DA6BCB">
            <w:pPr>
              <w:pStyle w:val="Tiret0"/>
              <w:numPr>
                <w:ilvl w:val="0"/>
                <w:numId w:val="14"/>
              </w:numPr>
              <w:ind w:left="851" w:hanging="851"/>
              <w:rPr>
                <w:lang w:val="en-GB"/>
              </w:rPr>
            </w:pPr>
            <w:r w:rsidRPr="00D8063B">
              <w:rPr>
                <w:lang w:val="en-GB"/>
              </w:rPr>
              <w:t xml:space="preserve">For </w:t>
            </w:r>
            <w:del w:id="4708" w:author="Author">
              <w:r w:rsidRPr="00D8063B" w:rsidDel="00342DBA">
                <w:rPr>
                  <w:lang w:val="en-GB"/>
                </w:rPr>
                <w:delText xml:space="preserve">EEA insurance and reinsurance undertakings and other </w:delText>
              </w:r>
            </w:del>
            <w:r w:rsidRPr="00D8063B">
              <w:rPr>
                <w:lang w:val="en-GB"/>
              </w:rPr>
              <w:t xml:space="preserve">EEA regulated undertakings </w:t>
            </w:r>
            <w:ins w:id="4709" w:author="Author">
              <w:r w:rsidR="00342DBA">
                <w:rPr>
                  <w:lang w:val="en-GB"/>
                </w:rPr>
                <w:t>other than insurance and reinsurance undertakings</w:t>
              </w:r>
              <w:r w:rsidR="00342DBA" w:rsidRPr="00D8063B">
                <w:rPr>
                  <w:lang w:val="en-GB"/>
                </w:rPr>
                <w:t xml:space="preserve"> </w:t>
              </w:r>
            </w:ins>
            <w:r w:rsidRPr="00D8063B">
              <w:rPr>
                <w:lang w:val="en-GB"/>
              </w:rPr>
              <w:t>within the scope of group supervision: identification code used in the local market, attributed by the undertaking's competent supervisory authority;</w:t>
            </w:r>
          </w:p>
          <w:p w14:paraId="00F52268"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573596E5"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1401E216" w14:textId="77777777" w:rsidTr="00DA6BCB">
        <w:tc>
          <w:tcPr>
            <w:tcW w:w="1579" w:type="dxa"/>
            <w:tcBorders>
              <w:top w:val="single" w:sz="2" w:space="0" w:color="auto"/>
              <w:left w:val="single" w:sz="2" w:space="0" w:color="auto"/>
              <w:bottom w:val="single" w:sz="2" w:space="0" w:color="auto"/>
              <w:right w:val="single" w:sz="2" w:space="0" w:color="auto"/>
            </w:tcBorders>
          </w:tcPr>
          <w:p w14:paraId="6D554132" w14:textId="77777777" w:rsidR="005C1C1D" w:rsidRPr="00D8063B" w:rsidRDefault="005C1C1D" w:rsidP="00DA6BCB">
            <w:pPr>
              <w:pStyle w:val="NormalLeft"/>
              <w:rPr>
                <w:lang w:val="en-GB"/>
              </w:rPr>
            </w:pPr>
            <w:r w:rsidRPr="00D8063B">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7AB316A5" w14:textId="77777777" w:rsidR="005C1C1D" w:rsidRPr="00D8063B" w:rsidRDefault="005C1C1D" w:rsidP="00DA6BCB">
            <w:pPr>
              <w:pStyle w:val="NormalLeft"/>
              <w:rPr>
                <w:lang w:val="en-GB"/>
              </w:rPr>
            </w:pPr>
            <w:r w:rsidRPr="00D8063B">
              <w:rPr>
                <w:lang w:val="en-GB"/>
              </w:rPr>
              <w:t>Type of code of the ID of the undertaking</w:t>
            </w:r>
          </w:p>
        </w:tc>
        <w:tc>
          <w:tcPr>
            <w:tcW w:w="5943" w:type="dxa"/>
            <w:tcBorders>
              <w:top w:val="single" w:sz="2" w:space="0" w:color="auto"/>
              <w:left w:val="single" w:sz="2" w:space="0" w:color="auto"/>
              <w:bottom w:val="single" w:sz="2" w:space="0" w:color="auto"/>
              <w:right w:val="single" w:sz="2" w:space="0" w:color="auto"/>
            </w:tcBorders>
          </w:tcPr>
          <w:p w14:paraId="43789EF8"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057760A5" w14:textId="77777777" w:rsidR="005C1C1D" w:rsidRPr="00D8063B" w:rsidRDefault="005C1C1D" w:rsidP="00DA6BCB">
            <w:pPr>
              <w:pStyle w:val="NormalLeft"/>
              <w:rPr>
                <w:lang w:val="en-GB"/>
              </w:rPr>
            </w:pPr>
            <w:r w:rsidRPr="00D8063B">
              <w:rPr>
                <w:lang w:val="en-GB"/>
              </w:rPr>
              <w:t>1 — LEI</w:t>
            </w:r>
          </w:p>
          <w:p w14:paraId="4FC35788" w14:textId="77777777" w:rsidR="005C1C1D" w:rsidRPr="00D8063B" w:rsidRDefault="005C1C1D" w:rsidP="00DA6BCB">
            <w:pPr>
              <w:pStyle w:val="NormalLeft"/>
              <w:rPr>
                <w:lang w:val="en-GB"/>
              </w:rPr>
            </w:pPr>
            <w:r w:rsidRPr="00D8063B">
              <w:rPr>
                <w:lang w:val="en-GB"/>
              </w:rPr>
              <w:t>2 — Specific code</w:t>
            </w:r>
          </w:p>
        </w:tc>
      </w:tr>
      <w:tr w:rsidR="005C1C1D" w:rsidRPr="00D8063B" w14:paraId="36347E1A" w14:textId="77777777" w:rsidTr="00DA6BCB">
        <w:tc>
          <w:tcPr>
            <w:tcW w:w="1579" w:type="dxa"/>
            <w:tcBorders>
              <w:top w:val="single" w:sz="2" w:space="0" w:color="auto"/>
              <w:left w:val="single" w:sz="2" w:space="0" w:color="auto"/>
              <w:bottom w:val="single" w:sz="2" w:space="0" w:color="auto"/>
              <w:right w:val="single" w:sz="2" w:space="0" w:color="auto"/>
            </w:tcBorders>
          </w:tcPr>
          <w:p w14:paraId="274B2C20" w14:textId="77777777" w:rsidR="005C1C1D" w:rsidRPr="00D8063B" w:rsidRDefault="005C1C1D" w:rsidP="00DA6BCB">
            <w:pPr>
              <w:pStyle w:val="NormalLeft"/>
              <w:rPr>
                <w:lang w:val="en-GB"/>
              </w:rPr>
            </w:pPr>
            <w:r w:rsidRPr="00D8063B">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09E8A211" w14:textId="77777777" w:rsidR="005C1C1D" w:rsidRPr="00D8063B" w:rsidRDefault="005C1C1D" w:rsidP="00DA6BCB">
            <w:pPr>
              <w:pStyle w:val="NormalLeft"/>
              <w:rPr>
                <w:lang w:val="en-GB"/>
              </w:rPr>
            </w:pPr>
            <w:r w:rsidRPr="00D8063B">
              <w:rPr>
                <w:lang w:val="en-GB"/>
              </w:rPr>
              <w:t>Asset ID Code</w:t>
            </w:r>
          </w:p>
        </w:tc>
        <w:tc>
          <w:tcPr>
            <w:tcW w:w="5943" w:type="dxa"/>
            <w:tcBorders>
              <w:top w:val="single" w:sz="2" w:space="0" w:color="auto"/>
              <w:left w:val="single" w:sz="2" w:space="0" w:color="auto"/>
              <w:bottom w:val="single" w:sz="2" w:space="0" w:color="auto"/>
              <w:right w:val="single" w:sz="2" w:space="0" w:color="auto"/>
            </w:tcBorders>
          </w:tcPr>
          <w:p w14:paraId="3C9E22DE" w14:textId="77777777" w:rsidR="005C1C1D" w:rsidRPr="00D8063B" w:rsidRDefault="005C1C1D" w:rsidP="00DA6BCB">
            <w:pPr>
              <w:pStyle w:val="NormalLeft"/>
              <w:rPr>
                <w:lang w:val="en-GB"/>
              </w:rPr>
            </w:pPr>
            <w:r w:rsidRPr="00D8063B">
              <w:rPr>
                <w:lang w:val="en-GB"/>
              </w:rPr>
              <w:t>Asset ID code using the following priority:</w:t>
            </w:r>
          </w:p>
          <w:p w14:paraId="19AC7D6F" w14:textId="77777777" w:rsidR="005C1C1D" w:rsidRPr="00D8063B" w:rsidRDefault="005C1C1D" w:rsidP="00DA6BCB">
            <w:pPr>
              <w:pStyle w:val="Tiret0"/>
              <w:numPr>
                <w:ilvl w:val="0"/>
                <w:numId w:val="14"/>
              </w:numPr>
              <w:ind w:left="851" w:hanging="851"/>
              <w:rPr>
                <w:lang w:val="en-GB"/>
              </w:rPr>
            </w:pPr>
            <w:r w:rsidRPr="00D8063B">
              <w:rPr>
                <w:lang w:val="en-GB"/>
              </w:rPr>
              <w:t>ISO 6166 code of ISIN when available</w:t>
            </w:r>
          </w:p>
          <w:p w14:paraId="0954DC8D"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179DBCCE"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and must be consistent over time</w:t>
            </w:r>
          </w:p>
          <w:p w14:paraId="1960EB6D"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it is necessary to specify the Asset ID code and the ISO 4217 alphabetic code of the currency, as in the following example: ‘code + EUR’</w:t>
            </w:r>
          </w:p>
        </w:tc>
      </w:tr>
      <w:tr w:rsidR="005C1C1D" w:rsidRPr="00D8063B" w14:paraId="2DB38D3E" w14:textId="77777777" w:rsidTr="00DA6BCB">
        <w:tc>
          <w:tcPr>
            <w:tcW w:w="1579" w:type="dxa"/>
            <w:tcBorders>
              <w:top w:val="single" w:sz="2" w:space="0" w:color="auto"/>
              <w:left w:val="single" w:sz="2" w:space="0" w:color="auto"/>
              <w:bottom w:val="single" w:sz="2" w:space="0" w:color="auto"/>
              <w:right w:val="single" w:sz="2" w:space="0" w:color="auto"/>
            </w:tcBorders>
          </w:tcPr>
          <w:p w14:paraId="16D68C8E" w14:textId="77777777" w:rsidR="005C1C1D" w:rsidRPr="00D8063B" w:rsidRDefault="005C1C1D" w:rsidP="00DA6BCB">
            <w:pPr>
              <w:pStyle w:val="NormalLeft"/>
              <w:rPr>
                <w:lang w:val="en-GB"/>
              </w:rPr>
            </w:pPr>
            <w:r w:rsidRPr="00D8063B">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3FDAE6A6" w14:textId="77777777" w:rsidR="005C1C1D" w:rsidRPr="00D8063B" w:rsidRDefault="005C1C1D" w:rsidP="00DA6BCB">
            <w:pPr>
              <w:pStyle w:val="NormalLeft"/>
              <w:rPr>
                <w:lang w:val="en-GB"/>
              </w:rPr>
            </w:pPr>
            <w:r w:rsidRPr="00D8063B">
              <w:rPr>
                <w:lang w:val="en-GB"/>
              </w:rPr>
              <w:t>Asset ID Code Type</w:t>
            </w:r>
          </w:p>
        </w:tc>
        <w:tc>
          <w:tcPr>
            <w:tcW w:w="5943" w:type="dxa"/>
            <w:tcBorders>
              <w:top w:val="single" w:sz="2" w:space="0" w:color="auto"/>
              <w:left w:val="single" w:sz="2" w:space="0" w:color="auto"/>
              <w:bottom w:val="single" w:sz="2" w:space="0" w:color="auto"/>
              <w:right w:val="single" w:sz="2" w:space="0" w:color="auto"/>
            </w:tcBorders>
          </w:tcPr>
          <w:p w14:paraId="4BCF3796"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679441B1" w14:textId="77777777" w:rsidR="005C1C1D" w:rsidRPr="00D8063B" w:rsidRDefault="005C1C1D" w:rsidP="00DA6BCB">
            <w:pPr>
              <w:pStyle w:val="NormalLeft"/>
              <w:rPr>
                <w:lang w:val="en-GB"/>
              </w:rPr>
            </w:pPr>
            <w:r w:rsidRPr="00D8063B">
              <w:rPr>
                <w:lang w:val="en-GB"/>
              </w:rPr>
              <w:t>1 — ISO/6166 for ISIN</w:t>
            </w:r>
          </w:p>
          <w:p w14:paraId="3DA91917"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1B344F84"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40DB2B5B"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331B28F0"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33FE41BA" w14:textId="77777777" w:rsidR="005C1C1D" w:rsidRPr="00D8063B" w:rsidRDefault="005C1C1D" w:rsidP="00DA6BCB">
            <w:pPr>
              <w:pStyle w:val="NormalLeft"/>
              <w:rPr>
                <w:lang w:val="en-GB"/>
              </w:rPr>
            </w:pPr>
            <w:r w:rsidRPr="00D8063B">
              <w:rPr>
                <w:lang w:val="en-GB"/>
              </w:rPr>
              <w:t>6 — BBGID (The Bloomberg Global ID)</w:t>
            </w:r>
          </w:p>
          <w:p w14:paraId="3C2C3B70" w14:textId="77777777" w:rsidR="005C1C1D" w:rsidRPr="00D8063B" w:rsidRDefault="005C1C1D" w:rsidP="00DA6BCB">
            <w:pPr>
              <w:pStyle w:val="NormalLeft"/>
              <w:rPr>
                <w:lang w:val="en-GB"/>
              </w:rPr>
            </w:pPr>
            <w:r w:rsidRPr="00D8063B">
              <w:rPr>
                <w:lang w:val="en-GB"/>
              </w:rPr>
              <w:t>7 — Reuters RIC (Reuters instrument code)</w:t>
            </w:r>
          </w:p>
          <w:p w14:paraId="07F0FA61" w14:textId="77777777" w:rsidR="005C1C1D" w:rsidRPr="00D8063B" w:rsidRDefault="005C1C1D" w:rsidP="00DA6BCB">
            <w:pPr>
              <w:pStyle w:val="NormalLeft"/>
              <w:rPr>
                <w:lang w:val="en-GB"/>
              </w:rPr>
            </w:pPr>
            <w:r w:rsidRPr="00D8063B">
              <w:rPr>
                <w:lang w:val="en-GB"/>
              </w:rPr>
              <w:t>8 — FIGI (Financial Instrument Global Identifier)</w:t>
            </w:r>
          </w:p>
          <w:p w14:paraId="27C72AA8"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1EBC3C96" w14:textId="77777777" w:rsidR="005C1C1D" w:rsidRPr="00D8063B" w:rsidRDefault="005C1C1D" w:rsidP="00DA6BCB">
            <w:pPr>
              <w:pStyle w:val="NormalLeft"/>
              <w:rPr>
                <w:lang w:val="en-GB"/>
              </w:rPr>
            </w:pPr>
            <w:r w:rsidRPr="00D8063B">
              <w:rPr>
                <w:lang w:val="en-GB"/>
              </w:rPr>
              <w:t>99 — Code attributed by the undertaking</w:t>
            </w:r>
          </w:p>
          <w:p w14:paraId="6FB27EB3" w14:textId="6BB951BB" w:rsidR="005C1C1D" w:rsidRPr="00D8063B" w:rsidRDefault="005C1C1D" w:rsidP="00260EA7">
            <w:pPr>
              <w:pStyle w:val="NormalLeft"/>
              <w:rPr>
                <w:lang w:val="en-GB"/>
              </w:rPr>
            </w:pPr>
            <w:r w:rsidRPr="00D8063B">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5C1C1D" w:rsidRPr="00D8063B" w14:paraId="78F92AF6" w14:textId="77777777" w:rsidTr="00DA6BCB">
        <w:tc>
          <w:tcPr>
            <w:tcW w:w="1579" w:type="dxa"/>
            <w:tcBorders>
              <w:top w:val="single" w:sz="2" w:space="0" w:color="auto"/>
              <w:left w:val="single" w:sz="2" w:space="0" w:color="auto"/>
              <w:bottom w:val="single" w:sz="2" w:space="0" w:color="auto"/>
              <w:right w:val="single" w:sz="2" w:space="0" w:color="auto"/>
            </w:tcBorders>
          </w:tcPr>
          <w:p w14:paraId="5C3E52DF" w14:textId="77777777" w:rsidR="005C1C1D" w:rsidRPr="00D8063B" w:rsidRDefault="005C1C1D" w:rsidP="00DA6BCB">
            <w:pPr>
              <w:pStyle w:val="NormalLeft"/>
              <w:rPr>
                <w:lang w:val="en-GB"/>
              </w:rPr>
            </w:pPr>
            <w:r w:rsidRPr="00D8063B">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5DFE1C90" w14:textId="77777777" w:rsidR="005C1C1D" w:rsidRPr="00D8063B" w:rsidRDefault="005C1C1D" w:rsidP="00DA6BCB">
            <w:pPr>
              <w:pStyle w:val="NormalLeft"/>
              <w:rPr>
                <w:lang w:val="en-GB"/>
              </w:rPr>
            </w:pPr>
            <w:r w:rsidRPr="00D8063B">
              <w:rPr>
                <w:lang w:val="en-GB"/>
              </w:rPr>
              <w:t>Name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789A9B33" w14:textId="77777777" w:rsidR="005C1C1D" w:rsidRPr="00D8063B" w:rsidRDefault="005C1C1D" w:rsidP="00DA6BCB">
            <w:pPr>
              <w:pStyle w:val="NormalLeft"/>
              <w:rPr>
                <w:lang w:val="en-GB"/>
              </w:rPr>
            </w:pPr>
            <w:r w:rsidRPr="00D8063B">
              <w:rPr>
                <w:lang w:val="en-GB"/>
              </w:rPr>
              <w:t>The name of the counterpart that is pledging the collateral. When available, this item corresponds to the entity name in the LEI database. When this is not available corresponds to the legal name.</w:t>
            </w:r>
          </w:p>
          <w:p w14:paraId="5E40DA07" w14:textId="77777777" w:rsidR="005C1C1D" w:rsidRPr="00D8063B" w:rsidRDefault="005C1C1D" w:rsidP="00DA6BCB">
            <w:pPr>
              <w:pStyle w:val="NormalLeft"/>
              <w:rPr>
                <w:lang w:val="en-GB"/>
              </w:rPr>
            </w:pPr>
            <w:r w:rsidRPr="00D8063B">
              <w:rPr>
                <w:lang w:val="en-GB"/>
              </w:rPr>
              <w:t>When the assets on the balance sheet for which the collateral is held are loans on policies, ‘Policyholder’ shall be reported.</w:t>
            </w:r>
          </w:p>
        </w:tc>
      </w:tr>
      <w:tr w:rsidR="005C1C1D" w:rsidRPr="00D8063B" w14:paraId="6824F0EF" w14:textId="77777777" w:rsidTr="00DA6BCB">
        <w:tc>
          <w:tcPr>
            <w:tcW w:w="1579" w:type="dxa"/>
            <w:tcBorders>
              <w:top w:val="single" w:sz="2" w:space="0" w:color="auto"/>
              <w:left w:val="single" w:sz="2" w:space="0" w:color="auto"/>
              <w:bottom w:val="single" w:sz="2" w:space="0" w:color="auto"/>
              <w:right w:val="single" w:sz="2" w:space="0" w:color="auto"/>
            </w:tcBorders>
          </w:tcPr>
          <w:p w14:paraId="09F21934" w14:textId="77777777" w:rsidR="005C1C1D" w:rsidRPr="00D8063B" w:rsidRDefault="005C1C1D" w:rsidP="00DA6BCB">
            <w:pPr>
              <w:pStyle w:val="NormalLeft"/>
              <w:rPr>
                <w:lang w:val="en-GB"/>
              </w:rPr>
            </w:pPr>
            <w:r w:rsidRPr="00D8063B">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27BDA0DB" w14:textId="77777777" w:rsidR="005C1C1D" w:rsidRPr="00D8063B" w:rsidRDefault="005C1C1D" w:rsidP="00DA6BCB">
            <w:pPr>
              <w:pStyle w:val="NormalLeft"/>
              <w:rPr>
                <w:lang w:val="en-GB"/>
              </w:rPr>
            </w:pPr>
            <w:r w:rsidRPr="00D8063B">
              <w:rPr>
                <w:lang w:val="en-GB"/>
              </w:rPr>
              <w:t>Name of the group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30D0B78B" w14:textId="77777777" w:rsidR="005C1C1D" w:rsidRPr="00D8063B" w:rsidRDefault="005C1C1D" w:rsidP="00DA6BCB">
            <w:pPr>
              <w:pStyle w:val="NormalLeft"/>
              <w:rPr>
                <w:lang w:val="en-GB"/>
              </w:rPr>
            </w:pPr>
            <w:r w:rsidRPr="00D8063B">
              <w:rPr>
                <w:lang w:val="en-GB"/>
              </w:rPr>
              <w:t>Identify the economic group of the counterpart pledging the collateral. When available, this item corresponds to the entity name in the LEI database. When this is not available corresponds to the legal name.</w:t>
            </w:r>
          </w:p>
          <w:p w14:paraId="521E1BFF" w14:textId="77777777" w:rsidR="005C1C1D" w:rsidRPr="00D8063B" w:rsidRDefault="005C1C1D" w:rsidP="00DA6BCB">
            <w:pPr>
              <w:pStyle w:val="NormalLeft"/>
              <w:rPr>
                <w:lang w:val="en-GB"/>
              </w:rPr>
            </w:pPr>
            <w:r w:rsidRPr="00D8063B">
              <w:rPr>
                <w:lang w:val="en-GB"/>
              </w:rPr>
              <w:t>This item is not applicable when the assets on the balance sheet for which the collateral is held are loans on policies.</w:t>
            </w:r>
          </w:p>
        </w:tc>
      </w:tr>
      <w:tr w:rsidR="005C1C1D" w:rsidRPr="00D8063B" w14:paraId="65C47E79" w14:textId="77777777" w:rsidTr="00DA6BCB">
        <w:tc>
          <w:tcPr>
            <w:tcW w:w="1579" w:type="dxa"/>
            <w:tcBorders>
              <w:top w:val="single" w:sz="2" w:space="0" w:color="auto"/>
              <w:left w:val="single" w:sz="2" w:space="0" w:color="auto"/>
              <w:bottom w:val="single" w:sz="2" w:space="0" w:color="auto"/>
              <w:right w:val="single" w:sz="2" w:space="0" w:color="auto"/>
            </w:tcBorders>
          </w:tcPr>
          <w:p w14:paraId="6C3BDEDB" w14:textId="77777777" w:rsidR="005C1C1D" w:rsidRPr="00D8063B" w:rsidRDefault="005C1C1D" w:rsidP="00DA6BCB">
            <w:pPr>
              <w:pStyle w:val="NormalLeft"/>
              <w:rPr>
                <w:lang w:val="en-GB"/>
              </w:rPr>
            </w:pPr>
            <w:r w:rsidRPr="00D8063B">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4FE17630" w14:textId="77777777" w:rsidR="005C1C1D" w:rsidRPr="00D8063B" w:rsidRDefault="005C1C1D" w:rsidP="00DA6BCB">
            <w:pPr>
              <w:pStyle w:val="NormalLeft"/>
              <w:rPr>
                <w:lang w:val="en-GB"/>
              </w:rPr>
            </w:pPr>
            <w:r w:rsidRPr="00D8063B">
              <w:rPr>
                <w:lang w:val="en-GB"/>
              </w:rPr>
              <w:t>Country of custody</w:t>
            </w:r>
          </w:p>
        </w:tc>
        <w:tc>
          <w:tcPr>
            <w:tcW w:w="5943" w:type="dxa"/>
            <w:tcBorders>
              <w:top w:val="single" w:sz="2" w:space="0" w:color="auto"/>
              <w:left w:val="single" w:sz="2" w:space="0" w:color="auto"/>
              <w:bottom w:val="single" w:sz="2" w:space="0" w:color="auto"/>
              <w:right w:val="single" w:sz="2" w:space="0" w:color="auto"/>
            </w:tcBorders>
          </w:tcPr>
          <w:p w14:paraId="7C2829EE" w14:textId="76D60404" w:rsidR="005C1C1D" w:rsidRPr="00D8063B" w:rsidRDefault="005C1C1D" w:rsidP="00DA6BCB">
            <w:pPr>
              <w:pStyle w:val="NormalLeft"/>
              <w:rPr>
                <w:lang w:val="en-GB"/>
              </w:rPr>
            </w:pPr>
            <w:r w:rsidRPr="00D8063B">
              <w:rPr>
                <w:lang w:val="en-GB"/>
              </w:rPr>
              <w:t>ISO 3166–1 alpha–2 code of the country where undertaking assets are held in custody. For identifying international custodians, such as Euroclear, the country of custody will be the one where the custody ser</w:t>
            </w:r>
            <w:r w:rsidR="00260EA7" w:rsidRPr="00D8063B">
              <w:rPr>
                <w:lang w:val="en-GB"/>
              </w:rPr>
              <w:t>vice was contractually defined.</w:t>
            </w:r>
          </w:p>
          <w:p w14:paraId="2BDD7F8E" w14:textId="77777777" w:rsidR="005C1C1D" w:rsidRPr="00D8063B" w:rsidRDefault="005C1C1D" w:rsidP="00DA6BCB">
            <w:pPr>
              <w:pStyle w:val="NormalLeft"/>
              <w:rPr>
                <w:lang w:val="en-GB"/>
              </w:rPr>
            </w:pPr>
            <w:r w:rsidRPr="00D8063B">
              <w:rPr>
                <w:lang w:val="en-GB"/>
              </w:rPr>
              <w:t>In case of the same asset being held in custody in more than one country, each asset shall be reported separately in as many rows as needed in order to properly identify all countries of custody.</w:t>
            </w:r>
          </w:p>
          <w:p w14:paraId="6B733A3B" w14:textId="29E7D5F4" w:rsidR="005C1C1D" w:rsidRPr="00D8063B" w:rsidRDefault="005C1C1D" w:rsidP="00DA6BCB">
            <w:pPr>
              <w:pStyle w:val="NormalLeft"/>
              <w:rPr>
                <w:lang w:val="en-GB"/>
              </w:rPr>
            </w:pPr>
            <w:r w:rsidRPr="00D8063B">
              <w:rPr>
                <w:lang w:val="en-GB"/>
              </w:rPr>
              <w:t>This item is not applicable for collateral with CIC category 8 – Mortgages and Loans, CIC 71, CIC 75 and for CIC 95 – Plant and equipment. </w:t>
            </w:r>
            <w:r w:rsidR="00260EA7" w:rsidRPr="00D8063B">
              <w:rPr>
                <w:lang w:val="en-GB"/>
              </w:rPr>
              <w:t xml:space="preserve"> </w:t>
            </w:r>
          </w:p>
          <w:p w14:paraId="3E8DECDC" w14:textId="77777777" w:rsidR="005C1C1D" w:rsidRPr="00D8063B" w:rsidRDefault="005C1C1D" w:rsidP="00DA6BCB">
            <w:pPr>
              <w:pStyle w:val="NormalLeft"/>
              <w:rPr>
                <w:lang w:val="en-GB"/>
              </w:rPr>
            </w:pPr>
            <w:r w:rsidRPr="00D8063B">
              <w:rPr>
                <w:lang w:val="en-GB"/>
              </w:rPr>
              <w:t>Regarding CIC Category 9, excluding CIC 95 — Plant and equipment (for own use), the issuer country is assessed by the address of the property.</w:t>
            </w:r>
          </w:p>
        </w:tc>
      </w:tr>
      <w:tr w:rsidR="005C1C1D" w:rsidRPr="00D8063B" w14:paraId="187B159F" w14:textId="77777777" w:rsidTr="00DA6BCB">
        <w:tc>
          <w:tcPr>
            <w:tcW w:w="1579" w:type="dxa"/>
            <w:tcBorders>
              <w:top w:val="single" w:sz="2" w:space="0" w:color="auto"/>
              <w:left w:val="single" w:sz="2" w:space="0" w:color="auto"/>
              <w:bottom w:val="single" w:sz="2" w:space="0" w:color="auto"/>
              <w:right w:val="single" w:sz="2" w:space="0" w:color="auto"/>
            </w:tcBorders>
          </w:tcPr>
          <w:p w14:paraId="3E34DDE5" w14:textId="77777777" w:rsidR="005C1C1D" w:rsidRPr="00D8063B" w:rsidRDefault="005C1C1D" w:rsidP="00DA6BCB">
            <w:pPr>
              <w:pStyle w:val="NormalLeft"/>
              <w:rPr>
                <w:lang w:val="en-GB"/>
              </w:rPr>
            </w:pPr>
            <w:r w:rsidRPr="00D8063B">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D31704A" w14:textId="77777777" w:rsidR="005C1C1D" w:rsidRPr="00D8063B" w:rsidRDefault="005C1C1D" w:rsidP="00DA6BCB">
            <w:pPr>
              <w:pStyle w:val="NormalLeft"/>
              <w:rPr>
                <w:lang w:val="en-GB"/>
              </w:rPr>
            </w:pPr>
            <w:r w:rsidRPr="00D8063B">
              <w:rPr>
                <w:lang w:val="en-GB"/>
              </w:rPr>
              <w:t>Quantity</w:t>
            </w:r>
          </w:p>
        </w:tc>
        <w:tc>
          <w:tcPr>
            <w:tcW w:w="5943" w:type="dxa"/>
            <w:tcBorders>
              <w:top w:val="single" w:sz="2" w:space="0" w:color="auto"/>
              <w:left w:val="single" w:sz="2" w:space="0" w:color="auto"/>
              <w:bottom w:val="single" w:sz="2" w:space="0" w:color="auto"/>
              <w:right w:val="single" w:sz="2" w:space="0" w:color="auto"/>
            </w:tcBorders>
          </w:tcPr>
          <w:p w14:paraId="3CAD6F0B" w14:textId="77777777" w:rsidR="005C1C1D" w:rsidRPr="00D8063B" w:rsidRDefault="005C1C1D" w:rsidP="00DA6BCB">
            <w:pPr>
              <w:pStyle w:val="NormalLeft"/>
              <w:rPr>
                <w:lang w:val="en-GB"/>
              </w:rPr>
            </w:pPr>
            <w:r w:rsidRPr="00D8063B">
              <w:rPr>
                <w:lang w:val="en-GB"/>
              </w:rPr>
              <w:t>Number of assets, for all assets if relevant.</w:t>
            </w:r>
          </w:p>
          <w:p w14:paraId="6489E09F" w14:textId="77777777" w:rsidR="005C1C1D" w:rsidRPr="00D8063B" w:rsidRDefault="005C1C1D" w:rsidP="00DA6BCB">
            <w:pPr>
              <w:pStyle w:val="NormalLeft"/>
              <w:rPr>
                <w:lang w:val="en-GB"/>
              </w:rPr>
            </w:pPr>
            <w:r w:rsidRPr="00D8063B">
              <w:rPr>
                <w:lang w:val="en-GB"/>
              </w:rPr>
              <w:t>This item shall not be reported if item Par amount (C0100) is reported.</w:t>
            </w:r>
          </w:p>
        </w:tc>
      </w:tr>
      <w:tr w:rsidR="005C1C1D" w:rsidRPr="00D8063B" w14:paraId="54BD63E8" w14:textId="77777777" w:rsidTr="00DA6BCB">
        <w:tc>
          <w:tcPr>
            <w:tcW w:w="1579" w:type="dxa"/>
            <w:tcBorders>
              <w:top w:val="single" w:sz="2" w:space="0" w:color="auto"/>
              <w:left w:val="single" w:sz="2" w:space="0" w:color="auto"/>
              <w:bottom w:val="single" w:sz="2" w:space="0" w:color="auto"/>
              <w:right w:val="single" w:sz="2" w:space="0" w:color="auto"/>
            </w:tcBorders>
          </w:tcPr>
          <w:p w14:paraId="44F930C8" w14:textId="77777777" w:rsidR="005C1C1D" w:rsidRPr="00D8063B" w:rsidRDefault="005C1C1D" w:rsidP="00DA6BCB">
            <w:pPr>
              <w:pStyle w:val="NormalLeft"/>
              <w:rPr>
                <w:lang w:val="en-GB"/>
              </w:rPr>
            </w:pPr>
            <w:r w:rsidRPr="00D8063B">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26D12F17" w14:textId="77777777" w:rsidR="005C1C1D" w:rsidRPr="00D8063B" w:rsidRDefault="005C1C1D" w:rsidP="00DA6BCB">
            <w:pPr>
              <w:pStyle w:val="NormalLeft"/>
              <w:rPr>
                <w:lang w:val="en-GB"/>
              </w:rPr>
            </w:pPr>
            <w:r w:rsidRPr="00D8063B">
              <w:rPr>
                <w:lang w:val="en-GB"/>
              </w:rPr>
              <w:t>Par amount</w:t>
            </w:r>
          </w:p>
        </w:tc>
        <w:tc>
          <w:tcPr>
            <w:tcW w:w="5943" w:type="dxa"/>
            <w:tcBorders>
              <w:top w:val="single" w:sz="2" w:space="0" w:color="auto"/>
              <w:left w:val="single" w:sz="2" w:space="0" w:color="auto"/>
              <w:bottom w:val="single" w:sz="2" w:space="0" w:color="auto"/>
              <w:right w:val="single" w:sz="2" w:space="0" w:color="auto"/>
            </w:tcBorders>
          </w:tcPr>
          <w:p w14:paraId="4208554E" w14:textId="1592A65A" w:rsidR="005C1C1D" w:rsidRPr="00D8063B" w:rsidRDefault="005C1C1D" w:rsidP="00260EA7">
            <w:pPr>
              <w:pStyle w:val="NormalLeft"/>
              <w:rPr>
                <w:lang w:val="en-GB"/>
              </w:rPr>
            </w:pPr>
            <w:r w:rsidRPr="00D8063B">
              <w:rPr>
                <w:lang w:val="en-GB"/>
              </w:rPr>
              <w:t>Amount outstanding measured at par amount, for all assets where this item is relevant, and at nominal amount for CIC = 72, 73, 74, 75, 79 and 8. This item is not applicable for CIC category 71 and 9. This item shall not be reported if item Quantity (C0090) is reported. </w:t>
            </w:r>
            <w:r w:rsidR="00260EA7" w:rsidRPr="00D8063B">
              <w:rPr>
                <w:lang w:val="en-GB"/>
              </w:rPr>
              <w:t xml:space="preserve"> </w:t>
            </w:r>
          </w:p>
        </w:tc>
      </w:tr>
      <w:tr w:rsidR="005C1C1D" w:rsidRPr="00D8063B" w14:paraId="6DBA157A" w14:textId="77777777" w:rsidTr="00DA6BCB">
        <w:tc>
          <w:tcPr>
            <w:tcW w:w="1579" w:type="dxa"/>
            <w:tcBorders>
              <w:top w:val="single" w:sz="2" w:space="0" w:color="auto"/>
              <w:left w:val="single" w:sz="2" w:space="0" w:color="auto"/>
              <w:bottom w:val="single" w:sz="2" w:space="0" w:color="auto"/>
              <w:right w:val="single" w:sz="2" w:space="0" w:color="auto"/>
            </w:tcBorders>
          </w:tcPr>
          <w:p w14:paraId="00AE9B91" w14:textId="77777777" w:rsidR="005C1C1D" w:rsidRPr="00D8063B" w:rsidRDefault="005C1C1D" w:rsidP="00DA6BCB">
            <w:pPr>
              <w:pStyle w:val="NormalLeft"/>
              <w:rPr>
                <w:lang w:val="en-GB"/>
              </w:rPr>
            </w:pPr>
            <w:r w:rsidRPr="00D8063B">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4592CCD0" w14:textId="77777777" w:rsidR="005C1C1D" w:rsidRPr="00D8063B" w:rsidRDefault="005C1C1D" w:rsidP="00DA6BCB">
            <w:pPr>
              <w:pStyle w:val="NormalLeft"/>
              <w:rPr>
                <w:lang w:val="en-GB"/>
              </w:rPr>
            </w:pPr>
            <w:r w:rsidRPr="00D8063B">
              <w:rPr>
                <w:lang w:val="en-GB"/>
              </w:rPr>
              <w:t>Valuation method</w:t>
            </w:r>
          </w:p>
        </w:tc>
        <w:tc>
          <w:tcPr>
            <w:tcW w:w="5943" w:type="dxa"/>
            <w:tcBorders>
              <w:top w:val="single" w:sz="2" w:space="0" w:color="auto"/>
              <w:left w:val="single" w:sz="2" w:space="0" w:color="auto"/>
              <w:bottom w:val="single" w:sz="2" w:space="0" w:color="auto"/>
              <w:right w:val="single" w:sz="2" w:space="0" w:color="auto"/>
            </w:tcBorders>
          </w:tcPr>
          <w:p w14:paraId="2BC817D0" w14:textId="77777777" w:rsidR="005C1C1D" w:rsidRPr="00D8063B" w:rsidRDefault="005C1C1D" w:rsidP="00DA6BCB">
            <w:pPr>
              <w:pStyle w:val="NormalLeft"/>
              <w:rPr>
                <w:lang w:val="en-GB"/>
              </w:rPr>
            </w:pPr>
            <w:r w:rsidRPr="00D8063B">
              <w:rPr>
                <w:lang w:val="en-GB"/>
              </w:rPr>
              <w:t>Identify the valuation method used when valuing assets. One of the options in the following closed list shall be used:</w:t>
            </w:r>
          </w:p>
          <w:p w14:paraId="36465A1C" w14:textId="77777777" w:rsidR="005C1C1D" w:rsidRPr="00D8063B" w:rsidRDefault="005C1C1D" w:rsidP="00DA6BCB">
            <w:pPr>
              <w:pStyle w:val="NormalLeft"/>
              <w:rPr>
                <w:lang w:val="en-GB"/>
              </w:rPr>
            </w:pPr>
            <w:r w:rsidRPr="00D8063B">
              <w:rPr>
                <w:lang w:val="en-GB"/>
              </w:rPr>
              <w:t>1 — quoted market price in active markets for the same assets</w:t>
            </w:r>
          </w:p>
          <w:p w14:paraId="43FBABF4" w14:textId="77777777" w:rsidR="005C1C1D" w:rsidRPr="00D8063B" w:rsidRDefault="005C1C1D" w:rsidP="00DA6BCB">
            <w:pPr>
              <w:pStyle w:val="NormalLeft"/>
              <w:rPr>
                <w:lang w:val="en-GB"/>
              </w:rPr>
            </w:pPr>
            <w:r w:rsidRPr="00D8063B">
              <w:rPr>
                <w:lang w:val="en-GB"/>
              </w:rPr>
              <w:t>2 — quoted market price in active markets for similar assets</w:t>
            </w:r>
          </w:p>
          <w:p w14:paraId="290089EE" w14:textId="77777777" w:rsidR="005C1C1D" w:rsidRPr="00D8063B" w:rsidRDefault="005C1C1D" w:rsidP="00DA6BCB">
            <w:pPr>
              <w:pStyle w:val="NormalLeft"/>
              <w:rPr>
                <w:lang w:val="en-GB"/>
              </w:rPr>
            </w:pPr>
            <w:r w:rsidRPr="00D8063B">
              <w:rPr>
                <w:lang w:val="en-GB"/>
              </w:rPr>
              <w:t>3 — alternative valuation methods:</w:t>
            </w:r>
          </w:p>
          <w:p w14:paraId="14B84495" w14:textId="77777777" w:rsidR="005C1C1D" w:rsidRPr="00D8063B" w:rsidRDefault="005C1C1D" w:rsidP="00DA6BCB">
            <w:pPr>
              <w:pStyle w:val="NormalLeft"/>
              <w:rPr>
                <w:lang w:val="en-GB"/>
              </w:rPr>
            </w:pPr>
            <w:r w:rsidRPr="00D8063B">
              <w:rPr>
                <w:lang w:val="en-GB"/>
              </w:rPr>
              <w:t>4 — adjusted equity methods (applicable for the valuation of participations)</w:t>
            </w:r>
          </w:p>
          <w:p w14:paraId="7C2BC8CA" w14:textId="77777777" w:rsidR="005C1C1D" w:rsidRPr="00D8063B" w:rsidRDefault="005C1C1D" w:rsidP="00DA6BCB">
            <w:pPr>
              <w:pStyle w:val="NormalLeft"/>
              <w:rPr>
                <w:lang w:val="en-GB"/>
              </w:rPr>
            </w:pPr>
            <w:r w:rsidRPr="00D8063B">
              <w:rPr>
                <w:lang w:val="en-GB"/>
              </w:rPr>
              <w:t>5 — IFRS equity methods (applicable for the valuation of participations</w:t>
            </w:r>
          </w:p>
          <w:p w14:paraId="36C2E438" w14:textId="77777777" w:rsidR="005C1C1D" w:rsidRPr="00D8063B" w:rsidRDefault="005C1C1D" w:rsidP="00DA6BCB">
            <w:pPr>
              <w:pStyle w:val="NormalLeft"/>
              <w:rPr>
                <w:lang w:val="en-GB"/>
              </w:rPr>
            </w:pPr>
            <w:r w:rsidRPr="00D8063B">
              <w:rPr>
                <w:lang w:val="en-GB"/>
              </w:rPr>
              <w:t>6 — Market valuation according to Article 9(4) of Delegated Regulation (EU) 2015/35</w:t>
            </w:r>
          </w:p>
        </w:tc>
      </w:tr>
      <w:tr w:rsidR="005C1C1D" w:rsidRPr="00D8063B" w14:paraId="5EF09C63" w14:textId="77777777" w:rsidTr="00DA6BCB">
        <w:tc>
          <w:tcPr>
            <w:tcW w:w="1579" w:type="dxa"/>
            <w:tcBorders>
              <w:top w:val="single" w:sz="2" w:space="0" w:color="auto"/>
              <w:left w:val="single" w:sz="2" w:space="0" w:color="auto"/>
              <w:bottom w:val="single" w:sz="2" w:space="0" w:color="auto"/>
              <w:right w:val="single" w:sz="2" w:space="0" w:color="auto"/>
            </w:tcBorders>
          </w:tcPr>
          <w:p w14:paraId="16D6E10F" w14:textId="77777777" w:rsidR="005C1C1D" w:rsidRPr="00D8063B" w:rsidRDefault="005C1C1D" w:rsidP="00DA6BCB">
            <w:pPr>
              <w:pStyle w:val="NormalLeft"/>
              <w:rPr>
                <w:lang w:val="en-GB"/>
              </w:rPr>
            </w:pPr>
            <w:r w:rsidRPr="00D8063B">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4C84BA1D" w14:textId="77777777" w:rsidR="005C1C1D" w:rsidRPr="00D8063B" w:rsidRDefault="005C1C1D" w:rsidP="00DA6BCB">
            <w:pPr>
              <w:pStyle w:val="NormalLeft"/>
              <w:rPr>
                <w:lang w:val="en-GB"/>
              </w:rPr>
            </w:pPr>
            <w:r w:rsidRPr="00D8063B">
              <w:rPr>
                <w:lang w:val="en-GB"/>
              </w:rPr>
              <w:t>Total amount</w:t>
            </w:r>
          </w:p>
        </w:tc>
        <w:tc>
          <w:tcPr>
            <w:tcW w:w="5943" w:type="dxa"/>
            <w:tcBorders>
              <w:top w:val="single" w:sz="2" w:space="0" w:color="auto"/>
              <w:left w:val="single" w:sz="2" w:space="0" w:color="auto"/>
              <w:bottom w:val="single" w:sz="2" w:space="0" w:color="auto"/>
              <w:right w:val="single" w:sz="2" w:space="0" w:color="auto"/>
            </w:tcBorders>
          </w:tcPr>
          <w:p w14:paraId="581FE816" w14:textId="77777777" w:rsidR="005C1C1D" w:rsidRPr="00D8063B" w:rsidRDefault="005C1C1D" w:rsidP="00DA6BCB">
            <w:pPr>
              <w:pStyle w:val="NormalLeft"/>
              <w:rPr>
                <w:lang w:val="en-GB"/>
              </w:rPr>
            </w:pPr>
            <w:r w:rsidRPr="00D8063B">
              <w:rPr>
                <w:lang w:val="en-GB"/>
              </w:rPr>
              <w:t>Value calculated as defined by article 75 of the Directive 2009/138/EC, which corresponds to:</w:t>
            </w:r>
          </w:p>
          <w:p w14:paraId="5B176ECE" w14:textId="77777777" w:rsidR="005C1C1D" w:rsidRPr="00D8063B" w:rsidRDefault="005C1C1D" w:rsidP="00DA6BCB">
            <w:pPr>
              <w:pStyle w:val="Tiret0"/>
              <w:numPr>
                <w:ilvl w:val="0"/>
                <w:numId w:val="14"/>
              </w:numPr>
              <w:ind w:left="851" w:hanging="851"/>
              <w:rPr>
                <w:lang w:val="en-GB"/>
              </w:rPr>
            </w:pPr>
            <w:r w:rsidRPr="00D8063B">
              <w:rPr>
                <w:lang w:val="en-GB"/>
              </w:rPr>
              <w:t>the multiplication of ‘Par amount’ (principal amount outstanding measured at par amount or nominal amount) by ‘Unit percentage of par amount Solvency II price’ plus ‘Accrued interest’, for assets where the first two items are relevant;</w:t>
            </w:r>
          </w:p>
          <w:p w14:paraId="2D02B45F" w14:textId="77777777" w:rsidR="005C1C1D" w:rsidRPr="00D8063B" w:rsidRDefault="005C1C1D" w:rsidP="00DA6BCB">
            <w:pPr>
              <w:pStyle w:val="Tiret0"/>
              <w:numPr>
                <w:ilvl w:val="0"/>
                <w:numId w:val="14"/>
              </w:numPr>
              <w:ind w:left="851" w:hanging="851"/>
              <w:rPr>
                <w:lang w:val="en-GB"/>
              </w:rPr>
            </w:pPr>
            <w:r w:rsidRPr="00D8063B">
              <w:rPr>
                <w:lang w:val="en-GB"/>
              </w:rPr>
              <w:t>the multiplication of ‘Quantity’ by ‘Unit Solvency II price’, for assets where these two items are relevant;</w:t>
            </w:r>
          </w:p>
          <w:p w14:paraId="18DFDB66" w14:textId="588FD52E" w:rsidR="005C1C1D" w:rsidRPr="00D8063B" w:rsidRDefault="005C1C1D" w:rsidP="00260EA7">
            <w:pPr>
              <w:pStyle w:val="Tiret0"/>
              <w:numPr>
                <w:ilvl w:val="0"/>
                <w:numId w:val="14"/>
              </w:numPr>
              <w:ind w:left="851" w:hanging="851"/>
              <w:rPr>
                <w:lang w:val="en-GB"/>
              </w:rPr>
            </w:pPr>
            <w:r w:rsidRPr="00D8063B">
              <w:rPr>
                <w:lang w:val="en-GB"/>
              </w:rPr>
              <w:t>Solvency II value of the asset for assets classifiable under asset categories 71 and 9.</w:t>
            </w:r>
          </w:p>
        </w:tc>
      </w:tr>
      <w:tr w:rsidR="005C1C1D" w:rsidRPr="00D8063B" w14:paraId="33373AC1" w14:textId="77777777" w:rsidTr="00DA6BCB">
        <w:tc>
          <w:tcPr>
            <w:tcW w:w="1579" w:type="dxa"/>
            <w:tcBorders>
              <w:top w:val="single" w:sz="2" w:space="0" w:color="auto"/>
              <w:left w:val="single" w:sz="2" w:space="0" w:color="auto"/>
              <w:bottom w:val="single" w:sz="2" w:space="0" w:color="auto"/>
              <w:right w:val="single" w:sz="2" w:space="0" w:color="auto"/>
            </w:tcBorders>
          </w:tcPr>
          <w:p w14:paraId="4FAC74FB" w14:textId="77777777" w:rsidR="005C1C1D" w:rsidRPr="00D8063B" w:rsidRDefault="005C1C1D" w:rsidP="00DA6BCB">
            <w:pPr>
              <w:pStyle w:val="NormalLeft"/>
              <w:rPr>
                <w:lang w:val="en-GB"/>
              </w:rPr>
            </w:pPr>
            <w:r w:rsidRPr="00D8063B">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2610940E" w14:textId="77777777" w:rsidR="005C1C1D" w:rsidRPr="00D8063B" w:rsidRDefault="005C1C1D" w:rsidP="00DA6BCB">
            <w:pPr>
              <w:pStyle w:val="NormalLeft"/>
              <w:rPr>
                <w:lang w:val="en-GB"/>
              </w:rPr>
            </w:pPr>
            <w:r w:rsidRPr="00D8063B">
              <w:rPr>
                <w:lang w:val="en-GB"/>
              </w:rPr>
              <w:t>Accrued interest</w:t>
            </w:r>
          </w:p>
        </w:tc>
        <w:tc>
          <w:tcPr>
            <w:tcW w:w="5943" w:type="dxa"/>
            <w:tcBorders>
              <w:top w:val="single" w:sz="2" w:space="0" w:color="auto"/>
              <w:left w:val="single" w:sz="2" w:space="0" w:color="auto"/>
              <w:bottom w:val="single" w:sz="2" w:space="0" w:color="auto"/>
              <w:right w:val="single" w:sz="2" w:space="0" w:color="auto"/>
            </w:tcBorders>
          </w:tcPr>
          <w:p w14:paraId="650CB2E0" w14:textId="77777777" w:rsidR="005C1C1D" w:rsidRPr="00D8063B" w:rsidRDefault="005C1C1D" w:rsidP="00DA6BCB">
            <w:pPr>
              <w:pStyle w:val="NormalLeft"/>
              <w:rPr>
                <w:lang w:val="en-GB"/>
              </w:rPr>
            </w:pPr>
            <w:r w:rsidRPr="00D8063B">
              <w:rPr>
                <w:lang w:val="en-GB"/>
              </w:rPr>
              <w:t>Quantify the amount of accrued interest after the last coupon date for interest bearing securities. Note that this value is also part of item Total amount.</w:t>
            </w:r>
          </w:p>
        </w:tc>
      </w:tr>
      <w:tr w:rsidR="005C1C1D" w:rsidRPr="00D8063B" w14:paraId="580EBA7A" w14:textId="77777777" w:rsidTr="00DA6BCB">
        <w:tc>
          <w:tcPr>
            <w:tcW w:w="1579" w:type="dxa"/>
            <w:tcBorders>
              <w:top w:val="single" w:sz="2" w:space="0" w:color="auto"/>
              <w:left w:val="single" w:sz="2" w:space="0" w:color="auto"/>
              <w:bottom w:val="single" w:sz="2" w:space="0" w:color="auto"/>
              <w:right w:val="single" w:sz="2" w:space="0" w:color="auto"/>
            </w:tcBorders>
          </w:tcPr>
          <w:p w14:paraId="68D5CFDC" w14:textId="77777777" w:rsidR="005C1C1D" w:rsidRPr="00D8063B" w:rsidRDefault="005C1C1D" w:rsidP="00DA6BCB">
            <w:pPr>
              <w:pStyle w:val="NormalLeft"/>
              <w:rPr>
                <w:lang w:val="en-GB"/>
              </w:rPr>
            </w:pPr>
            <w:r w:rsidRPr="00D8063B">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6D940B47" w14:textId="77777777" w:rsidR="005C1C1D" w:rsidRPr="00D8063B" w:rsidRDefault="005C1C1D" w:rsidP="00DA6BCB">
            <w:pPr>
              <w:pStyle w:val="NormalLeft"/>
              <w:rPr>
                <w:lang w:val="en-GB"/>
              </w:rPr>
            </w:pPr>
            <w:r w:rsidRPr="00D8063B">
              <w:rPr>
                <w:lang w:val="en-GB"/>
              </w:rPr>
              <w:t>Type of asset for which the collateral is held</w:t>
            </w:r>
          </w:p>
        </w:tc>
        <w:tc>
          <w:tcPr>
            <w:tcW w:w="5943" w:type="dxa"/>
            <w:tcBorders>
              <w:top w:val="single" w:sz="2" w:space="0" w:color="auto"/>
              <w:left w:val="single" w:sz="2" w:space="0" w:color="auto"/>
              <w:bottom w:val="single" w:sz="2" w:space="0" w:color="auto"/>
              <w:right w:val="single" w:sz="2" w:space="0" w:color="auto"/>
            </w:tcBorders>
          </w:tcPr>
          <w:p w14:paraId="63819342" w14:textId="77777777" w:rsidR="005C1C1D" w:rsidRPr="00D8063B" w:rsidRDefault="005C1C1D" w:rsidP="00DA6BCB">
            <w:pPr>
              <w:pStyle w:val="NormalLeft"/>
              <w:rPr>
                <w:lang w:val="en-GB"/>
              </w:rPr>
            </w:pPr>
            <w:r w:rsidRPr="00D8063B">
              <w:rPr>
                <w:lang w:val="en-GB"/>
              </w:rPr>
              <w:t>Identify the type of asset for which the collateral is held.</w:t>
            </w:r>
          </w:p>
          <w:p w14:paraId="7CFB3D8A" w14:textId="77777777" w:rsidR="005C1C1D" w:rsidRPr="00D8063B" w:rsidRDefault="005C1C1D" w:rsidP="00DA6BCB">
            <w:pPr>
              <w:pStyle w:val="NormalLeft"/>
              <w:rPr>
                <w:lang w:val="en-GB"/>
              </w:rPr>
            </w:pPr>
            <w:r w:rsidRPr="00D8063B">
              <w:rPr>
                <w:lang w:val="en-GB"/>
              </w:rPr>
              <w:t>One of the options in the following closed list shall be used:</w:t>
            </w:r>
          </w:p>
          <w:p w14:paraId="4D74CCEB" w14:textId="77777777" w:rsidR="005C1C1D" w:rsidRPr="00D8063B" w:rsidRDefault="005C1C1D" w:rsidP="00DA6BCB">
            <w:pPr>
              <w:pStyle w:val="NormalLeft"/>
              <w:rPr>
                <w:lang w:val="en-GB"/>
              </w:rPr>
            </w:pPr>
            <w:r w:rsidRPr="00D8063B">
              <w:rPr>
                <w:lang w:val="en-GB"/>
              </w:rPr>
              <w:t>1 — Government bonds</w:t>
            </w:r>
          </w:p>
          <w:p w14:paraId="14E641E5" w14:textId="77777777" w:rsidR="005C1C1D" w:rsidRPr="00D8063B" w:rsidRDefault="005C1C1D" w:rsidP="00DA6BCB">
            <w:pPr>
              <w:pStyle w:val="NormalLeft"/>
              <w:rPr>
                <w:lang w:val="en-GB"/>
              </w:rPr>
            </w:pPr>
            <w:r w:rsidRPr="00D8063B">
              <w:rPr>
                <w:lang w:val="en-GB"/>
              </w:rPr>
              <w:t>2 — Corporate bonds</w:t>
            </w:r>
          </w:p>
          <w:p w14:paraId="607A9E98" w14:textId="77777777" w:rsidR="005C1C1D" w:rsidRPr="00D8063B" w:rsidRDefault="005C1C1D" w:rsidP="00DA6BCB">
            <w:pPr>
              <w:pStyle w:val="NormalLeft"/>
              <w:rPr>
                <w:lang w:val="en-GB"/>
              </w:rPr>
            </w:pPr>
            <w:r w:rsidRPr="00D8063B">
              <w:rPr>
                <w:lang w:val="en-GB"/>
              </w:rPr>
              <w:t>3 — Equities</w:t>
            </w:r>
          </w:p>
          <w:p w14:paraId="5B231418" w14:textId="77777777" w:rsidR="005C1C1D" w:rsidRPr="00D8063B" w:rsidRDefault="005C1C1D" w:rsidP="00DA6BCB">
            <w:pPr>
              <w:pStyle w:val="NormalLeft"/>
              <w:rPr>
                <w:lang w:val="en-GB"/>
              </w:rPr>
            </w:pPr>
            <w:r w:rsidRPr="00D8063B">
              <w:rPr>
                <w:lang w:val="en-GB"/>
              </w:rPr>
              <w:t>4 — Collective Investment Undertakings</w:t>
            </w:r>
          </w:p>
          <w:p w14:paraId="6BC6C59E" w14:textId="77777777" w:rsidR="005C1C1D" w:rsidRPr="00D8063B" w:rsidRDefault="005C1C1D" w:rsidP="00DA6BCB">
            <w:pPr>
              <w:pStyle w:val="NormalLeft"/>
              <w:rPr>
                <w:lang w:val="en-GB"/>
              </w:rPr>
            </w:pPr>
            <w:r w:rsidRPr="00D8063B">
              <w:rPr>
                <w:lang w:val="en-GB"/>
              </w:rPr>
              <w:t>5 — Structured notes</w:t>
            </w:r>
          </w:p>
          <w:p w14:paraId="439823A0" w14:textId="77777777" w:rsidR="005C1C1D" w:rsidRPr="00D8063B" w:rsidRDefault="005C1C1D" w:rsidP="00DA6BCB">
            <w:pPr>
              <w:pStyle w:val="NormalLeft"/>
              <w:rPr>
                <w:lang w:val="en-GB"/>
              </w:rPr>
            </w:pPr>
            <w:r w:rsidRPr="00D8063B">
              <w:rPr>
                <w:lang w:val="en-GB"/>
              </w:rPr>
              <w:t>6 — Collateralised securities</w:t>
            </w:r>
          </w:p>
          <w:p w14:paraId="3E9B9A40" w14:textId="77777777" w:rsidR="005C1C1D" w:rsidRPr="00D8063B" w:rsidRDefault="005C1C1D" w:rsidP="00DA6BCB">
            <w:pPr>
              <w:pStyle w:val="NormalLeft"/>
              <w:rPr>
                <w:lang w:val="en-GB"/>
              </w:rPr>
            </w:pPr>
            <w:r w:rsidRPr="00D8063B">
              <w:rPr>
                <w:lang w:val="en-GB"/>
              </w:rPr>
              <w:t>7 — Cash and deposits</w:t>
            </w:r>
          </w:p>
          <w:p w14:paraId="72795D04" w14:textId="77777777" w:rsidR="005C1C1D" w:rsidRPr="00D8063B" w:rsidRDefault="005C1C1D" w:rsidP="00DA6BCB">
            <w:pPr>
              <w:pStyle w:val="NormalLeft"/>
              <w:rPr>
                <w:lang w:val="en-GB"/>
              </w:rPr>
            </w:pPr>
            <w:r w:rsidRPr="00D8063B">
              <w:rPr>
                <w:lang w:val="en-GB"/>
              </w:rPr>
              <w:t>8 — Mortgages and loans</w:t>
            </w:r>
          </w:p>
          <w:p w14:paraId="34F26581" w14:textId="77777777" w:rsidR="005C1C1D" w:rsidRPr="00D8063B" w:rsidRDefault="005C1C1D" w:rsidP="00DA6BCB">
            <w:pPr>
              <w:pStyle w:val="NormalLeft"/>
              <w:rPr>
                <w:lang w:val="en-GB"/>
              </w:rPr>
            </w:pPr>
            <w:r w:rsidRPr="00D8063B">
              <w:rPr>
                <w:lang w:val="en-GB"/>
              </w:rPr>
              <w:t>9 — Properties</w:t>
            </w:r>
          </w:p>
          <w:p w14:paraId="522CD3DD" w14:textId="77777777" w:rsidR="005C1C1D" w:rsidRPr="00D8063B" w:rsidRDefault="005C1C1D" w:rsidP="00DA6BCB">
            <w:pPr>
              <w:pStyle w:val="NormalLeft"/>
              <w:rPr>
                <w:lang w:val="en-GB"/>
              </w:rPr>
            </w:pPr>
            <w:r w:rsidRPr="00D8063B">
              <w:rPr>
                <w:lang w:val="en-GB"/>
              </w:rPr>
              <w:t>0 — Other investments (including receivables)</w:t>
            </w:r>
          </w:p>
          <w:p w14:paraId="102F351F" w14:textId="77777777" w:rsidR="005C1C1D" w:rsidRPr="00D8063B" w:rsidRDefault="005C1C1D" w:rsidP="00DA6BCB">
            <w:pPr>
              <w:pStyle w:val="NormalLeft"/>
              <w:rPr>
                <w:ins w:id="4710" w:author="Author"/>
                <w:lang w:val="en-GB"/>
              </w:rPr>
            </w:pPr>
            <w:r w:rsidRPr="00D8063B">
              <w:rPr>
                <w:lang w:val="en-GB"/>
              </w:rPr>
              <w:t>X — Derivatives</w:t>
            </w:r>
          </w:p>
          <w:p w14:paraId="1CC8A280" w14:textId="6E4BDFAC" w:rsidR="00F62D3E" w:rsidRPr="00D8063B" w:rsidRDefault="008359E6" w:rsidP="008359E6">
            <w:pPr>
              <w:pStyle w:val="NormalLeft"/>
              <w:rPr>
                <w:lang w:val="en-GB"/>
              </w:rPr>
            </w:pPr>
            <w:ins w:id="4711" w:author="Author">
              <w:r>
                <w:rPr>
                  <w:lang w:val="en-GB"/>
                </w:rPr>
                <w:t>E</w:t>
              </w:r>
              <w:del w:id="4712" w:author="Author">
                <w:r w:rsidR="00F62D3E" w:rsidRPr="00D8063B" w:rsidDel="008359E6">
                  <w:rPr>
                    <w:lang w:val="en-GB"/>
                  </w:rPr>
                  <w:delText>e</w:delText>
                </w:r>
              </w:del>
              <w:r w:rsidR="00F62D3E" w:rsidRPr="00D8063B">
                <w:rPr>
                  <w:lang w:val="en-GB"/>
                </w:rPr>
                <w:t xml:space="preserve">.g. option ‘0 – Other investments’ </w:t>
              </w:r>
              <w:del w:id="4713" w:author="Author">
                <w:r w:rsidR="00F62D3E" w:rsidRPr="00D8063B" w:rsidDel="00BC256E">
                  <w:rPr>
                    <w:lang w:val="en-GB"/>
                  </w:rPr>
                  <w:delText>shoud</w:delText>
                </w:r>
              </w:del>
              <w:r w:rsidR="00BC256E">
                <w:rPr>
                  <w:lang w:val="en-GB"/>
                </w:rPr>
                <w:t>sh</w:t>
              </w:r>
              <w:del w:id="4714" w:author="Author">
                <w:r w:rsidR="00BC256E" w:rsidDel="008359E6">
                  <w:rPr>
                    <w:lang w:val="en-GB"/>
                  </w:rPr>
                  <w:delText>ould</w:delText>
                </w:r>
              </w:del>
              <w:r>
                <w:rPr>
                  <w:lang w:val="en-GB"/>
                </w:rPr>
                <w:t>all</w:t>
              </w:r>
              <w:r w:rsidR="00F62D3E" w:rsidRPr="00D8063B">
                <w:rPr>
                  <w:lang w:val="en-GB"/>
                </w:rPr>
                <w:t xml:space="preserve"> be chosen for the collateral covering </w:t>
              </w:r>
              <w:r>
                <w:rPr>
                  <w:lang w:val="en-GB"/>
                </w:rPr>
                <w:t>r</w:t>
              </w:r>
              <w:del w:id="4715" w:author="Author">
                <w:r w:rsidR="00F62D3E" w:rsidRPr="00D8063B" w:rsidDel="008359E6">
                  <w:rPr>
                    <w:lang w:val="en-GB"/>
                  </w:rPr>
                  <w:delText>R</w:delText>
                </w:r>
              </w:del>
              <w:r w:rsidR="00F62D3E" w:rsidRPr="00D8063B">
                <w:rPr>
                  <w:lang w:val="en-GB"/>
                </w:rPr>
                <w:t>einsurance receivables</w:t>
              </w:r>
            </w:ins>
          </w:p>
        </w:tc>
      </w:tr>
    </w:tbl>
    <w:p w14:paraId="4814BA14" w14:textId="77777777" w:rsidR="005C1C1D" w:rsidRPr="00D8063B" w:rsidRDefault="005C1C1D" w:rsidP="005C1C1D">
      <w:pPr>
        <w:rPr>
          <w:lang w:val="en-GB"/>
        </w:rPr>
      </w:pPr>
    </w:p>
    <w:tbl>
      <w:tblPr>
        <w:tblW w:w="0" w:type="auto"/>
        <w:tblLayout w:type="fixed"/>
        <w:tblLook w:val="0000" w:firstRow="0" w:lastRow="0" w:firstColumn="0" w:lastColumn="0" w:noHBand="0" w:noVBand="0"/>
      </w:tblPr>
      <w:tblGrid>
        <w:gridCol w:w="1579"/>
        <w:gridCol w:w="1393"/>
        <w:gridCol w:w="6314"/>
      </w:tblGrid>
      <w:tr w:rsidR="005C1C1D" w:rsidRPr="00D8063B" w14:paraId="4AFA5965" w14:textId="77777777" w:rsidTr="00DA6BCB">
        <w:tc>
          <w:tcPr>
            <w:tcW w:w="1579" w:type="dxa"/>
            <w:tcBorders>
              <w:top w:val="single" w:sz="2" w:space="0" w:color="auto"/>
              <w:left w:val="single" w:sz="2" w:space="0" w:color="auto"/>
              <w:bottom w:val="single" w:sz="2" w:space="0" w:color="auto"/>
              <w:right w:val="single" w:sz="2" w:space="0" w:color="auto"/>
            </w:tcBorders>
          </w:tcPr>
          <w:p w14:paraId="5E337059" w14:textId="77777777" w:rsidR="005C1C1D" w:rsidRPr="00D8063B" w:rsidRDefault="005C1C1D" w:rsidP="00DA6BCB">
            <w:pPr>
              <w:adjustRightInd w:val="0"/>
              <w:spacing w:before="0" w:after="0"/>
              <w:jc w:val="left"/>
              <w:rPr>
                <w:lang w:val="en-GB"/>
              </w:rPr>
            </w:pPr>
          </w:p>
        </w:tc>
        <w:tc>
          <w:tcPr>
            <w:tcW w:w="1393" w:type="dxa"/>
            <w:tcBorders>
              <w:top w:val="single" w:sz="2" w:space="0" w:color="auto"/>
              <w:left w:val="single" w:sz="2" w:space="0" w:color="auto"/>
              <w:bottom w:val="single" w:sz="2" w:space="0" w:color="auto"/>
              <w:right w:val="single" w:sz="2" w:space="0" w:color="auto"/>
            </w:tcBorders>
          </w:tcPr>
          <w:p w14:paraId="7669F36D" w14:textId="77777777" w:rsidR="005C1C1D" w:rsidRPr="00D8063B" w:rsidRDefault="005C1C1D" w:rsidP="00DA6BCB">
            <w:pPr>
              <w:pStyle w:val="NormalCentered"/>
              <w:rPr>
                <w:lang w:val="en-GB"/>
              </w:rPr>
            </w:pPr>
            <w:r w:rsidRPr="00D8063B">
              <w:rPr>
                <w:i/>
                <w:iCs/>
                <w:lang w:val="en-GB"/>
              </w:rPr>
              <w:t>ITEM</w:t>
            </w:r>
          </w:p>
        </w:tc>
        <w:tc>
          <w:tcPr>
            <w:tcW w:w="6314" w:type="dxa"/>
            <w:tcBorders>
              <w:top w:val="single" w:sz="2" w:space="0" w:color="auto"/>
              <w:left w:val="single" w:sz="2" w:space="0" w:color="auto"/>
              <w:bottom w:val="single" w:sz="2" w:space="0" w:color="auto"/>
              <w:right w:val="single" w:sz="2" w:space="0" w:color="auto"/>
            </w:tcBorders>
          </w:tcPr>
          <w:p w14:paraId="59AC886B" w14:textId="77777777" w:rsidR="005C1C1D" w:rsidRPr="00D8063B" w:rsidRDefault="005C1C1D" w:rsidP="00DA6BCB">
            <w:pPr>
              <w:pStyle w:val="NormalCentered"/>
              <w:rPr>
                <w:lang w:val="en-GB"/>
              </w:rPr>
            </w:pPr>
            <w:r w:rsidRPr="00D8063B">
              <w:rPr>
                <w:i/>
                <w:iCs/>
                <w:lang w:val="en-GB"/>
              </w:rPr>
              <w:t>INSTRUCTIONS</w:t>
            </w:r>
          </w:p>
        </w:tc>
      </w:tr>
      <w:tr w:rsidR="005C1C1D" w:rsidRPr="00D8063B" w14:paraId="5F9F7712" w14:textId="77777777" w:rsidTr="00DA6BCB">
        <w:tc>
          <w:tcPr>
            <w:tcW w:w="1579" w:type="dxa"/>
            <w:tcBorders>
              <w:top w:val="single" w:sz="2" w:space="0" w:color="auto"/>
              <w:left w:val="single" w:sz="2" w:space="0" w:color="auto"/>
              <w:bottom w:val="single" w:sz="2" w:space="0" w:color="auto"/>
              <w:right w:val="single" w:sz="2" w:space="0" w:color="auto"/>
            </w:tcBorders>
          </w:tcPr>
          <w:p w14:paraId="01446072" w14:textId="77777777" w:rsidR="005C1C1D" w:rsidRPr="00D8063B" w:rsidRDefault="005C1C1D" w:rsidP="00DA6BCB">
            <w:pPr>
              <w:pStyle w:val="NormalCentered"/>
              <w:rPr>
                <w:lang w:val="en-GB"/>
              </w:rPr>
            </w:pPr>
            <w:r w:rsidRPr="00D8063B">
              <w:rPr>
                <w:i/>
                <w:iCs/>
                <w:lang w:val="en-GB"/>
              </w:rPr>
              <w:t>Information on assets</w:t>
            </w:r>
          </w:p>
        </w:tc>
        <w:tc>
          <w:tcPr>
            <w:tcW w:w="1393" w:type="dxa"/>
            <w:tcBorders>
              <w:top w:val="single" w:sz="2" w:space="0" w:color="auto"/>
              <w:left w:val="single" w:sz="2" w:space="0" w:color="auto"/>
              <w:bottom w:val="single" w:sz="2" w:space="0" w:color="auto"/>
              <w:right w:val="single" w:sz="2" w:space="0" w:color="auto"/>
            </w:tcBorders>
          </w:tcPr>
          <w:p w14:paraId="3734A658" w14:textId="77777777" w:rsidR="005C1C1D" w:rsidRPr="00D8063B" w:rsidRDefault="005C1C1D" w:rsidP="00DA6BCB">
            <w:pPr>
              <w:pStyle w:val="NormalCentered"/>
              <w:rPr>
                <w:lang w:val="en-GB"/>
              </w:rPr>
            </w:pPr>
          </w:p>
        </w:tc>
        <w:tc>
          <w:tcPr>
            <w:tcW w:w="6314" w:type="dxa"/>
            <w:tcBorders>
              <w:top w:val="single" w:sz="2" w:space="0" w:color="auto"/>
              <w:left w:val="single" w:sz="2" w:space="0" w:color="auto"/>
              <w:bottom w:val="single" w:sz="2" w:space="0" w:color="auto"/>
              <w:right w:val="single" w:sz="2" w:space="0" w:color="auto"/>
            </w:tcBorders>
          </w:tcPr>
          <w:p w14:paraId="79DE48E5" w14:textId="77777777" w:rsidR="005C1C1D" w:rsidRPr="00D8063B" w:rsidRDefault="005C1C1D" w:rsidP="00DA6BCB">
            <w:pPr>
              <w:pStyle w:val="NormalCentered"/>
              <w:rPr>
                <w:lang w:val="en-GB"/>
              </w:rPr>
            </w:pPr>
          </w:p>
        </w:tc>
      </w:tr>
      <w:tr w:rsidR="005C1C1D" w:rsidRPr="00D8063B" w14:paraId="1BA08137" w14:textId="77777777" w:rsidTr="00DA6BCB">
        <w:tc>
          <w:tcPr>
            <w:tcW w:w="1579" w:type="dxa"/>
            <w:tcBorders>
              <w:top w:val="single" w:sz="2" w:space="0" w:color="auto"/>
              <w:left w:val="single" w:sz="2" w:space="0" w:color="auto"/>
              <w:bottom w:val="single" w:sz="2" w:space="0" w:color="auto"/>
              <w:right w:val="single" w:sz="2" w:space="0" w:color="auto"/>
            </w:tcBorders>
          </w:tcPr>
          <w:p w14:paraId="03A7CD60" w14:textId="77777777" w:rsidR="005C1C1D" w:rsidRPr="00D8063B" w:rsidRDefault="005C1C1D" w:rsidP="00DA6BCB">
            <w:pPr>
              <w:pStyle w:val="NormalLeft"/>
              <w:rPr>
                <w:lang w:val="en-GB"/>
              </w:rPr>
            </w:pPr>
            <w:r w:rsidRPr="00D8063B">
              <w:rPr>
                <w:lang w:val="en-GB"/>
              </w:rPr>
              <w:t>C0040</w:t>
            </w:r>
          </w:p>
        </w:tc>
        <w:tc>
          <w:tcPr>
            <w:tcW w:w="1393" w:type="dxa"/>
            <w:tcBorders>
              <w:top w:val="single" w:sz="2" w:space="0" w:color="auto"/>
              <w:left w:val="single" w:sz="2" w:space="0" w:color="auto"/>
              <w:bottom w:val="single" w:sz="2" w:space="0" w:color="auto"/>
              <w:right w:val="single" w:sz="2" w:space="0" w:color="auto"/>
            </w:tcBorders>
          </w:tcPr>
          <w:p w14:paraId="577E9B90" w14:textId="77777777" w:rsidR="005C1C1D" w:rsidRPr="00D8063B" w:rsidRDefault="005C1C1D" w:rsidP="00DA6BCB">
            <w:pPr>
              <w:pStyle w:val="NormalLeft"/>
              <w:rPr>
                <w:lang w:val="en-GB"/>
              </w:rPr>
            </w:pPr>
            <w:r w:rsidRPr="00D8063B">
              <w:rPr>
                <w:lang w:val="en-GB"/>
              </w:rPr>
              <w:t>Asset ID Code</w:t>
            </w:r>
          </w:p>
        </w:tc>
        <w:tc>
          <w:tcPr>
            <w:tcW w:w="6314" w:type="dxa"/>
            <w:tcBorders>
              <w:top w:val="single" w:sz="2" w:space="0" w:color="auto"/>
              <w:left w:val="single" w:sz="2" w:space="0" w:color="auto"/>
              <w:bottom w:val="single" w:sz="2" w:space="0" w:color="auto"/>
              <w:right w:val="single" w:sz="2" w:space="0" w:color="auto"/>
            </w:tcBorders>
          </w:tcPr>
          <w:p w14:paraId="2F22CC4A" w14:textId="77777777" w:rsidR="005C1C1D" w:rsidRPr="00D8063B" w:rsidRDefault="005C1C1D" w:rsidP="00DA6BCB">
            <w:pPr>
              <w:pStyle w:val="NormalLeft"/>
              <w:rPr>
                <w:lang w:val="en-GB"/>
              </w:rPr>
            </w:pPr>
            <w:r w:rsidRPr="00D8063B">
              <w:rPr>
                <w:lang w:val="en-GB"/>
              </w:rPr>
              <w:t>Asset ID code using the following priority:</w:t>
            </w:r>
          </w:p>
          <w:p w14:paraId="6503F8B7" w14:textId="77777777" w:rsidR="005C1C1D" w:rsidRPr="00D8063B" w:rsidRDefault="005C1C1D" w:rsidP="00DA6BCB">
            <w:pPr>
              <w:pStyle w:val="Tiret0"/>
              <w:numPr>
                <w:ilvl w:val="0"/>
                <w:numId w:val="14"/>
              </w:numPr>
              <w:ind w:left="851" w:hanging="851"/>
              <w:rPr>
                <w:lang w:val="en-GB"/>
              </w:rPr>
            </w:pPr>
            <w:r w:rsidRPr="00D8063B">
              <w:rPr>
                <w:lang w:val="en-GB"/>
              </w:rPr>
              <w:t>ISO 6166 code of ISIN when available</w:t>
            </w:r>
          </w:p>
          <w:p w14:paraId="64696968"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3AFDAE52"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and must be consistent over time</w:t>
            </w:r>
          </w:p>
          <w:p w14:paraId="31155D13"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5C1C1D" w:rsidRPr="00D8063B" w14:paraId="0B3134A5" w14:textId="77777777" w:rsidTr="00DA6BCB">
        <w:tc>
          <w:tcPr>
            <w:tcW w:w="1579" w:type="dxa"/>
            <w:tcBorders>
              <w:top w:val="single" w:sz="2" w:space="0" w:color="auto"/>
              <w:left w:val="single" w:sz="2" w:space="0" w:color="auto"/>
              <w:bottom w:val="single" w:sz="2" w:space="0" w:color="auto"/>
              <w:right w:val="single" w:sz="2" w:space="0" w:color="auto"/>
            </w:tcBorders>
          </w:tcPr>
          <w:p w14:paraId="7789D040" w14:textId="77777777" w:rsidR="005C1C1D" w:rsidRPr="00D8063B" w:rsidRDefault="005C1C1D" w:rsidP="00DA6BCB">
            <w:pPr>
              <w:pStyle w:val="NormalLeft"/>
              <w:rPr>
                <w:lang w:val="en-GB"/>
              </w:rPr>
            </w:pPr>
            <w:r w:rsidRPr="00D8063B">
              <w:rPr>
                <w:lang w:val="en-GB"/>
              </w:rPr>
              <w:t>C0050</w:t>
            </w:r>
          </w:p>
        </w:tc>
        <w:tc>
          <w:tcPr>
            <w:tcW w:w="1393" w:type="dxa"/>
            <w:tcBorders>
              <w:top w:val="single" w:sz="2" w:space="0" w:color="auto"/>
              <w:left w:val="single" w:sz="2" w:space="0" w:color="auto"/>
              <w:bottom w:val="single" w:sz="2" w:space="0" w:color="auto"/>
              <w:right w:val="single" w:sz="2" w:space="0" w:color="auto"/>
            </w:tcBorders>
          </w:tcPr>
          <w:p w14:paraId="7D072D12" w14:textId="77777777" w:rsidR="005C1C1D" w:rsidRPr="00D8063B" w:rsidRDefault="005C1C1D" w:rsidP="00DA6BCB">
            <w:pPr>
              <w:pStyle w:val="NormalLeft"/>
              <w:rPr>
                <w:lang w:val="en-GB"/>
              </w:rPr>
            </w:pPr>
            <w:r w:rsidRPr="00D8063B">
              <w:rPr>
                <w:lang w:val="en-GB"/>
              </w:rPr>
              <w:t>Asset ID Code Type</w:t>
            </w:r>
          </w:p>
        </w:tc>
        <w:tc>
          <w:tcPr>
            <w:tcW w:w="6314" w:type="dxa"/>
            <w:tcBorders>
              <w:top w:val="single" w:sz="2" w:space="0" w:color="auto"/>
              <w:left w:val="single" w:sz="2" w:space="0" w:color="auto"/>
              <w:bottom w:val="single" w:sz="2" w:space="0" w:color="auto"/>
              <w:right w:val="single" w:sz="2" w:space="0" w:color="auto"/>
            </w:tcBorders>
          </w:tcPr>
          <w:p w14:paraId="1758F544"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4AC5F091" w14:textId="77777777" w:rsidR="005C1C1D" w:rsidRPr="00D8063B" w:rsidRDefault="005C1C1D" w:rsidP="00DA6BCB">
            <w:pPr>
              <w:pStyle w:val="NormalLeft"/>
              <w:rPr>
                <w:lang w:val="en-GB"/>
              </w:rPr>
            </w:pPr>
            <w:r w:rsidRPr="00D8063B">
              <w:rPr>
                <w:lang w:val="en-GB"/>
              </w:rPr>
              <w:t>1 — ISO/6166 for ISIN</w:t>
            </w:r>
          </w:p>
          <w:p w14:paraId="26AAD3BA"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02895360"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69504451"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4759CB58"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5ADAB95F" w14:textId="77777777" w:rsidR="005C1C1D" w:rsidRPr="00D8063B" w:rsidRDefault="005C1C1D" w:rsidP="00DA6BCB">
            <w:pPr>
              <w:pStyle w:val="NormalLeft"/>
              <w:rPr>
                <w:lang w:val="en-GB"/>
              </w:rPr>
            </w:pPr>
            <w:r w:rsidRPr="00D8063B">
              <w:rPr>
                <w:lang w:val="en-GB"/>
              </w:rPr>
              <w:t>6 — BBGID (The Bloomberg Global ID)</w:t>
            </w:r>
          </w:p>
          <w:p w14:paraId="14065984" w14:textId="77777777" w:rsidR="005C1C1D" w:rsidRPr="00D8063B" w:rsidRDefault="005C1C1D" w:rsidP="00DA6BCB">
            <w:pPr>
              <w:pStyle w:val="NormalLeft"/>
              <w:rPr>
                <w:lang w:val="en-GB"/>
              </w:rPr>
            </w:pPr>
            <w:r w:rsidRPr="00D8063B">
              <w:rPr>
                <w:lang w:val="en-GB"/>
              </w:rPr>
              <w:t>7 — Reuters RIC (Reuters instrument code)</w:t>
            </w:r>
          </w:p>
          <w:p w14:paraId="52A4D4EC" w14:textId="77777777" w:rsidR="005C1C1D" w:rsidRPr="00D8063B" w:rsidRDefault="005C1C1D" w:rsidP="00DA6BCB">
            <w:pPr>
              <w:pStyle w:val="NormalLeft"/>
              <w:rPr>
                <w:lang w:val="en-GB"/>
              </w:rPr>
            </w:pPr>
            <w:r w:rsidRPr="00D8063B">
              <w:rPr>
                <w:lang w:val="en-GB"/>
              </w:rPr>
              <w:t>8 — FIGI (Financial Instrument Global Identifier)</w:t>
            </w:r>
          </w:p>
          <w:p w14:paraId="188955E0"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67B03AAE" w14:textId="77777777" w:rsidR="005C1C1D" w:rsidRPr="00D8063B" w:rsidRDefault="005C1C1D" w:rsidP="00DA6BCB">
            <w:pPr>
              <w:pStyle w:val="NormalLeft"/>
              <w:rPr>
                <w:lang w:val="en-GB"/>
              </w:rPr>
            </w:pPr>
            <w:r w:rsidRPr="00D8063B">
              <w:rPr>
                <w:lang w:val="en-GB"/>
              </w:rPr>
              <w:t>99 — Code attributed by the undertaking</w:t>
            </w:r>
          </w:p>
          <w:p w14:paraId="6EC809E9"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 + currency: ‘9/1’.</w:t>
            </w:r>
          </w:p>
        </w:tc>
      </w:tr>
      <w:tr w:rsidR="005C1C1D" w:rsidRPr="00D8063B" w14:paraId="381024B7" w14:textId="77777777" w:rsidTr="00DA6BCB">
        <w:tc>
          <w:tcPr>
            <w:tcW w:w="1579" w:type="dxa"/>
            <w:tcBorders>
              <w:top w:val="single" w:sz="2" w:space="0" w:color="auto"/>
              <w:left w:val="single" w:sz="2" w:space="0" w:color="auto"/>
              <w:bottom w:val="single" w:sz="2" w:space="0" w:color="auto"/>
              <w:right w:val="single" w:sz="2" w:space="0" w:color="auto"/>
            </w:tcBorders>
          </w:tcPr>
          <w:p w14:paraId="79BD614C" w14:textId="77777777" w:rsidR="005C1C1D" w:rsidRPr="00D8063B" w:rsidRDefault="005C1C1D" w:rsidP="00DA6BCB">
            <w:pPr>
              <w:pStyle w:val="NormalLeft"/>
              <w:rPr>
                <w:lang w:val="en-GB"/>
              </w:rPr>
            </w:pPr>
            <w:r w:rsidRPr="00D8063B">
              <w:rPr>
                <w:lang w:val="en-GB"/>
              </w:rPr>
              <w:t>C0150</w:t>
            </w:r>
          </w:p>
        </w:tc>
        <w:tc>
          <w:tcPr>
            <w:tcW w:w="1393" w:type="dxa"/>
            <w:tcBorders>
              <w:top w:val="single" w:sz="2" w:space="0" w:color="auto"/>
              <w:left w:val="single" w:sz="2" w:space="0" w:color="auto"/>
              <w:bottom w:val="single" w:sz="2" w:space="0" w:color="auto"/>
              <w:right w:val="single" w:sz="2" w:space="0" w:color="auto"/>
            </w:tcBorders>
          </w:tcPr>
          <w:p w14:paraId="714AAC20" w14:textId="77777777" w:rsidR="005C1C1D" w:rsidRPr="00D8063B" w:rsidRDefault="005C1C1D" w:rsidP="00DA6BCB">
            <w:pPr>
              <w:pStyle w:val="NormalLeft"/>
              <w:rPr>
                <w:lang w:val="en-GB"/>
              </w:rPr>
            </w:pPr>
            <w:r w:rsidRPr="00D8063B">
              <w:rPr>
                <w:lang w:val="en-GB"/>
              </w:rPr>
              <w:t>Item Title</w:t>
            </w:r>
          </w:p>
        </w:tc>
        <w:tc>
          <w:tcPr>
            <w:tcW w:w="6314" w:type="dxa"/>
            <w:tcBorders>
              <w:top w:val="single" w:sz="2" w:space="0" w:color="auto"/>
              <w:left w:val="single" w:sz="2" w:space="0" w:color="auto"/>
              <w:bottom w:val="single" w:sz="2" w:space="0" w:color="auto"/>
              <w:right w:val="single" w:sz="2" w:space="0" w:color="auto"/>
            </w:tcBorders>
          </w:tcPr>
          <w:p w14:paraId="58BA29DB" w14:textId="77777777" w:rsidR="005C1C1D" w:rsidRPr="00D8063B" w:rsidRDefault="005C1C1D" w:rsidP="00DA6BCB">
            <w:pPr>
              <w:pStyle w:val="NormalLeft"/>
              <w:rPr>
                <w:lang w:val="en-GB"/>
              </w:rPr>
            </w:pPr>
            <w:r w:rsidRPr="00D8063B">
              <w:rPr>
                <w:lang w:val="en-GB"/>
              </w:rPr>
              <w:t>Identify the reported item by filling the name of the asset (or the address in case of property), with the detail settled by the undertaking.</w:t>
            </w:r>
          </w:p>
          <w:p w14:paraId="78E4957D" w14:textId="77777777" w:rsidR="005C1C1D" w:rsidRPr="00D8063B" w:rsidRDefault="005C1C1D" w:rsidP="00DA6BCB">
            <w:pPr>
              <w:pStyle w:val="NormalLeft"/>
              <w:rPr>
                <w:lang w:val="en-GB"/>
              </w:rPr>
            </w:pPr>
            <w:r w:rsidRPr="00D8063B">
              <w:rPr>
                <w:lang w:val="en-GB"/>
              </w:rPr>
              <w:t>The following shall be considered:</w:t>
            </w:r>
          </w:p>
          <w:p w14:paraId="7447E1EE" w14:textId="77777777" w:rsidR="005C1C1D" w:rsidRPr="00D8063B" w:rsidRDefault="005C1C1D" w:rsidP="00DA6BCB">
            <w:pPr>
              <w:pStyle w:val="Tiret0"/>
              <w:numPr>
                <w:ilvl w:val="0"/>
                <w:numId w:val="14"/>
              </w:numPr>
              <w:ind w:left="851" w:hanging="851"/>
              <w:rPr>
                <w:lang w:val="en-GB"/>
              </w:rPr>
            </w:pPr>
            <w:r w:rsidRPr="00D8063B">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w:t>
            </w:r>
          </w:p>
          <w:p w14:paraId="04B35BAE"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95 — Plant and equipment (for own use) as those assets are not required to be individualised, CIC 71 and CIC 75.</w:t>
            </w:r>
          </w:p>
          <w:p w14:paraId="7AA47B76" w14:textId="640158B4" w:rsidR="005C1C1D" w:rsidRPr="00D8063B" w:rsidRDefault="005C1C1D" w:rsidP="00DA6BCB">
            <w:pPr>
              <w:pStyle w:val="Tiret0"/>
              <w:numPr>
                <w:ilvl w:val="0"/>
                <w:numId w:val="14"/>
              </w:numPr>
              <w:ind w:left="851" w:hanging="851"/>
              <w:rPr>
                <w:ins w:id="4716" w:author="Author"/>
                <w:lang w:val="en-GB"/>
              </w:rPr>
            </w:pPr>
            <w:r w:rsidRPr="00D8063B">
              <w:rPr>
                <w:lang w:val="en-GB"/>
              </w:rPr>
              <w:t>When the collateral comprises insurance policies (regarding loans collateralised by insurance policies) those policies do</w:t>
            </w:r>
            <w:ins w:id="4717" w:author="Author">
              <w:r w:rsidR="00BC256E">
                <w:rPr>
                  <w:lang w:val="en-GB"/>
                </w:rPr>
                <w:t xml:space="preserve"> not</w:t>
              </w:r>
            </w:ins>
            <w:del w:id="4718" w:author="Author">
              <w:r w:rsidRPr="00D8063B" w:rsidDel="00BC256E">
                <w:rPr>
                  <w:lang w:val="en-GB"/>
                </w:rPr>
                <w:delText>n't</w:delText>
              </w:r>
            </w:del>
            <w:r w:rsidRPr="00D8063B">
              <w:rPr>
                <w:lang w:val="en-GB"/>
              </w:rPr>
              <w:t xml:space="preserve"> need to be individualised and this item is not applicable.</w:t>
            </w:r>
          </w:p>
          <w:p w14:paraId="6FD0CB32" w14:textId="7F6A09CE" w:rsidR="00895C00" w:rsidRPr="00D8063B" w:rsidRDefault="007400BC" w:rsidP="000F7B76">
            <w:pPr>
              <w:pStyle w:val="Tiret0"/>
              <w:numPr>
                <w:ilvl w:val="0"/>
                <w:numId w:val="14"/>
              </w:numPr>
              <w:ind w:left="851" w:hanging="851"/>
              <w:rPr>
                <w:lang w:val="en-GB"/>
              </w:rPr>
            </w:pPr>
            <w:ins w:id="4719" w:author="Author">
              <w:r w:rsidRPr="00180831">
                <w:rPr>
                  <w:color w:val="000000" w:themeColor="text1"/>
                  <w:lang w:val="en-GB"/>
                </w:rPr>
                <w:t xml:space="preserve">For property </w:t>
              </w:r>
              <w:del w:id="4720" w:author="Author">
                <w:r w:rsidRPr="00180831" w:rsidDel="008359E6">
                  <w:rPr>
                    <w:color w:val="000000" w:themeColor="text1"/>
                    <w:lang w:val="en-GB"/>
                  </w:rPr>
                  <w:delText xml:space="preserve">please report </w:delText>
                </w:r>
              </w:del>
              <w:r w:rsidRPr="00180831">
                <w:rPr>
                  <w:color w:val="000000" w:themeColor="text1"/>
                  <w:lang w:val="en-GB"/>
                </w:rPr>
                <w:t xml:space="preserve">the country ISO Alpha-2 + postal code + city + street name + street number) of the property held </w:t>
              </w:r>
              <w:r>
                <w:rPr>
                  <w:color w:val="000000" w:themeColor="text1"/>
                  <w:lang w:val="en-GB"/>
                </w:rPr>
                <w:t xml:space="preserve">or the </w:t>
              </w:r>
              <w:r w:rsidRPr="00180831">
                <w:rPr>
                  <w:color w:val="000000" w:themeColor="text1"/>
                  <w:lang w:val="en-GB"/>
                </w:rPr>
                <w:t xml:space="preserve">latitude &amp; longitude </w:t>
              </w:r>
              <w:r>
                <w:rPr>
                  <w:color w:val="000000" w:themeColor="text1"/>
                  <w:lang w:val="en-GB"/>
                </w:rPr>
                <w:t xml:space="preserve">or </w:t>
              </w:r>
              <w:del w:id="4721" w:author="Author">
                <w:r w:rsidDel="008359E6">
                  <w:rPr>
                    <w:color w:val="000000" w:themeColor="text1"/>
                    <w:lang w:val="en-GB"/>
                  </w:rPr>
                  <w:delText xml:space="preserve">or </w:delText>
                </w:r>
              </w:del>
              <w:r>
                <w:rPr>
                  <w:color w:val="000000" w:themeColor="text1"/>
                  <w:lang w:val="en-GB"/>
                </w:rPr>
                <w:t xml:space="preserve">the </w:t>
              </w:r>
              <w:r w:rsidRPr="00D611E8">
                <w:rPr>
                  <w:color w:val="000000" w:themeColor="text1"/>
                  <w:lang w:val="en-GB"/>
                </w:rPr>
                <w:t>CRESTA/NUTS region of the property investment</w:t>
              </w:r>
              <w:r w:rsidR="008359E6">
                <w:rPr>
                  <w:color w:val="000000" w:themeColor="text1"/>
                  <w:lang w:val="en-GB"/>
                </w:rPr>
                <w:t xml:space="preserve"> shall be reported</w:t>
              </w:r>
              <w:r w:rsidRPr="00D611E8">
                <w:rPr>
                  <w:color w:val="000000" w:themeColor="text1"/>
                  <w:lang w:val="en-GB"/>
                </w:rPr>
                <w:t>: administrative boundaries (e.g. province or county boundaries, e.g. NUTS3 level) or merged postal code areas (e.g. first-two-digit postal code areas, similar to CRESTA 2019[2] low resolution zones)</w:t>
              </w:r>
              <w:r w:rsidRPr="00180831">
                <w:rPr>
                  <w:color w:val="000000" w:themeColor="text1"/>
                  <w:lang w:val="en-GB"/>
                </w:rPr>
                <w:t>.</w:t>
              </w:r>
              <w:del w:id="4722" w:author="Author">
                <w:r w:rsidR="00895C00" w:rsidRPr="00D8063B" w:rsidDel="007400BC">
                  <w:rPr>
                    <w:lang w:val="en-GB"/>
                  </w:rPr>
                  <w:delText>For property please report the latitude &amp; longitude OR the country ISO Alpha-2 + postal code + city + streetname + street</w:delText>
                </w:r>
                <w:r w:rsidR="00BC256E" w:rsidDel="007400BC">
                  <w:rPr>
                    <w:lang w:val="en-GB"/>
                  </w:rPr>
                  <w:delText xml:space="preserve"> </w:delText>
                </w:r>
                <w:r w:rsidR="00895C00" w:rsidRPr="00D8063B" w:rsidDel="007400BC">
                  <w:rPr>
                    <w:lang w:val="en-GB"/>
                  </w:rPr>
                  <w:delText>number) of the property held</w:delText>
                </w:r>
              </w:del>
              <w:r w:rsidR="00895C00" w:rsidRPr="00D8063B">
                <w:rPr>
                  <w:lang w:val="en-GB"/>
                </w:rPr>
                <w:t>.</w:t>
              </w:r>
            </w:ins>
          </w:p>
        </w:tc>
      </w:tr>
      <w:tr w:rsidR="005C1C1D" w:rsidRPr="00D8063B" w14:paraId="5F8EBC91" w14:textId="77777777" w:rsidTr="00DA6BCB">
        <w:tc>
          <w:tcPr>
            <w:tcW w:w="1579" w:type="dxa"/>
            <w:tcBorders>
              <w:top w:val="single" w:sz="2" w:space="0" w:color="auto"/>
              <w:left w:val="single" w:sz="2" w:space="0" w:color="auto"/>
              <w:bottom w:val="single" w:sz="2" w:space="0" w:color="auto"/>
              <w:right w:val="single" w:sz="2" w:space="0" w:color="auto"/>
            </w:tcBorders>
          </w:tcPr>
          <w:p w14:paraId="5E5D5B84" w14:textId="77777777" w:rsidR="005C1C1D" w:rsidRPr="00D8063B" w:rsidRDefault="005C1C1D" w:rsidP="00DA6BCB">
            <w:pPr>
              <w:pStyle w:val="NormalLeft"/>
              <w:rPr>
                <w:lang w:val="en-GB"/>
              </w:rPr>
            </w:pPr>
            <w:r w:rsidRPr="00D8063B">
              <w:rPr>
                <w:lang w:val="en-GB"/>
              </w:rPr>
              <w:t>C0160</w:t>
            </w:r>
          </w:p>
        </w:tc>
        <w:tc>
          <w:tcPr>
            <w:tcW w:w="1393" w:type="dxa"/>
            <w:tcBorders>
              <w:top w:val="single" w:sz="2" w:space="0" w:color="auto"/>
              <w:left w:val="single" w:sz="2" w:space="0" w:color="auto"/>
              <w:bottom w:val="single" w:sz="2" w:space="0" w:color="auto"/>
              <w:right w:val="single" w:sz="2" w:space="0" w:color="auto"/>
            </w:tcBorders>
          </w:tcPr>
          <w:p w14:paraId="3E8CCB64" w14:textId="77777777" w:rsidR="005C1C1D" w:rsidRPr="00D8063B" w:rsidRDefault="005C1C1D" w:rsidP="00DA6BCB">
            <w:pPr>
              <w:pStyle w:val="NormalLeft"/>
              <w:rPr>
                <w:lang w:val="en-GB"/>
              </w:rPr>
            </w:pPr>
            <w:r w:rsidRPr="00D8063B">
              <w:rPr>
                <w:lang w:val="en-GB"/>
              </w:rPr>
              <w:t>Issuer Name</w:t>
            </w:r>
          </w:p>
        </w:tc>
        <w:tc>
          <w:tcPr>
            <w:tcW w:w="6314" w:type="dxa"/>
            <w:tcBorders>
              <w:top w:val="single" w:sz="2" w:space="0" w:color="auto"/>
              <w:left w:val="single" w:sz="2" w:space="0" w:color="auto"/>
              <w:bottom w:val="single" w:sz="2" w:space="0" w:color="auto"/>
              <w:right w:val="single" w:sz="2" w:space="0" w:color="auto"/>
            </w:tcBorders>
          </w:tcPr>
          <w:p w14:paraId="3A639F82" w14:textId="3AA5E11E" w:rsidR="005C1C1D" w:rsidRPr="00D8063B" w:rsidRDefault="005C1C1D" w:rsidP="00DA6BCB">
            <w:pPr>
              <w:pStyle w:val="NormalLeft"/>
              <w:rPr>
                <w:lang w:val="en-GB"/>
              </w:rPr>
            </w:pPr>
            <w:r w:rsidRPr="00D8063B">
              <w:rPr>
                <w:lang w:val="en-GB"/>
              </w:rPr>
              <w:t>Name of the issuer, defined as entity that issues assets to investors</w:t>
            </w:r>
            <w:del w:id="4723" w:author="Author">
              <w:r w:rsidRPr="00D8063B" w:rsidDel="00BC256E">
                <w:rPr>
                  <w:lang w:val="en-GB"/>
                </w:rPr>
                <w:delText>,</w:delText>
              </w:r>
            </w:del>
            <w:r w:rsidRPr="00D8063B">
              <w:rPr>
                <w:lang w:val="en-GB"/>
              </w:rPr>
              <w:t>, representing part of its capital, part of its debt, derivatives, etc.</w:t>
            </w:r>
          </w:p>
          <w:p w14:paraId="1AEB1273" w14:textId="77777777" w:rsidR="005C1C1D" w:rsidRPr="00D8063B" w:rsidRDefault="005C1C1D" w:rsidP="00DA6BCB">
            <w:pPr>
              <w:pStyle w:val="NormalLeft"/>
              <w:rPr>
                <w:lang w:val="en-GB"/>
              </w:rPr>
            </w:pPr>
            <w:r w:rsidRPr="00D8063B">
              <w:rPr>
                <w:lang w:val="en-GB"/>
              </w:rPr>
              <w:t>When available, this item corresponds to the entity name in the LEI database. When not available, corresponds to the legal name.</w:t>
            </w:r>
          </w:p>
          <w:p w14:paraId="472F7F8C" w14:textId="77777777" w:rsidR="005C1C1D" w:rsidRPr="00D8063B" w:rsidRDefault="005C1C1D" w:rsidP="00DA6BCB">
            <w:pPr>
              <w:pStyle w:val="NormalLeft"/>
              <w:rPr>
                <w:lang w:val="en-GB"/>
              </w:rPr>
            </w:pPr>
            <w:r w:rsidRPr="00D8063B">
              <w:rPr>
                <w:lang w:val="en-GB"/>
              </w:rPr>
              <w:t>The following shall be considered:</w:t>
            </w:r>
          </w:p>
          <w:p w14:paraId="043CF96D"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name is the name of the fund manager;</w:t>
            </w:r>
          </w:p>
          <w:p w14:paraId="32397CBA"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name is the name of the depositary entity</w:t>
            </w:r>
          </w:p>
          <w:p w14:paraId="6272B2E6" w14:textId="77777777" w:rsidR="005C1C1D" w:rsidRPr="00D8063B" w:rsidRDefault="005C1C1D" w:rsidP="00DA6BCB">
            <w:pPr>
              <w:pStyle w:val="Tiret0"/>
              <w:numPr>
                <w:ilvl w:val="0"/>
                <w:numId w:val="14"/>
              </w:numPr>
              <w:ind w:left="851" w:hanging="851"/>
              <w:rPr>
                <w:lang w:val="en-GB"/>
              </w:rPr>
            </w:pPr>
            <w:r w:rsidRPr="00D8063B">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65461EC2" w14:textId="77777777" w:rsidR="005C1C1D" w:rsidRPr="00D8063B" w:rsidRDefault="005C1C1D" w:rsidP="00DA6BCB">
            <w:pPr>
              <w:pStyle w:val="Tiret0"/>
              <w:numPr>
                <w:ilvl w:val="0"/>
                <w:numId w:val="14"/>
              </w:numPr>
              <w:ind w:left="851" w:hanging="851"/>
              <w:rPr>
                <w:lang w:val="en-GB"/>
              </w:rPr>
            </w:pPr>
            <w:r w:rsidRPr="00D8063B">
              <w:rPr>
                <w:lang w:val="en-GB"/>
              </w:rPr>
              <w:t>Regarding CIC 8 — Mortgages and Loans, other than mortgage and loans to natural persons the information shall relate to the borrower;</w:t>
            </w:r>
          </w:p>
          <w:p w14:paraId="4E16E652"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67B6D67C" w14:textId="77777777" w:rsidTr="00DA6BCB">
        <w:tc>
          <w:tcPr>
            <w:tcW w:w="1579" w:type="dxa"/>
            <w:tcBorders>
              <w:top w:val="single" w:sz="2" w:space="0" w:color="auto"/>
              <w:left w:val="single" w:sz="2" w:space="0" w:color="auto"/>
              <w:bottom w:val="single" w:sz="2" w:space="0" w:color="auto"/>
              <w:right w:val="single" w:sz="2" w:space="0" w:color="auto"/>
            </w:tcBorders>
          </w:tcPr>
          <w:p w14:paraId="01E4EC48" w14:textId="77777777" w:rsidR="005C1C1D" w:rsidRPr="00D8063B" w:rsidRDefault="005C1C1D" w:rsidP="00DA6BCB">
            <w:pPr>
              <w:pStyle w:val="NormalLeft"/>
              <w:rPr>
                <w:lang w:val="en-GB"/>
              </w:rPr>
            </w:pPr>
            <w:r w:rsidRPr="00D8063B">
              <w:rPr>
                <w:lang w:val="en-GB"/>
              </w:rPr>
              <w:t>C0170</w:t>
            </w:r>
          </w:p>
        </w:tc>
        <w:tc>
          <w:tcPr>
            <w:tcW w:w="1393" w:type="dxa"/>
            <w:tcBorders>
              <w:top w:val="single" w:sz="2" w:space="0" w:color="auto"/>
              <w:left w:val="single" w:sz="2" w:space="0" w:color="auto"/>
              <w:bottom w:val="single" w:sz="2" w:space="0" w:color="auto"/>
              <w:right w:val="single" w:sz="2" w:space="0" w:color="auto"/>
            </w:tcBorders>
          </w:tcPr>
          <w:p w14:paraId="46494552" w14:textId="77777777" w:rsidR="005C1C1D" w:rsidRPr="00D8063B" w:rsidRDefault="005C1C1D" w:rsidP="00DA6BCB">
            <w:pPr>
              <w:pStyle w:val="NormalLeft"/>
              <w:rPr>
                <w:lang w:val="en-GB"/>
              </w:rPr>
            </w:pPr>
            <w:r w:rsidRPr="00D8063B">
              <w:rPr>
                <w:lang w:val="en-GB"/>
              </w:rPr>
              <w:t>Issuer Code</w:t>
            </w:r>
          </w:p>
        </w:tc>
        <w:tc>
          <w:tcPr>
            <w:tcW w:w="6314" w:type="dxa"/>
            <w:tcBorders>
              <w:top w:val="single" w:sz="2" w:space="0" w:color="auto"/>
              <w:left w:val="single" w:sz="2" w:space="0" w:color="auto"/>
              <w:bottom w:val="single" w:sz="2" w:space="0" w:color="auto"/>
              <w:right w:val="single" w:sz="2" w:space="0" w:color="auto"/>
            </w:tcBorders>
          </w:tcPr>
          <w:p w14:paraId="03F5395B" w14:textId="1B470249" w:rsidR="005C1C1D" w:rsidRPr="00D8063B" w:rsidRDefault="005C1C1D" w:rsidP="00DA6BCB">
            <w:pPr>
              <w:pStyle w:val="NormalLeft"/>
              <w:rPr>
                <w:lang w:val="en-GB"/>
              </w:rPr>
            </w:pPr>
            <w:r w:rsidRPr="00D8063B">
              <w:rPr>
                <w:lang w:val="en-GB"/>
              </w:rPr>
              <w:t xml:space="preserve">Identification code of the issuer code using the </w:t>
            </w:r>
            <w:del w:id="4724" w:author="Author">
              <w:r w:rsidRPr="00D8063B" w:rsidDel="0044197B">
                <w:rPr>
                  <w:lang w:val="en-GB"/>
                </w:rPr>
                <w:delText>Legal Entity Identifier (</w:delText>
              </w:r>
            </w:del>
            <w:r w:rsidRPr="00D8063B">
              <w:rPr>
                <w:lang w:val="en-GB"/>
              </w:rPr>
              <w:t>LEI</w:t>
            </w:r>
            <w:del w:id="4725" w:author="Author">
              <w:r w:rsidRPr="00D8063B" w:rsidDel="0044197B">
                <w:rPr>
                  <w:lang w:val="en-GB"/>
                </w:rPr>
                <w:delText>)</w:delText>
              </w:r>
            </w:del>
            <w:r w:rsidRPr="00D8063B">
              <w:rPr>
                <w:lang w:val="en-GB"/>
              </w:rPr>
              <w:t xml:space="preserve"> if available.</w:t>
            </w:r>
          </w:p>
          <w:p w14:paraId="71A60503" w14:textId="77777777" w:rsidR="005C1C1D" w:rsidRPr="00D8063B" w:rsidRDefault="005C1C1D" w:rsidP="00DA6BCB">
            <w:pPr>
              <w:pStyle w:val="NormalLeft"/>
              <w:rPr>
                <w:lang w:val="en-GB"/>
              </w:rPr>
            </w:pPr>
            <w:r w:rsidRPr="00D8063B">
              <w:rPr>
                <w:lang w:val="en-GB"/>
              </w:rPr>
              <w:t>The following shall be considered:</w:t>
            </w:r>
          </w:p>
          <w:p w14:paraId="091B43B2"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code is the code of the fund manager;</w:t>
            </w:r>
          </w:p>
          <w:p w14:paraId="7600C406"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code is the code of the depositary entity</w:t>
            </w:r>
          </w:p>
          <w:p w14:paraId="166D1B82" w14:textId="1CC39E2A"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4726" w:author="Author">
              <w:r w:rsidR="0044197B">
                <w:rPr>
                  <w:lang w:val="en-GB"/>
                </w:rPr>
                <w:t xml:space="preserve">category </w:t>
              </w:r>
            </w:ins>
            <w:r w:rsidRPr="00D8063B">
              <w:rPr>
                <w:lang w:val="en-GB"/>
              </w:rPr>
              <w:t>8 — Mortgages and Loans, other than mortgage and loans to natural persons the information shall relate to the borrower;</w:t>
            </w:r>
          </w:p>
          <w:p w14:paraId="72C5117B"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 and CIC category 9 — Property;</w:t>
            </w:r>
          </w:p>
          <w:p w14:paraId="0D3C91ED" w14:textId="77777777" w:rsidR="005C1C1D" w:rsidRPr="00D8063B" w:rsidRDefault="005C1C1D" w:rsidP="00DA6BCB">
            <w:pPr>
              <w:pStyle w:val="NormalLeft"/>
              <w:rPr>
                <w:lang w:val="en-GB"/>
              </w:rPr>
            </w:pPr>
            <w:r w:rsidRPr="00D8063B">
              <w:rPr>
                <w:lang w:val="en-GB"/>
              </w:rPr>
              <w:t>This item is not applicable to CIC category 8 — Mortgages and Loans, when relating to mortgage and loans to natural persons.</w:t>
            </w:r>
          </w:p>
        </w:tc>
      </w:tr>
      <w:tr w:rsidR="005C1C1D" w:rsidRPr="00D8063B" w14:paraId="0B61AF1B" w14:textId="77777777" w:rsidTr="00DA6BCB">
        <w:tc>
          <w:tcPr>
            <w:tcW w:w="1579" w:type="dxa"/>
            <w:tcBorders>
              <w:top w:val="single" w:sz="2" w:space="0" w:color="auto"/>
              <w:left w:val="single" w:sz="2" w:space="0" w:color="auto"/>
              <w:bottom w:val="single" w:sz="2" w:space="0" w:color="auto"/>
              <w:right w:val="single" w:sz="2" w:space="0" w:color="auto"/>
            </w:tcBorders>
          </w:tcPr>
          <w:p w14:paraId="6C4F4563" w14:textId="77777777" w:rsidR="005C1C1D" w:rsidRPr="00D8063B" w:rsidRDefault="005C1C1D" w:rsidP="00DA6BCB">
            <w:pPr>
              <w:pStyle w:val="NormalLeft"/>
              <w:rPr>
                <w:lang w:val="en-GB"/>
              </w:rPr>
            </w:pPr>
            <w:r w:rsidRPr="00D8063B">
              <w:rPr>
                <w:lang w:val="en-GB"/>
              </w:rPr>
              <w:t>C0180</w:t>
            </w:r>
          </w:p>
        </w:tc>
        <w:tc>
          <w:tcPr>
            <w:tcW w:w="1393" w:type="dxa"/>
            <w:tcBorders>
              <w:top w:val="single" w:sz="2" w:space="0" w:color="auto"/>
              <w:left w:val="single" w:sz="2" w:space="0" w:color="auto"/>
              <w:bottom w:val="single" w:sz="2" w:space="0" w:color="auto"/>
              <w:right w:val="single" w:sz="2" w:space="0" w:color="auto"/>
            </w:tcBorders>
          </w:tcPr>
          <w:p w14:paraId="3825C7D9" w14:textId="77777777" w:rsidR="005C1C1D" w:rsidRPr="00D8063B" w:rsidRDefault="005C1C1D" w:rsidP="00DA6BCB">
            <w:pPr>
              <w:pStyle w:val="NormalLeft"/>
              <w:rPr>
                <w:lang w:val="en-GB"/>
              </w:rPr>
            </w:pPr>
            <w:r w:rsidRPr="00D8063B">
              <w:rPr>
                <w:lang w:val="en-GB"/>
              </w:rPr>
              <w:t>Type of issuer code</w:t>
            </w:r>
          </w:p>
        </w:tc>
        <w:tc>
          <w:tcPr>
            <w:tcW w:w="6314" w:type="dxa"/>
            <w:tcBorders>
              <w:top w:val="single" w:sz="2" w:space="0" w:color="auto"/>
              <w:left w:val="single" w:sz="2" w:space="0" w:color="auto"/>
              <w:bottom w:val="single" w:sz="2" w:space="0" w:color="auto"/>
              <w:right w:val="single" w:sz="2" w:space="0" w:color="auto"/>
            </w:tcBorders>
          </w:tcPr>
          <w:p w14:paraId="1C70A46E" w14:textId="77777777" w:rsidR="005C1C1D" w:rsidRPr="00D8063B" w:rsidRDefault="005C1C1D" w:rsidP="00DA6BCB">
            <w:pPr>
              <w:pStyle w:val="NormalLeft"/>
              <w:rPr>
                <w:lang w:val="en-GB"/>
              </w:rPr>
            </w:pPr>
            <w:r w:rsidRPr="00D8063B">
              <w:rPr>
                <w:lang w:val="en-GB"/>
              </w:rPr>
              <w:t>Identification of the code used for the ‘Issuer Code’ item. One of the options in the following closed list shall be used:</w:t>
            </w:r>
          </w:p>
          <w:p w14:paraId="2860C636" w14:textId="77777777" w:rsidR="005C1C1D" w:rsidRPr="00D8063B" w:rsidRDefault="005C1C1D" w:rsidP="00DA6BCB">
            <w:pPr>
              <w:pStyle w:val="NormalLeft"/>
              <w:rPr>
                <w:lang w:val="en-GB"/>
              </w:rPr>
            </w:pPr>
            <w:r w:rsidRPr="00D8063B">
              <w:rPr>
                <w:lang w:val="en-GB"/>
              </w:rPr>
              <w:t>1 — LEI</w:t>
            </w:r>
          </w:p>
          <w:p w14:paraId="6AD4FDC3" w14:textId="77777777" w:rsidR="005C1C1D" w:rsidRPr="00D8063B" w:rsidRDefault="005C1C1D" w:rsidP="00DA6BCB">
            <w:pPr>
              <w:pStyle w:val="NormalLeft"/>
              <w:rPr>
                <w:lang w:val="en-GB"/>
              </w:rPr>
            </w:pPr>
            <w:r w:rsidRPr="00D8063B">
              <w:rPr>
                <w:lang w:val="en-GB"/>
              </w:rPr>
              <w:t>9 — None</w:t>
            </w:r>
          </w:p>
          <w:p w14:paraId="0818244B" w14:textId="77777777" w:rsidR="005C1C1D" w:rsidRPr="00D8063B" w:rsidRDefault="005C1C1D" w:rsidP="00DA6BCB">
            <w:pPr>
              <w:pStyle w:val="NormalLeft"/>
              <w:rPr>
                <w:lang w:val="en-GB"/>
              </w:rPr>
            </w:pPr>
            <w:r w:rsidRPr="00D8063B">
              <w:rPr>
                <w:lang w:val="en-GB"/>
              </w:rPr>
              <w:t>This item is not applicable to CIC category 8 — Mortgages and Loans, when relating to mortgage and loans to natural persons.</w:t>
            </w:r>
          </w:p>
          <w:p w14:paraId="21350DDE"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2B6BEDCC" w14:textId="77777777" w:rsidTr="00DA6BCB">
        <w:tc>
          <w:tcPr>
            <w:tcW w:w="1579" w:type="dxa"/>
            <w:tcBorders>
              <w:top w:val="single" w:sz="2" w:space="0" w:color="auto"/>
              <w:left w:val="single" w:sz="2" w:space="0" w:color="auto"/>
              <w:bottom w:val="single" w:sz="2" w:space="0" w:color="auto"/>
              <w:right w:val="single" w:sz="2" w:space="0" w:color="auto"/>
            </w:tcBorders>
          </w:tcPr>
          <w:p w14:paraId="3D874DCA" w14:textId="77777777" w:rsidR="005C1C1D" w:rsidRPr="00D8063B" w:rsidRDefault="005C1C1D" w:rsidP="00DA6BCB">
            <w:pPr>
              <w:pStyle w:val="NormalLeft"/>
              <w:rPr>
                <w:lang w:val="en-GB"/>
              </w:rPr>
            </w:pPr>
            <w:r w:rsidRPr="00D8063B">
              <w:rPr>
                <w:lang w:val="en-GB"/>
              </w:rPr>
              <w:t>C0190</w:t>
            </w:r>
          </w:p>
        </w:tc>
        <w:tc>
          <w:tcPr>
            <w:tcW w:w="1393" w:type="dxa"/>
            <w:tcBorders>
              <w:top w:val="single" w:sz="2" w:space="0" w:color="auto"/>
              <w:left w:val="single" w:sz="2" w:space="0" w:color="auto"/>
              <w:bottom w:val="single" w:sz="2" w:space="0" w:color="auto"/>
              <w:right w:val="single" w:sz="2" w:space="0" w:color="auto"/>
            </w:tcBorders>
          </w:tcPr>
          <w:p w14:paraId="0AC013F4" w14:textId="77777777" w:rsidR="005C1C1D" w:rsidRPr="00D8063B" w:rsidRDefault="005C1C1D" w:rsidP="00DA6BCB">
            <w:pPr>
              <w:pStyle w:val="NormalLeft"/>
              <w:rPr>
                <w:lang w:val="en-GB"/>
              </w:rPr>
            </w:pPr>
            <w:r w:rsidRPr="00D8063B">
              <w:rPr>
                <w:lang w:val="en-GB"/>
              </w:rPr>
              <w:t>Issuer Sector</w:t>
            </w:r>
          </w:p>
        </w:tc>
        <w:tc>
          <w:tcPr>
            <w:tcW w:w="6314" w:type="dxa"/>
            <w:tcBorders>
              <w:top w:val="single" w:sz="2" w:space="0" w:color="auto"/>
              <w:left w:val="single" w:sz="2" w:space="0" w:color="auto"/>
              <w:bottom w:val="single" w:sz="2" w:space="0" w:color="auto"/>
              <w:right w:val="single" w:sz="2" w:space="0" w:color="auto"/>
            </w:tcBorders>
          </w:tcPr>
          <w:p w14:paraId="05CA3BC1" w14:textId="326D68CB" w:rsidR="005C1C1D" w:rsidRPr="00D8063B" w:rsidRDefault="005C1C1D" w:rsidP="00DA6BCB">
            <w:pPr>
              <w:pStyle w:val="NormalLeft"/>
              <w:rPr>
                <w:lang w:val="en-GB"/>
              </w:rPr>
            </w:pPr>
            <w:r w:rsidRPr="00D8063B">
              <w:rPr>
                <w:lang w:val="en-GB"/>
              </w:rPr>
              <w:t>Identify the economic sector of issuer based on the latest version of NACE code (as published in an EC Regulation</w:t>
            </w:r>
            <w:ins w:id="4727" w:author="Author">
              <w:r w:rsidR="00C26F08" w:rsidRPr="00180831">
                <w:rPr>
                  <w:lang w:val="en-GB"/>
                </w:rPr>
                <w:t>). For NACE sections A to N full four-digit reporting of the NACE codes is required, i.e. the letter identifying the Section followed by the 4 digits code for the class shall be used (e.g. ‘K6411’). For the remaining sections the</w:t>
              </w:r>
              <w:r w:rsidR="00C26F08" w:rsidRPr="00180831" w:rsidDel="00973587">
                <w:rPr>
                  <w:lang w:val="en-GB"/>
                </w:rPr>
                <w:t xml:space="preserve"> letter reference of the NACE code identifying the Section shall be used as a minimum for identifying sectors (e.g. ‘</w:t>
              </w:r>
              <w:r w:rsidR="00C26F08" w:rsidRPr="00180831">
                <w:rPr>
                  <w:lang w:val="en-GB"/>
                </w:rPr>
                <w:t>P’</w:t>
              </w:r>
              <w:r w:rsidR="00C26F08" w:rsidRPr="00180831" w:rsidDel="00973587">
                <w:rPr>
                  <w:lang w:val="en-GB"/>
                </w:rPr>
                <w:t xml:space="preserve"> or ‘</w:t>
              </w:r>
              <w:r w:rsidR="00C26F08" w:rsidRPr="00180831">
                <w:rPr>
                  <w:lang w:val="en-GB"/>
                </w:rPr>
                <w:t>P8501’</w:t>
              </w:r>
              <w:r w:rsidR="00C26F08" w:rsidRPr="00180831" w:rsidDel="00973587">
                <w:rPr>
                  <w:lang w:val="en-GB"/>
                </w:rPr>
                <w:t xml:space="preserve"> would be acceptable)</w:t>
              </w:r>
            </w:ins>
            <w:del w:id="4728" w:author="Author">
              <w:r w:rsidRPr="00D8063B" w:rsidDel="00C26F08">
                <w:rPr>
                  <w:lang w:val="en-GB"/>
                </w:rPr>
                <w:delText>). The letter reference of the NACE code identifying the Section shall be used as a minimum for identifying sectors (e.g. ‘A’ or ‘A111’ would be acceptable) except for the NACE relating to Financial and Insurance activities, for which the letter identifying the Section followed by the 4 digits code for the class shall be used (e.g. ‘K6411’).</w:delText>
              </w:r>
            </w:del>
          </w:p>
          <w:p w14:paraId="3A6312DC" w14:textId="77777777" w:rsidR="005C1C1D" w:rsidRPr="00D8063B" w:rsidRDefault="005C1C1D" w:rsidP="00DA6BCB">
            <w:pPr>
              <w:pStyle w:val="NormalLeft"/>
              <w:rPr>
                <w:lang w:val="en-GB"/>
              </w:rPr>
            </w:pPr>
            <w:r w:rsidRPr="00D8063B">
              <w:rPr>
                <w:lang w:val="en-GB"/>
              </w:rPr>
              <w:t>The following shall be considered:</w:t>
            </w:r>
          </w:p>
          <w:p w14:paraId="05D76129"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sector is the sector of the fund manager;</w:t>
            </w:r>
          </w:p>
          <w:p w14:paraId="32B71034"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sector is the sector of the depositary entity</w:t>
            </w:r>
          </w:p>
          <w:p w14:paraId="33F5581C" w14:textId="186F0A5A"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4729" w:author="Author">
              <w:r w:rsidR="00C26F08">
                <w:rPr>
                  <w:lang w:val="en-GB"/>
                </w:rPr>
                <w:t xml:space="preserve">category </w:t>
              </w:r>
            </w:ins>
            <w:r w:rsidRPr="00D8063B">
              <w:rPr>
                <w:lang w:val="en-GB"/>
              </w:rPr>
              <w:t>8 — Mortgages and Loans, other than mortgage and loans to natural persons the information shall relate to the borrower;</w:t>
            </w:r>
          </w:p>
          <w:p w14:paraId="6641ED02" w14:textId="06D7ACBE"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w:t>
            </w:r>
            <w:ins w:id="4730" w:author="Author">
              <w:r w:rsidR="00C26F08">
                <w:rPr>
                  <w:lang w:val="en-GB"/>
                </w:rPr>
                <w:t>, CIC 09</w:t>
              </w:r>
            </w:ins>
            <w:r w:rsidRPr="00D8063B">
              <w:rPr>
                <w:lang w:val="en-GB"/>
              </w:rPr>
              <w:t xml:space="preserve"> and CIC category 9 — Property;</w:t>
            </w:r>
          </w:p>
          <w:p w14:paraId="0A2E4078"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to CIC category 8 — Mortgages and Loans, when relating to mortgage and loans to natural persons.</w:t>
            </w:r>
          </w:p>
        </w:tc>
      </w:tr>
      <w:tr w:rsidR="005C1C1D" w:rsidRPr="00D8063B" w14:paraId="662FC01F" w14:textId="77777777" w:rsidTr="00DA6BCB">
        <w:tc>
          <w:tcPr>
            <w:tcW w:w="1579" w:type="dxa"/>
            <w:tcBorders>
              <w:top w:val="single" w:sz="2" w:space="0" w:color="auto"/>
              <w:left w:val="single" w:sz="2" w:space="0" w:color="auto"/>
              <w:bottom w:val="single" w:sz="2" w:space="0" w:color="auto"/>
              <w:right w:val="single" w:sz="2" w:space="0" w:color="auto"/>
            </w:tcBorders>
          </w:tcPr>
          <w:p w14:paraId="668E7968" w14:textId="77777777" w:rsidR="005C1C1D" w:rsidRPr="00D8063B" w:rsidRDefault="005C1C1D" w:rsidP="00DA6BCB">
            <w:pPr>
              <w:pStyle w:val="NormalLeft"/>
              <w:rPr>
                <w:lang w:val="en-GB"/>
              </w:rPr>
            </w:pPr>
            <w:r w:rsidRPr="00D8063B">
              <w:rPr>
                <w:lang w:val="en-GB"/>
              </w:rPr>
              <w:t>C0200</w:t>
            </w:r>
          </w:p>
        </w:tc>
        <w:tc>
          <w:tcPr>
            <w:tcW w:w="1393" w:type="dxa"/>
            <w:tcBorders>
              <w:top w:val="single" w:sz="2" w:space="0" w:color="auto"/>
              <w:left w:val="single" w:sz="2" w:space="0" w:color="auto"/>
              <w:bottom w:val="single" w:sz="2" w:space="0" w:color="auto"/>
              <w:right w:val="single" w:sz="2" w:space="0" w:color="auto"/>
            </w:tcBorders>
          </w:tcPr>
          <w:p w14:paraId="02D483DF" w14:textId="77777777" w:rsidR="005C1C1D" w:rsidRPr="00D8063B" w:rsidRDefault="005C1C1D" w:rsidP="00DA6BCB">
            <w:pPr>
              <w:pStyle w:val="NormalLeft"/>
              <w:rPr>
                <w:lang w:val="en-GB"/>
              </w:rPr>
            </w:pPr>
            <w:r w:rsidRPr="00D8063B">
              <w:rPr>
                <w:lang w:val="en-GB"/>
              </w:rPr>
              <w:t>Issuer Group Name</w:t>
            </w:r>
          </w:p>
        </w:tc>
        <w:tc>
          <w:tcPr>
            <w:tcW w:w="6314" w:type="dxa"/>
            <w:tcBorders>
              <w:top w:val="single" w:sz="2" w:space="0" w:color="auto"/>
              <w:left w:val="single" w:sz="2" w:space="0" w:color="auto"/>
              <w:bottom w:val="single" w:sz="2" w:space="0" w:color="auto"/>
              <w:right w:val="single" w:sz="2" w:space="0" w:color="auto"/>
            </w:tcBorders>
          </w:tcPr>
          <w:p w14:paraId="2DD3A382" w14:textId="77777777" w:rsidR="005C1C1D" w:rsidRPr="00D8063B" w:rsidRDefault="005C1C1D" w:rsidP="00DA6BCB">
            <w:pPr>
              <w:pStyle w:val="NormalLeft"/>
              <w:rPr>
                <w:lang w:val="en-GB"/>
              </w:rPr>
            </w:pPr>
            <w:r w:rsidRPr="00D8063B">
              <w:rPr>
                <w:lang w:val="en-GB"/>
              </w:rPr>
              <w:t>Name of issuer's ultimate parent entity.</w:t>
            </w:r>
          </w:p>
          <w:p w14:paraId="2B346D20" w14:textId="77777777" w:rsidR="005C1C1D" w:rsidRPr="00D8063B" w:rsidRDefault="005C1C1D" w:rsidP="00DA6BCB">
            <w:pPr>
              <w:pStyle w:val="NormalLeft"/>
              <w:rPr>
                <w:lang w:val="en-GB"/>
              </w:rPr>
            </w:pPr>
            <w:r w:rsidRPr="00D8063B">
              <w:rPr>
                <w:lang w:val="en-GB"/>
              </w:rPr>
              <w:t>When available, this item corresponds to the entity name in the LEI database. When not available, corresponds to the legal name.</w:t>
            </w:r>
          </w:p>
          <w:p w14:paraId="154B2644" w14:textId="77777777" w:rsidR="005C1C1D" w:rsidRPr="00D8063B" w:rsidRDefault="005C1C1D" w:rsidP="00DA6BCB">
            <w:pPr>
              <w:pStyle w:val="NormalLeft"/>
              <w:rPr>
                <w:lang w:val="en-GB"/>
              </w:rPr>
            </w:pPr>
            <w:r w:rsidRPr="00D8063B">
              <w:rPr>
                <w:lang w:val="en-GB"/>
              </w:rPr>
              <w:t>The following shall be considered:</w:t>
            </w:r>
          </w:p>
          <w:p w14:paraId="7F07B6AC"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group relation relates to the fund manager;</w:t>
            </w:r>
          </w:p>
          <w:p w14:paraId="65F7D89F"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group relation relates to the depositary entity</w:t>
            </w:r>
          </w:p>
          <w:p w14:paraId="703E3A94" w14:textId="5E4F7107"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4731" w:author="Author">
              <w:r w:rsidR="008359E6">
                <w:rPr>
                  <w:lang w:val="en-GB"/>
                </w:rPr>
                <w:t xml:space="preserve">category </w:t>
              </w:r>
            </w:ins>
            <w:r w:rsidRPr="00D8063B">
              <w:rPr>
                <w:lang w:val="en-GB"/>
              </w:rPr>
              <w:t>8 — Mortgages and Loans, other than mortgage and loans to natural persons the group relation relates to the borrower;</w:t>
            </w:r>
          </w:p>
          <w:p w14:paraId="1E5A3269"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category 8 — Mortgages and Loans (for mortgages and loans to natural persons)</w:t>
            </w:r>
          </w:p>
          <w:p w14:paraId="054C9654"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70ED023A" w14:textId="77777777" w:rsidTr="00DA6BCB">
        <w:tc>
          <w:tcPr>
            <w:tcW w:w="1579" w:type="dxa"/>
            <w:tcBorders>
              <w:top w:val="single" w:sz="2" w:space="0" w:color="auto"/>
              <w:left w:val="single" w:sz="2" w:space="0" w:color="auto"/>
              <w:bottom w:val="single" w:sz="2" w:space="0" w:color="auto"/>
              <w:right w:val="single" w:sz="2" w:space="0" w:color="auto"/>
            </w:tcBorders>
          </w:tcPr>
          <w:p w14:paraId="50EA5A86" w14:textId="77777777" w:rsidR="005C1C1D" w:rsidRPr="00D8063B" w:rsidRDefault="005C1C1D" w:rsidP="00DA6BCB">
            <w:pPr>
              <w:pStyle w:val="NormalLeft"/>
              <w:rPr>
                <w:lang w:val="en-GB"/>
              </w:rPr>
            </w:pPr>
            <w:r w:rsidRPr="00D8063B">
              <w:rPr>
                <w:lang w:val="en-GB"/>
              </w:rPr>
              <w:t>C0210</w:t>
            </w:r>
          </w:p>
        </w:tc>
        <w:tc>
          <w:tcPr>
            <w:tcW w:w="1393" w:type="dxa"/>
            <w:tcBorders>
              <w:top w:val="single" w:sz="2" w:space="0" w:color="auto"/>
              <w:left w:val="single" w:sz="2" w:space="0" w:color="auto"/>
              <w:bottom w:val="single" w:sz="2" w:space="0" w:color="auto"/>
              <w:right w:val="single" w:sz="2" w:space="0" w:color="auto"/>
            </w:tcBorders>
          </w:tcPr>
          <w:p w14:paraId="499FAAC9" w14:textId="77777777" w:rsidR="005C1C1D" w:rsidRPr="00D8063B" w:rsidRDefault="005C1C1D" w:rsidP="00DA6BCB">
            <w:pPr>
              <w:pStyle w:val="NormalLeft"/>
              <w:rPr>
                <w:lang w:val="en-GB"/>
              </w:rPr>
            </w:pPr>
            <w:r w:rsidRPr="00D8063B">
              <w:rPr>
                <w:lang w:val="en-GB"/>
              </w:rPr>
              <w:t>Issuer Group Code</w:t>
            </w:r>
          </w:p>
        </w:tc>
        <w:tc>
          <w:tcPr>
            <w:tcW w:w="6314" w:type="dxa"/>
            <w:tcBorders>
              <w:top w:val="single" w:sz="2" w:space="0" w:color="auto"/>
              <w:left w:val="single" w:sz="2" w:space="0" w:color="auto"/>
              <w:bottom w:val="single" w:sz="2" w:space="0" w:color="auto"/>
              <w:right w:val="single" w:sz="2" w:space="0" w:color="auto"/>
            </w:tcBorders>
          </w:tcPr>
          <w:p w14:paraId="0D67AE46" w14:textId="5648F8A3" w:rsidR="005C1C1D" w:rsidRPr="00D8063B" w:rsidRDefault="005C1C1D" w:rsidP="00DA6BCB">
            <w:pPr>
              <w:pStyle w:val="NormalLeft"/>
              <w:rPr>
                <w:lang w:val="en-GB"/>
              </w:rPr>
            </w:pPr>
            <w:r w:rsidRPr="00D8063B">
              <w:rPr>
                <w:lang w:val="en-GB"/>
              </w:rPr>
              <w:t xml:space="preserve">Issuer group identification code using the </w:t>
            </w:r>
            <w:del w:id="4732" w:author="Author">
              <w:r w:rsidRPr="00D8063B" w:rsidDel="0044197B">
                <w:rPr>
                  <w:lang w:val="en-GB"/>
                </w:rPr>
                <w:delText>Legal Entity Identifier (</w:delText>
              </w:r>
            </w:del>
            <w:r w:rsidRPr="00D8063B">
              <w:rPr>
                <w:lang w:val="en-GB"/>
              </w:rPr>
              <w:t>LEI</w:t>
            </w:r>
            <w:del w:id="4733" w:author="Author">
              <w:r w:rsidRPr="00D8063B" w:rsidDel="0044197B">
                <w:rPr>
                  <w:lang w:val="en-GB"/>
                </w:rPr>
                <w:delText>)</w:delText>
              </w:r>
            </w:del>
            <w:r w:rsidRPr="00D8063B">
              <w:rPr>
                <w:lang w:val="en-GB"/>
              </w:rPr>
              <w:t xml:space="preserve"> if available.</w:t>
            </w:r>
          </w:p>
          <w:p w14:paraId="5D957152" w14:textId="77777777" w:rsidR="005C1C1D" w:rsidRPr="00D8063B" w:rsidRDefault="005C1C1D" w:rsidP="00DA6BCB">
            <w:pPr>
              <w:pStyle w:val="NormalLeft"/>
              <w:rPr>
                <w:lang w:val="en-GB"/>
              </w:rPr>
            </w:pPr>
            <w:r w:rsidRPr="00D8063B">
              <w:rPr>
                <w:lang w:val="en-GB"/>
              </w:rPr>
              <w:t>If none is available this item shall not be reported.</w:t>
            </w:r>
          </w:p>
          <w:p w14:paraId="492931FA" w14:textId="77777777" w:rsidR="005C1C1D" w:rsidRPr="00D8063B" w:rsidRDefault="005C1C1D" w:rsidP="00DA6BCB">
            <w:pPr>
              <w:pStyle w:val="NormalLeft"/>
              <w:rPr>
                <w:lang w:val="en-GB"/>
              </w:rPr>
            </w:pPr>
          </w:p>
          <w:p w14:paraId="4C6F1FD5" w14:textId="77777777" w:rsidR="005C1C1D" w:rsidRPr="00D8063B" w:rsidRDefault="005C1C1D" w:rsidP="00DA6BCB">
            <w:pPr>
              <w:pStyle w:val="NormalLeft"/>
              <w:rPr>
                <w:lang w:val="en-GB"/>
              </w:rPr>
            </w:pPr>
            <w:r w:rsidRPr="00D8063B">
              <w:rPr>
                <w:lang w:val="en-GB"/>
              </w:rPr>
              <w:t>The following shall be considered:</w:t>
            </w:r>
          </w:p>
          <w:p w14:paraId="5E250A50"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group relation relates to the fund manager;</w:t>
            </w:r>
          </w:p>
          <w:p w14:paraId="4E099A65"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group relation relates to the depositary entity</w:t>
            </w:r>
          </w:p>
          <w:p w14:paraId="6174EDC8" w14:textId="77777777" w:rsidR="005C1C1D" w:rsidRPr="00D8063B" w:rsidRDefault="005C1C1D" w:rsidP="00DA6BCB">
            <w:pPr>
              <w:pStyle w:val="Tiret0"/>
              <w:numPr>
                <w:ilvl w:val="0"/>
                <w:numId w:val="14"/>
              </w:numPr>
              <w:ind w:left="851" w:hanging="851"/>
              <w:rPr>
                <w:lang w:val="en-GB"/>
              </w:rPr>
            </w:pPr>
            <w:r w:rsidRPr="00D8063B">
              <w:rPr>
                <w:lang w:val="en-GB"/>
              </w:rPr>
              <w:t>Regarding CIC 8 — Mortgages and Loans, other than mortgage and loans to natural persons the group relation relates to the borrower;</w:t>
            </w:r>
          </w:p>
          <w:p w14:paraId="5DD2EA5F"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category 8 — Mortgages and Loans (for mortgages and loans to natural persons)</w:t>
            </w:r>
          </w:p>
          <w:p w14:paraId="7F761ABF"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71713900" w14:textId="77777777" w:rsidTr="00DA6BCB">
        <w:tc>
          <w:tcPr>
            <w:tcW w:w="1579" w:type="dxa"/>
            <w:tcBorders>
              <w:top w:val="single" w:sz="2" w:space="0" w:color="auto"/>
              <w:left w:val="single" w:sz="2" w:space="0" w:color="auto"/>
              <w:bottom w:val="single" w:sz="2" w:space="0" w:color="auto"/>
              <w:right w:val="single" w:sz="2" w:space="0" w:color="auto"/>
            </w:tcBorders>
          </w:tcPr>
          <w:p w14:paraId="4F7B5A30" w14:textId="77777777" w:rsidR="005C1C1D" w:rsidRPr="00D8063B" w:rsidRDefault="005C1C1D" w:rsidP="00DA6BCB">
            <w:pPr>
              <w:pStyle w:val="NormalLeft"/>
              <w:rPr>
                <w:lang w:val="en-GB"/>
              </w:rPr>
            </w:pPr>
            <w:r w:rsidRPr="00D8063B">
              <w:rPr>
                <w:lang w:val="en-GB"/>
              </w:rPr>
              <w:t>C0220</w:t>
            </w:r>
          </w:p>
        </w:tc>
        <w:tc>
          <w:tcPr>
            <w:tcW w:w="1393" w:type="dxa"/>
            <w:tcBorders>
              <w:top w:val="single" w:sz="2" w:space="0" w:color="auto"/>
              <w:left w:val="single" w:sz="2" w:space="0" w:color="auto"/>
              <w:bottom w:val="single" w:sz="2" w:space="0" w:color="auto"/>
              <w:right w:val="single" w:sz="2" w:space="0" w:color="auto"/>
            </w:tcBorders>
          </w:tcPr>
          <w:p w14:paraId="4A3FCBAA" w14:textId="77777777" w:rsidR="005C1C1D" w:rsidRPr="00D8063B" w:rsidRDefault="005C1C1D" w:rsidP="00DA6BCB">
            <w:pPr>
              <w:pStyle w:val="NormalLeft"/>
              <w:rPr>
                <w:lang w:val="en-GB"/>
              </w:rPr>
            </w:pPr>
            <w:r w:rsidRPr="00D8063B">
              <w:rPr>
                <w:lang w:val="en-GB"/>
              </w:rPr>
              <w:t>Type of issuer group code</w:t>
            </w:r>
          </w:p>
        </w:tc>
        <w:tc>
          <w:tcPr>
            <w:tcW w:w="6314" w:type="dxa"/>
            <w:tcBorders>
              <w:top w:val="single" w:sz="2" w:space="0" w:color="auto"/>
              <w:left w:val="single" w:sz="2" w:space="0" w:color="auto"/>
              <w:bottom w:val="single" w:sz="2" w:space="0" w:color="auto"/>
              <w:right w:val="single" w:sz="2" w:space="0" w:color="auto"/>
            </w:tcBorders>
          </w:tcPr>
          <w:p w14:paraId="0C7505A3" w14:textId="77777777" w:rsidR="005C1C1D" w:rsidRPr="00D8063B" w:rsidRDefault="005C1C1D" w:rsidP="00DA6BCB">
            <w:pPr>
              <w:pStyle w:val="NormalLeft"/>
              <w:rPr>
                <w:lang w:val="en-GB"/>
              </w:rPr>
            </w:pPr>
            <w:r w:rsidRPr="00D8063B">
              <w:rPr>
                <w:lang w:val="en-GB"/>
              </w:rPr>
              <w:t>Identification of the code used for the ‘Issuer Group Code’ item. One of the options in the following closed list shall be used:</w:t>
            </w:r>
          </w:p>
          <w:p w14:paraId="0065FFA2" w14:textId="77777777" w:rsidR="005C1C1D" w:rsidRPr="00D8063B" w:rsidRDefault="005C1C1D" w:rsidP="00DA6BCB">
            <w:pPr>
              <w:pStyle w:val="NormalLeft"/>
              <w:rPr>
                <w:lang w:val="en-GB"/>
              </w:rPr>
            </w:pPr>
            <w:r w:rsidRPr="00D8063B">
              <w:rPr>
                <w:lang w:val="en-GB"/>
              </w:rPr>
              <w:t>1 — LEI</w:t>
            </w:r>
          </w:p>
          <w:p w14:paraId="640C8CEB" w14:textId="77777777" w:rsidR="005C1C1D" w:rsidRPr="00D8063B" w:rsidRDefault="005C1C1D" w:rsidP="00DA6BCB">
            <w:pPr>
              <w:pStyle w:val="NormalLeft"/>
              <w:rPr>
                <w:lang w:val="en-GB"/>
              </w:rPr>
            </w:pPr>
            <w:r w:rsidRPr="00D8063B">
              <w:rPr>
                <w:lang w:val="en-GB"/>
              </w:rPr>
              <w:t>9 — None</w:t>
            </w:r>
          </w:p>
          <w:p w14:paraId="5086ED83" w14:textId="77777777" w:rsidR="005C1C1D" w:rsidRPr="00D8063B" w:rsidRDefault="005C1C1D" w:rsidP="00DA6BCB">
            <w:pPr>
              <w:pStyle w:val="NormalLeft"/>
              <w:rPr>
                <w:lang w:val="en-GB"/>
              </w:rPr>
            </w:pPr>
            <w:r w:rsidRPr="00D8063B">
              <w:rPr>
                <w:lang w:val="en-GB"/>
              </w:rPr>
              <w:t>This item is not applicable to CIC category 8 — Mortgages and Loans, when relating to mortgage and loans to natural persons.</w:t>
            </w:r>
          </w:p>
          <w:p w14:paraId="63529028"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1BC5EEA4" w14:textId="77777777" w:rsidTr="00DA6BCB">
        <w:tc>
          <w:tcPr>
            <w:tcW w:w="1579" w:type="dxa"/>
            <w:tcBorders>
              <w:top w:val="single" w:sz="2" w:space="0" w:color="auto"/>
              <w:left w:val="single" w:sz="2" w:space="0" w:color="auto"/>
              <w:bottom w:val="single" w:sz="2" w:space="0" w:color="auto"/>
              <w:right w:val="single" w:sz="2" w:space="0" w:color="auto"/>
            </w:tcBorders>
          </w:tcPr>
          <w:p w14:paraId="1FA4B97A" w14:textId="77777777" w:rsidR="005C1C1D" w:rsidRPr="00D8063B" w:rsidRDefault="005C1C1D" w:rsidP="00DA6BCB">
            <w:pPr>
              <w:pStyle w:val="NormalLeft"/>
              <w:rPr>
                <w:lang w:val="en-GB"/>
              </w:rPr>
            </w:pPr>
            <w:r w:rsidRPr="00D8063B">
              <w:rPr>
                <w:lang w:val="en-GB"/>
              </w:rPr>
              <w:t>C0230</w:t>
            </w:r>
          </w:p>
        </w:tc>
        <w:tc>
          <w:tcPr>
            <w:tcW w:w="1393" w:type="dxa"/>
            <w:tcBorders>
              <w:top w:val="single" w:sz="2" w:space="0" w:color="auto"/>
              <w:left w:val="single" w:sz="2" w:space="0" w:color="auto"/>
              <w:bottom w:val="single" w:sz="2" w:space="0" w:color="auto"/>
              <w:right w:val="single" w:sz="2" w:space="0" w:color="auto"/>
            </w:tcBorders>
          </w:tcPr>
          <w:p w14:paraId="0D6C3632" w14:textId="77777777" w:rsidR="005C1C1D" w:rsidRPr="00D8063B" w:rsidRDefault="005C1C1D" w:rsidP="00DA6BCB">
            <w:pPr>
              <w:pStyle w:val="NormalLeft"/>
              <w:rPr>
                <w:lang w:val="en-GB"/>
              </w:rPr>
            </w:pPr>
            <w:r w:rsidRPr="00D8063B">
              <w:rPr>
                <w:lang w:val="en-GB"/>
              </w:rPr>
              <w:t>Issuer Country</w:t>
            </w:r>
          </w:p>
        </w:tc>
        <w:tc>
          <w:tcPr>
            <w:tcW w:w="6314" w:type="dxa"/>
            <w:tcBorders>
              <w:top w:val="single" w:sz="2" w:space="0" w:color="auto"/>
              <w:left w:val="single" w:sz="2" w:space="0" w:color="auto"/>
              <w:bottom w:val="single" w:sz="2" w:space="0" w:color="auto"/>
              <w:right w:val="single" w:sz="2" w:space="0" w:color="auto"/>
            </w:tcBorders>
          </w:tcPr>
          <w:p w14:paraId="0B67CA79" w14:textId="77777777" w:rsidR="005C1C1D" w:rsidRPr="00D8063B" w:rsidRDefault="005C1C1D" w:rsidP="00DA6BCB">
            <w:pPr>
              <w:pStyle w:val="NormalLeft"/>
              <w:rPr>
                <w:lang w:val="en-GB"/>
              </w:rPr>
            </w:pPr>
            <w:r w:rsidRPr="00D8063B">
              <w:rPr>
                <w:lang w:val="en-GB"/>
              </w:rPr>
              <w:t>ISO 3166–1 alpha–2 code of the country of localisation of the issuer.</w:t>
            </w:r>
          </w:p>
          <w:p w14:paraId="27CF412D" w14:textId="77777777" w:rsidR="005C1C1D" w:rsidRPr="00D8063B" w:rsidRDefault="005C1C1D" w:rsidP="00DA6BCB">
            <w:pPr>
              <w:pStyle w:val="NormalLeft"/>
              <w:rPr>
                <w:lang w:val="en-GB"/>
              </w:rPr>
            </w:pPr>
            <w:r w:rsidRPr="00D8063B">
              <w:rPr>
                <w:lang w:val="en-GB"/>
              </w:rPr>
              <w:t>The localisation of the issuer is assessed by the address of the entity issuing the asset.</w:t>
            </w:r>
          </w:p>
          <w:p w14:paraId="55041E2F" w14:textId="77777777" w:rsidR="005C1C1D" w:rsidRPr="00D8063B" w:rsidRDefault="005C1C1D" w:rsidP="00DA6BCB">
            <w:pPr>
              <w:pStyle w:val="NormalLeft"/>
              <w:rPr>
                <w:lang w:val="en-GB"/>
              </w:rPr>
            </w:pPr>
            <w:r w:rsidRPr="00D8063B">
              <w:rPr>
                <w:lang w:val="en-GB"/>
              </w:rPr>
              <w:t>The following shall be considered:</w:t>
            </w:r>
          </w:p>
          <w:p w14:paraId="1A06CBD1"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country is the country is relative to the fund manager;</w:t>
            </w:r>
          </w:p>
          <w:p w14:paraId="11C5C322"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country is the country of the depositary entity</w:t>
            </w:r>
          </w:p>
          <w:p w14:paraId="6ADB9749" w14:textId="079E8659"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4734" w:author="Author">
              <w:r w:rsidR="008359E6">
                <w:rPr>
                  <w:lang w:val="en-GB"/>
                </w:rPr>
                <w:t xml:space="preserve">category </w:t>
              </w:r>
            </w:ins>
            <w:r w:rsidRPr="00D8063B">
              <w:rPr>
                <w:lang w:val="en-GB"/>
              </w:rPr>
              <w:t xml:space="preserve">8 — Mortgages and Loans, other than </w:t>
            </w:r>
            <w:ins w:id="4735" w:author="Author">
              <w:r w:rsidR="00222BBF">
                <w:rPr>
                  <w:lang w:val="en-GB"/>
                </w:rPr>
                <w:t>CIC 87 and CIC 88</w:t>
              </w:r>
              <w:r w:rsidR="00222BBF" w:rsidRPr="00180831">
                <w:rPr>
                  <w:lang w:val="en-GB"/>
                </w:rPr>
                <w:t xml:space="preserve"> </w:t>
              </w:r>
            </w:ins>
            <w:del w:id="4736" w:author="Author">
              <w:r w:rsidRPr="00D8063B" w:rsidDel="00222BBF">
                <w:rPr>
                  <w:lang w:val="en-GB"/>
                </w:rPr>
                <w:delText xml:space="preserve">mortgage and loans to natural persons </w:delText>
              </w:r>
            </w:del>
            <w:r w:rsidRPr="00D8063B">
              <w:rPr>
                <w:lang w:val="en-GB"/>
              </w:rPr>
              <w:t>the information shall relate to the borrower;</w:t>
            </w:r>
          </w:p>
          <w:p w14:paraId="0547C49C" w14:textId="40816A66"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w:t>
            </w:r>
            <w:ins w:id="4737" w:author="Author">
              <w:r w:rsidR="00383BE3">
                <w:rPr>
                  <w:lang w:val="en-GB"/>
                </w:rPr>
                <w:t>, CIC 09</w:t>
              </w:r>
            </w:ins>
            <w:r w:rsidRPr="00D8063B">
              <w:rPr>
                <w:lang w:val="en-GB"/>
              </w:rPr>
              <w:t xml:space="preserve"> and CIC category 9 — Property;</w:t>
            </w:r>
          </w:p>
          <w:p w14:paraId="2D4E362B" w14:textId="69432BFF" w:rsidR="005C1C1D" w:rsidRPr="00D8063B" w:rsidDel="00383BE3" w:rsidRDefault="005C1C1D" w:rsidP="00DA6BCB">
            <w:pPr>
              <w:pStyle w:val="NormalLeft"/>
              <w:rPr>
                <w:del w:id="4738" w:author="Author"/>
                <w:lang w:val="en-GB"/>
              </w:rPr>
            </w:pPr>
            <w:del w:id="4739" w:author="Author">
              <w:r w:rsidRPr="00D8063B" w:rsidDel="00383BE3">
                <w:rPr>
                  <w:lang w:val="en-GB"/>
                </w:rPr>
                <w:delText>This item is not applicable to CIC category 8 — Mortgages and Loans, when relating to mortgage and loans to natural persons.</w:delText>
              </w:r>
            </w:del>
          </w:p>
          <w:p w14:paraId="2C80CA84" w14:textId="77777777" w:rsidR="005C1C1D" w:rsidRPr="00D8063B" w:rsidRDefault="005C1C1D" w:rsidP="00DA6BCB">
            <w:pPr>
              <w:pStyle w:val="NormalLeft"/>
              <w:rPr>
                <w:lang w:val="en-GB"/>
              </w:rPr>
            </w:pPr>
            <w:r w:rsidRPr="00D8063B">
              <w:rPr>
                <w:lang w:val="en-GB"/>
              </w:rPr>
              <w:t>One of the options shall be used:</w:t>
            </w:r>
          </w:p>
          <w:p w14:paraId="63E5FAF3" w14:textId="77777777" w:rsidR="005C1C1D" w:rsidRPr="00D8063B" w:rsidRDefault="005C1C1D" w:rsidP="00DA6BCB">
            <w:pPr>
              <w:pStyle w:val="Tiret0"/>
              <w:numPr>
                <w:ilvl w:val="0"/>
                <w:numId w:val="14"/>
              </w:numPr>
              <w:ind w:left="851" w:hanging="851"/>
              <w:rPr>
                <w:lang w:val="en-GB"/>
              </w:rPr>
            </w:pPr>
            <w:r w:rsidRPr="00D8063B">
              <w:rPr>
                <w:lang w:val="en-GB"/>
              </w:rPr>
              <w:t>ISO 3166–1 alpha–2 code</w:t>
            </w:r>
          </w:p>
          <w:p w14:paraId="08D923AF" w14:textId="77777777" w:rsidR="005C1C1D" w:rsidRPr="00D8063B" w:rsidRDefault="005C1C1D" w:rsidP="00DA6BCB">
            <w:pPr>
              <w:pStyle w:val="Tiret0"/>
              <w:numPr>
                <w:ilvl w:val="0"/>
                <w:numId w:val="14"/>
              </w:numPr>
              <w:ind w:left="851" w:hanging="851"/>
              <w:rPr>
                <w:lang w:val="en-GB"/>
              </w:rPr>
            </w:pPr>
            <w:r w:rsidRPr="00D8063B">
              <w:rPr>
                <w:lang w:val="en-GB"/>
              </w:rPr>
              <w:t>XA: Supranational issuers</w:t>
            </w:r>
          </w:p>
          <w:p w14:paraId="0D3A972A" w14:textId="77777777" w:rsidR="005C1C1D" w:rsidRPr="00D8063B" w:rsidRDefault="005C1C1D" w:rsidP="00DA6BCB">
            <w:pPr>
              <w:pStyle w:val="Tiret0"/>
              <w:numPr>
                <w:ilvl w:val="0"/>
                <w:numId w:val="14"/>
              </w:numPr>
              <w:ind w:left="851" w:hanging="851"/>
              <w:rPr>
                <w:lang w:val="en-GB"/>
              </w:rPr>
            </w:pPr>
            <w:r w:rsidRPr="00D8063B">
              <w:rPr>
                <w:lang w:val="en-GB"/>
              </w:rPr>
              <w:t>EU: European Union Institutions</w:t>
            </w:r>
          </w:p>
        </w:tc>
      </w:tr>
      <w:tr w:rsidR="005C1C1D" w:rsidRPr="00D8063B" w14:paraId="58C9D0C1" w14:textId="77777777" w:rsidTr="00DA6BCB">
        <w:tc>
          <w:tcPr>
            <w:tcW w:w="1579" w:type="dxa"/>
            <w:tcBorders>
              <w:top w:val="single" w:sz="2" w:space="0" w:color="auto"/>
              <w:left w:val="single" w:sz="2" w:space="0" w:color="auto"/>
              <w:bottom w:val="single" w:sz="2" w:space="0" w:color="auto"/>
              <w:right w:val="single" w:sz="2" w:space="0" w:color="auto"/>
            </w:tcBorders>
          </w:tcPr>
          <w:p w14:paraId="1360CEE4" w14:textId="77777777" w:rsidR="005C1C1D" w:rsidRPr="00D8063B" w:rsidRDefault="005C1C1D" w:rsidP="00DA6BCB">
            <w:pPr>
              <w:pStyle w:val="NormalLeft"/>
              <w:rPr>
                <w:lang w:val="en-GB"/>
              </w:rPr>
            </w:pPr>
            <w:r w:rsidRPr="00D8063B">
              <w:rPr>
                <w:lang w:val="en-GB"/>
              </w:rPr>
              <w:t>C0240</w:t>
            </w:r>
          </w:p>
        </w:tc>
        <w:tc>
          <w:tcPr>
            <w:tcW w:w="1393" w:type="dxa"/>
            <w:tcBorders>
              <w:top w:val="single" w:sz="2" w:space="0" w:color="auto"/>
              <w:left w:val="single" w:sz="2" w:space="0" w:color="auto"/>
              <w:bottom w:val="single" w:sz="2" w:space="0" w:color="auto"/>
              <w:right w:val="single" w:sz="2" w:space="0" w:color="auto"/>
            </w:tcBorders>
          </w:tcPr>
          <w:p w14:paraId="03EDB4FB" w14:textId="77777777" w:rsidR="005C1C1D" w:rsidRPr="00D8063B" w:rsidRDefault="005C1C1D" w:rsidP="00DA6BCB">
            <w:pPr>
              <w:pStyle w:val="NormalLeft"/>
              <w:rPr>
                <w:lang w:val="en-GB"/>
              </w:rPr>
            </w:pPr>
            <w:r w:rsidRPr="00D8063B">
              <w:rPr>
                <w:lang w:val="en-GB"/>
              </w:rPr>
              <w:t>Currency</w:t>
            </w:r>
          </w:p>
        </w:tc>
        <w:tc>
          <w:tcPr>
            <w:tcW w:w="6314" w:type="dxa"/>
            <w:tcBorders>
              <w:top w:val="single" w:sz="2" w:space="0" w:color="auto"/>
              <w:left w:val="single" w:sz="2" w:space="0" w:color="auto"/>
              <w:bottom w:val="single" w:sz="2" w:space="0" w:color="auto"/>
              <w:right w:val="single" w:sz="2" w:space="0" w:color="auto"/>
            </w:tcBorders>
          </w:tcPr>
          <w:p w14:paraId="5144C4D8" w14:textId="77777777" w:rsidR="005C1C1D" w:rsidRPr="00D8063B" w:rsidRDefault="005C1C1D" w:rsidP="00DA6BCB">
            <w:pPr>
              <w:pStyle w:val="NormalLeft"/>
              <w:rPr>
                <w:lang w:val="en-GB"/>
              </w:rPr>
            </w:pPr>
            <w:r w:rsidRPr="00D8063B">
              <w:rPr>
                <w:lang w:val="en-GB"/>
              </w:rPr>
              <w:t>Identify the ISO 4217 alphabetic code of the currency of the issue.</w:t>
            </w:r>
          </w:p>
          <w:p w14:paraId="56406D22" w14:textId="77777777" w:rsidR="005C1C1D" w:rsidRPr="00D8063B" w:rsidRDefault="005C1C1D" w:rsidP="00DA6BCB">
            <w:pPr>
              <w:pStyle w:val="NormalLeft"/>
              <w:rPr>
                <w:lang w:val="en-GB"/>
              </w:rPr>
            </w:pPr>
            <w:r w:rsidRPr="00D8063B">
              <w:rPr>
                <w:lang w:val="en-GB"/>
              </w:rPr>
              <w:t>The following shall be considered:</w:t>
            </w:r>
          </w:p>
          <w:p w14:paraId="00A782F4" w14:textId="77777777" w:rsidR="005C1C1D" w:rsidRPr="00D8063B" w:rsidRDefault="005C1C1D" w:rsidP="00DA6BCB">
            <w:pPr>
              <w:pStyle w:val="NormalLeft"/>
              <w:rPr>
                <w:lang w:val="en-GB"/>
              </w:rPr>
            </w:pPr>
          </w:p>
          <w:p w14:paraId="355776B3"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category 8 — Mortgages and Loans (for mortgages and loans to natural persons, as those assets are not required to be individualised), CIC 75 and for CIC 95 — Plant and equipment (for own use) for the same reason.</w:t>
            </w:r>
          </w:p>
          <w:p w14:paraId="7771835F" w14:textId="77777777" w:rsidR="005C1C1D" w:rsidRPr="00D8063B" w:rsidRDefault="005C1C1D" w:rsidP="00DA6BCB">
            <w:pPr>
              <w:pStyle w:val="Tiret0"/>
              <w:numPr>
                <w:ilvl w:val="0"/>
                <w:numId w:val="14"/>
              </w:numPr>
              <w:ind w:left="851" w:hanging="851"/>
              <w:rPr>
                <w:lang w:val="en-GB"/>
              </w:rPr>
            </w:pPr>
            <w:r w:rsidRPr="00D8063B">
              <w:rPr>
                <w:lang w:val="en-GB"/>
              </w:rPr>
              <w:t>Regarding CIC Category 9, excluding CIC 95 — Plant and equipment (for own use), the currency corresponds to the currency in which the investment was made.</w:t>
            </w:r>
          </w:p>
        </w:tc>
      </w:tr>
      <w:tr w:rsidR="005C1C1D" w:rsidRPr="00D8063B" w14:paraId="077DB521" w14:textId="77777777" w:rsidTr="00DA6BCB">
        <w:tc>
          <w:tcPr>
            <w:tcW w:w="1579" w:type="dxa"/>
            <w:tcBorders>
              <w:top w:val="single" w:sz="2" w:space="0" w:color="auto"/>
              <w:left w:val="single" w:sz="2" w:space="0" w:color="auto"/>
              <w:bottom w:val="single" w:sz="2" w:space="0" w:color="auto"/>
              <w:right w:val="single" w:sz="2" w:space="0" w:color="auto"/>
            </w:tcBorders>
          </w:tcPr>
          <w:p w14:paraId="515A5A4C" w14:textId="77777777" w:rsidR="005C1C1D" w:rsidRPr="00D8063B" w:rsidRDefault="005C1C1D" w:rsidP="00DA6BCB">
            <w:pPr>
              <w:pStyle w:val="NormalLeft"/>
              <w:rPr>
                <w:lang w:val="en-GB"/>
              </w:rPr>
            </w:pPr>
            <w:r w:rsidRPr="00D8063B">
              <w:rPr>
                <w:lang w:val="en-GB"/>
              </w:rPr>
              <w:t>C0250</w:t>
            </w:r>
          </w:p>
        </w:tc>
        <w:tc>
          <w:tcPr>
            <w:tcW w:w="1393" w:type="dxa"/>
            <w:tcBorders>
              <w:top w:val="single" w:sz="2" w:space="0" w:color="auto"/>
              <w:left w:val="single" w:sz="2" w:space="0" w:color="auto"/>
              <w:bottom w:val="single" w:sz="2" w:space="0" w:color="auto"/>
              <w:right w:val="single" w:sz="2" w:space="0" w:color="auto"/>
            </w:tcBorders>
          </w:tcPr>
          <w:p w14:paraId="1246FBD1" w14:textId="77777777" w:rsidR="005C1C1D" w:rsidRPr="00D8063B" w:rsidRDefault="005C1C1D" w:rsidP="00DA6BCB">
            <w:pPr>
              <w:pStyle w:val="NormalLeft"/>
              <w:rPr>
                <w:lang w:val="en-GB"/>
              </w:rPr>
            </w:pPr>
            <w:r w:rsidRPr="00D8063B">
              <w:rPr>
                <w:lang w:val="en-GB"/>
              </w:rPr>
              <w:t>CIC</w:t>
            </w:r>
          </w:p>
        </w:tc>
        <w:tc>
          <w:tcPr>
            <w:tcW w:w="6314" w:type="dxa"/>
            <w:tcBorders>
              <w:top w:val="single" w:sz="2" w:space="0" w:color="auto"/>
              <w:left w:val="single" w:sz="2" w:space="0" w:color="auto"/>
              <w:bottom w:val="single" w:sz="2" w:space="0" w:color="auto"/>
              <w:right w:val="single" w:sz="2" w:space="0" w:color="auto"/>
            </w:tcBorders>
          </w:tcPr>
          <w:p w14:paraId="48372B1C" w14:textId="77777777" w:rsidR="005C1C1D" w:rsidRPr="00D8063B" w:rsidRDefault="005C1C1D" w:rsidP="00DA6BCB">
            <w:pPr>
              <w:pStyle w:val="NormalLeft"/>
              <w:rPr>
                <w:lang w:val="en-GB"/>
              </w:rPr>
            </w:pPr>
            <w:r w:rsidRPr="00D8063B">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tc>
      </w:tr>
      <w:tr w:rsidR="005C1C1D" w:rsidRPr="00D8063B" w14:paraId="4340C34D" w14:textId="77777777" w:rsidTr="00DA6BCB">
        <w:tc>
          <w:tcPr>
            <w:tcW w:w="1579" w:type="dxa"/>
            <w:tcBorders>
              <w:top w:val="single" w:sz="2" w:space="0" w:color="auto"/>
              <w:left w:val="single" w:sz="2" w:space="0" w:color="auto"/>
              <w:bottom w:val="single" w:sz="2" w:space="0" w:color="auto"/>
              <w:right w:val="single" w:sz="2" w:space="0" w:color="auto"/>
            </w:tcBorders>
          </w:tcPr>
          <w:p w14:paraId="7C9A724D" w14:textId="77777777" w:rsidR="005C1C1D" w:rsidRPr="00D8063B" w:rsidRDefault="005C1C1D" w:rsidP="00DA6BCB">
            <w:pPr>
              <w:pStyle w:val="NormalLeft"/>
              <w:rPr>
                <w:lang w:val="en-GB"/>
              </w:rPr>
            </w:pPr>
            <w:r w:rsidRPr="00D8063B">
              <w:rPr>
                <w:lang w:val="en-GB"/>
              </w:rPr>
              <w:t>C0260</w:t>
            </w:r>
          </w:p>
        </w:tc>
        <w:tc>
          <w:tcPr>
            <w:tcW w:w="1393" w:type="dxa"/>
            <w:tcBorders>
              <w:top w:val="single" w:sz="2" w:space="0" w:color="auto"/>
              <w:left w:val="single" w:sz="2" w:space="0" w:color="auto"/>
              <w:bottom w:val="single" w:sz="2" w:space="0" w:color="auto"/>
              <w:right w:val="single" w:sz="2" w:space="0" w:color="auto"/>
            </w:tcBorders>
          </w:tcPr>
          <w:p w14:paraId="4C1FE078" w14:textId="77777777" w:rsidR="005C1C1D" w:rsidRPr="00D8063B" w:rsidRDefault="005C1C1D" w:rsidP="00DA6BCB">
            <w:pPr>
              <w:pStyle w:val="NormalLeft"/>
              <w:rPr>
                <w:lang w:val="en-GB"/>
              </w:rPr>
            </w:pPr>
            <w:r w:rsidRPr="00D8063B">
              <w:rPr>
                <w:lang w:val="en-GB"/>
              </w:rPr>
              <w:t>Unit price</w:t>
            </w:r>
          </w:p>
        </w:tc>
        <w:tc>
          <w:tcPr>
            <w:tcW w:w="6314" w:type="dxa"/>
            <w:tcBorders>
              <w:top w:val="single" w:sz="2" w:space="0" w:color="auto"/>
              <w:left w:val="single" w:sz="2" w:space="0" w:color="auto"/>
              <w:bottom w:val="single" w:sz="2" w:space="0" w:color="auto"/>
              <w:right w:val="single" w:sz="2" w:space="0" w:color="auto"/>
            </w:tcBorders>
          </w:tcPr>
          <w:p w14:paraId="7DF33607" w14:textId="77777777" w:rsidR="005C1C1D" w:rsidRPr="00D8063B" w:rsidRDefault="005C1C1D" w:rsidP="00DA6BCB">
            <w:pPr>
              <w:pStyle w:val="NormalLeft"/>
              <w:rPr>
                <w:lang w:val="en-GB"/>
              </w:rPr>
            </w:pPr>
            <w:r w:rsidRPr="00D8063B">
              <w:rPr>
                <w:lang w:val="en-GB"/>
              </w:rPr>
              <w:t>Unit price of the asset, if relevant.</w:t>
            </w:r>
          </w:p>
          <w:p w14:paraId="766CB3F5" w14:textId="77777777" w:rsidR="005C1C1D" w:rsidRPr="00D8063B" w:rsidRDefault="005C1C1D" w:rsidP="00DA6BCB">
            <w:pPr>
              <w:pStyle w:val="NormalLeft"/>
              <w:rPr>
                <w:lang w:val="en-GB"/>
              </w:rPr>
            </w:pPr>
            <w:r w:rsidRPr="00D8063B">
              <w:rPr>
                <w:lang w:val="en-GB"/>
              </w:rPr>
              <w:t>This item shall not be reported if item Unit percentage of par amount Solvency II price (C0270) is reported.</w:t>
            </w:r>
          </w:p>
        </w:tc>
      </w:tr>
      <w:tr w:rsidR="005C1C1D" w:rsidRPr="00D8063B" w14:paraId="2968D2EF" w14:textId="77777777" w:rsidTr="00DA6BCB">
        <w:tc>
          <w:tcPr>
            <w:tcW w:w="1579" w:type="dxa"/>
            <w:tcBorders>
              <w:top w:val="single" w:sz="2" w:space="0" w:color="auto"/>
              <w:left w:val="single" w:sz="2" w:space="0" w:color="auto"/>
              <w:bottom w:val="single" w:sz="2" w:space="0" w:color="auto"/>
              <w:right w:val="single" w:sz="2" w:space="0" w:color="auto"/>
            </w:tcBorders>
          </w:tcPr>
          <w:p w14:paraId="26914035" w14:textId="77777777" w:rsidR="005C1C1D" w:rsidRPr="00D8063B" w:rsidRDefault="005C1C1D" w:rsidP="00DA6BCB">
            <w:pPr>
              <w:pStyle w:val="NormalLeft"/>
              <w:rPr>
                <w:lang w:val="en-GB"/>
              </w:rPr>
            </w:pPr>
            <w:r w:rsidRPr="00D8063B">
              <w:rPr>
                <w:lang w:val="en-GB"/>
              </w:rPr>
              <w:t>C0270</w:t>
            </w:r>
          </w:p>
        </w:tc>
        <w:tc>
          <w:tcPr>
            <w:tcW w:w="1393" w:type="dxa"/>
            <w:tcBorders>
              <w:top w:val="single" w:sz="2" w:space="0" w:color="auto"/>
              <w:left w:val="single" w:sz="2" w:space="0" w:color="auto"/>
              <w:bottom w:val="single" w:sz="2" w:space="0" w:color="auto"/>
              <w:right w:val="single" w:sz="2" w:space="0" w:color="auto"/>
            </w:tcBorders>
          </w:tcPr>
          <w:p w14:paraId="2D5905ED" w14:textId="77777777" w:rsidR="005C1C1D" w:rsidRPr="00D8063B" w:rsidRDefault="005C1C1D" w:rsidP="00DA6BCB">
            <w:pPr>
              <w:pStyle w:val="NormalLeft"/>
              <w:rPr>
                <w:lang w:val="en-GB"/>
              </w:rPr>
            </w:pPr>
            <w:r w:rsidRPr="00D8063B">
              <w:rPr>
                <w:lang w:val="en-GB"/>
              </w:rPr>
              <w:t>Unit percentage of par amount Solvency II price</w:t>
            </w:r>
          </w:p>
        </w:tc>
        <w:tc>
          <w:tcPr>
            <w:tcW w:w="6314" w:type="dxa"/>
            <w:tcBorders>
              <w:top w:val="single" w:sz="2" w:space="0" w:color="auto"/>
              <w:left w:val="single" w:sz="2" w:space="0" w:color="auto"/>
              <w:bottom w:val="single" w:sz="2" w:space="0" w:color="auto"/>
              <w:right w:val="single" w:sz="2" w:space="0" w:color="auto"/>
            </w:tcBorders>
          </w:tcPr>
          <w:p w14:paraId="33DC7043" w14:textId="77777777" w:rsidR="005C1C1D" w:rsidRPr="00D8063B" w:rsidRDefault="005C1C1D" w:rsidP="00DA6BCB">
            <w:pPr>
              <w:pStyle w:val="NormalLeft"/>
              <w:rPr>
                <w:lang w:val="en-GB"/>
              </w:rPr>
            </w:pPr>
            <w:r w:rsidRPr="00D8063B">
              <w:rPr>
                <w:lang w:val="en-GB"/>
              </w:rPr>
              <w:t>Amount in percentage of par value, clean price without accrued interest, for the asset, if relevant.</w:t>
            </w:r>
          </w:p>
          <w:p w14:paraId="2ACB9514" w14:textId="77777777" w:rsidR="005C1C1D" w:rsidRPr="00D8063B" w:rsidRDefault="005C1C1D" w:rsidP="00DA6BCB">
            <w:pPr>
              <w:pStyle w:val="NormalLeft"/>
              <w:rPr>
                <w:lang w:val="en-GB"/>
              </w:rPr>
            </w:pPr>
            <w:r w:rsidRPr="00D8063B">
              <w:rPr>
                <w:lang w:val="en-GB"/>
              </w:rPr>
              <w:t>This item shall be reported if a ‘par amount’ information (C0100) has been provided in the first part of the template (‘Information on positions held’) except for CIC category 71 and 9.</w:t>
            </w:r>
          </w:p>
          <w:p w14:paraId="5BB0D1AD" w14:textId="515992CE" w:rsidR="005C1C1D" w:rsidRPr="00D8063B" w:rsidRDefault="005C1C1D" w:rsidP="00260EA7">
            <w:pPr>
              <w:pStyle w:val="NormalLeft"/>
              <w:rPr>
                <w:lang w:val="en-GB"/>
              </w:rPr>
            </w:pPr>
            <w:r w:rsidRPr="00D8063B">
              <w:rPr>
                <w:lang w:val="en-GB"/>
              </w:rPr>
              <w:t>This item shall not be reported if item Unit Solvency II price (C0260) is reported.</w:t>
            </w:r>
          </w:p>
        </w:tc>
      </w:tr>
      <w:tr w:rsidR="005C1C1D" w:rsidRPr="00D8063B" w14:paraId="480297CE" w14:textId="77777777" w:rsidTr="00DA6BCB">
        <w:tc>
          <w:tcPr>
            <w:tcW w:w="1579" w:type="dxa"/>
            <w:tcBorders>
              <w:top w:val="single" w:sz="2" w:space="0" w:color="auto"/>
              <w:left w:val="single" w:sz="2" w:space="0" w:color="auto"/>
              <w:bottom w:val="single" w:sz="2" w:space="0" w:color="auto"/>
              <w:right w:val="single" w:sz="2" w:space="0" w:color="auto"/>
            </w:tcBorders>
          </w:tcPr>
          <w:p w14:paraId="3570E2AE" w14:textId="77777777" w:rsidR="005C1C1D" w:rsidRPr="00D8063B" w:rsidRDefault="005C1C1D" w:rsidP="00DA6BCB">
            <w:pPr>
              <w:pStyle w:val="NormalLeft"/>
              <w:rPr>
                <w:lang w:val="en-GB"/>
              </w:rPr>
            </w:pPr>
            <w:r w:rsidRPr="00D8063B">
              <w:rPr>
                <w:lang w:val="en-GB"/>
              </w:rPr>
              <w:t>C0280</w:t>
            </w:r>
          </w:p>
        </w:tc>
        <w:tc>
          <w:tcPr>
            <w:tcW w:w="1393" w:type="dxa"/>
            <w:tcBorders>
              <w:top w:val="single" w:sz="2" w:space="0" w:color="auto"/>
              <w:left w:val="single" w:sz="2" w:space="0" w:color="auto"/>
              <w:bottom w:val="single" w:sz="2" w:space="0" w:color="auto"/>
              <w:right w:val="single" w:sz="2" w:space="0" w:color="auto"/>
            </w:tcBorders>
          </w:tcPr>
          <w:p w14:paraId="46B50E78" w14:textId="77777777" w:rsidR="005C1C1D" w:rsidRPr="00D8063B" w:rsidRDefault="005C1C1D" w:rsidP="00DA6BCB">
            <w:pPr>
              <w:pStyle w:val="NormalLeft"/>
              <w:rPr>
                <w:lang w:val="en-GB"/>
              </w:rPr>
            </w:pPr>
            <w:r w:rsidRPr="00D8063B">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2AF8E298" w14:textId="77777777" w:rsidR="005C1C1D" w:rsidRPr="00D8063B" w:rsidRDefault="005C1C1D" w:rsidP="00DA6BCB">
            <w:pPr>
              <w:pStyle w:val="NormalLeft"/>
              <w:rPr>
                <w:lang w:val="en-GB"/>
              </w:rPr>
            </w:pPr>
            <w:r w:rsidRPr="00D8063B">
              <w:rPr>
                <w:lang w:val="en-GB"/>
              </w:rPr>
              <w:t>Only applicable for CIC categories 1, 2, 5, 6 and 8, and CIC 74 and CIC 79.</w:t>
            </w:r>
          </w:p>
          <w:p w14:paraId="2919A242" w14:textId="77777777" w:rsidR="005C1C1D" w:rsidRPr="00D8063B" w:rsidRDefault="005C1C1D" w:rsidP="00DA6BCB">
            <w:pPr>
              <w:pStyle w:val="NormalLeft"/>
              <w:rPr>
                <w:lang w:val="en-GB"/>
              </w:rPr>
            </w:pPr>
            <w:r w:rsidRPr="00D8063B">
              <w:rPr>
                <w:lang w:val="en-GB"/>
              </w:rPr>
              <w:t>Identify the ISO 8601 (yyyy–mm–dd) code of the maturity date.</w:t>
            </w:r>
          </w:p>
          <w:p w14:paraId="57728AED" w14:textId="77777777" w:rsidR="005C1C1D" w:rsidRPr="00D8063B" w:rsidRDefault="005C1C1D" w:rsidP="00DA6BCB">
            <w:pPr>
              <w:pStyle w:val="NormalLeft"/>
              <w:rPr>
                <w:lang w:val="en-GB"/>
              </w:rPr>
            </w:pPr>
            <w:r w:rsidRPr="00D8063B">
              <w:rPr>
                <w:lang w:val="en-GB"/>
              </w:rPr>
              <w:t>Corresponds always to the maturity date, even for callable securities. The following shall be considered:</w:t>
            </w:r>
          </w:p>
          <w:p w14:paraId="604894D7" w14:textId="77777777" w:rsidR="005C1C1D" w:rsidRPr="00D8063B" w:rsidRDefault="005C1C1D" w:rsidP="00DA6BCB">
            <w:pPr>
              <w:pStyle w:val="Tiret0"/>
              <w:numPr>
                <w:ilvl w:val="0"/>
                <w:numId w:val="14"/>
              </w:numPr>
              <w:ind w:left="851" w:hanging="851"/>
              <w:rPr>
                <w:lang w:val="en-GB"/>
              </w:rPr>
            </w:pPr>
            <w:r w:rsidRPr="00D8063B">
              <w:rPr>
                <w:lang w:val="en-GB"/>
              </w:rPr>
              <w:t>For perpetual securities use ‘9999–12–31’</w:t>
            </w:r>
          </w:p>
          <w:p w14:paraId="5B82E7C7" w14:textId="77777777" w:rsidR="005C1C1D" w:rsidRPr="00D8063B" w:rsidRDefault="005C1C1D" w:rsidP="00DA6BCB">
            <w:pPr>
              <w:pStyle w:val="Tiret0"/>
              <w:numPr>
                <w:ilvl w:val="0"/>
                <w:numId w:val="14"/>
              </w:numPr>
              <w:ind w:left="851" w:hanging="851"/>
              <w:rPr>
                <w:lang w:val="en-GB"/>
              </w:rPr>
            </w:pPr>
            <w:r w:rsidRPr="00D8063B">
              <w:rPr>
                <w:lang w:val="en-GB"/>
              </w:rPr>
              <w:t>For CIC category 8, regarding loans and mortgages to individuals, the weighted (based on the loan amount) remaining maturity is to be reported.</w:t>
            </w:r>
          </w:p>
        </w:tc>
      </w:tr>
    </w:tbl>
    <w:p w14:paraId="2686A3DD" w14:textId="77777777" w:rsidR="005C1C1D" w:rsidRPr="00D8063B" w:rsidRDefault="005C1C1D" w:rsidP="005C1C1D">
      <w:pPr>
        <w:rPr>
          <w:lang w:val="en-GB"/>
        </w:rPr>
      </w:pPr>
    </w:p>
    <w:p w14:paraId="16490997" w14:textId="59249C68" w:rsidR="005C1C1D" w:rsidRPr="00D8063B" w:rsidDel="00C921DC" w:rsidRDefault="005C1C1D" w:rsidP="005C1C1D">
      <w:pPr>
        <w:pStyle w:val="ManualHeading2"/>
        <w:numPr>
          <w:ilvl w:val="0"/>
          <w:numId w:val="0"/>
        </w:numPr>
        <w:ind w:left="851" w:hanging="851"/>
        <w:rPr>
          <w:del w:id="4740" w:author="Author"/>
          <w:lang w:val="en-GB"/>
        </w:rPr>
      </w:pPr>
      <w:del w:id="4741" w:author="Author">
        <w:r w:rsidRPr="00D8063B" w:rsidDel="00C921DC">
          <w:rPr>
            <w:b w:val="0"/>
            <w:bCs w:val="0"/>
            <w:i/>
            <w:lang w:val="en-GB"/>
          </w:rPr>
          <w:delText>S.15.01 — Description of the guarantees of variable annuities</w:delText>
        </w:r>
      </w:del>
    </w:p>
    <w:p w14:paraId="0B019118" w14:textId="59929540" w:rsidR="005C1C1D" w:rsidRPr="00D8063B" w:rsidDel="00C921DC" w:rsidRDefault="005C1C1D" w:rsidP="005C1C1D">
      <w:pPr>
        <w:rPr>
          <w:del w:id="4742" w:author="Author"/>
          <w:lang w:val="en-GB"/>
        </w:rPr>
      </w:pPr>
      <w:del w:id="4743" w:author="Author">
        <w:r w:rsidRPr="00D8063B" w:rsidDel="00C921DC">
          <w:rPr>
            <w:i/>
            <w:lang w:val="en-GB"/>
          </w:rPr>
          <w:delText>General comments:</w:delText>
        </w:r>
      </w:del>
    </w:p>
    <w:p w14:paraId="5627F1C7" w14:textId="522A3AB5" w:rsidR="005C1C1D" w:rsidRPr="00D8063B" w:rsidDel="00C921DC" w:rsidRDefault="005C1C1D" w:rsidP="005C1C1D">
      <w:pPr>
        <w:rPr>
          <w:del w:id="4744" w:author="Author"/>
          <w:lang w:val="en-GB"/>
        </w:rPr>
      </w:pPr>
      <w:del w:id="4745" w:author="Author">
        <w:r w:rsidRPr="00D8063B" w:rsidDel="00C921DC">
          <w:rPr>
            <w:lang w:val="en-GB"/>
          </w:rPr>
          <w:delText>This section relates to annual submission of information for groups.</w:delText>
        </w:r>
      </w:del>
    </w:p>
    <w:p w14:paraId="557331A3" w14:textId="5CF1DF64" w:rsidR="005C1C1D" w:rsidRPr="00D8063B" w:rsidDel="00C921DC" w:rsidRDefault="005C1C1D" w:rsidP="005C1C1D">
      <w:pPr>
        <w:rPr>
          <w:del w:id="4746" w:author="Author"/>
          <w:lang w:val="en-GB"/>
        </w:rPr>
      </w:pPr>
      <w:del w:id="4747" w:author="Author">
        <w:r w:rsidRPr="00D8063B" w:rsidDel="00C921DC">
          <w:rPr>
            <w:lang w:val="en-GB"/>
          </w:rPr>
          <w:delText>This template shall only be reported by groups in relation to the direct business and only for those entities outside the EEA that have variable annuities portfolios.</w:delText>
        </w:r>
      </w:del>
    </w:p>
    <w:p w14:paraId="3F442BF5" w14:textId="03C109D0" w:rsidR="005C1C1D" w:rsidRPr="00D8063B" w:rsidDel="00C921DC" w:rsidRDefault="005C1C1D" w:rsidP="005C1C1D">
      <w:pPr>
        <w:rPr>
          <w:del w:id="4748" w:author="Author"/>
          <w:lang w:val="en-GB"/>
        </w:rPr>
      </w:pPr>
      <w:del w:id="4749" w:author="Author">
        <w:r w:rsidRPr="00D8063B" w:rsidDel="00C921DC">
          <w:rPr>
            <w:lang w:val="en-GB"/>
          </w:rPr>
          <w:delText>Variable annuities are unit–linked life insurance contracts with investment guarantees which, in exchange for single or regular premiums, allow the policyholder to benefit from the upside of the unit but be partially or totally protected when the unit loses value.</w:delText>
        </w:r>
      </w:del>
    </w:p>
    <w:p w14:paraId="35572581" w14:textId="042EDB57" w:rsidR="005C1C1D" w:rsidRPr="00D8063B" w:rsidDel="00C921DC" w:rsidRDefault="005C1C1D" w:rsidP="005C1C1D">
      <w:pPr>
        <w:rPr>
          <w:del w:id="4750" w:author="Author"/>
          <w:lang w:val="en-GB"/>
        </w:rPr>
      </w:pPr>
      <w:del w:id="4751" w:author="Author">
        <w:r w:rsidRPr="00D8063B" w:rsidDel="00C921DC">
          <w:rPr>
            <w:lang w:val="en-GB"/>
          </w:rPr>
          <w:delText>If Variable Annuities policies are split between two insurance undertakings, for instance a life company and a non–life company for the variable annuities guarantee, the company with the guarantee shall report this template. Only one row per product shall be reported.</w:delText>
        </w:r>
      </w:del>
    </w:p>
    <w:tbl>
      <w:tblPr>
        <w:tblW w:w="0" w:type="auto"/>
        <w:tblLayout w:type="fixed"/>
        <w:tblLook w:val="0000" w:firstRow="0" w:lastRow="0" w:firstColumn="0" w:lastColumn="0" w:noHBand="0" w:noVBand="0"/>
      </w:tblPr>
      <w:tblGrid>
        <w:gridCol w:w="1021"/>
        <w:gridCol w:w="1858"/>
        <w:gridCol w:w="6407"/>
      </w:tblGrid>
      <w:tr w:rsidR="005C1C1D" w:rsidRPr="00D8063B" w:rsidDel="00C921DC" w14:paraId="55110CFD" w14:textId="0680C78A" w:rsidTr="00DA6BCB">
        <w:trPr>
          <w:del w:id="4752" w:author="Author"/>
        </w:trPr>
        <w:tc>
          <w:tcPr>
            <w:tcW w:w="1021" w:type="dxa"/>
            <w:tcBorders>
              <w:top w:val="single" w:sz="2" w:space="0" w:color="auto"/>
              <w:left w:val="single" w:sz="2" w:space="0" w:color="auto"/>
              <w:bottom w:val="single" w:sz="2" w:space="0" w:color="auto"/>
              <w:right w:val="single" w:sz="2" w:space="0" w:color="auto"/>
            </w:tcBorders>
          </w:tcPr>
          <w:p w14:paraId="6B4694FC" w14:textId="4AF5298C" w:rsidR="005C1C1D" w:rsidRPr="00D8063B" w:rsidDel="00C921DC" w:rsidRDefault="005C1C1D" w:rsidP="00DA6BCB">
            <w:pPr>
              <w:adjustRightInd w:val="0"/>
              <w:spacing w:before="0" w:after="0"/>
              <w:jc w:val="left"/>
              <w:rPr>
                <w:del w:id="4753" w:author="Author"/>
                <w:lang w:val="en-GB"/>
              </w:rPr>
            </w:pPr>
          </w:p>
        </w:tc>
        <w:tc>
          <w:tcPr>
            <w:tcW w:w="1858" w:type="dxa"/>
            <w:tcBorders>
              <w:top w:val="single" w:sz="2" w:space="0" w:color="auto"/>
              <w:left w:val="single" w:sz="2" w:space="0" w:color="auto"/>
              <w:bottom w:val="single" w:sz="2" w:space="0" w:color="auto"/>
              <w:right w:val="single" w:sz="2" w:space="0" w:color="auto"/>
            </w:tcBorders>
          </w:tcPr>
          <w:p w14:paraId="0DCE808F" w14:textId="6C445E5A" w:rsidR="005C1C1D" w:rsidRPr="00D8063B" w:rsidDel="00C921DC" w:rsidRDefault="005C1C1D" w:rsidP="00DA6BCB">
            <w:pPr>
              <w:pStyle w:val="NormalCentered"/>
              <w:rPr>
                <w:del w:id="4754" w:author="Author"/>
                <w:lang w:val="en-GB"/>
              </w:rPr>
            </w:pPr>
            <w:del w:id="4755" w:author="Author">
              <w:r w:rsidRPr="00D8063B" w:rsidDel="00C921DC">
                <w:rPr>
                  <w:i/>
                  <w:lang w:val="en-GB"/>
                </w:rPr>
                <w:delText>ITEM</w:delText>
              </w:r>
            </w:del>
          </w:p>
        </w:tc>
        <w:tc>
          <w:tcPr>
            <w:tcW w:w="6407" w:type="dxa"/>
            <w:tcBorders>
              <w:top w:val="single" w:sz="2" w:space="0" w:color="auto"/>
              <w:left w:val="single" w:sz="2" w:space="0" w:color="auto"/>
              <w:bottom w:val="single" w:sz="2" w:space="0" w:color="auto"/>
              <w:right w:val="single" w:sz="2" w:space="0" w:color="auto"/>
            </w:tcBorders>
          </w:tcPr>
          <w:p w14:paraId="4626AEE9" w14:textId="79DE856B" w:rsidR="005C1C1D" w:rsidRPr="00D8063B" w:rsidDel="00C921DC" w:rsidRDefault="005C1C1D" w:rsidP="00DA6BCB">
            <w:pPr>
              <w:pStyle w:val="NormalCentered"/>
              <w:rPr>
                <w:del w:id="4756" w:author="Author"/>
                <w:lang w:val="en-GB"/>
              </w:rPr>
            </w:pPr>
            <w:del w:id="4757" w:author="Author">
              <w:r w:rsidRPr="00D8063B" w:rsidDel="00C921DC">
                <w:rPr>
                  <w:i/>
                  <w:lang w:val="en-GB"/>
                </w:rPr>
                <w:delText>INSTRUCTIONS</w:delText>
              </w:r>
            </w:del>
          </w:p>
        </w:tc>
      </w:tr>
      <w:tr w:rsidR="005C1C1D" w:rsidRPr="00D8063B" w:rsidDel="00C921DC" w14:paraId="7AA87E12" w14:textId="16FCDC72" w:rsidTr="00DA6BCB">
        <w:trPr>
          <w:del w:id="4758" w:author="Author"/>
        </w:trPr>
        <w:tc>
          <w:tcPr>
            <w:tcW w:w="1021" w:type="dxa"/>
            <w:tcBorders>
              <w:top w:val="single" w:sz="2" w:space="0" w:color="auto"/>
              <w:left w:val="single" w:sz="2" w:space="0" w:color="auto"/>
              <w:bottom w:val="single" w:sz="2" w:space="0" w:color="auto"/>
              <w:right w:val="single" w:sz="2" w:space="0" w:color="auto"/>
            </w:tcBorders>
          </w:tcPr>
          <w:p w14:paraId="0A2C38C7" w14:textId="5F488E09" w:rsidR="005C1C1D" w:rsidRPr="00D8063B" w:rsidDel="00C921DC" w:rsidRDefault="005C1C1D" w:rsidP="00DA6BCB">
            <w:pPr>
              <w:pStyle w:val="NormalLeft"/>
              <w:rPr>
                <w:del w:id="4759" w:author="Author"/>
                <w:lang w:val="en-GB"/>
              </w:rPr>
            </w:pPr>
            <w:del w:id="4760" w:author="Author">
              <w:r w:rsidRPr="00D8063B" w:rsidDel="00C921DC">
                <w:rPr>
                  <w:lang w:val="en-GB"/>
                </w:rPr>
                <w:delText>C0010</w:delText>
              </w:r>
            </w:del>
          </w:p>
        </w:tc>
        <w:tc>
          <w:tcPr>
            <w:tcW w:w="1858" w:type="dxa"/>
            <w:tcBorders>
              <w:top w:val="single" w:sz="2" w:space="0" w:color="auto"/>
              <w:left w:val="single" w:sz="2" w:space="0" w:color="auto"/>
              <w:bottom w:val="single" w:sz="2" w:space="0" w:color="auto"/>
              <w:right w:val="single" w:sz="2" w:space="0" w:color="auto"/>
            </w:tcBorders>
          </w:tcPr>
          <w:p w14:paraId="5D8AEF3A" w14:textId="7D7DE8E0" w:rsidR="005C1C1D" w:rsidRPr="00D8063B" w:rsidDel="00C921DC" w:rsidRDefault="005C1C1D" w:rsidP="00DA6BCB">
            <w:pPr>
              <w:pStyle w:val="NormalLeft"/>
              <w:rPr>
                <w:del w:id="4761" w:author="Author"/>
                <w:lang w:val="en-GB"/>
              </w:rPr>
            </w:pPr>
            <w:del w:id="4762" w:author="Author">
              <w:r w:rsidRPr="00D8063B" w:rsidDel="00C921DC">
                <w:rPr>
                  <w:lang w:val="en-GB"/>
                </w:rPr>
                <w:delText>Legal name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3608621B" w14:textId="173E9EDD" w:rsidR="005C1C1D" w:rsidRPr="00D8063B" w:rsidDel="00C921DC" w:rsidRDefault="005C1C1D" w:rsidP="00DA6BCB">
            <w:pPr>
              <w:pStyle w:val="NormalLeft"/>
              <w:rPr>
                <w:del w:id="4763" w:author="Author"/>
                <w:lang w:val="en-GB"/>
              </w:rPr>
            </w:pPr>
            <w:del w:id="4764" w:author="Author">
              <w:r w:rsidRPr="00D8063B" w:rsidDel="00C921DC">
                <w:rPr>
                  <w:lang w:val="en-GB"/>
                </w:rPr>
                <w:delText>Identify the legal name of non–EEA undertaking selling the product.</w:delText>
              </w:r>
            </w:del>
          </w:p>
        </w:tc>
      </w:tr>
      <w:tr w:rsidR="005C1C1D" w:rsidRPr="00D8063B" w:rsidDel="00C921DC" w14:paraId="26D91FBF" w14:textId="61E18BE0" w:rsidTr="00DA6BCB">
        <w:trPr>
          <w:del w:id="4765" w:author="Author"/>
        </w:trPr>
        <w:tc>
          <w:tcPr>
            <w:tcW w:w="1021" w:type="dxa"/>
            <w:tcBorders>
              <w:top w:val="single" w:sz="2" w:space="0" w:color="auto"/>
              <w:left w:val="single" w:sz="2" w:space="0" w:color="auto"/>
              <w:bottom w:val="single" w:sz="2" w:space="0" w:color="auto"/>
              <w:right w:val="single" w:sz="2" w:space="0" w:color="auto"/>
            </w:tcBorders>
          </w:tcPr>
          <w:p w14:paraId="2CF977B2" w14:textId="2B832EE7" w:rsidR="005C1C1D" w:rsidRPr="00D8063B" w:rsidDel="00C921DC" w:rsidRDefault="005C1C1D" w:rsidP="00DA6BCB">
            <w:pPr>
              <w:pStyle w:val="NormalLeft"/>
              <w:rPr>
                <w:del w:id="4766" w:author="Author"/>
                <w:lang w:val="en-GB"/>
              </w:rPr>
            </w:pPr>
            <w:del w:id="4767" w:author="Author">
              <w:r w:rsidRPr="00D8063B" w:rsidDel="00C921DC">
                <w:rPr>
                  <w:lang w:val="en-GB"/>
                </w:rPr>
                <w:delText>C0020</w:delText>
              </w:r>
            </w:del>
          </w:p>
        </w:tc>
        <w:tc>
          <w:tcPr>
            <w:tcW w:w="1858" w:type="dxa"/>
            <w:tcBorders>
              <w:top w:val="single" w:sz="2" w:space="0" w:color="auto"/>
              <w:left w:val="single" w:sz="2" w:space="0" w:color="auto"/>
              <w:bottom w:val="single" w:sz="2" w:space="0" w:color="auto"/>
              <w:right w:val="single" w:sz="2" w:space="0" w:color="auto"/>
            </w:tcBorders>
          </w:tcPr>
          <w:p w14:paraId="7971A494" w14:textId="43797471" w:rsidR="005C1C1D" w:rsidRPr="00D8063B" w:rsidDel="00C921DC" w:rsidRDefault="005C1C1D" w:rsidP="00DA6BCB">
            <w:pPr>
              <w:pStyle w:val="NormalLeft"/>
              <w:rPr>
                <w:del w:id="4768" w:author="Author"/>
                <w:lang w:val="en-GB"/>
              </w:rPr>
            </w:pPr>
            <w:del w:id="4769" w:author="Author">
              <w:r w:rsidRPr="00D8063B" w:rsidDel="00C921DC">
                <w:rPr>
                  <w:lang w:val="en-GB"/>
                </w:rPr>
                <w:delText>Identification code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17C3B575" w14:textId="537C84D7" w:rsidR="005C1C1D" w:rsidRPr="00D8063B" w:rsidDel="00C921DC" w:rsidRDefault="005C1C1D" w:rsidP="00DA6BCB">
            <w:pPr>
              <w:pStyle w:val="NormalLeft"/>
              <w:rPr>
                <w:del w:id="4770" w:author="Author"/>
                <w:lang w:val="en-GB"/>
              </w:rPr>
            </w:pPr>
            <w:del w:id="4771" w:author="Author">
              <w:r w:rsidRPr="00D8063B" w:rsidDel="00C921DC">
                <w:rPr>
                  <w:lang w:val="en-GB"/>
                </w:rPr>
                <w:delText>Identification code by this order of priority:</w:delText>
              </w:r>
            </w:del>
          </w:p>
          <w:p w14:paraId="4A150E5D" w14:textId="26FFA197" w:rsidR="005C1C1D" w:rsidRPr="00D8063B" w:rsidDel="00C921DC" w:rsidRDefault="005C1C1D" w:rsidP="00DA6BCB">
            <w:pPr>
              <w:pStyle w:val="Tiret0"/>
              <w:numPr>
                <w:ilvl w:val="0"/>
                <w:numId w:val="14"/>
              </w:numPr>
              <w:ind w:left="851" w:hanging="851"/>
              <w:rPr>
                <w:del w:id="4772" w:author="Author"/>
                <w:lang w:val="en-GB"/>
              </w:rPr>
            </w:pPr>
            <w:del w:id="4773" w:author="Author">
              <w:r w:rsidRPr="00D8063B" w:rsidDel="00C921DC">
                <w:rPr>
                  <w:lang w:val="en-GB"/>
                </w:rPr>
                <w:delText>Legal Entity Identifier (LEI);</w:delText>
              </w:r>
            </w:del>
          </w:p>
          <w:p w14:paraId="24D4DCDB" w14:textId="5C61B6C9" w:rsidR="005C1C1D" w:rsidRPr="00D8063B" w:rsidDel="00C921DC" w:rsidRDefault="005C1C1D" w:rsidP="00DA6BCB">
            <w:pPr>
              <w:pStyle w:val="Tiret0"/>
              <w:numPr>
                <w:ilvl w:val="0"/>
                <w:numId w:val="14"/>
              </w:numPr>
              <w:ind w:left="851" w:hanging="851"/>
              <w:rPr>
                <w:del w:id="4774" w:author="Author"/>
                <w:lang w:val="en-GB"/>
              </w:rPr>
            </w:pPr>
            <w:del w:id="4775" w:author="Author">
              <w:r w:rsidRPr="00D8063B" w:rsidDel="00C921DC">
                <w:rPr>
                  <w:lang w:val="en-GB"/>
                </w:rPr>
                <w:delText>Specific code</w:delText>
              </w:r>
            </w:del>
          </w:p>
          <w:p w14:paraId="15297396" w14:textId="575CE8F9" w:rsidR="005C1C1D" w:rsidRPr="00D8063B" w:rsidDel="00C921DC" w:rsidRDefault="005C1C1D" w:rsidP="00DA6BCB">
            <w:pPr>
              <w:pStyle w:val="NormalLeft"/>
              <w:rPr>
                <w:del w:id="4776" w:author="Author"/>
                <w:lang w:val="en-GB"/>
              </w:rPr>
            </w:pPr>
            <w:del w:id="4777" w:author="Author">
              <w:r w:rsidRPr="00D8063B" w:rsidDel="00C921DC">
                <w:rPr>
                  <w:lang w:val="en-GB"/>
                </w:rPr>
                <w:delText>Specific code:</w:delText>
              </w:r>
            </w:del>
          </w:p>
          <w:p w14:paraId="7243F38B" w14:textId="57110F32" w:rsidR="005C1C1D" w:rsidRPr="00D8063B" w:rsidDel="00C921DC" w:rsidRDefault="005C1C1D" w:rsidP="00DA6BCB">
            <w:pPr>
              <w:pStyle w:val="NormalLeft"/>
              <w:rPr>
                <w:del w:id="4778" w:author="Author"/>
                <w:lang w:val="en-GB"/>
              </w:rPr>
            </w:pPr>
            <w:del w:id="4779" w:author="Author">
              <w:r w:rsidRPr="00D8063B" w:rsidDel="00C921DC">
                <w:rPr>
                  <w:lang w:val="en-GB"/>
                </w:rPr>
                <w:delText>Identification code will be provided by the group. When allocating an identification code to each non–EEA or non–regulated undertaking, the group should comply with the following format in a consistent manner:</w:delText>
              </w:r>
            </w:del>
          </w:p>
          <w:p w14:paraId="33E30239" w14:textId="15001B4B" w:rsidR="005C1C1D" w:rsidRPr="00D8063B" w:rsidDel="00C921DC" w:rsidRDefault="005C1C1D" w:rsidP="00DA6BCB">
            <w:pPr>
              <w:pStyle w:val="NormalLeft"/>
              <w:rPr>
                <w:del w:id="4780" w:author="Author"/>
                <w:lang w:val="en-GB"/>
              </w:rPr>
            </w:pPr>
            <w:del w:id="4781" w:author="Author">
              <w:r w:rsidRPr="00D8063B" w:rsidDel="00C921DC">
                <w:rPr>
                  <w:lang w:val="en-GB"/>
                </w:rPr>
                <w:delText>identification code of the parent undertaking + ISO 3166–1 alpha–2 code of the country of the undertaking + 5 digits</w:delText>
              </w:r>
            </w:del>
          </w:p>
        </w:tc>
      </w:tr>
      <w:tr w:rsidR="005C1C1D" w:rsidRPr="00D8063B" w:rsidDel="00C921DC" w14:paraId="032D1698" w14:textId="1B6CD63A" w:rsidTr="00DA6BCB">
        <w:trPr>
          <w:del w:id="4782" w:author="Author"/>
        </w:trPr>
        <w:tc>
          <w:tcPr>
            <w:tcW w:w="1021" w:type="dxa"/>
            <w:tcBorders>
              <w:top w:val="single" w:sz="2" w:space="0" w:color="auto"/>
              <w:left w:val="single" w:sz="2" w:space="0" w:color="auto"/>
              <w:bottom w:val="single" w:sz="2" w:space="0" w:color="auto"/>
              <w:right w:val="single" w:sz="2" w:space="0" w:color="auto"/>
            </w:tcBorders>
          </w:tcPr>
          <w:p w14:paraId="72A3B076" w14:textId="1C162941" w:rsidR="005C1C1D" w:rsidRPr="00D8063B" w:rsidDel="00C921DC" w:rsidRDefault="005C1C1D" w:rsidP="00DA6BCB">
            <w:pPr>
              <w:pStyle w:val="NormalLeft"/>
              <w:rPr>
                <w:del w:id="4783" w:author="Author"/>
                <w:lang w:val="en-GB"/>
              </w:rPr>
            </w:pPr>
            <w:del w:id="4784" w:author="Author">
              <w:r w:rsidRPr="00D8063B" w:rsidDel="00C921DC">
                <w:rPr>
                  <w:lang w:val="en-GB"/>
                </w:rPr>
                <w:delText>C0030</w:delText>
              </w:r>
            </w:del>
          </w:p>
        </w:tc>
        <w:tc>
          <w:tcPr>
            <w:tcW w:w="1858" w:type="dxa"/>
            <w:tcBorders>
              <w:top w:val="single" w:sz="2" w:space="0" w:color="auto"/>
              <w:left w:val="single" w:sz="2" w:space="0" w:color="auto"/>
              <w:bottom w:val="single" w:sz="2" w:space="0" w:color="auto"/>
              <w:right w:val="single" w:sz="2" w:space="0" w:color="auto"/>
            </w:tcBorders>
          </w:tcPr>
          <w:p w14:paraId="0CB5830D" w14:textId="0AFBCB30" w:rsidR="005C1C1D" w:rsidRPr="00D8063B" w:rsidDel="00C921DC" w:rsidRDefault="005C1C1D" w:rsidP="00DA6BCB">
            <w:pPr>
              <w:pStyle w:val="NormalLeft"/>
              <w:rPr>
                <w:del w:id="4785" w:author="Author"/>
                <w:lang w:val="en-GB"/>
              </w:rPr>
            </w:pPr>
            <w:del w:id="4786" w:author="Author">
              <w:r w:rsidRPr="00D8063B" w:rsidDel="00C921DC">
                <w:rPr>
                  <w:lang w:val="en-GB"/>
                </w:rPr>
                <w:delText>Type of code of the ID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2A7137A8" w14:textId="33FCC7C8" w:rsidR="005C1C1D" w:rsidRPr="00D8063B" w:rsidDel="00C921DC" w:rsidRDefault="005C1C1D" w:rsidP="00DA6BCB">
            <w:pPr>
              <w:pStyle w:val="NormalLeft"/>
              <w:rPr>
                <w:del w:id="4787" w:author="Author"/>
                <w:lang w:val="en-GB"/>
              </w:rPr>
            </w:pPr>
            <w:del w:id="4788" w:author="Author">
              <w:r w:rsidRPr="00D8063B" w:rsidDel="00C921DC">
                <w:rPr>
                  <w:lang w:val="en-GB"/>
                </w:rPr>
                <w:delText>Type of ID Code used for the ‘Identification code of the undertaking’ item. One of the options in the following closed list shall be used:</w:delText>
              </w:r>
            </w:del>
          </w:p>
          <w:p w14:paraId="5470E8C5" w14:textId="5FB25D29" w:rsidR="005C1C1D" w:rsidRPr="00D8063B" w:rsidDel="00C921DC" w:rsidRDefault="005C1C1D" w:rsidP="00DA6BCB">
            <w:pPr>
              <w:pStyle w:val="NormalLeft"/>
              <w:rPr>
                <w:del w:id="4789" w:author="Author"/>
                <w:lang w:val="en-GB"/>
              </w:rPr>
            </w:pPr>
            <w:del w:id="4790" w:author="Author">
              <w:r w:rsidRPr="00D8063B" w:rsidDel="00C921DC">
                <w:rPr>
                  <w:lang w:val="en-GB"/>
                </w:rPr>
                <w:delText>1 — LEI</w:delText>
              </w:r>
            </w:del>
          </w:p>
          <w:p w14:paraId="0A9EA503" w14:textId="6F8D97A7" w:rsidR="005C1C1D" w:rsidRPr="00D8063B" w:rsidDel="00C921DC" w:rsidRDefault="005C1C1D" w:rsidP="00DA6BCB">
            <w:pPr>
              <w:pStyle w:val="NormalLeft"/>
              <w:rPr>
                <w:del w:id="4791" w:author="Author"/>
                <w:lang w:val="en-GB"/>
              </w:rPr>
            </w:pPr>
            <w:del w:id="4792" w:author="Author">
              <w:r w:rsidRPr="00D8063B" w:rsidDel="00C921DC">
                <w:rPr>
                  <w:lang w:val="en-GB"/>
                </w:rPr>
                <w:delText>2 — Specific code</w:delText>
              </w:r>
            </w:del>
          </w:p>
        </w:tc>
      </w:tr>
      <w:tr w:rsidR="005C1C1D" w:rsidRPr="00D8063B" w:rsidDel="00C921DC" w14:paraId="408022A8" w14:textId="117B8DD2" w:rsidTr="00DA6BCB">
        <w:trPr>
          <w:del w:id="4793" w:author="Author"/>
        </w:trPr>
        <w:tc>
          <w:tcPr>
            <w:tcW w:w="1021" w:type="dxa"/>
            <w:tcBorders>
              <w:top w:val="single" w:sz="2" w:space="0" w:color="auto"/>
              <w:left w:val="single" w:sz="2" w:space="0" w:color="auto"/>
              <w:bottom w:val="single" w:sz="2" w:space="0" w:color="auto"/>
              <w:right w:val="single" w:sz="2" w:space="0" w:color="auto"/>
            </w:tcBorders>
          </w:tcPr>
          <w:p w14:paraId="73C88907" w14:textId="3A1CAB83" w:rsidR="005C1C1D" w:rsidRPr="00D8063B" w:rsidDel="00C921DC" w:rsidRDefault="005C1C1D" w:rsidP="00DA6BCB">
            <w:pPr>
              <w:pStyle w:val="NormalLeft"/>
              <w:rPr>
                <w:del w:id="4794" w:author="Author"/>
                <w:lang w:val="en-GB"/>
              </w:rPr>
            </w:pPr>
            <w:del w:id="4795" w:author="Author">
              <w:r w:rsidRPr="00D8063B" w:rsidDel="00C921DC">
                <w:rPr>
                  <w:lang w:val="en-GB"/>
                </w:rPr>
                <w:delText>C0040</w:delText>
              </w:r>
            </w:del>
          </w:p>
        </w:tc>
        <w:tc>
          <w:tcPr>
            <w:tcW w:w="1858" w:type="dxa"/>
            <w:tcBorders>
              <w:top w:val="single" w:sz="2" w:space="0" w:color="auto"/>
              <w:left w:val="single" w:sz="2" w:space="0" w:color="auto"/>
              <w:bottom w:val="single" w:sz="2" w:space="0" w:color="auto"/>
              <w:right w:val="single" w:sz="2" w:space="0" w:color="auto"/>
            </w:tcBorders>
          </w:tcPr>
          <w:p w14:paraId="6F3DBA25" w14:textId="201004D1" w:rsidR="005C1C1D" w:rsidRPr="00D8063B" w:rsidDel="00C921DC" w:rsidRDefault="005C1C1D" w:rsidP="00DA6BCB">
            <w:pPr>
              <w:pStyle w:val="NormalLeft"/>
              <w:rPr>
                <w:del w:id="4796" w:author="Author"/>
                <w:lang w:val="en-GB"/>
              </w:rPr>
            </w:pPr>
            <w:del w:id="4797" w:author="Author">
              <w:r w:rsidRPr="00D8063B" w:rsidDel="00C921DC">
                <w:rPr>
                  <w:lang w:val="en-GB"/>
                </w:rPr>
                <w:delText>Product ID code</w:delText>
              </w:r>
            </w:del>
          </w:p>
        </w:tc>
        <w:tc>
          <w:tcPr>
            <w:tcW w:w="6407" w:type="dxa"/>
            <w:tcBorders>
              <w:top w:val="single" w:sz="2" w:space="0" w:color="auto"/>
              <w:left w:val="single" w:sz="2" w:space="0" w:color="auto"/>
              <w:bottom w:val="single" w:sz="2" w:space="0" w:color="auto"/>
              <w:right w:val="single" w:sz="2" w:space="0" w:color="auto"/>
            </w:tcBorders>
          </w:tcPr>
          <w:p w14:paraId="2E1AFDE0" w14:textId="18408DAF" w:rsidR="005C1C1D" w:rsidRPr="00D8063B" w:rsidDel="00C921DC" w:rsidRDefault="005C1C1D" w:rsidP="00DA6BCB">
            <w:pPr>
              <w:pStyle w:val="NormalLeft"/>
              <w:rPr>
                <w:del w:id="4798" w:author="Author"/>
                <w:lang w:val="en-GB"/>
              </w:rPr>
            </w:pPr>
            <w:del w:id="4799" w:author="Author">
              <w:r w:rsidRPr="00D8063B" w:rsidDel="00C921DC">
                <w:rPr>
                  <w:lang w:val="en-GB"/>
                </w:rPr>
                <w:delText>Internal product ID code used by the undertaking for the product. If a code is already in use or is attributed by the competent authority for supervisory purposes that code shall be used.</w:delText>
              </w:r>
            </w:del>
          </w:p>
          <w:p w14:paraId="5C8A4B85" w14:textId="7C7E3222" w:rsidR="005C1C1D" w:rsidRPr="00D8063B" w:rsidDel="00C921DC" w:rsidRDefault="005C1C1D" w:rsidP="00DA6BCB">
            <w:pPr>
              <w:pStyle w:val="NormalLeft"/>
              <w:rPr>
                <w:del w:id="4800" w:author="Author"/>
                <w:lang w:val="en-GB"/>
              </w:rPr>
            </w:pPr>
            <w:del w:id="4801" w:author="Author">
              <w:r w:rsidRPr="00D8063B" w:rsidDel="00C921DC">
                <w:rPr>
                  <w:lang w:val="en-GB"/>
                </w:rPr>
                <w:delText>The ID code shall be consistent over time).</w:delText>
              </w:r>
            </w:del>
          </w:p>
        </w:tc>
      </w:tr>
      <w:tr w:rsidR="005C1C1D" w:rsidRPr="00D8063B" w:rsidDel="00C921DC" w14:paraId="054FFEC8" w14:textId="63682358" w:rsidTr="00DA6BCB">
        <w:trPr>
          <w:del w:id="4802" w:author="Author"/>
        </w:trPr>
        <w:tc>
          <w:tcPr>
            <w:tcW w:w="1021" w:type="dxa"/>
            <w:tcBorders>
              <w:top w:val="single" w:sz="2" w:space="0" w:color="auto"/>
              <w:left w:val="single" w:sz="2" w:space="0" w:color="auto"/>
              <w:bottom w:val="single" w:sz="2" w:space="0" w:color="auto"/>
              <w:right w:val="single" w:sz="2" w:space="0" w:color="auto"/>
            </w:tcBorders>
          </w:tcPr>
          <w:p w14:paraId="0EBE4BBE" w14:textId="3F1727BB" w:rsidR="005C1C1D" w:rsidRPr="00D8063B" w:rsidDel="00C921DC" w:rsidRDefault="005C1C1D" w:rsidP="00DA6BCB">
            <w:pPr>
              <w:pStyle w:val="NormalLeft"/>
              <w:rPr>
                <w:del w:id="4803" w:author="Author"/>
                <w:lang w:val="en-GB"/>
              </w:rPr>
            </w:pPr>
            <w:del w:id="4804" w:author="Author">
              <w:r w:rsidRPr="00D8063B" w:rsidDel="00C921DC">
                <w:rPr>
                  <w:lang w:val="en-GB"/>
                </w:rPr>
                <w:delText>C0050</w:delText>
              </w:r>
            </w:del>
          </w:p>
        </w:tc>
        <w:tc>
          <w:tcPr>
            <w:tcW w:w="1858" w:type="dxa"/>
            <w:tcBorders>
              <w:top w:val="single" w:sz="2" w:space="0" w:color="auto"/>
              <w:left w:val="single" w:sz="2" w:space="0" w:color="auto"/>
              <w:bottom w:val="single" w:sz="2" w:space="0" w:color="auto"/>
              <w:right w:val="single" w:sz="2" w:space="0" w:color="auto"/>
            </w:tcBorders>
          </w:tcPr>
          <w:p w14:paraId="356C8128" w14:textId="4BA6516F" w:rsidR="005C1C1D" w:rsidRPr="00D8063B" w:rsidDel="00C921DC" w:rsidRDefault="005C1C1D" w:rsidP="00DA6BCB">
            <w:pPr>
              <w:pStyle w:val="NormalLeft"/>
              <w:rPr>
                <w:del w:id="4805" w:author="Author"/>
                <w:lang w:val="en-GB"/>
              </w:rPr>
            </w:pPr>
            <w:del w:id="4806" w:author="Author">
              <w:r w:rsidRPr="00D8063B" w:rsidDel="00C921DC">
                <w:rPr>
                  <w:lang w:val="en-GB"/>
                </w:rPr>
                <w:delText>Product denomination</w:delText>
              </w:r>
            </w:del>
          </w:p>
        </w:tc>
        <w:tc>
          <w:tcPr>
            <w:tcW w:w="6407" w:type="dxa"/>
            <w:tcBorders>
              <w:top w:val="single" w:sz="2" w:space="0" w:color="auto"/>
              <w:left w:val="single" w:sz="2" w:space="0" w:color="auto"/>
              <w:bottom w:val="single" w:sz="2" w:space="0" w:color="auto"/>
              <w:right w:val="single" w:sz="2" w:space="0" w:color="auto"/>
            </w:tcBorders>
          </w:tcPr>
          <w:p w14:paraId="1EA399CD" w14:textId="71ABDB71" w:rsidR="005C1C1D" w:rsidRPr="00D8063B" w:rsidDel="00C921DC" w:rsidRDefault="005C1C1D" w:rsidP="00DA6BCB">
            <w:pPr>
              <w:pStyle w:val="NormalLeft"/>
              <w:rPr>
                <w:del w:id="4807" w:author="Author"/>
                <w:lang w:val="en-GB"/>
              </w:rPr>
            </w:pPr>
            <w:del w:id="4808" w:author="Author">
              <w:r w:rsidRPr="00D8063B" w:rsidDel="00C921DC">
                <w:rPr>
                  <w:lang w:val="en-GB"/>
                </w:rPr>
                <w:delText>Commercial name of product (undertaking–specific)</w:delText>
              </w:r>
            </w:del>
          </w:p>
        </w:tc>
      </w:tr>
      <w:tr w:rsidR="005C1C1D" w:rsidRPr="00D8063B" w:rsidDel="00C921DC" w14:paraId="46AE7462" w14:textId="70AD06D3" w:rsidTr="00DA6BCB">
        <w:trPr>
          <w:del w:id="4809" w:author="Author"/>
        </w:trPr>
        <w:tc>
          <w:tcPr>
            <w:tcW w:w="1021" w:type="dxa"/>
            <w:tcBorders>
              <w:top w:val="single" w:sz="2" w:space="0" w:color="auto"/>
              <w:left w:val="single" w:sz="2" w:space="0" w:color="auto"/>
              <w:bottom w:val="single" w:sz="2" w:space="0" w:color="auto"/>
              <w:right w:val="single" w:sz="2" w:space="0" w:color="auto"/>
            </w:tcBorders>
          </w:tcPr>
          <w:p w14:paraId="68EDDFB3" w14:textId="4953D1A2" w:rsidR="005C1C1D" w:rsidRPr="00D8063B" w:rsidDel="00C921DC" w:rsidRDefault="005C1C1D" w:rsidP="00DA6BCB">
            <w:pPr>
              <w:pStyle w:val="NormalLeft"/>
              <w:rPr>
                <w:del w:id="4810" w:author="Author"/>
                <w:lang w:val="en-GB"/>
              </w:rPr>
            </w:pPr>
            <w:del w:id="4811" w:author="Author">
              <w:r w:rsidRPr="00D8063B" w:rsidDel="00C921DC">
                <w:rPr>
                  <w:lang w:val="en-GB"/>
                </w:rPr>
                <w:delText>C0060</w:delText>
              </w:r>
            </w:del>
          </w:p>
        </w:tc>
        <w:tc>
          <w:tcPr>
            <w:tcW w:w="1858" w:type="dxa"/>
            <w:tcBorders>
              <w:top w:val="single" w:sz="2" w:space="0" w:color="auto"/>
              <w:left w:val="single" w:sz="2" w:space="0" w:color="auto"/>
              <w:bottom w:val="single" w:sz="2" w:space="0" w:color="auto"/>
              <w:right w:val="single" w:sz="2" w:space="0" w:color="auto"/>
            </w:tcBorders>
          </w:tcPr>
          <w:p w14:paraId="08ABB3D7" w14:textId="63CEE0E6" w:rsidR="005C1C1D" w:rsidRPr="00D8063B" w:rsidDel="00C921DC" w:rsidRDefault="005C1C1D" w:rsidP="00DA6BCB">
            <w:pPr>
              <w:pStyle w:val="NormalLeft"/>
              <w:rPr>
                <w:del w:id="4812" w:author="Author"/>
                <w:lang w:val="en-GB"/>
              </w:rPr>
            </w:pPr>
            <w:del w:id="4813" w:author="Author">
              <w:r w:rsidRPr="00D8063B" w:rsidDel="00C921DC">
                <w:rPr>
                  <w:lang w:val="en-GB"/>
                </w:rPr>
                <w:delText>Description of the product</w:delText>
              </w:r>
            </w:del>
          </w:p>
        </w:tc>
        <w:tc>
          <w:tcPr>
            <w:tcW w:w="6407" w:type="dxa"/>
            <w:tcBorders>
              <w:top w:val="single" w:sz="2" w:space="0" w:color="auto"/>
              <w:left w:val="single" w:sz="2" w:space="0" w:color="auto"/>
              <w:bottom w:val="single" w:sz="2" w:space="0" w:color="auto"/>
              <w:right w:val="single" w:sz="2" w:space="0" w:color="auto"/>
            </w:tcBorders>
          </w:tcPr>
          <w:p w14:paraId="3E1F0277" w14:textId="30E5AFFD" w:rsidR="005C1C1D" w:rsidRPr="00D8063B" w:rsidDel="00C921DC" w:rsidRDefault="005C1C1D" w:rsidP="00DA6BCB">
            <w:pPr>
              <w:pStyle w:val="NormalLeft"/>
              <w:rPr>
                <w:del w:id="4814" w:author="Author"/>
                <w:lang w:val="en-GB"/>
              </w:rPr>
            </w:pPr>
            <w:del w:id="4815" w:author="Author">
              <w:r w:rsidRPr="00D8063B" w:rsidDel="00C921DC">
                <w:rPr>
                  <w:lang w:val="en-GB"/>
                </w:rPr>
                <w:delText>General qualitative description of the product. If a product code is attributed by the competent authority for supervisory purposes, the description of product type for that code shall be used.</w:delText>
              </w:r>
            </w:del>
          </w:p>
        </w:tc>
      </w:tr>
      <w:tr w:rsidR="005C1C1D" w:rsidRPr="00D8063B" w:rsidDel="00C921DC" w14:paraId="451D5D1D" w14:textId="2EEA996D" w:rsidTr="00DA6BCB">
        <w:trPr>
          <w:del w:id="4816" w:author="Author"/>
        </w:trPr>
        <w:tc>
          <w:tcPr>
            <w:tcW w:w="1021" w:type="dxa"/>
            <w:tcBorders>
              <w:top w:val="single" w:sz="2" w:space="0" w:color="auto"/>
              <w:left w:val="single" w:sz="2" w:space="0" w:color="auto"/>
              <w:bottom w:val="single" w:sz="2" w:space="0" w:color="auto"/>
              <w:right w:val="single" w:sz="2" w:space="0" w:color="auto"/>
            </w:tcBorders>
          </w:tcPr>
          <w:p w14:paraId="2DB3B5AF" w14:textId="6724EF88" w:rsidR="005C1C1D" w:rsidRPr="00D8063B" w:rsidDel="00C921DC" w:rsidRDefault="005C1C1D" w:rsidP="00DA6BCB">
            <w:pPr>
              <w:pStyle w:val="NormalLeft"/>
              <w:rPr>
                <w:del w:id="4817" w:author="Author"/>
                <w:lang w:val="en-GB"/>
              </w:rPr>
            </w:pPr>
            <w:del w:id="4818" w:author="Author">
              <w:r w:rsidRPr="00D8063B" w:rsidDel="00C921DC">
                <w:rPr>
                  <w:lang w:val="en-GB"/>
                </w:rPr>
                <w:delText>C0070</w:delText>
              </w:r>
            </w:del>
          </w:p>
        </w:tc>
        <w:tc>
          <w:tcPr>
            <w:tcW w:w="1858" w:type="dxa"/>
            <w:tcBorders>
              <w:top w:val="single" w:sz="2" w:space="0" w:color="auto"/>
              <w:left w:val="single" w:sz="2" w:space="0" w:color="auto"/>
              <w:bottom w:val="single" w:sz="2" w:space="0" w:color="auto"/>
              <w:right w:val="single" w:sz="2" w:space="0" w:color="auto"/>
            </w:tcBorders>
          </w:tcPr>
          <w:p w14:paraId="624DCB7F" w14:textId="43E39186" w:rsidR="005C1C1D" w:rsidRPr="00D8063B" w:rsidDel="00C921DC" w:rsidRDefault="005C1C1D" w:rsidP="00DA6BCB">
            <w:pPr>
              <w:pStyle w:val="NormalLeft"/>
              <w:rPr>
                <w:del w:id="4819" w:author="Author"/>
                <w:lang w:val="en-GB"/>
              </w:rPr>
            </w:pPr>
            <w:del w:id="4820" w:author="Author">
              <w:r w:rsidRPr="00D8063B" w:rsidDel="00C921DC">
                <w:rPr>
                  <w:lang w:val="en-GB"/>
                </w:rPr>
                <w:delText>Initial date of guarantee</w:delText>
              </w:r>
            </w:del>
          </w:p>
        </w:tc>
        <w:tc>
          <w:tcPr>
            <w:tcW w:w="6407" w:type="dxa"/>
            <w:tcBorders>
              <w:top w:val="single" w:sz="2" w:space="0" w:color="auto"/>
              <w:left w:val="single" w:sz="2" w:space="0" w:color="auto"/>
              <w:bottom w:val="single" w:sz="2" w:space="0" w:color="auto"/>
              <w:right w:val="single" w:sz="2" w:space="0" w:color="auto"/>
            </w:tcBorders>
          </w:tcPr>
          <w:p w14:paraId="5D84A791" w14:textId="3E5D3BB6" w:rsidR="005C1C1D" w:rsidRPr="00D8063B" w:rsidDel="00C921DC" w:rsidRDefault="005C1C1D" w:rsidP="00DA6BCB">
            <w:pPr>
              <w:pStyle w:val="NormalLeft"/>
              <w:rPr>
                <w:del w:id="4821" w:author="Author"/>
                <w:lang w:val="en-GB"/>
              </w:rPr>
            </w:pPr>
            <w:del w:id="4822" w:author="Author">
              <w:r w:rsidRPr="00D8063B" w:rsidDel="00C921DC">
                <w:rPr>
                  <w:lang w:val="en-GB"/>
                </w:rPr>
                <w:delText>The ISO 8601 (yyyy–mm–dd) code of the initial date of the cover.</w:delText>
              </w:r>
            </w:del>
          </w:p>
        </w:tc>
      </w:tr>
      <w:tr w:rsidR="005C1C1D" w:rsidRPr="00D8063B" w:rsidDel="00C921DC" w14:paraId="1E6F9438" w14:textId="05BE508C" w:rsidTr="00DA6BCB">
        <w:trPr>
          <w:del w:id="4823" w:author="Author"/>
        </w:trPr>
        <w:tc>
          <w:tcPr>
            <w:tcW w:w="1021" w:type="dxa"/>
            <w:tcBorders>
              <w:top w:val="single" w:sz="2" w:space="0" w:color="auto"/>
              <w:left w:val="single" w:sz="2" w:space="0" w:color="auto"/>
              <w:bottom w:val="single" w:sz="2" w:space="0" w:color="auto"/>
              <w:right w:val="single" w:sz="2" w:space="0" w:color="auto"/>
            </w:tcBorders>
          </w:tcPr>
          <w:p w14:paraId="1289E98B" w14:textId="53140E8A" w:rsidR="005C1C1D" w:rsidRPr="00D8063B" w:rsidDel="00C921DC" w:rsidRDefault="005C1C1D" w:rsidP="00DA6BCB">
            <w:pPr>
              <w:pStyle w:val="NormalLeft"/>
              <w:rPr>
                <w:del w:id="4824" w:author="Author"/>
                <w:lang w:val="en-GB"/>
              </w:rPr>
            </w:pPr>
            <w:del w:id="4825" w:author="Author">
              <w:r w:rsidRPr="00D8063B" w:rsidDel="00C921DC">
                <w:rPr>
                  <w:lang w:val="en-GB"/>
                </w:rPr>
                <w:delText>C0080</w:delText>
              </w:r>
            </w:del>
          </w:p>
        </w:tc>
        <w:tc>
          <w:tcPr>
            <w:tcW w:w="1858" w:type="dxa"/>
            <w:tcBorders>
              <w:top w:val="single" w:sz="2" w:space="0" w:color="auto"/>
              <w:left w:val="single" w:sz="2" w:space="0" w:color="auto"/>
              <w:bottom w:val="single" w:sz="2" w:space="0" w:color="auto"/>
              <w:right w:val="single" w:sz="2" w:space="0" w:color="auto"/>
            </w:tcBorders>
          </w:tcPr>
          <w:p w14:paraId="4FD14253" w14:textId="327B8E2F" w:rsidR="005C1C1D" w:rsidRPr="00D8063B" w:rsidDel="00C921DC" w:rsidRDefault="005C1C1D" w:rsidP="00DA6BCB">
            <w:pPr>
              <w:pStyle w:val="NormalLeft"/>
              <w:rPr>
                <w:del w:id="4826" w:author="Author"/>
                <w:lang w:val="en-GB"/>
              </w:rPr>
            </w:pPr>
            <w:del w:id="4827" w:author="Author">
              <w:r w:rsidRPr="00D8063B" w:rsidDel="00C921DC">
                <w:rPr>
                  <w:lang w:val="en-GB"/>
                </w:rPr>
                <w:delText>Final date of guarantee</w:delText>
              </w:r>
            </w:del>
          </w:p>
        </w:tc>
        <w:tc>
          <w:tcPr>
            <w:tcW w:w="6407" w:type="dxa"/>
            <w:tcBorders>
              <w:top w:val="single" w:sz="2" w:space="0" w:color="auto"/>
              <w:left w:val="single" w:sz="2" w:space="0" w:color="auto"/>
              <w:bottom w:val="single" w:sz="2" w:space="0" w:color="auto"/>
              <w:right w:val="single" w:sz="2" w:space="0" w:color="auto"/>
            </w:tcBorders>
          </w:tcPr>
          <w:p w14:paraId="29EA5946" w14:textId="13BCD263" w:rsidR="005C1C1D" w:rsidRPr="00D8063B" w:rsidDel="00C921DC" w:rsidRDefault="005C1C1D" w:rsidP="00DA6BCB">
            <w:pPr>
              <w:pStyle w:val="NormalLeft"/>
              <w:rPr>
                <w:del w:id="4828" w:author="Author"/>
                <w:lang w:val="en-GB"/>
              </w:rPr>
            </w:pPr>
            <w:del w:id="4829" w:author="Author">
              <w:r w:rsidRPr="00D8063B" w:rsidDel="00C921DC">
                <w:rPr>
                  <w:lang w:val="en-GB"/>
                </w:rPr>
                <w:delText>The ISO 8601 (yyyy–mm–dd) code of the final date of the cover.</w:delText>
              </w:r>
            </w:del>
          </w:p>
        </w:tc>
      </w:tr>
      <w:tr w:rsidR="005C1C1D" w:rsidRPr="00D8063B" w:rsidDel="00C921DC" w14:paraId="5A0A05C2" w14:textId="0DE759A4" w:rsidTr="00DA6BCB">
        <w:trPr>
          <w:del w:id="4830" w:author="Author"/>
        </w:trPr>
        <w:tc>
          <w:tcPr>
            <w:tcW w:w="1021" w:type="dxa"/>
            <w:tcBorders>
              <w:top w:val="single" w:sz="2" w:space="0" w:color="auto"/>
              <w:left w:val="single" w:sz="2" w:space="0" w:color="auto"/>
              <w:bottom w:val="single" w:sz="2" w:space="0" w:color="auto"/>
              <w:right w:val="single" w:sz="2" w:space="0" w:color="auto"/>
            </w:tcBorders>
          </w:tcPr>
          <w:p w14:paraId="3995EE41" w14:textId="684859FD" w:rsidR="005C1C1D" w:rsidRPr="00D8063B" w:rsidDel="00C921DC" w:rsidRDefault="005C1C1D" w:rsidP="00DA6BCB">
            <w:pPr>
              <w:pStyle w:val="NormalLeft"/>
              <w:rPr>
                <w:del w:id="4831" w:author="Author"/>
                <w:lang w:val="en-GB"/>
              </w:rPr>
            </w:pPr>
            <w:del w:id="4832" w:author="Author">
              <w:r w:rsidRPr="00D8063B" w:rsidDel="00C921DC">
                <w:rPr>
                  <w:lang w:val="en-GB"/>
                </w:rPr>
                <w:delText>C0090</w:delText>
              </w:r>
            </w:del>
          </w:p>
        </w:tc>
        <w:tc>
          <w:tcPr>
            <w:tcW w:w="1858" w:type="dxa"/>
            <w:tcBorders>
              <w:top w:val="single" w:sz="2" w:space="0" w:color="auto"/>
              <w:left w:val="single" w:sz="2" w:space="0" w:color="auto"/>
              <w:bottom w:val="single" w:sz="2" w:space="0" w:color="auto"/>
              <w:right w:val="single" w:sz="2" w:space="0" w:color="auto"/>
            </w:tcBorders>
          </w:tcPr>
          <w:p w14:paraId="47E1F926" w14:textId="0155DAF1" w:rsidR="005C1C1D" w:rsidRPr="00D8063B" w:rsidDel="00C921DC" w:rsidRDefault="005C1C1D" w:rsidP="00DA6BCB">
            <w:pPr>
              <w:pStyle w:val="NormalLeft"/>
              <w:rPr>
                <w:del w:id="4833" w:author="Author"/>
                <w:lang w:val="en-GB"/>
              </w:rPr>
            </w:pPr>
            <w:del w:id="4834" w:author="Author">
              <w:r w:rsidRPr="00D8063B" w:rsidDel="00C921DC">
                <w:rPr>
                  <w:lang w:val="en-GB"/>
                </w:rPr>
                <w:delText>Type of guarantee</w:delText>
              </w:r>
            </w:del>
          </w:p>
        </w:tc>
        <w:tc>
          <w:tcPr>
            <w:tcW w:w="6407" w:type="dxa"/>
            <w:tcBorders>
              <w:top w:val="single" w:sz="2" w:space="0" w:color="auto"/>
              <w:left w:val="single" w:sz="2" w:space="0" w:color="auto"/>
              <w:bottom w:val="single" w:sz="2" w:space="0" w:color="auto"/>
              <w:right w:val="single" w:sz="2" w:space="0" w:color="auto"/>
            </w:tcBorders>
          </w:tcPr>
          <w:p w14:paraId="431FEFDC" w14:textId="556BE081" w:rsidR="005C1C1D" w:rsidRPr="00D8063B" w:rsidDel="00C921DC" w:rsidRDefault="005C1C1D" w:rsidP="00DA6BCB">
            <w:pPr>
              <w:pStyle w:val="NormalLeft"/>
              <w:rPr>
                <w:del w:id="4835" w:author="Author"/>
                <w:lang w:val="en-GB"/>
              </w:rPr>
            </w:pPr>
            <w:del w:id="4836" w:author="Author">
              <w:r w:rsidRPr="00D8063B" w:rsidDel="00C921DC">
                <w:rPr>
                  <w:lang w:val="en-GB"/>
                </w:rPr>
                <w:delText>The following closed list shall be used:</w:delText>
              </w:r>
            </w:del>
          </w:p>
          <w:p w14:paraId="3B41A895" w14:textId="734A2891" w:rsidR="005C1C1D" w:rsidRPr="00D8063B" w:rsidDel="00C921DC" w:rsidRDefault="005C1C1D" w:rsidP="00DA6BCB">
            <w:pPr>
              <w:pStyle w:val="NormalLeft"/>
              <w:rPr>
                <w:del w:id="4837" w:author="Author"/>
                <w:lang w:val="en-GB"/>
              </w:rPr>
            </w:pPr>
            <w:del w:id="4838" w:author="Author">
              <w:r w:rsidRPr="00D8063B" w:rsidDel="00C921DC">
                <w:rPr>
                  <w:lang w:val="en-GB"/>
                </w:rPr>
                <w:delText>1 — Guaranteed minimum death benefit</w:delText>
              </w:r>
            </w:del>
          </w:p>
          <w:p w14:paraId="60ED37EA" w14:textId="15A31ED1" w:rsidR="005C1C1D" w:rsidRPr="00D8063B" w:rsidDel="00C921DC" w:rsidRDefault="005C1C1D" w:rsidP="00DA6BCB">
            <w:pPr>
              <w:pStyle w:val="NormalLeft"/>
              <w:rPr>
                <w:del w:id="4839" w:author="Author"/>
                <w:lang w:val="en-GB"/>
              </w:rPr>
            </w:pPr>
            <w:del w:id="4840" w:author="Author">
              <w:r w:rsidRPr="00D8063B" w:rsidDel="00C921DC">
                <w:rPr>
                  <w:lang w:val="en-GB"/>
                </w:rPr>
                <w:delText>2 — Guaranteed minimum accumulation benefit</w:delText>
              </w:r>
            </w:del>
          </w:p>
          <w:p w14:paraId="0786F968" w14:textId="561BDA6B" w:rsidR="005C1C1D" w:rsidRPr="00D8063B" w:rsidDel="00C921DC" w:rsidRDefault="005C1C1D" w:rsidP="00DA6BCB">
            <w:pPr>
              <w:pStyle w:val="NormalLeft"/>
              <w:rPr>
                <w:del w:id="4841" w:author="Author"/>
                <w:lang w:val="en-GB"/>
              </w:rPr>
            </w:pPr>
            <w:del w:id="4842" w:author="Author">
              <w:r w:rsidRPr="00D8063B" w:rsidDel="00C921DC">
                <w:rPr>
                  <w:lang w:val="en-GB"/>
                </w:rPr>
                <w:delText>3 — Guaranteed minimum income benefit</w:delText>
              </w:r>
            </w:del>
          </w:p>
          <w:p w14:paraId="601AC5C0" w14:textId="5A2FEAC0" w:rsidR="005C1C1D" w:rsidRPr="00D8063B" w:rsidDel="00C921DC" w:rsidRDefault="005C1C1D" w:rsidP="00DA6BCB">
            <w:pPr>
              <w:pStyle w:val="NormalLeft"/>
              <w:rPr>
                <w:del w:id="4843" w:author="Author"/>
                <w:lang w:val="en-GB"/>
              </w:rPr>
            </w:pPr>
            <w:del w:id="4844" w:author="Author">
              <w:r w:rsidRPr="00D8063B" w:rsidDel="00C921DC">
                <w:rPr>
                  <w:lang w:val="en-GB"/>
                </w:rPr>
                <w:delText>4 — Guaranteed minimum withdrawal benefits</w:delText>
              </w:r>
            </w:del>
          </w:p>
          <w:p w14:paraId="7E212EB6" w14:textId="14881E4C" w:rsidR="005C1C1D" w:rsidRPr="00D8063B" w:rsidDel="00C921DC" w:rsidRDefault="005C1C1D" w:rsidP="00DA6BCB">
            <w:pPr>
              <w:pStyle w:val="NormalLeft"/>
              <w:rPr>
                <w:del w:id="4845" w:author="Author"/>
                <w:lang w:val="en-GB"/>
              </w:rPr>
            </w:pPr>
            <w:del w:id="4846" w:author="Author">
              <w:r w:rsidRPr="00D8063B" w:rsidDel="00C921DC">
                <w:rPr>
                  <w:lang w:val="en-GB"/>
                </w:rPr>
                <w:delText>9 — Other</w:delText>
              </w:r>
            </w:del>
          </w:p>
        </w:tc>
      </w:tr>
      <w:tr w:rsidR="005C1C1D" w:rsidRPr="00D8063B" w:rsidDel="00C921DC" w14:paraId="50B69C57" w14:textId="3C2F49D8" w:rsidTr="00DA6BCB">
        <w:trPr>
          <w:del w:id="4847" w:author="Author"/>
        </w:trPr>
        <w:tc>
          <w:tcPr>
            <w:tcW w:w="1021" w:type="dxa"/>
            <w:tcBorders>
              <w:top w:val="single" w:sz="2" w:space="0" w:color="auto"/>
              <w:left w:val="single" w:sz="2" w:space="0" w:color="auto"/>
              <w:bottom w:val="single" w:sz="2" w:space="0" w:color="auto"/>
              <w:right w:val="single" w:sz="2" w:space="0" w:color="auto"/>
            </w:tcBorders>
          </w:tcPr>
          <w:p w14:paraId="4D8BD73E" w14:textId="72A9FCEC" w:rsidR="005C1C1D" w:rsidRPr="00D8063B" w:rsidDel="00C921DC" w:rsidRDefault="005C1C1D" w:rsidP="00DA6BCB">
            <w:pPr>
              <w:pStyle w:val="NormalLeft"/>
              <w:rPr>
                <w:del w:id="4848" w:author="Author"/>
                <w:lang w:val="en-GB"/>
              </w:rPr>
            </w:pPr>
            <w:del w:id="4849" w:author="Author">
              <w:r w:rsidRPr="00D8063B" w:rsidDel="00C921DC">
                <w:rPr>
                  <w:lang w:val="en-GB"/>
                </w:rPr>
                <w:delText>C0100</w:delText>
              </w:r>
            </w:del>
          </w:p>
        </w:tc>
        <w:tc>
          <w:tcPr>
            <w:tcW w:w="1858" w:type="dxa"/>
            <w:tcBorders>
              <w:top w:val="single" w:sz="2" w:space="0" w:color="auto"/>
              <w:left w:val="single" w:sz="2" w:space="0" w:color="auto"/>
              <w:bottom w:val="single" w:sz="2" w:space="0" w:color="auto"/>
              <w:right w:val="single" w:sz="2" w:space="0" w:color="auto"/>
            </w:tcBorders>
          </w:tcPr>
          <w:p w14:paraId="08CD315B" w14:textId="7827B870" w:rsidR="005C1C1D" w:rsidRPr="00D8063B" w:rsidDel="00C921DC" w:rsidRDefault="005C1C1D" w:rsidP="00DA6BCB">
            <w:pPr>
              <w:pStyle w:val="NormalLeft"/>
              <w:rPr>
                <w:del w:id="4850" w:author="Author"/>
                <w:lang w:val="en-GB"/>
              </w:rPr>
            </w:pPr>
            <w:del w:id="4851" w:author="Author">
              <w:r w:rsidRPr="00D8063B" w:rsidDel="00C921DC">
                <w:rPr>
                  <w:lang w:val="en-GB"/>
                </w:rPr>
                <w:delText>Guaranteed level</w:delText>
              </w:r>
            </w:del>
          </w:p>
        </w:tc>
        <w:tc>
          <w:tcPr>
            <w:tcW w:w="6407" w:type="dxa"/>
            <w:tcBorders>
              <w:top w:val="single" w:sz="2" w:space="0" w:color="auto"/>
              <w:left w:val="single" w:sz="2" w:space="0" w:color="auto"/>
              <w:bottom w:val="single" w:sz="2" w:space="0" w:color="auto"/>
              <w:right w:val="single" w:sz="2" w:space="0" w:color="auto"/>
            </w:tcBorders>
          </w:tcPr>
          <w:p w14:paraId="42EB1CA4" w14:textId="555D481C" w:rsidR="005C1C1D" w:rsidRPr="00D8063B" w:rsidDel="00C921DC" w:rsidRDefault="005C1C1D" w:rsidP="00260EA7">
            <w:pPr>
              <w:pStyle w:val="NormalLeft"/>
              <w:rPr>
                <w:del w:id="4852" w:author="Author"/>
                <w:lang w:val="en-GB"/>
              </w:rPr>
            </w:pPr>
            <w:del w:id="4853" w:author="Author">
              <w:r w:rsidRPr="00D8063B" w:rsidDel="00C921DC">
                <w:rPr>
                  <w:lang w:val="en-GB"/>
                </w:rPr>
                <w:delText>Indicate the level of the guaranteed benefit. </w:delText>
              </w:r>
              <w:r w:rsidR="00260EA7" w:rsidRPr="00D8063B" w:rsidDel="00C921DC">
                <w:rPr>
                  <w:lang w:val="en-GB"/>
                </w:rPr>
                <w:delText xml:space="preserve"> </w:delText>
              </w:r>
            </w:del>
          </w:p>
        </w:tc>
      </w:tr>
      <w:tr w:rsidR="005C1C1D" w:rsidRPr="00D8063B" w:rsidDel="00C921DC" w14:paraId="2860C26B" w14:textId="5302590A" w:rsidTr="00DA6BCB">
        <w:trPr>
          <w:del w:id="4854" w:author="Author"/>
        </w:trPr>
        <w:tc>
          <w:tcPr>
            <w:tcW w:w="1021" w:type="dxa"/>
            <w:tcBorders>
              <w:top w:val="single" w:sz="2" w:space="0" w:color="auto"/>
              <w:left w:val="single" w:sz="2" w:space="0" w:color="auto"/>
              <w:bottom w:val="single" w:sz="2" w:space="0" w:color="auto"/>
              <w:right w:val="single" w:sz="2" w:space="0" w:color="auto"/>
            </w:tcBorders>
          </w:tcPr>
          <w:p w14:paraId="08988A81" w14:textId="15A1B0D7" w:rsidR="005C1C1D" w:rsidRPr="00D8063B" w:rsidDel="00C921DC" w:rsidRDefault="005C1C1D" w:rsidP="00DA6BCB">
            <w:pPr>
              <w:pStyle w:val="NormalLeft"/>
              <w:rPr>
                <w:del w:id="4855" w:author="Author"/>
                <w:lang w:val="en-GB"/>
              </w:rPr>
            </w:pPr>
            <w:del w:id="4856" w:author="Author">
              <w:r w:rsidRPr="00D8063B" w:rsidDel="00C921DC">
                <w:rPr>
                  <w:lang w:val="en-GB"/>
                </w:rPr>
                <w:delText>C0110</w:delText>
              </w:r>
            </w:del>
          </w:p>
        </w:tc>
        <w:tc>
          <w:tcPr>
            <w:tcW w:w="1858" w:type="dxa"/>
            <w:tcBorders>
              <w:top w:val="single" w:sz="2" w:space="0" w:color="auto"/>
              <w:left w:val="single" w:sz="2" w:space="0" w:color="auto"/>
              <w:bottom w:val="single" w:sz="2" w:space="0" w:color="auto"/>
              <w:right w:val="single" w:sz="2" w:space="0" w:color="auto"/>
            </w:tcBorders>
          </w:tcPr>
          <w:p w14:paraId="5F06229F" w14:textId="54CCA688" w:rsidR="005C1C1D" w:rsidRPr="00D8063B" w:rsidDel="00C921DC" w:rsidRDefault="005C1C1D" w:rsidP="00DA6BCB">
            <w:pPr>
              <w:pStyle w:val="NormalLeft"/>
              <w:rPr>
                <w:del w:id="4857" w:author="Author"/>
                <w:lang w:val="en-GB"/>
              </w:rPr>
            </w:pPr>
            <w:del w:id="4858" w:author="Author">
              <w:r w:rsidRPr="00D8063B" w:rsidDel="00C921DC">
                <w:rPr>
                  <w:lang w:val="en-GB"/>
                </w:rPr>
                <w:delText>Description of the guarantee</w:delText>
              </w:r>
            </w:del>
          </w:p>
        </w:tc>
        <w:tc>
          <w:tcPr>
            <w:tcW w:w="6407" w:type="dxa"/>
            <w:tcBorders>
              <w:top w:val="single" w:sz="2" w:space="0" w:color="auto"/>
              <w:left w:val="single" w:sz="2" w:space="0" w:color="auto"/>
              <w:bottom w:val="single" w:sz="2" w:space="0" w:color="auto"/>
              <w:right w:val="single" w:sz="2" w:space="0" w:color="auto"/>
            </w:tcBorders>
          </w:tcPr>
          <w:p w14:paraId="096B0A9A" w14:textId="32E648CF" w:rsidR="005C1C1D" w:rsidRPr="00D8063B" w:rsidDel="00C921DC" w:rsidRDefault="005C1C1D" w:rsidP="00DA6BCB">
            <w:pPr>
              <w:pStyle w:val="NormalLeft"/>
              <w:rPr>
                <w:del w:id="4859" w:author="Author"/>
                <w:lang w:val="en-GB"/>
              </w:rPr>
            </w:pPr>
            <w:del w:id="4860" w:author="Author">
              <w:r w:rsidRPr="00D8063B" w:rsidDel="00C921DC">
                <w:rPr>
                  <w:lang w:val="en-GB"/>
                </w:rPr>
                <w:delText>General description of the guarantees.</w:delText>
              </w:r>
            </w:del>
          </w:p>
          <w:p w14:paraId="6A826B71" w14:textId="70B0A5B0" w:rsidR="005C1C1D" w:rsidRPr="00D8063B" w:rsidDel="00C921DC" w:rsidRDefault="005C1C1D" w:rsidP="00DA6BCB">
            <w:pPr>
              <w:pStyle w:val="NormalLeft"/>
              <w:rPr>
                <w:del w:id="4861" w:author="Author"/>
                <w:lang w:val="en-GB"/>
              </w:rPr>
            </w:pPr>
            <w:del w:id="4862" w:author="Author">
              <w:r w:rsidRPr="00D8063B" w:rsidDel="00C921DC">
                <w:rPr>
                  <w:lang w:val="en-GB"/>
                </w:rPr>
                <w:delText>This shall include at least the capital accumulation mechanisms (e.g. roll–up, ratchet, step–up, reset), its frequency (infra–annual, annual, x–yearly), the base for computation of guaranteed levels (e.g. premium paid, premium paid net of expenses and/or withdrawals and/or paid–ups, premium increased by the capital accumulation mechanism), the guaranteed conversion factor, other general information about how the guarantee works.</w:delText>
              </w:r>
            </w:del>
          </w:p>
        </w:tc>
      </w:tr>
    </w:tbl>
    <w:p w14:paraId="230F39B8" w14:textId="57510B98" w:rsidR="005C1C1D" w:rsidRPr="00D8063B" w:rsidDel="00C921DC" w:rsidRDefault="005C1C1D" w:rsidP="00C42A9A">
      <w:pPr>
        <w:rPr>
          <w:del w:id="4863" w:author="Author"/>
          <w:lang w:val="en-GB"/>
        </w:rPr>
      </w:pPr>
    </w:p>
    <w:p w14:paraId="1A262030" w14:textId="5B731C6D" w:rsidR="005C1C1D" w:rsidRPr="00D8063B" w:rsidDel="00C921DC" w:rsidRDefault="005C1C1D" w:rsidP="00260EA7">
      <w:pPr>
        <w:rPr>
          <w:del w:id="4864" w:author="Author"/>
          <w:lang w:val="en-GB"/>
        </w:rPr>
      </w:pPr>
      <w:del w:id="4865" w:author="Author">
        <w:r w:rsidRPr="00D8063B" w:rsidDel="00C921DC">
          <w:rPr>
            <w:i/>
            <w:lang w:val="en-GB"/>
          </w:rPr>
          <w:delText>S.15.02 — Hedging of guarantees of variable annuities</w:delText>
        </w:r>
      </w:del>
    </w:p>
    <w:p w14:paraId="43AD8AD5" w14:textId="7B593455" w:rsidR="005C1C1D" w:rsidRPr="00D8063B" w:rsidDel="00C921DC" w:rsidRDefault="005C1C1D" w:rsidP="00C42A9A">
      <w:pPr>
        <w:rPr>
          <w:del w:id="4866" w:author="Author"/>
          <w:lang w:val="en-GB"/>
        </w:rPr>
      </w:pPr>
      <w:del w:id="4867" w:author="Author">
        <w:r w:rsidRPr="00D8063B" w:rsidDel="00C921DC">
          <w:rPr>
            <w:i/>
            <w:lang w:val="en-GB"/>
          </w:rPr>
          <w:delText>General comments:</w:delText>
        </w:r>
      </w:del>
    </w:p>
    <w:p w14:paraId="73B3EC76" w14:textId="77626D38" w:rsidR="005C1C1D" w:rsidRPr="00D8063B" w:rsidDel="00C921DC" w:rsidRDefault="005C1C1D" w:rsidP="00C42A9A">
      <w:pPr>
        <w:rPr>
          <w:del w:id="4868" w:author="Author"/>
          <w:lang w:val="en-GB"/>
        </w:rPr>
      </w:pPr>
      <w:del w:id="4869" w:author="Author">
        <w:r w:rsidRPr="00D8063B" w:rsidDel="00C921DC">
          <w:rPr>
            <w:lang w:val="en-GB"/>
          </w:rPr>
          <w:delText>This section relates to annual submission of information for groups.</w:delText>
        </w:r>
      </w:del>
    </w:p>
    <w:p w14:paraId="588357F6" w14:textId="7E05855A" w:rsidR="005C1C1D" w:rsidRPr="00D8063B" w:rsidDel="00C921DC" w:rsidRDefault="005C1C1D">
      <w:pPr>
        <w:rPr>
          <w:del w:id="4870" w:author="Author"/>
          <w:lang w:val="en-GB"/>
        </w:rPr>
      </w:pPr>
      <w:del w:id="4871" w:author="Author">
        <w:r w:rsidRPr="00D8063B" w:rsidDel="00C921DC">
          <w:rPr>
            <w:lang w:val="en-GB"/>
          </w:rPr>
          <w:delText>This template shall only be reported by groups in relation to the direct business and only for those entities outside the EEA that have variable annuities portfolios.</w:delText>
        </w:r>
      </w:del>
    </w:p>
    <w:p w14:paraId="41D26430" w14:textId="2318BE2A" w:rsidR="005C1C1D" w:rsidRPr="00D8063B" w:rsidDel="00C921DC" w:rsidRDefault="005C1C1D">
      <w:pPr>
        <w:rPr>
          <w:del w:id="4872" w:author="Author"/>
          <w:lang w:val="en-GB"/>
        </w:rPr>
      </w:pPr>
      <w:del w:id="4873" w:author="Author">
        <w:r w:rsidRPr="00D8063B" w:rsidDel="00C921DC">
          <w:rPr>
            <w:lang w:val="en-GB"/>
          </w:rPr>
          <w:delText>Variable annuities are unit–linked life insurance contracts with investment guarantees which, in exchange for single or regular premiums, allow the policyholder to benefit from the upside of the unit but be partially or totally protected when the unit loses value.</w:delText>
        </w:r>
      </w:del>
    </w:p>
    <w:p w14:paraId="3F5A6DE3" w14:textId="29F1AF50" w:rsidR="005C1C1D" w:rsidRPr="00D8063B" w:rsidDel="00C921DC" w:rsidRDefault="005C1C1D">
      <w:pPr>
        <w:rPr>
          <w:del w:id="4874" w:author="Author"/>
          <w:lang w:val="en-GB"/>
        </w:rPr>
      </w:pPr>
      <w:del w:id="4875" w:author="Author">
        <w:r w:rsidRPr="00D8063B" w:rsidDel="00C921DC">
          <w:rPr>
            <w:lang w:val="en-GB"/>
          </w:rPr>
          <w:delText>If Variable Annuities policies are split between two insurance undertakings, for instance a life company and a non–life company for the Variable Annuities guarantee, the company with the guarantee shall report this template. Only one row per product shall be reported.</w:delText>
        </w:r>
      </w:del>
    </w:p>
    <w:tbl>
      <w:tblPr>
        <w:tblW w:w="0" w:type="auto"/>
        <w:tblLayout w:type="fixed"/>
        <w:tblLook w:val="0000" w:firstRow="0" w:lastRow="0" w:firstColumn="0" w:lastColumn="0" w:noHBand="0" w:noVBand="0"/>
      </w:tblPr>
      <w:tblGrid>
        <w:gridCol w:w="1021"/>
        <w:gridCol w:w="1858"/>
        <w:gridCol w:w="6407"/>
      </w:tblGrid>
      <w:tr w:rsidR="005C1C1D" w:rsidRPr="00D8063B" w:rsidDel="00C921DC" w14:paraId="7655B59D" w14:textId="1EAEAB36" w:rsidTr="00DA6BCB">
        <w:trPr>
          <w:del w:id="4876" w:author="Author"/>
        </w:trPr>
        <w:tc>
          <w:tcPr>
            <w:tcW w:w="1021" w:type="dxa"/>
            <w:tcBorders>
              <w:top w:val="single" w:sz="2" w:space="0" w:color="auto"/>
              <w:left w:val="single" w:sz="2" w:space="0" w:color="auto"/>
              <w:bottom w:val="single" w:sz="2" w:space="0" w:color="auto"/>
              <w:right w:val="single" w:sz="2" w:space="0" w:color="auto"/>
            </w:tcBorders>
          </w:tcPr>
          <w:p w14:paraId="0B367F40" w14:textId="7C6E1ABA" w:rsidR="005C1C1D" w:rsidRPr="00D8063B" w:rsidDel="00C921DC" w:rsidRDefault="005C1C1D" w:rsidP="00C921DC">
            <w:pPr>
              <w:rPr>
                <w:del w:id="4877" w:author="Author"/>
                <w:lang w:val="en-GB"/>
              </w:rPr>
            </w:pPr>
          </w:p>
        </w:tc>
        <w:tc>
          <w:tcPr>
            <w:tcW w:w="1858" w:type="dxa"/>
            <w:tcBorders>
              <w:top w:val="single" w:sz="2" w:space="0" w:color="auto"/>
              <w:left w:val="single" w:sz="2" w:space="0" w:color="auto"/>
              <w:bottom w:val="single" w:sz="2" w:space="0" w:color="auto"/>
              <w:right w:val="single" w:sz="2" w:space="0" w:color="auto"/>
            </w:tcBorders>
          </w:tcPr>
          <w:p w14:paraId="44BC6F4D" w14:textId="695226D0" w:rsidR="005C1C1D" w:rsidRPr="00D8063B" w:rsidDel="00C921DC" w:rsidRDefault="005C1C1D" w:rsidP="00260EA7">
            <w:pPr>
              <w:rPr>
                <w:del w:id="4878" w:author="Author"/>
                <w:lang w:val="en-GB"/>
              </w:rPr>
            </w:pPr>
            <w:del w:id="4879" w:author="Author">
              <w:r w:rsidRPr="00D8063B" w:rsidDel="00C921DC">
                <w:rPr>
                  <w:i/>
                  <w:lang w:val="en-GB"/>
                </w:rPr>
                <w:delText>ITEM</w:delText>
              </w:r>
            </w:del>
          </w:p>
        </w:tc>
        <w:tc>
          <w:tcPr>
            <w:tcW w:w="6407" w:type="dxa"/>
            <w:tcBorders>
              <w:top w:val="single" w:sz="2" w:space="0" w:color="auto"/>
              <w:left w:val="single" w:sz="2" w:space="0" w:color="auto"/>
              <w:bottom w:val="single" w:sz="2" w:space="0" w:color="auto"/>
              <w:right w:val="single" w:sz="2" w:space="0" w:color="auto"/>
            </w:tcBorders>
          </w:tcPr>
          <w:p w14:paraId="0C06A788" w14:textId="4BC3CCAE" w:rsidR="005C1C1D" w:rsidRPr="00D8063B" w:rsidDel="00C921DC" w:rsidRDefault="005C1C1D" w:rsidP="00260EA7">
            <w:pPr>
              <w:rPr>
                <w:del w:id="4880" w:author="Author"/>
                <w:lang w:val="en-GB"/>
              </w:rPr>
            </w:pPr>
            <w:del w:id="4881" w:author="Author">
              <w:r w:rsidRPr="00D8063B" w:rsidDel="00C921DC">
                <w:rPr>
                  <w:i/>
                  <w:lang w:val="en-GB"/>
                </w:rPr>
                <w:delText>INSTRUCTIONS</w:delText>
              </w:r>
            </w:del>
          </w:p>
        </w:tc>
      </w:tr>
      <w:tr w:rsidR="005C1C1D" w:rsidRPr="00D8063B" w:rsidDel="00C921DC" w14:paraId="3BFD0C8B" w14:textId="5181B7FC" w:rsidTr="00DA6BCB">
        <w:trPr>
          <w:del w:id="4882" w:author="Author"/>
        </w:trPr>
        <w:tc>
          <w:tcPr>
            <w:tcW w:w="1021" w:type="dxa"/>
            <w:tcBorders>
              <w:top w:val="single" w:sz="2" w:space="0" w:color="auto"/>
              <w:left w:val="single" w:sz="2" w:space="0" w:color="auto"/>
              <w:bottom w:val="single" w:sz="2" w:space="0" w:color="auto"/>
              <w:right w:val="single" w:sz="2" w:space="0" w:color="auto"/>
            </w:tcBorders>
          </w:tcPr>
          <w:p w14:paraId="5125447E" w14:textId="7E533545" w:rsidR="005C1C1D" w:rsidRPr="00D8063B" w:rsidDel="00C921DC" w:rsidRDefault="005C1C1D" w:rsidP="00C921DC">
            <w:pPr>
              <w:rPr>
                <w:del w:id="4883" w:author="Author"/>
                <w:lang w:val="en-GB"/>
              </w:rPr>
            </w:pPr>
            <w:del w:id="4884" w:author="Author">
              <w:r w:rsidRPr="00D8063B" w:rsidDel="00C921DC">
                <w:rPr>
                  <w:lang w:val="en-GB"/>
                </w:rPr>
                <w:delText>C0010</w:delText>
              </w:r>
            </w:del>
          </w:p>
        </w:tc>
        <w:tc>
          <w:tcPr>
            <w:tcW w:w="1858" w:type="dxa"/>
            <w:tcBorders>
              <w:top w:val="single" w:sz="2" w:space="0" w:color="auto"/>
              <w:left w:val="single" w:sz="2" w:space="0" w:color="auto"/>
              <w:bottom w:val="single" w:sz="2" w:space="0" w:color="auto"/>
              <w:right w:val="single" w:sz="2" w:space="0" w:color="auto"/>
            </w:tcBorders>
          </w:tcPr>
          <w:p w14:paraId="1DC16460" w14:textId="5A43338E" w:rsidR="005C1C1D" w:rsidRPr="00D8063B" w:rsidDel="00C921DC" w:rsidRDefault="005C1C1D" w:rsidP="00C921DC">
            <w:pPr>
              <w:rPr>
                <w:del w:id="4885" w:author="Author"/>
                <w:lang w:val="en-GB"/>
              </w:rPr>
            </w:pPr>
            <w:del w:id="4886" w:author="Author">
              <w:r w:rsidRPr="00D8063B" w:rsidDel="00C921DC">
                <w:rPr>
                  <w:lang w:val="en-GB"/>
                </w:rPr>
                <w:delText>Legal name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1F347F1C" w14:textId="71544960" w:rsidR="005C1C1D" w:rsidRPr="00D8063B" w:rsidDel="00C921DC" w:rsidRDefault="005C1C1D" w:rsidP="00C921DC">
            <w:pPr>
              <w:rPr>
                <w:del w:id="4887" w:author="Author"/>
                <w:lang w:val="en-GB"/>
              </w:rPr>
            </w:pPr>
            <w:del w:id="4888" w:author="Author">
              <w:r w:rsidRPr="00D8063B" w:rsidDel="00C921DC">
                <w:rPr>
                  <w:lang w:val="en-GB"/>
                </w:rPr>
                <w:delText>Identify the legal name of non–EEA undertaking selling the product.</w:delText>
              </w:r>
            </w:del>
          </w:p>
        </w:tc>
      </w:tr>
      <w:tr w:rsidR="005C1C1D" w:rsidRPr="00D8063B" w:rsidDel="00C921DC" w14:paraId="4B2A669B" w14:textId="6F18220A" w:rsidTr="00DA6BCB">
        <w:trPr>
          <w:del w:id="4889" w:author="Author"/>
        </w:trPr>
        <w:tc>
          <w:tcPr>
            <w:tcW w:w="1021" w:type="dxa"/>
            <w:tcBorders>
              <w:top w:val="single" w:sz="2" w:space="0" w:color="auto"/>
              <w:left w:val="single" w:sz="2" w:space="0" w:color="auto"/>
              <w:bottom w:val="single" w:sz="2" w:space="0" w:color="auto"/>
              <w:right w:val="single" w:sz="2" w:space="0" w:color="auto"/>
            </w:tcBorders>
          </w:tcPr>
          <w:p w14:paraId="75D71340" w14:textId="1B4C3279" w:rsidR="005C1C1D" w:rsidRPr="00D8063B" w:rsidDel="00C921DC" w:rsidRDefault="005C1C1D" w:rsidP="00C921DC">
            <w:pPr>
              <w:rPr>
                <w:del w:id="4890" w:author="Author"/>
                <w:lang w:val="en-GB"/>
              </w:rPr>
            </w:pPr>
            <w:del w:id="4891" w:author="Author">
              <w:r w:rsidRPr="00D8063B" w:rsidDel="00C921DC">
                <w:rPr>
                  <w:lang w:val="en-GB"/>
                </w:rPr>
                <w:delText>C0020</w:delText>
              </w:r>
            </w:del>
          </w:p>
        </w:tc>
        <w:tc>
          <w:tcPr>
            <w:tcW w:w="1858" w:type="dxa"/>
            <w:tcBorders>
              <w:top w:val="single" w:sz="2" w:space="0" w:color="auto"/>
              <w:left w:val="single" w:sz="2" w:space="0" w:color="auto"/>
              <w:bottom w:val="single" w:sz="2" w:space="0" w:color="auto"/>
              <w:right w:val="single" w:sz="2" w:space="0" w:color="auto"/>
            </w:tcBorders>
          </w:tcPr>
          <w:p w14:paraId="570A6786" w14:textId="543CA5A6" w:rsidR="005C1C1D" w:rsidRPr="00D8063B" w:rsidDel="00C921DC" w:rsidRDefault="005C1C1D" w:rsidP="00C921DC">
            <w:pPr>
              <w:rPr>
                <w:del w:id="4892" w:author="Author"/>
                <w:lang w:val="en-GB"/>
              </w:rPr>
            </w:pPr>
            <w:del w:id="4893" w:author="Author">
              <w:r w:rsidRPr="00D8063B" w:rsidDel="00C921DC">
                <w:rPr>
                  <w:lang w:val="en-GB"/>
                </w:rPr>
                <w:delText>Identification code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45326176" w14:textId="28B7F887" w:rsidR="005C1C1D" w:rsidRPr="00D8063B" w:rsidDel="00C921DC" w:rsidRDefault="005C1C1D" w:rsidP="00C921DC">
            <w:pPr>
              <w:rPr>
                <w:del w:id="4894" w:author="Author"/>
                <w:lang w:val="en-GB"/>
              </w:rPr>
            </w:pPr>
            <w:del w:id="4895" w:author="Author">
              <w:r w:rsidRPr="00D8063B" w:rsidDel="00C921DC">
                <w:rPr>
                  <w:lang w:val="en-GB"/>
                </w:rPr>
                <w:delText>Identification code by this order of priority:</w:delText>
              </w:r>
            </w:del>
          </w:p>
          <w:p w14:paraId="38D1C748" w14:textId="34C6101C" w:rsidR="005C1C1D" w:rsidRPr="00D8063B" w:rsidDel="00C921DC" w:rsidRDefault="005C1C1D" w:rsidP="00C921DC">
            <w:pPr>
              <w:rPr>
                <w:del w:id="4896" w:author="Author"/>
                <w:lang w:val="en-GB"/>
              </w:rPr>
            </w:pPr>
            <w:del w:id="4897" w:author="Author">
              <w:r w:rsidRPr="00D8063B" w:rsidDel="00C921DC">
                <w:rPr>
                  <w:lang w:val="en-GB"/>
                </w:rPr>
                <w:delText>Legal Entity Identifier (LEI);</w:delText>
              </w:r>
            </w:del>
          </w:p>
          <w:p w14:paraId="62D6DFB5" w14:textId="2D64DD70" w:rsidR="005C1C1D" w:rsidRPr="00D8063B" w:rsidDel="00C921DC" w:rsidRDefault="005C1C1D" w:rsidP="00C921DC">
            <w:pPr>
              <w:rPr>
                <w:del w:id="4898" w:author="Author"/>
                <w:lang w:val="en-GB"/>
              </w:rPr>
            </w:pPr>
            <w:del w:id="4899" w:author="Author">
              <w:r w:rsidRPr="00D8063B" w:rsidDel="00C921DC">
                <w:rPr>
                  <w:lang w:val="en-GB"/>
                </w:rPr>
                <w:delText>Specific code</w:delText>
              </w:r>
            </w:del>
          </w:p>
          <w:p w14:paraId="685118B0" w14:textId="118FCE4F" w:rsidR="005C1C1D" w:rsidRPr="00D8063B" w:rsidDel="00C921DC" w:rsidRDefault="005C1C1D" w:rsidP="00C921DC">
            <w:pPr>
              <w:rPr>
                <w:del w:id="4900" w:author="Author"/>
                <w:lang w:val="en-GB"/>
              </w:rPr>
            </w:pPr>
            <w:del w:id="4901" w:author="Author">
              <w:r w:rsidRPr="00D8063B" w:rsidDel="00C921DC">
                <w:rPr>
                  <w:lang w:val="en-GB"/>
                </w:rPr>
                <w:delText>Specific code:</w:delText>
              </w:r>
            </w:del>
          </w:p>
          <w:p w14:paraId="0A2D1466" w14:textId="3E2AD383" w:rsidR="005C1C1D" w:rsidRPr="00D8063B" w:rsidDel="00C921DC" w:rsidRDefault="005C1C1D" w:rsidP="00C921DC">
            <w:pPr>
              <w:rPr>
                <w:del w:id="4902" w:author="Author"/>
                <w:lang w:val="en-GB"/>
              </w:rPr>
            </w:pPr>
            <w:del w:id="4903" w:author="Author">
              <w:r w:rsidRPr="00D8063B" w:rsidDel="00C921DC">
                <w:rPr>
                  <w:lang w:val="en-GB"/>
                </w:rPr>
                <w:delText>Identification code will be provided by the group. When allocating an identification code to each non–EEA or non–regulated undertaking, the group should comply with the following format in a consistent manner:</w:delText>
              </w:r>
            </w:del>
          </w:p>
          <w:p w14:paraId="7E743536" w14:textId="41C4FC31" w:rsidR="005C1C1D" w:rsidRPr="00D8063B" w:rsidDel="00C921DC" w:rsidRDefault="005C1C1D" w:rsidP="00C921DC">
            <w:pPr>
              <w:rPr>
                <w:del w:id="4904" w:author="Author"/>
                <w:lang w:val="en-GB"/>
              </w:rPr>
            </w:pPr>
            <w:del w:id="4905" w:author="Author">
              <w:r w:rsidRPr="00D8063B" w:rsidDel="00C921DC">
                <w:rPr>
                  <w:lang w:val="en-GB"/>
                </w:rPr>
                <w:delText>identification code of the parent undertaking + ISO 3166–1 alpha–2 code of the country of the undertaking + 5 digits</w:delText>
              </w:r>
            </w:del>
          </w:p>
        </w:tc>
      </w:tr>
      <w:tr w:rsidR="005C1C1D" w:rsidRPr="00D8063B" w:rsidDel="00C921DC" w14:paraId="278AB416" w14:textId="5453F467" w:rsidTr="00DA6BCB">
        <w:trPr>
          <w:del w:id="4906" w:author="Author"/>
        </w:trPr>
        <w:tc>
          <w:tcPr>
            <w:tcW w:w="1021" w:type="dxa"/>
            <w:tcBorders>
              <w:top w:val="single" w:sz="2" w:space="0" w:color="auto"/>
              <w:left w:val="single" w:sz="2" w:space="0" w:color="auto"/>
              <w:bottom w:val="single" w:sz="2" w:space="0" w:color="auto"/>
              <w:right w:val="single" w:sz="2" w:space="0" w:color="auto"/>
            </w:tcBorders>
          </w:tcPr>
          <w:p w14:paraId="34AF2A3E" w14:textId="27FE2B3B" w:rsidR="005C1C1D" w:rsidRPr="00D8063B" w:rsidDel="00C921DC" w:rsidRDefault="005C1C1D" w:rsidP="00C921DC">
            <w:pPr>
              <w:rPr>
                <w:del w:id="4907" w:author="Author"/>
                <w:lang w:val="en-GB"/>
              </w:rPr>
            </w:pPr>
            <w:del w:id="4908" w:author="Author">
              <w:r w:rsidRPr="00D8063B" w:rsidDel="00C921DC">
                <w:rPr>
                  <w:lang w:val="en-GB"/>
                </w:rPr>
                <w:delText>C0030</w:delText>
              </w:r>
            </w:del>
          </w:p>
        </w:tc>
        <w:tc>
          <w:tcPr>
            <w:tcW w:w="1858" w:type="dxa"/>
            <w:tcBorders>
              <w:top w:val="single" w:sz="2" w:space="0" w:color="auto"/>
              <w:left w:val="single" w:sz="2" w:space="0" w:color="auto"/>
              <w:bottom w:val="single" w:sz="2" w:space="0" w:color="auto"/>
              <w:right w:val="single" w:sz="2" w:space="0" w:color="auto"/>
            </w:tcBorders>
          </w:tcPr>
          <w:p w14:paraId="3EF44F82" w14:textId="582B9222" w:rsidR="005C1C1D" w:rsidRPr="00D8063B" w:rsidDel="00C921DC" w:rsidRDefault="005C1C1D" w:rsidP="00C921DC">
            <w:pPr>
              <w:rPr>
                <w:del w:id="4909" w:author="Author"/>
                <w:lang w:val="en-GB"/>
              </w:rPr>
            </w:pPr>
            <w:del w:id="4910" w:author="Author">
              <w:r w:rsidRPr="00D8063B" w:rsidDel="00C921DC">
                <w:rPr>
                  <w:lang w:val="en-GB"/>
                </w:rPr>
                <w:delText>Type of code of the ID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3D9B16E7" w14:textId="506EB8CC" w:rsidR="005C1C1D" w:rsidRPr="00D8063B" w:rsidDel="00C921DC" w:rsidRDefault="005C1C1D" w:rsidP="00C921DC">
            <w:pPr>
              <w:rPr>
                <w:del w:id="4911" w:author="Author"/>
                <w:lang w:val="en-GB"/>
              </w:rPr>
            </w:pPr>
            <w:del w:id="4912" w:author="Author">
              <w:r w:rsidRPr="00D8063B" w:rsidDel="00C921DC">
                <w:rPr>
                  <w:lang w:val="en-GB"/>
                </w:rPr>
                <w:delText>Type of ID Code used for the ‘Identification code of the undertaking’ item. One of the options in the following closed list shall be used:</w:delText>
              </w:r>
            </w:del>
          </w:p>
          <w:p w14:paraId="01CA6C3F" w14:textId="52D96102" w:rsidR="005C1C1D" w:rsidRPr="00D8063B" w:rsidDel="00C921DC" w:rsidRDefault="005C1C1D" w:rsidP="00C921DC">
            <w:pPr>
              <w:rPr>
                <w:del w:id="4913" w:author="Author"/>
                <w:lang w:val="en-GB"/>
              </w:rPr>
            </w:pPr>
            <w:del w:id="4914" w:author="Author">
              <w:r w:rsidRPr="00D8063B" w:rsidDel="00C921DC">
                <w:rPr>
                  <w:lang w:val="en-GB"/>
                </w:rPr>
                <w:delText>1 — LEI</w:delText>
              </w:r>
            </w:del>
          </w:p>
          <w:p w14:paraId="4DA75593" w14:textId="76858234" w:rsidR="005C1C1D" w:rsidRPr="00D8063B" w:rsidDel="00C921DC" w:rsidRDefault="005C1C1D" w:rsidP="00C921DC">
            <w:pPr>
              <w:rPr>
                <w:del w:id="4915" w:author="Author"/>
                <w:lang w:val="en-GB"/>
              </w:rPr>
            </w:pPr>
            <w:del w:id="4916" w:author="Author">
              <w:r w:rsidRPr="00D8063B" w:rsidDel="00C921DC">
                <w:rPr>
                  <w:lang w:val="en-GB"/>
                </w:rPr>
                <w:delText>2 — Specific code</w:delText>
              </w:r>
            </w:del>
          </w:p>
        </w:tc>
      </w:tr>
      <w:tr w:rsidR="005C1C1D" w:rsidRPr="00D8063B" w:rsidDel="00C921DC" w14:paraId="22FE315F" w14:textId="3A3759DD" w:rsidTr="00DA6BCB">
        <w:trPr>
          <w:del w:id="4917" w:author="Author"/>
        </w:trPr>
        <w:tc>
          <w:tcPr>
            <w:tcW w:w="1021" w:type="dxa"/>
            <w:tcBorders>
              <w:top w:val="single" w:sz="2" w:space="0" w:color="auto"/>
              <w:left w:val="single" w:sz="2" w:space="0" w:color="auto"/>
              <w:bottom w:val="single" w:sz="2" w:space="0" w:color="auto"/>
              <w:right w:val="single" w:sz="2" w:space="0" w:color="auto"/>
            </w:tcBorders>
          </w:tcPr>
          <w:p w14:paraId="0F2B65A5" w14:textId="50D46A15" w:rsidR="005C1C1D" w:rsidRPr="00D8063B" w:rsidDel="00C921DC" w:rsidRDefault="005C1C1D" w:rsidP="00C921DC">
            <w:pPr>
              <w:rPr>
                <w:del w:id="4918" w:author="Author"/>
                <w:lang w:val="en-GB"/>
              </w:rPr>
            </w:pPr>
            <w:del w:id="4919" w:author="Author">
              <w:r w:rsidRPr="00D8063B" w:rsidDel="00C921DC">
                <w:rPr>
                  <w:lang w:val="en-GB"/>
                </w:rPr>
                <w:delText>C0040</w:delText>
              </w:r>
            </w:del>
          </w:p>
        </w:tc>
        <w:tc>
          <w:tcPr>
            <w:tcW w:w="1858" w:type="dxa"/>
            <w:tcBorders>
              <w:top w:val="single" w:sz="2" w:space="0" w:color="auto"/>
              <w:left w:val="single" w:sz="2" w:space="0" w:color="auto"/>
              <w:bottom w:val="single" w:sz="2" w:space="0" w:color="auto"/>
              <w:right w:val="single" w:sz="2" w:space="0" w:color="auto"/>
            </w:tcBorders>
          </w:tcPr>
          <w:p w14:paraId="0EE72085" w14:textId="292D0777" w:rsidR="005C1C1D" w:rsidRPr="00D8063B" w:rsidDel="00C921DC" w:rsidRDefault="005C1C1D" w:rsidP="00C921DC">
            <w:pPr>
              <w:rPr>
                <w:del w:id="4920" w:author="Author"/>
                <w:lang w:val="en-GB"/>
              </w:rPr>
            </w:pPr>
            <w:del w:id="4921" w:author="Author">
              <w:r w:rsidRPr="00D8063B" w:rsidDel="00C921DC">
                <w:rPr>
                  <w:lang w:val="en-GB"/>
                </w:rPr>
                <w:delText>Product ID code</w:delText>
              </w:r>
            </w:del>
          </w:p>
        </w:tc>
        <w:tc>
          <w:tcPr>
            <w:tcW w:w="6407" w:type="dxa"/>
            <w:tcBorders>
              <w:top w:val="single" w:sz="2" w:space="0" w:color="auto"/>
              <w:left w:val="single" w:sz="2" w:space="0" w:color="auto"/>
              <w:bottom w:val="single" w:sz="2" w:space="0" w:color="auto"/>
              <w:right w:val="single" w:sz="2" w:space="0" w:color="auto"/>
            </w:tcBorders>
          </w:tcPr>
          <w:p w14:paraId="53D73CEC" w14:textId="12451DCE" w:rsidR="005C1C1D" w:rsidRPr="00D8063B" w:rsidDel="00C921DC" w:rsidRDefault="005C1C1D" w:rsidP="00C921DC">
            <w:pPr>
              <w:rPr>
                <w:del w:id="4922" w:author="Author"/>
                <w:lang w:val="en-GB"/>
              </w:rPr>
            </w:pPr>
            <w:del w:id="4923" w:author="Author">
              <w:r w:rsidRPr="00D8063B" w:rsidDel="00C921DC">
                <w:rPr>
                  <w:lang w:val="en-GB"/>
                </w:rPr>
                <w:delText>Internal product ID code used by the undertaking for the product. If a code is already in use or is attributed by the competent authority for supervisory purposes that code shall be used.</w:delText>
              </w:r>
            </w:del>
          </w:p>
          <w:p w14:paraId="034902D4" w14:textId="21AB5F2B" w:rsidR="005C1C1D" w:rsidRPr="00D8063B" w:rsidDel="00C921DC" w:rsidRDefault="005C1C1D" w:rsidP="00C921DC">
            <w:pPr>
              <w:rPr>
                <w:del w:id="4924" w:author="Author"/>
                <w:lang w:val="en-GB"/>
              </w:rPr>
            </w:pPr>
            <w:del w:id="4925" w:author="Author">
              <w:r w:rsidRPr="00D8063B" w:rsidDel="00C921DC">
                <w:rPr>
                  <w:lang w:val="en-GB"/>
                </w:rPr>
                <w:delText>The ID code shall be consistent over time.</w:delText>
              </w:r>
            </w:del>
          </w:p>
        </w:tc>
      </w:tr>
      <w:tr w:rsidR="005C1C1D" w:rsidRPr="00D8063B" w:rsidDel="00C921DC" w14:paraId="31F09777" w14:textId="3009394C" w:rsidTr="00DA6BCB">
        <w:trPr>
          <w:del w:id="4926" w:author="Author"/>
        </w:trPr>
        <w:tc>
          <w:tcPr>
            <w:tcW w:w="1021" w:type="dxa"/>
            <w:tcBorders>
              <w:top w:val="single" w:sz="2" w:space="0" w:color="auto"/>
              <w:left w:val="single" w:sz="2" w:space="0" w:color="auto"/>
              <w:bottom w:val="single" w:sz="2" w:space="0" w:color="auto"/>
              <w:right w:val="single" w:sz="2" w:space="0" w:color="auto"/>
            </w:tcBorders>
          </w:tcPr>
          <w:p w14:paraId="0CB8BF64" w14:textId="3FBC8518" w:rsidR="005C1C1D" w:rsidRPr="00D8063B" w:rsidDel="00C921DC" w:rsidRDefault="005C1C1D" w:rsidP="00C921DC">
            <w:pPr>
              <w:rPr>
                <w:del w:id="4927" w:author="Author"/>
                <w:lang w:val="en-GB"/>
              </w:rPr>
            </w:pPr>
            <w:del w:id="4928" w:author="Author">
              <w:r w:rsidRPr="00D8063B" w:rsidDel="00C921DC">
                <w:rPr>
                  <w:lang w:val="en-GB"/>
                </w:rPr>
                <w:delText>C0050</w:delText>
              </w:r>
            </w:del>
          </w:p>
        </w:tc>
        <w:tc>
          <w:tcPr>
            <w:tcW w:w="1858" w:type="dxa"/>
            <w:tcBorders>
              <w:top w:val="single" w:sz="2" w:space="0" w:color="auto"/>
              <w:left w:val="single" w:sz="2" w:space="0" w:color="auto"/>
              <w:bottom w:val="single" w:sz="2" w:space="0" w:color="auto"/>
              <w:right w:val="single" w:sz="2" w:space="0" w:color="auto"/>
            </w:tcBorders>
          </w:tcPr>
          <w:p w14:paraId="26931A73" w14:textId="48084BE6" w:rsidR="005C1C1D" w:rsidRPr="00D8063B" w:rsidDel="00C921DC" w:rsidRDefault="005C1C1D" w:rsidP="00C921DC">
            <w:pPr>
              <w:rPr>
                <w:del w:id="4929" w:author="Author"/>
                <w:lang w:val="en-GB"/>
              </w:rPr>
            </w:pPr>
            <w:del w:id="4930" w:author="Author">
              <w:r w:rsidRPr="00D8063B" w:rsidDel="00C921DC">
                <w:rPr>
                  <w:lang w:val="en-GB"/>
                </w:rPr>
                <w:delText>Product denomination</w:delText>
              </w:r>
            </w:del>
          </w:p>
        </w:tc>
        <w:tc>
          <w:tcPr>
            <w:tcW w:w="6407" w:type="dxa"/>
            <w:tcBorders>
              <w:top w:val="single" w:sz="2" w:space="0" w:color="auto"/>
              <w:left w:val="single" w:sz="2" w:space="0" w:color="auto"/>
              <w:bottom w:val="single" w:sz="2" w:space="0" w:color="auto"/>
              <w:right w:val="single" w:sz="2" w:space="0" w:color="auto"/>
            </w:tcBorders>
          </w:tcPr>
          <w:p w14:paraId="746A6D50" w14:textId="352D6891" w:rsidR="005C1C1D" w:rsidRPr="00D8063B" w:rsidDel="00C921DC" w:rsidRDefault="005C1C1D" w:rsidP="00C921DC">
            <w:pPr>
              <w:rPr>
                <w:del w:id="4931" w:author="Author"/>
                <w:lang w:val="en-GB"/>
              </w:rPr>
            </w:pPr>
            <w:del w:id="4932" w:author="Author">
              <w:r w:rsidRPr="00D8063B" w:rsidDel="00C921DC">
                <w:rPr>
                  <w:lang w:val="en-GB"/>
                </w:rPr>
                <w:delText>Commercial name of product (undertaking–specific)</w:delText>
              </w:r>
            </w:del>
          </w:p>
        </w:tc>
      </w:tr>
      <w:tr w:rsidR="005C1C1D" w:rsidRPr="00D8063B" w:rsidDel="00C921DC" w14:paraId="51065BDE" w14:textId="14BDC446" w:rsidTr="00DA6BCB">
        <w:trPr>
          <w:del w:id="4933" w:author="Author"/>
        </w:trPr>
        <w:tc>
          <w:tcPr>
            <w:tcW w:w="1021" w:type="dxa"/>
            <w:tcBorders>
              <w:top w:val="single" w:sz="2" w:space="0" w:color="auto"/>
              <w:left w:val="single" w:sz="2" w:space="0" w:color="auto"/>
              <w:bottom w:val="single" w:sz="2" w:space="0" w:color="auto"/>
              <w:right w:val="single" w:sz="2" w:space="0" w:color="auto"/>
            </w:tcBorders>
          </w:tcPr>
          <w:p w14:paraId="75EF7E61" w14:textId="343BA9BD" w:rsidR="005C1C1D" w:rsidRPr="00D8063B" w:rsidDel="00C921DC" w:rsidRDefault="005C1C1D" w:rsidP="00C921DC">
            <w:pPr>
              <w:rPr>
                <w:del w:id="4934" w:author="Author"/>
                <w:lang w:val="en-GB"/>
              </w:rPr>
            </w:pPr>
            <w:del w:id="4935" w:author="Author">
              <w:r w:rsidRPr="00D8063B" w:rsidDel="00C921DC">
                <w:rPr>
                  <w:lang w:val="en-GB"/>
                </w:rPr>
                <w:delText>C0060</w:delText>
              </w:r>
            </w:del>
          </w:p>
        </w:tc>
        <w:tc>
          <w:tcPr>
            <w:tcW w:w="1858" w:type="dxa"/>
            <w:tcBorders>
              <w:top w:val="single" w:sz="2" w:space="0" w:color="auto"/>
              <w:left w:val="single" w:sz="2" w:space="0" w:color="auto"/>
              <w:bottom w:val="single" w:sz="2" w:space="0" w:color="auto"/>
              <w:right w:val="single" w:sz="2" w:space="0" w:color="auto"/>
            </w:tcBorders>
          </w:tcPr>
          <w:p w14:paraId="7FD03A62" w14:textId="0C680410" w:rsidR="005C1C1D" w:rsidRPr="00D8063B" w:rsidDel="00C921DC" w:rsidRDefault="005C1C1D" w:rsidP="00C921DC">
            <w:pPr>
              <w:rPr>
                <w:del w:id="4936" w:author="Author"/>
                <w:lang w:val="en-GB"/>
              </w:rPr>
            </w:pPr>
            <w:del w:id="4937" w:author="Author">
              <w:r w:rsidRPr="00D8063B" w:rsidDel="00C921DC">
                <w:rPr>
                  <w:lang w:val="en-GB"/>
                </w:rPr>
                <w:delText>Type of hedging</w:delText>
              </w:r>
            </w:del>
          </w:p>
        </w:tc>
        <w:tc>
          <w:tcPr>
            <w:tcW w:w="6407" w:type="dxa"/>
            <w:tcBorders>
              <w:top w:val="single" w:sz="2" w:space="0" w:color="auto"/>
              <w:left w:val="single" w:sz="2" w:space="0" w:color="auto"/>
              <w:bottom w:val="single" w:sz="2" w:space="0" w:color="auto"/>
              <w:right w:val="single" w:sz="2" w:space="0" w:color="auto"/>
            </w:tcBorders>
          </w:tcPr>
          <w:p w14:paraId="725CB836" w14:textId="052BEA60" w:rsidR="005C1C1D" w:rsidRPr="00D8063B" w:rsidDel="00C921DC" w:rsidRDefault="005C1C1D" w:rsidP="00C921DC">
            <w:pPr>
              <w:rPr>
                <w:del w:id="4938" w:author="Author"/>
                <w:lang w:val="en-GB"/>
              </w:rPr>
            </w:pPr>
            <w:del w:id="4939" w:author="Author">
              <w:r w:rsidRPr="00D8063B" w:rsidDel="00C921DC">
                <w:rPr>
                  <w:lang w:val="en-GB"/>
                </w:rPr>
                <w:delText>The following closed list shall be used:</w:delText>
              </w:r>
            </w:del>
          </w:p>
          <w:p w14:paraId="6A13DE22" w14:textId="00CB2192" w:rsidR="005C1C1D" w:rsidRPr="00D8063B" w:rsidDel="00C921DC" w:rsidRDefault="005C1C1D" w:rsidP="00C921DC">
            <w:pPr>
              <w:rPr>
                <w:del w:id="4940" w:author="Author"/>
                <w:lang w:val="en-GB"/>
              </w:rPr>
            </w:pPr>
            <w:del w:id="4941" w:author="Author">
              <w:r w:rsidRPr="00D8063B" w:rsidDel="00C921DC">
                <w:rPr>
                  <w:lang w:val="en-GB"/>
                </w:rPr>
                <w:delText>1 — No hedging</w:delText>
              </w:r>
            </w:del>
          </w:p>
          <w:p w14:paraId="173DBB8F" w14:textId="0BD39677" w:rsidR="005C1C1D" w:rsidRPr="00D8063B" w:rsidDel="00C921DC" w:rsidRDefault="005C1C1D" w:rsidP="00C921DC">
            <w:pPr>
              <w:rPr>
                <w:del w:id="4942" w:author="Author"/>
                <w:lang w:val="en-GB"/>
              </w:rPr>
            </w:pPr>
            <w:del w:id="4943" w:author="Author">
              <w:r w:rsidRPr="00D8063B" w:rsidDel="00C921DC">
                <w:rPr>
                  <w:lang w:val="en-GB"/>
                </w:rPr>
                <w:delText>2 — Dynamic hedging</w:delText>
              </w:r>
            </w:del>
          </w:p>
          <w:p w14:paraId="3651246F" w14:textId="4F3FFE17" w:rsidR="005C1C1D" w:rsidRPr="00D8063B" w:rsidDel="00C921DC" w:rsidRDefault="005C1C1D" w:rsidP="00C921DC">
            <w:pPr>
              <w:rPr>
                <w:del w:id="4944" w:author="Author"/>
                <w:lang w:val="en-GB"/>
              </w:rPr>
            </w:pPr>
            <w:del w:id="4945" w:author="Author">
              <w:r w:rsidRPr="00D8063B" w:rsidDel="00C921DC">
                <w:rPr>
                  <w:lang w:val="en-GB"/>
                </w:rPr>
                <w:delText>3 — Static hedging</w:delText>
              </w:r>
            </w:del>
          </w:p>
          <w:p w14:paraId="61EF74BD" w14:textId="650399CC" w:rsidR="005C1C1D" w:rsidRPr="00D8063B" w:rsidDel="00C921DC" w:rsidRDefault="005C1C1D" w:rsidP="00C921DC">
            <w:pPr>
              <w:rPr>
                <w:del w:id="4946" w:author="Author"/>
                <w:lang w:val="en-GB"/>
              </w:rPr>
            </w:pPr>
            <w:del w:id="4947" w:author="Author">
              <w:r w:rsidRPr="00D8063B" w:rsidDel="00C921DC">
                <w:rPr>
                  <w:lang w:val="en-GB"/>
                </w:rPr>
                <w:delText>4 — Ad hoc hedging</w:delText>
              </w:r>
            </w:del>
          </w:p>
          <w:p w14:paraId="3A5E5C43" w14:textId="79BC5392" w:rsidR="005C1C1D" w:rsidRPr="00D8063B" w:rsidDel="00C921DC" w:rsidRDefault="005C1C1D" w:rsidP="00C921DC">
            <w:pPr>
              <w:rPr>
                <w:del w:id="4948" w:author="Author"/>
                <w:lang w:val="en-GB"/>
              </w:rPr>
            </w:pPr>
            <w:del w:id="4949" w:author="Author">
              <w:r w:rsidRPr="00D8063B" w:rsidDel="00C921DC">
                <w:rPr>
                  <w:lang w:val="en-GB"/>
                </w:rPr>
                <w:delText>Dynamic hedging is frequently rebalanced; static hedging is made of ‘standard’ derivatives but not frequently rebalanced; ad hoc hedging is made of financial products structured for the specific purpose of hedging those liabilities.</w:delText>
              </w:r>
            </w:del>
          </w:p>
        </w:tc>
      </w:tr>
      <w:tr w:rsidR="005C1C1D" w:rsidRPr="00D8063B" w:rsidDel="00C921DC" w14:paraId="254E2575" w14:textId="0C19F460" w:rsidTr="00DA6BCB">
        <w:trPr>
          <w:del w:id="4950" w:author="Author"/>
        </w:trPr>
        <w:tc>
          <w:tcPr>
            <w:tcW w:w="1021" w:type="dxa"/>
            <w:tcBorders>
              <w:top w:val="single" w:sz="2" w:space="0" w:color="auto"/>
              <w:left w:val="single" w:sz="2" w:space="0" w:color="auto"/>
              <w:bottom w:val="single" w:sz="2" w:space="0" w:color="auto"/>
              <w:right w:val="single" w:sz="2" w:space="0" w:color="auto"/>
            </w:tcBorders>
          </w:tcPr>
          <w:p w14:paraId="7BFF3234" w14:textId="6D6C7C18" w:rsidR="005C1C1D" w:rsidRPr="00D8063B" w:rsidDel="00C921DC" w:rsidRDefault="005C1C1D" w:rsidP="00C921DC">
            <w:pPr>
              <w:rPr>
                <w:del w:id="4951" w:author="Author"/>
                <w:lang w:val="en-GB"/>
              </w:rPr>
            </w:pPr>
            <w:del w:id="4952" w:author="Author">
              <w:r w:rsidRPr="00D8063B" w:rsidDel="00C921DC">
                <w:rPr>
                  <w:lang w:val="en-GB"/>
                </w:rPr>
                <w:delText>C0070</w:delText>
              </w:r>
            </w:del>
          </w:p>
        </w:tc>
        <w:tc>
          <w:tcPr>
            <w:tcW w:w="1858" w:type="dxa"/>
            <w:tcBorders>
              <w:top w:val="single" w:sz="2" w:space="0" w:color="auto"/>
              <w:left w:val="single" w:sz="2" w:space="0" w:color="auto"/>
              <w:bottom w:val="single" w:sz="2" w:space="0" w:color="auto"/>
              <w:right w:val="single" w:sz="2" w:space="0" w:color="auto"/>
            </w:tcBorders>
          </w:tcPr>
          <w:p w14:paraId="0835FDF0" w14:textId="254F2E60" w:rsidR="005C1C1D" w:rsidRPr="00D8063B" w:rsidDel="00C921DC" w:rsidRDefault="005C1C1D" w:rsidP="00C921DC">
            <w:pPr>
              <w:rPr>
                <w:del w:id="4953" w:author="Author"/>
                <w:lang w:val="en-GB"/>
              </w:rPr>
            </w:pPr>
            <w:del w:id="4954" w:author="Author">
              <w:r w:rsidRPr="00D8063B" w:rsidDel="00C921DC">
                <w:rPr>
                  <w:lang w:val="en-GB"/>
                </w:rPr>
                <w:delText>Delta hedged</w:delText>
              </w:r>
            </w:del>
          </w:p>
        </w:tc>
        <w:tc>
          <w:tcPr>
            <w:tcW w:w="6407" w:type="dxa"/>
            <w:tcBorders>
              <w:top w:val="single" w:sz="2" w:space="0" w:color="auto"/>
              <w:left w:val="single" w:sz="2" w:space="0" w:color="auto"/>
              <w:bottom w:val="single" w:sz="2" w:space="0" w:color="auto"/>
              <w:right w:val="single" w:sz="2" w:space="0" w:color="auto"/>
            </w:tcBorders>
          </w:tcPr>
          <w:p w14:paraId="1A5B9C35" w14:textId="70D33A10" w:rsidR="005C1C1D" w:rsidRPr="00D8063B" w:rsidDel="00C921DC" w:rsidRDefault="005C1C1D" w:rsidP="00C921DC">
            <w:pPr>
              <w:rPr>
                <w:del w:id="4955" w:author="Author"/>
                <w:lang w:val="en-GB"/>
              </w:rPr>
            </w:pPr>
            <w:del w:id="4956" w:author="Author">
              <w:r w:rsidRPr="00D8063B" w:rsidDel="00C921DC">
                <w:rPr>
                  <w:lang w:val="en-GB"/>
                </w:rPr>
                <w:delText>The following closed list shall be used:</w:delText>
              </w:r>
            </w:del>
          </w:p>
          <w:p w14:paraId="478463B0" w14:textId="56D894F5" w:rsidR="005C1C1D" w:rsidRPr="00D8063B" w:rsidDel="00C921DC" w:rsidRDefault="005C1C1D" w:rsidP="00C921DC">
            <w:pPr>
              <w:rPr>
                <w:del w:id="4957" w:author="Author"/>
                <w:lang w:val="en-GB"/>
              </w:rPr>
            </w:pPr>
            <w:del w:id="4958" w:author="Author">
              <w:r w:rsidRPr="00D8063B" w:rsidDel="00C921DC">
                <w:rPr>
                  <w:lang w:val="en-GB"/>
                </w:rPr>
                <w:delText>1 — Delta hedged</w:delText>
              </w:r>
            </w:del>
          </w:p>
          <w:p w14:paraId="3CF126E3" w14:textId="13416B17" w:rsidR="005C1C1D" w:rsidRPr="00D8063B" w:rsidDel="00C921DC" w:rsidRDefault="005C1C1D" w:rsidP="00C921DC">
            <w:pPr>
              <w:rPr>
                <w:del w:id="4959" w:author="Author"/>
                <w:lang w:val="en-GB"/>
              </w:rPr>
            </w:pPr>
            <w:del w:id="4960" w:author="Author">
              <w:r w:rsidRPr="00D8063B" w:rsidDel="00C921DC">
                <w:rPr>
                  <w:lang w:val="en-GB"/>
                </w:rPr>
                <w:delText>2 — Delta not hedged</w:delText>
              </w:r>
            </w:del>
          </w:p>
          <w:p w14:paraId="0A6DA50A" w14:textId="1719B1D2" w:rsidR="005C1C1D" w:rsidRPr="00D8063B" w:rsidDel="00C921DC" w:rsidRDefault="005C1C1D" w:rsidP="00C921DC">
            <w:pPr>
              <w:rPr>
                <w:del w:id="4961" w:author="Author"/>
                <w:lang w:val="en-GB"/>
              </w:rPr>
            </w:pPr>
            <w:del w:id="4962" w:author="Author">
              <w:r w:rsidRPr="00D8063B" w:rsidDel="00C921DC">
                <w:rPr>
                  <w:lang w:val="en-GB"/>
                </w:rPr>
                <w:delText>3 — Delta partially hedged</w:delText>
              </w:r>
            </w:del>
          </w:p>
          <w:p w14:paraId="2B612A8E" w14:textId="5962272E" w:rsidR="005C1C1D" w:rsidRPr="00D8063B" w:rsidDel="00C921DC" w:rsidRDefault="005C1C1D" w:rsidP="00C921DC">
            <w:pPr>
              <w:rPr>
                <w:del w:id="4963" w:author="Author"/>
                <w:lang w:val="en-GB"/>
              </w:rPr>
            </w:pPr>
            <w:del w:id="4964" w:author="Author">
              <w:r w:rsidRPr="00D8063B" w:rsidDel="00C921DC">
                <w:rPr>
                  <w:lang w:val="en-GB"/>
                </w:rPr>
                <w:delText>4 — Guarantee not sensitive to delta.</w:delText>
              </w:r>
            </w:del>
          </w:p>
          <w:p w14:paraId="49AA4CB9" w14:textId="019402E4" w:rsidR="005C1C1D" w:rsidRPr="00D8063B" w:rsidDel="00C921DC" w:rsidRDefault="005C1C1D" w:rsidP="00C921DC">
            <w:pPr>
              <w:rPr>
                <w:del w:id="4965" w:author="Author"/>
                <w:lang w:val="en-GB"/>
              </w:rPr>
            </w:pPr>
            <w:del w:id="4966" w:author="Author">
              <w:r w:rsidRPr="00D8063B" w:rsidDel="00C921DC">
                <w:rPr>
                  <w:lang w:val="en-GB"/>
                </w:rPr>
                <w:delText>Partial means that the strategy is not intended to cover the whole risk. Not sensitive is to be selected if the guarantee sold is deemed independent from the risk factor.</w:delText>
              </w:r>
            </w:del>
          </w:p>
        </w:tc>
      </w:tr>
      <w:tr w:rsidR="005C1C1D" w:rsidRPr="00D8063B" w:rsidDel="00C921DC" w14:paraId="5DD830C2" w14:textId="023EF84D" w:rsidTr="00DA6BCB">
        <w:trPr>
          <w:del w:id="4967" w:author="Author"/>
        </w:trPr>
        <w:tc>
          <w:tcPr>
            <w:tcW w:w="1021" w:type="dxa"/>
            <w:tcBorders>
              <w:top w:val="single" w:sz="2" w:space="0" w:color="auto"/>
              <w:left w:val="single" w:sz="2" w:space="0" w:color="auto"/>
              <w:bottom w:val="single" w:sz="2" w:space="0" w:color="auto"/>
              <w:right w:val="single" w:sz="2" w:space="0" w:color="auto"/>
            </w:tcBorders>
          </w:tcPr>
          <w:p w14:paraId="41FFC196" w14:textId="0AF234C1" w:rsidR="005C1C1D" w:rsidRPr="00D8063B" w:rsidDel="00C921DC" w:rsidRDefault="005C1C1D" w:rsidP="00C921DC">
            <w:pPr>
              <w:rPr>
                <w:del w:id="4968" w:author="Author"/>
                <w:lang w:val="en-GB"/>
              </w:rPr>
            </w:pPr>
            <w:del w:id="4969" w:author="Author">
              <w:r w:rsidRPr="00D8063B" w:rsidDel="00C921DC">
                <w:rPr>
                  <w:lang w:val="en-GB"/>
                </w:rPr>
                <w:delText>C0080</w:delText>
              </w:r>
            </w:del>
          </w:p>
        </w:tc>
        <w:tc>
          <w:tcPr>
            <w:tcW w:w="1858" w:type="dxa"/>
            <w:tcBorders>
              <w:top w:val="single" w:sz="2" w:space="0" w:color="auto"/>
              <w:left w:val="single" w:sz="2" w:space="0" w:color="auto"/>
              <w:bottom w:val="single" w:sz="2" w:space="0" w:color="auto"/>
              <w:right w:val="single" w:sz="2" w:space="0" w:color="auto"/>
            </w:tcBorders>
          </w:tcPr>
          <w:p w14:paraId="0BB2674B" w14:textId="332D024C" w:rsidR="005C1C1D" w:rsidRPr="00D8063B" w:rsidDel="00C921DC" w:rsidRDefault="005C1C1D" w:rsidP="00C921DC">
            <w:pPr>
              <w:rPr>
                <w:del w:id="4970" w:author="Author"/>
                <w:lang w:val="en-GB"/>
              </w:rPr>
            </w:pPr>
            <w:del w:id="4971" w:author="Author">
              <w:r w:rsidRPr="00D8063B" w:rsidDel="00C921DC">
                <w:rPr>
                  <w:lang w:val="en-GB"/>
                </w:rPr>
                <w:delText>Rho hedged</w:delText>
              </w:r>
            </w:del>
          </w:p>
        </w:tc>
        <w:tc>
          <w:tcPr>
            <w:tcW w:w="6407" w:type="dxa"/>
            <w:tcBorders>
              <w:top w:val="single" w:sz="2" w:space="0" w:color="auto"/>
              <w:left w:val="single" w:sz="2" w:space="0" w:color="auto"/>
              <w:bottom w:val="single" w:sz="2" w:space="0" w:color="auto"/>
              <w:right w:val="single" w:sz="2" w:space="0" w:color="auto"/>
            </w:tcBorders>
          </w:tcPr>
          <w:p w14:paraId="56316CE1" w14:textId="7FE92D23" w:rsidR="005C1C1D" w:rsidRPr="00D8063B" w:rsidDel="00C921DC" w:rsidRDefault="005C1C1D" w:rsidP="00C921DC">
            <w:pPr>
              <w:rPr>
                <w:del w:id="4972" w:author="Author"/>
                <w:lang w:val="en-GB"/>
              </w:rPr>
            </w:pPr>
            <w:del w:id="4973" w:author="Author">
              <w:r w:rsidRPr="00D8063B" w:rsidDel="00C921DC">
                <w:rPr>
                  <w:lang w:val="en-GB"/>
                </w:rPr>
                <w:delText>The following closed list shall be used:</w:delText>
              </w:r>
            </w:del>
          </w:p>
          <w:p w14:paraId="412ADC43" w14:textId="2F758D5B" w:rsidR="005C1C1D" w:rsidRPr="00D8063B" w:rsidDel="00C921DC" w:rsidRDefault="005C1C1D" w:rsidP="00C921DC">
            <w:pPr>
              <w:rPr>
                <w:del w:id="4974" w:author="Author"/>
                <w:lang w:val="en-GB"/>
              </w:rPr>
            </w:pPr>
            <w:del w:id="4975" w:author="Author">
              <w:r w:rsidRPr="00D8063B" w:rsidDel="00C921DC">
                <w:rPr>
                  <w:lang w:val="en-GB"/>
                </w:rPr>
                <w:delText>1 — Rho hedged</w:delText>
              </w:r>
            </w:del>
          </w:p>
          <w:p w14:paraId="2450DF17" w14:textId="4BBCAD5B" w:rsidR="005C1C1D" w:rsidRPr="00D8063B" w:rsidDel="00C921DC" w:rsidRDefault="005C1C1D" w:rsidP="00C921DC">
            <w:pPr>
              <w:rPr>
                <w:del w:id="4976" w:author="Author"/>
                <w:lang w:val="en-GB"/>
              </w:rPr>
            </w:pPr>
            <w:del w:id="4977" w:author="Author">
              <w:r w:rsidRPr="00D8063B" w:rsidDel="00C921DC">
                <w:rPr>
                  <w:lang w:val="en-GB"/>
                </w:rPr>
                <w:delText>2 — Rho not hedged</w:delText>
              </w:r>
            </w:del>
          </w:p>
          <w:p w14:paraId="4D8B4CA5" w14:textId="205358F9" w:rsidR="005C1C1D" w:rsidRPr="00D8063B" w:rsidDel="00C921DC" w:rsidRDefault="005C1C1D" w:rsidP="00C921DC">
            <w:pPr>
              <w:rPr>
                <w:del w:id="4978" w:author="Author"/>
                <w:lang w:val="en-GB"/>
              </w:rPr>
            </w:pPr>
            <w:del w:id="4979" w:author="Author">
              <w:r w:rsidRPr="00D8063B" w:rsidDel="00C921DC">
                <w:rPr>
                  <w:lang w:val="en-GB"/>
                </w:rPr>
                <w:delText>3 — Rho partially hedged</w:delText>
              </w:r>
            </w:del>
          </w:p>
          <w:p w14:paraId="7408473B" w14:textId="388904ED" w:rsidR="005C1C1D" w:rsidRPr="00D8063B" w:rsidDel="00C921DC" w:rsidRDefault="005C1C1D" w:rsidP="00C921DC">
            <w:pPr>
              <w:rPr>
                <w:del w:id="4980" w:author="Author"/>
                <w:lang w:val="en-GB"/>
              </w:rPr>
            </w:pPr>
            <w:del w:id="4981" w:author="Author">
              <w:r w:rsidRPr="00D8063B" w:rsidDel="00C921DC">
                <w:rPr>
                  <w:lang w:val="en-GB"/>
                </w:rPr>
                <w:delText>4 — Guarantee not sensitive to rho.</w:delText>
              </w:r>
            </w:del>
          </w:p>
          <w:p w14:paraId="7CA194D9" w14:textId="5E4EF9F8" w:rsidR="005C1C1D" w:rsidRPr="00D8063B" w:rsidDel="00C921DC" w:rsidRDefault="005C1C1D" w:rsidP="00C921DC">
            <w:pPr>
              <w:rPr>
                <w:del w:id="4982" w:author="Author"/>
                <w:lang w:val="en-GB"/>
              </w:rPr>
            </w:pPr>
            <w:del w:id="4983" w:author="Author">
              <w:r w:rsidRPr="00D8063B" w:rsidDel="00C921DC">
                <w:rPr>
                  <w:lang w:val="en-GB"/>
                </w:rPr>
                <w:delText>Partial means that the strategy is not intended to cover the whole risk. Not sensitive is to be selected if the guarantee sold is deemed independent from the risk factor.</w:delText>
              </w:r>
            </w:del>
          </w:p>
        </w:tc>
      </w:tr>
      <w:tr w:rsidR="005C1C1D" w:rsidRPr="00D8063B" w:rsidDel="00C921DC" w14:paraId="0D6871D7" w14:textId="4222BB6A" w:rsidTr="00DA6BCB">
        <w:trPr>
          <w:del w:id="4984" w:author="Author"/>
        </w:trPr>
        <w:tc>
          <w:tcPr>
            <w:tcW w:w="1021" w:type="dxa"/>
            <w:tcBorders>
              <w:top w:val="single" w:sz="2" w:space="0" w:color="auto"/>
              <w:left w:val="single" w:sz="2" w:space="0" w:color="auto"/>
              <w:bottom w:val="single" w:sz="2" w:space="0" w:color="auto"/>
              <w:right w:val="single" w:sz="2" w:space="0" w:color="auto"/>
            </w:tcBorders>
          </w:tcPr>
          <w:p w14:paraId="49D359EB" w14:textId="3AE472E5" w:rsidR="005C1C1D" w:rsidRPr="00D8063B" w:rsidDel="00C921DC" w:rsidRDefault="005C1C1D" w:rsidP="00C921DC">
            <w:pPr>
              <w:rPr>
                <w:del w:id="4985" w:author="Author"/>
                <w:lang w:val="en-GB"/>
              </w:rPr>
            </w:pPr>
            <w:del w:id="4986" w:author="Author">
              <w:r w:rsidRPr="00D8063B" w:rsidDel="00C921DC">
                <w:rPr>
                  <w:lang w:val="en-GB"/>
                </w:rPr>
                <w:delText>C0090</w:delText>
              </w:r>
            </w:del>
          </w:p>
        </w:tc>
        <w:tc>
          <w:tcPr>
            <w:tcW w:w="1858" w:type="dxa"/>
            <w:tcBorders>
              <w:top w:val="single" w:sz="2" w:space="0" w:color="auto"/>
              <w:left w:val="single" w:sz="2" w:space="0" w:color="auto"/>
              <w:bottom w:val="single" w:sz="2" w:space="0" w:color="auto"/>
              <w:right w:val="single" w:sz="2" w:space="0" w:color="auto"/>
            </w:tcBorders>
          </w:tcPr>
          <w:p w14:paraId="4C2D653C" w14:textId="105FAAD1" w:rsidR="005C1C1D" w:rsidRPr="00D8063B" w:rsidDel="00C921DC" w:rsidRDefault="005C1C1D" w:rsidP="00C921DC">
            <w:pPr>
              <w:rPr>
                <w:del w:id="4987" w:author="Author"/>
                <w:lang w:val="en-GB"/>
              </w:rPr>
            </w:pPr>
            <w:del w:id="4988" w:author="Author">
              <w:r w:rsidRPr="00D8063B" w:rsidDel="00C921DC">
                <w:rPr>
                  <w:lang w:val="en-GB"/>
                </w:rPr>
                <w:delText>Gamma hedged</w:delText>
              </w:r>
            </w:del>
          </w:p>
        </w:tc>
        <w:tc>
          <w:tcPr>
            <w:tcW w:w="6407" w:type="dxa"/>
            <w:tcBorders>
              <w:top w:val="single" w:sz="2" w:space="0" w:color="auto"/>
              <w:left w:val="single" w:sz="2" w:space="0" w:color="auto"/>
              <w:bottom w:val="single" w:sz="2" w:space="0" w:color="auto"/>
              <w:right w:val="single" w:sz="2" w:space="0" w:color="auto"/>
            </w:tcBorders>
          </w:tcPr>
          <w:p w14:paraId="049198F9" w14:textId="5B7A1F72" w:rsidR="005C1C1D" w:rsidRPr="00D8063B" w:rsidDel="00C921DC" w:rsidRDefault="005C1C1D" w:rsidP="00C921DC">
            <w:pPr>
              <w:rPr>
                <w:del w:id="4989" w:author="Author"/>
                <w:lang w:val="en-GB"/>
              </w:rPr>
            </w:pPr>
            <w:del w:id="4990" w:author="Author">
              <w:r w:rsidRPr="00D8063B" w:rsidDel="00C921DC">
                <w:rPr>
                  <w:lang w:val="en-GB"/>
                </w:rPr>
                <w:delText>The following closed list shall be used:</w:delText>
              </w:r>
            </w:del>
          </w:p>
          <w:p w14:paraId="60A64AB1" w14:textId="3EBB83AA" w:rsidR="005C1C1D" w:rsidRPr="00D8063B" w:rsidDel="00C921DC" w:rsidRDefault="005C1C1D" w:rsidP="00C921DC">
            <w:pPr>
              <w:rPr>
                <w:del w:id="4991" w:author="Author"/>
                <w:lang w:val="en-GB"/>
              </w:rPr>
            </w:pPr>
            <w:del w:id="4992" w:author="Author">
              <w:r w:rsidRPr="00D8063B" w:rsidDel="00C921DC">
                <w:rPr>
                  <w:lang w:val="en-GB"/>
                </w:rPr>
                <w:delText>1 — Gamma hedged</w:delText>
              </w:r>
            </w:del>
          </w:p>
          <w:p w14:paraId="668C5804" w14:textId="195B8364" w:rsidR="005C1C1D" w:rsidRPr="00D8063B" w:rsidDel="00C921DC" w:rsidRDefault="005C1C1D" w:rsidP="00C921DC">
            <w:pPr>
              <w:rPr>
                <w:del w:id="4993" w:author="Author"/>
                <w:lang w:val="en-GB"/>
              </w:rPr>
            </w:pPr>
            <w:del w:id="4994" w:author="Author">
              <w:r w:rsidRPr="00D8063B" w:rsidDel="00C921DC">
                <w:rPr>
                  <w:lang w:val="en-GB"/>
                </w:rPr>
                <w:delText>2 — Gamma not hedged</w:delText>
              </w:r>
            </w:del>
          </w:p>
          <w:p w14:paraId="31198AFD" w14:textId="48A56AAF" w:rsidR="005C1C1D" w:rsidRPr="00D8063B" w:rsidDel="00C921DC" w:rsidRDefault="005C1C1D" w:rsidP="00C921DC">
            <w:pPr>
              <w:rPr>
                <w:del w:id="4995" w:author="Author"/>
                <w:lang w:val="en-GB"/>
              </w:rPr>
            </w:pPr>
            <w:del w:id="4996" w:author="Author">
              <w:r w:rsidRPr="00D8063B" w:rsidDel="00C921DC">
                <w:rPr>
                  <w:lang w:val="en-GB"/>
                </w:rPr>
                <w:delText>3 — Gamma partially hedged</w:delText>
              </w:r>
            </w:del>
          </w:p>
          <w:p w14:paraId="3BF5D737" w14:textId="476C1E52" w:rsidR="005C1C1D" w:rsidRPr="00D8063B" w:rsidDel="00C921DC" w:rsidRDefault="005C1C1D" w:rsidP="00C921DC">
            <w:pPr>
              <w:rPr>
                <w:del w:id="4997" w:author="Author"/>
                <w:lang w:val="en-GB"/>
              </w:rPr>
            </w:pPr>
            <w:del w:id="4998" w:author="Author">
              <w:r w:rsidRPr="00D8063B" w:rsidDel="00C921DC">
                <w:rPr>
                  <w:lang w:val="en-GB"/>
                </w:rPr>
                <w:delText>4 — Guarantee not sensitive to gamma</w:delText>
              </w:r>
            </w:del>
          </w:p>
          <w:p w14:paraId="614E2182" w14:textId="76B60A43" w:rsidR="005C1C1D" w:rsidRPr="00D8063B" w:rsidDel="00C921DC" w:rsidRDefault="005C1C1D" w:rsidP="00C921DC">
            <w:pPr>
              <w:rPr>
                <w:del w:id="4999" w:author="Author"/>
                <w:lang w:val="en-GB"/>
              </w:rPr>
            </w:pPr>
            <w:del w:id="5000" w:author="Author">
              <w:r w:rsidRPr="00D8063B" w:rsidDel="00C921DC">
                <w:rPr>
                  <w:lang w:val="en-GB"/>
                </w:rPr>
                <w:delText>Partial means that the strategy is not intended to cover the whole risk. Not sensitive is to be selected if the guarantee sold is deemed independent from the risk factor.</w:delText>
              </w:r>
            </w:del>
          </w:p>
        </w:tc>
      </w:tr>
      <w:tr w:rsidR="005C1C1D" w:rsidRPr="00D8063B" w:rsidDel="00C921DC" w14:paraId="6662E8B4" w14:textId="67C99718" w:rsidTr="00DA6BCB">
        <w:trPr>
          <w:del w:id="5001" w:author="Author"/>
        </w:trPr>
        <w:tc>
          <w:tcPr>
            <w:tcW w:w="1021" w:type="dxa"/>
            <w:tcBorders>
              <w:top w:val="single" w:sz="2" w:space="0" w:color="auto"/>
              <w:left w:val="single" w:sz="2" w:space="0" w:color="auto"/>
              <w:bottom w:val="single" w:sz="2" w:space="0" w:color="auto"/>
              <w:right w:val="single" w:sz="2" w:space="0" w:color="auto"/>
            </w:tcBorders>
          </w:tcPr>
          <w:p w14:paraId="7AE3F103" w14:textId="744E4085" w:rsidR="005C1C1D" w:rsidRPr="00D8063B" w:rsidDel="00C921DC" w:rsidRDefault="005C1C1D" w:rsidP="00C921DC">
            <w:pPr>
              <w:rPr>
                <w:del w:id="5002" w:author="Author"/>
                <w:lang w:val="en-GB"/>
              </w:rPr>
            </w:pPr>
            <w:del w:id="5003" w:author="Author">
              <w:r w:rsidRPr="00D8063B" w:rsidDel="00C921DC">
                <w:rPr>
                  <w:lang w:val="en-GB"/>
                </w:rPr>
                <w:delText>C0100</w:delText>
              </w:r>
            </w:del>
          </w:p>
        </w:tc>
        <w:tc>
          <w:tcPr>
            <w:tcW w:w="1858" w:type="dxa"/>
            <w:tcBorders>
              <w:top w:val="single" w:sz="2" w:space="0" w:color="auto"/>
              <w:left w:val="single" w:sz="2" w:space="0" w:color="auto"/>
              <w:bottom w:val="single" w:sz="2" w:space="0" w:color="auto"/>
              <w:right w:val="single" w:sz="2" w:space="0" w:color="auto"/>
            </w:tcBorders>
          </w:tcPr>
          <w:p w14:paraId="15A1EADE" w14:textId="4E42F70F" w:rsidR="005C1C1D" w:rsidRPr="00D8063B" w:rsidDel="00C921DC" w:rsidRDefault="005C1C1D" w:rsidP="00C921DC">
            <w:pPr>
              <w:rPr>
                <w:del w:id="5004" w:author="Author"/>
                <w:lang w:val="en-GB"/>
              </w:rPr>
            </w:pPr>
            <w:del w:id="5005" w:author="Author">
              <w:r w:rsidRPr="00D8063B" w:rsidDel="00C921DC">
                <w:rPr>
                  <w:lang w:val="en-GB"/>
                </w:rPr>
                <w:delText>Vega hedged</w:delText>
              </w:r>
            </w:del>
          </w:p>
        </w:tc>
        <w:tc>
          <w:tcPr>
            <w:tcW w:w="6407" w:type="dxa"/>
            <w:tcBorders>
              <w:top w:val="single" w:sz="2" w:space="0" w:color="auto"/>
              <w:left w:val="single" w:sz="2" w:space="0" w:color="auto"/>
              <w:bottom w:val="single" w:sz="2" w:space="0" w:color="auto"/>
              <w:right w:val="single" w:sz="2" w:space="0" w:color="auto"/>
            </w:tcBorders>
          </w:tcPr>
          <w:p w14:paraId="7FBBF3FA" w14:textId="28D2FCA6" w:rsidR="005C1C1D" w:rsidRPr="00D8063B" w:rsidDel="00C921DC" w:rsidRDefault="005C1C1D" w:rsidP="00C921DC">
            <w:pPr>
              <w:rPr>
                <w:del w:id="5006" w:author="Author"/>
                <w:lang w:val="en-GB"/>
              </w:rPr>
            </w:pPr>
            <w:del w:id="5007" w:author="Author">
              <w:r w:rsidRPr="00D8063B" w:rsidDel="00C921DC">
                <w:rPr>
                  <w:lang w:val="en-GB"/>
                </w:rPr>
                <w:delText>The following closed list shall be used:</w:delText>
              </w:r>
            </w:del>
          </w:p>
          <w:p w14:paraId="688BB9E6" w14:textId="6EDFB4EF" w:rsidR="005C1C1D" w:rsidRPr="00D8063B" w:rsidDel="00C921DC" w:rsidRDefault="005C1C1D" w:rsidP="00C921DC">
            <w:pPr>
              <w:rPr>
                <w:del w:id="5008" w:author="Author"/>
                <w:lang w:val="en-GB"/>
              </w:rPr>
            </w:pPr>
            <w:del w:id="5009" w:author="Author">
              <w:r w:rsidRPr="00D8063B" w:rsidDel="00C921DC">
                <w:rPr>
                  <w:lang w:val="en-GB"/>
                </w:rPr>
                <w:delText>1 — Vega hedged</w:delText>
              </w:r>
            </w:del>
          </w:p>
          <w:p w14:paraId="5367A4F7" w14:textId="6EC41A8F" w:rsidR="005C1C1D" w:rsidRPr="00D8063B" w:rsidDel="00C921DC" w:rsidRDefault="005C1C1D" w:rsidP="00C921DC">
            <w:pPr>
              <w:rPr>
                <w:del w:id="5010" w:author="Author"/>
                <w:lang w:val="en-GB"/>
              </w:rPr>
            </w:pPr>
            <w:del w:id="5011" w:author="Author">
              <w:r w:rsidRPr="00D8063B" w:rsidDel="00C921DC">
                <w:rPr>
                  <w:lang w:val="en-GB"/>
                </w:rPr>
                <w:delText>2 — Vega not hedged</w:delText>
              </w:r>
            </w:del>
          </w:p>
          <w:p w14:paraId="4A306D99" w14:textId="1CD0FF3D" w:rsidR="005C1C1D" w:rsidRPr="00D8063B" w:rsidDel="00C921DC" w:rsidRDefault="005C1C1D" w:rsidP="00C921DC">
            <w:pPr>
              <w:rPr>
                <w:del w:id="5012" w:author="Author"/>
                <w:lang w:val="en-GB"/>
              </w:rPr>
            </w:pPr>
            <w:del w:id="5013" w:author="Author">
              <w:r w:rsidRPr="00D8063B" w:rsidDel="00C921DC">
                <w:rPr>
                  <w:lang w:val="en-GB"/>
                </w:rPr>
                <w:delText>3 — Vega partially hedged</w:delText>
              </w:r>
            </w:del>
          </w:p>
          <w:p w14:paraId="3EE96691" w14:textId="61629702" w:rsidR="005C1C1D" w:rsidRPr="00D8063B" w:rsidDel="00C921DC" w:rsidRDefault="005C1C1D" w:rsidP="00C921DC">
            <w:pPr>
              <w:rPr>
                <w:del w:id="5014" w:author="Author"/>
                <w:lang w:val="en-GB"/>
              </w:rPr>
            </w:pPr>
            <w:del w:id="5015" w:author="Author">
              <w:r w:rsidRPr="00D8063B" w:rsidDel="00C921DC">
                <w:rPr>
                  <w:lang w:val="en-GB"/>
                </w:rPr>
                <w:delText>4 — Guarantee not sensitive to vega</w:delText>
              </w:r>
            </w:del>
          </w:p>
          <w:p w14:paraId="1B10964E" w14:textId="32BE8D9D" w:rsidR="005C1C1D" w:rsidRPr="00D8063B" w:rsidDel="00C921DC" w:rsidRDefault="005C1C1D" w:rsidP="00C921DC">
            <w:pPr>
              <w:rPr>
                <w:del w:id="5016" w:author="Author"/>
                <w:lang w:val="en-GB"/>
              </w:rPr>
            </w:pPr>
            <w:del w:id="5017" w:author="Author">
              <w:r w:rsidRPr="00D8063B" w:rsidDel="00C921DC">
                <w:rPr>
                  <w:lang w:val="en-GB"/>
                </w:rPr>
                <w:delText>Partial means that the strategy is not intended to cover the whole risk. Not sensitive is to be selected if the guarantee sold is deemed independent from the risk factor.</w:delText>
              </w:r>
            </w:del>
          </w:p>
        </w:tc>
      </w:tr>
      <w:tr w:rsidR="005C1C1D" w:rsidRPr="00D8063B" w:rsidDel="00C921DC" w14:paraId="23EECB81" w14:textId="1AD986A6" w:rsidTr="00DA6BCB">
        <w:trPr>
          <w:del w:id="5018" w:author="Author"/>
        </w:trPr>
        <w:tc>
          <w:tcPr>
            <w:tcW w:w="1021" w:type="dxa"/>
            <w:tcBorders>
              <w:top w:val="single" w:sz="2" w:space="0" w:color="auto"/>
              <w:left w:val="single" w:sz="2" w:space="0" w:color="auto"/>
              <w:bottom w:val="single" w:sz="2" w:space="0" w:color="auto"/>
              <w:right w:val="single" w:sz="2" w:space="0" w:color="auto"/>
            </w:tcBorders>
          </w:tcPr>
          <w:p w14:paraId="7B862E55" w14:textId="45F767B1" w:rsidR="005C1C1D" w:rsidRPr="00D8063B" w:rsidDel="00C921DC" w:rsidRDefault="005C1C1D" w:rsidP="00C921DC">
            <w:pPr>
              <w:rPr>
                <w:del w:id="5019" w:author="Author"/>
                <w:lang w:val="en-GB"/>
              </w:rPr>
            </w:pPr>
            <w:del w:id="5020" w:author="Author">
              <w:r w:rsidRPr="00D8063B" w:rsidDel="00C921DC">
                <w:rPr>
                  <w:lang w:val="en-GB"/>
                </w:rPr>
                <w:delText>C0110</w:delText>
              </w:r>
            </w:del>
          </w:p>
        </w:tc>
        <w:tc>
          <w:tcPr>
            <w:tcW w:w="1858" w:type="dxa"/>
            <w:tcBorders>
              <w:top w:val="single" w:sz="2" w:space="0" w:color="auto"/>
              <w:left w:val="single" w:sz="2" w:space="0" w:color="auto"/>
              <w:bottom w:val="single" w:sz="2" w:space="0" w:color="auto"/>
              <w:right w:val="single" w:sz="2" w:space="0" w:color="auto"/>
            </w:tcBorders>
          </w:tcPr>
          <w:p w14:paraId="65AC7720" w14:textId="6F8544FC" w:rsidR="005C1C1D" w:rsidRPr="00D8063B" w:rsidDel="00C921DC" w:rsidRDefault="005C1C1D" w:rsidP="00C921DC">
            <w:pPr>
              <w:rPr>
                <w:del w:id="5021" w:author="Author"/>
                <w:lang w:val="en-GB"/>
              </w:rPr>
            </w:pPr>
            <w:del w:id="5022" w:author="Author">
              <w:r w:rsidRPr="00D8063B" w:rsidDel="00C921DC">
                <w:rPr>
                  <w:lang w:val="en-GB"/>
                </w:rPr>
                <w:delText>FX hedged</w:delText>
              </w:r>
            </w:del>
          </w:p>
        </w:tc>
        <w:tc>
          <w:tcPr>
            <w:tcW w:w="6407" w:type="dxa"/>
            <w:tcBorders>
              <w:top w:val="single" w:sz="2" w:space="0" w:color="auto"/>
              <w:left w:val="single" w:sz="2" w:space="0" w:color="auto"/>
              <w:bottom w:val="single" w:sz="2" w:space="0" w:color="auto"/>
              <w:right w:val="single" w:sz="2" w:space="0" w:color="auto"/>
            </w:tcBorders>
          </w:tcPr>
          <w:p w14:paraId="2462F765" w14:textId="461909EE" w:rsidR="005C1C1D" w:rsidRPr="00D8063B" w:rsidDel="00C921DC" w:rsidRDefault="005C1C1D" w:rsidP="00C921DC">
            <w:pPr>
              <w:rPr>
                <w:del w:id="5023" w:author="Author"/>
                <w:lang w:val="en-GB"/>
              </w:rPr>
            </w:pPr>
            <w:del w:id="5024" w:author="Author">
              <w:r w:rsidRPr="00D8063B" w:rsidDel="00C921DC">
                <w:rPr>
                  <w:lang w:val="en-GB"/>
                </w:rPr>
                <w:delText>The following closed list shall be used:</w:delText>
              </w:r>
            </w:del>
          </w:p>
          <w:p w14:paraId="03B99F55" w14:textId="499EBA3D" w:rsidR="005C1C1D" w:rsidRPr="00D8063B" w:rsidDel="00C921DC" w:rsidRDefault="005C1C1D" w:rsidP="00C921DC">
            <w:pPr>
              <w:rPr>
                <w:del w:id="5025" w:author="Author"/>
                <w:lang w:val="en-GB"/>
              </w:rPr>
            </w:pPr>
            <w:del w:id="5026" w:author="Author">
              <w:r w:rsidRPr="00D8063B" w:rsidDel="00C921DC">
                <w:rPr>
                  <w:lang w:val="en-GB"/>
                </w:rPr>
                <w:delText>1 — FX hedged</w:delText>
              </w:r>
            </w:del>
          </w:p>
          <w:p w14:paraId="032237DB" w14:textId="695B9AA3" w:rsidR="005C1C1D" w:rsidRPr="00D8063B" w:rsidDel="00C921DC" w:rsidRDefault="005C1C1D" w:rsidP="00C921DC">
            <w:pPr>
              <w:rPr>
                <w:del w:id="5027" w:author="Author"/>
                <w:lang w:val="en-GB"/>
              </w:rPr>
            </w:pPr>
            <w:del w:id="5028" w:author="Author">
              <w:r w:rsidRPr="00D8063B" w:rsidDel="00C921DC">
                <w:rPr>
                  <w:lang w:val="en-GB"/>
                </w:rPr>
                <w:delText>2 — FX not hedged</w:delText>
              </w:r>
            </w:del>
          </w:p>
          <w:p w14:paraId="52C573F8" w14:textId="7A484F4E" w:rsidR="005C1C1D" w:rsidRPr="00D8063B" w:rsidDel="00C921DC" w:rsidRDefault="005C1C1D" w:rsidP="00C921DC">
            <w:pPr>
              <w:rPr>
                <w:del w:id="5029" w:author="Author"/>
                <w:lang w:val="en-GB"/>
              </w:rPr>
            </w:pPr>
            <w:del w:id="5030" w:author="Author">
              <w:r w:rsidRPr="00D8063B" w:rsidDel="00C921DC">
                <w:rPr>
                  <w:lang w:val="en-GB"/>
                </w:rPr>
                <w:delText>3 — FX partially hedged</w:delText>
              </w:r>
            </w:del>
          </w:p>
          <w:p w14:paraId="7BFEDFC3" w14:textId="43175959" w:rsidR="005C1C1D" w:rsidRPr="00D8063B" w:rsidDel="00C921DC" w:rsidRDefault="005C1C1D" w:rsidP="00C921DC">
            <w:pPr>
              <w:rPr>
                <w:del w:id="5031" w:author="Author"/>
                <w:lang w:val="en-GB"/>
              </w:rPr>
            </w:pPr>
            <w:del w:id="5032" w:author="Author">
              <w:r w:rsidRPr="00D8063B" w:rsidDel="00C921DC">
                <w:rPr>
                  <w:lang w:val="en-GB"/>
                </w:rPr>
                <w:delText>4 — Guarantee not sensitive to FX</w:delText>
              </w:r>
            </w:del>
          </w:p>
          <w:p w14:paraId="7BDB378B" w14:textId="7398BE1F" w:rsidR="005C1C1D" w:rsidRPr="00D8063B" w:rsidDel="00C921DC" w:rsidRDefault="005C1C1D" w:rsidP="00C921DC">
            <w:pPr>
              <w:rPr>
                <w:del w:id="5033" w:author="Author"/>
                <w:lang w:val="en-GB"/>
              </w:rPr>
            </w:pPr>
            <w:del w:id="5034" w:author="Author">
              <w:r w:rsidRPr="00D8063B" w:rsidDel="00C921DC">
                <w:rPr>
                  <w:lang w:val="en-GB"/>
                </w:rPr>
                <w:delText>Partial means that the strategy is not intended to cover the whole risk. Not sensitive is to be selected if the guarantee sold is deemed independent from the risk factor.</w:delText>
              </w:r>
            </w:del>
          </w:p>
        </w:tc>
      </w:tr>
      <w:tr w:rsidR="005C1C1D" w:rsidRPr="00D8063B" w:rsidDel="00C921DC" w14:paraId="33DA1860" w14:textId="09E419B9" w:rsidTr="00DA6BCB">
        <w:trPr>
          <w:del w:id="5035" w:author="Author"/>
        </w:trPr>
        <w:tc>
          <w:tcPr>
            <w:tcW w:w="1021" w:type="dxa"/>
            <w:tcBorders>
              <w:top w:val="single" w:sz="2" w:space="0" w:color="auto"/>
              <w:left w:val="single" w:sz="2" w:space="0" w:color="auto"/>
              <w:bottom w:val="single" w:sz="2" w:space="0" w:color="auto"/>
              <w:right w:val="single" w:sz="2" w:space="0" w:color="auto"/>
            </w:tcBorders>
          </w:tcPr>
          <w:p w14:paraId="1B01DF05" w14:textId="0FF07753" w:rsidR="005C1C1D" w:rsidRPr="00D8063B" w:rsidDel="00C921DC" w:rsidRDefault="005C1C1D" w:rsidP="00C921DC">
            <w:pPr>
              <w:rPr>
                <w:del w:id="5036" w:author="Author"/>
                <w:lang w:val="en-GB"/>
              </w:rPr>
            </w:pPr>
            <w:del w:id="5037" w:author="Author">
              <w:r w:rsidRPr="00D8063B" w:rsidDel="00C921DC">
                <w:rPr>
                  <w:lang w:val="en-GB"/>
                </w:rPr>
                <w:delText>C0120</w:delText>
              </w:r>
            </w:del>
          </w:p>
        </w:tc>
        <w:tc>
          <w:tcPr>
            <w:tcW w:w="1858" w:type="dxa"/>
            <w:tcBorders>
              <w:top w:val="single" w:sz="2" w:space="0" w:color="auto"/>
              <w:left w:val="single" w:sz="2" w:space="0" w:color="auto"/>
              <w:bottom w:val="single" w:sz="2" w:space="0" w:color="auto"/>
              <w:right w:val="single" w:sz="2" w:space="0" w:color="auto"/>
            </w:tcBorders>
          </w:tcPr>
          <w:p w14:paraId="31D57D69" w14:textId="4D1A1DD0" w:rsidR="005C1C1D" w:rsidRPr="00D8063B" w:rsidDel="00C921DC" w:rsidRDefault="005C1C1D" w:rsidP="00C921DC">
            <w:pPr>
              <w:rPr>
                <w:del w:id="5038" w:author="Author"/>
                <w:lang w:val="en-GB"/>
              </w:rPr>
            </w:pPr>
            <w:del w:id="5039" w:author="Author">
              <w:r w:rsidRPr="00D8063B" w:rsidDel="00C921DC">
                <w:rPr>
                  <w:lang w:val="en-GB"/>
                </w:rPr>
                <w:delText>Other hedged risks</w:delText>
              </w:r>
            </w:del>
          </w:p>
        </w:tc>
        <w:tc>
          <w:tcPr>
            <w:tcW w:w="6407" w:type="dxa"/>
            <w:tcBorders>
              <w:top w:val="single" w:sz="2" w:space="0" w:color="auto"/>
              <w:left w:val="single" w:sz="2" w:space="0" w:color="auto"/>
              <w:bottom w:val="single" w:sz="2" w:space="0" w:color="auto"/>
              <w:right w:val="single" w:sz="2" w:space="0" w:color="auto"/>
            </w:tcBorders>
          </w:tcPr>
          <w:p w14:paraId="663900A1" w14:textId="0C23651C" w:rsidR="005C1C1D" w:rsidRPr="00D8063B" w:rsidDel="00C921DC" w:rsidRDefault="005C1C1D" w:rsidP="00C921DC">
            <w:pPr>
              <w:rPr>
                <w:del w:id="5040" w:author="Author"/>
                <w:lang w:val="en-GB"/>
              </w:rPr>
            </w:pPr>
            <w:del w:id="5041" w:author="Author">
              <w:r w:rsidRPr="00D8063B" w:rsidDel="00C921DC">
                <w:rPr>
                  <w:lang w:val="en-GB"/>
                </w:rPr>
                <w:delText>If other risks are hedged specify their names</w:delText>
              </w:r>
            </w:del>
          </w:p>
        </w:tc>
      </w:tr>
      <w:tr w:rsidR="005C1C1D" w:rsidRPr="00D8063B" w:rsidDel="00C921DC" w14:paraId="4C16BA55" w14:textId="3964FADF" w:rsidTr="00DA6BCB">
        <w:trPr>
          <w:del w:id="5042" w:author="Author"/>
        </w:trPr>
        <w:tc>
          <w:tcPr>
            <w:tcW w:w="1021" w:type="dxa"/>
            <w:tcBorders>
              <w:top w:val="single" w:sz="2" w:space="0" w:color="auto"/>
              <w:left w:val="single" w:sz="2" w:space="0" w:color="auto"/>
              <w:bottom w:val="single" w:sz="2" w:space="0" w:color="auto"/>
              <w:right w:val="single" w:sz="2" w:space="0" w:color="auto"/>
            </w:tcBorders>
          </w:tcPr>
          <w:p w14:paraId="50E5E654" w14:textId="4A818DB6" w:rsidR="005C1C1D" w:rsidRPr="00D8063B" w:rsidDel="00C921DC" w:rsidRDefault="005C1C1D" w:rsidP="00C921DC">
            <w:pPr>
              <w:rPr>
                <w:del w:id="5043" w:author="Author"/>
                <w:lang w:val="en-GB"/>
              </w:rPr>
            </w:pPr>
            <w:del w:id="5044" w:author="Author">
              <w:r w:rsidRPr="00D8063B" w:rsidDel="00C921DC">
                <w:rPr>
                  <w:lang w:val="en-GB"/>
                </w:rPr>
                <w:delText>C0130</w:delText>
              </w:r>
            </w:del>
          </w:p>
        </w:tc>
        <w:tc>
          <w:tcPr>
            <w:tcW w:w="1858" w:type="dxa"/>
            <w:tcBorders>
              <w:top w:val="single" w:sz="2" w:space="0" w:color="auto"/>
              <w:left w:val="single" w:sz="2" w:space="0" w:color="auto"/>
              <w:bottom w:val="single" w:sz="2" w:space="0" w:color="auto"/>
              <w:right w:val="single" w:sz="2" w:space="0" w:color="auto"/>
            </w:tcBorders>
          </w:tcPr>
          <w:p w14:paraId="1EC1FAFC" w14:textId="09AE9CF3" w:rsidR="005C1C1D" w:rsidRPr="00D8063B" w:rsidDel="00C921DC" w:rsidRDefault="005C1C1D" w:rsidP="00C921DC">
            <w:pPr>
              <w:rPr>
                <w:del w:id="5045" w:author="Author"/>
                <w:lang w:val="en-GB"/>
              </w:rPr>
            </w:pPr>
            <w:del w:id="5046" w:author="Author">
              <w:r w:rsidRPr="00D8063B" w:rsidDel="00C921DC">
                <w:rPr>
                  <w:lang w:val="en-GB"/>
                </w:rPr>
                <w:delText>Economic result without hedging</w:delText>
              </w:r>
            </w:del>
          </w:p>
        </w:tc>
        <w:tc>
          <w:tcPr>
            <w:tcW w:w="6407" w:type="dxa"/>
            <w:tcBorders>
              <w:top w:val="single" w:sz="2" w:space="0" w:color="auto"/>
              <w:left w:val="single" w:sz="2" w:space="0" w:color="auto"/>
              <w:bottom w:val="single" w:sz="2" w:space="0" w:color="auto"/>
              <w:right w:val="single" w:sz="2" w:space="0" w:color="auto"/>
            </w:tcBorders>
          </w:tcPr>
          <w:p w14:paraId="12C6608E" w14:textId="0EBEF245" w:rsidR="005C1C1D" w:rsidRPr="00D8063B" w:rsidDel="00C921DC" w:rsidRDefault="005C1C1D" w:rsidP="00C921DC">
            <w:pPr>
              <w:rPr>
                <w:del w:id="5047" w:author="Author"/>
                <w:lang w:val="en-GB"/>
              </w:rPr>
            </w:pPr>
            <w:del w:id="5048" w:author="Author">
              <w:r w:rsidRPr="00D8063B" w:rsidDel="00C921DC">
                <w:rPr>
                  <w:lang w:val="en-GB"/>
                </w:rPr>
                <w:delText>The ‘economic result’ that the guarantee of the policies has generated during the reporting year if there is no hedging strategy in place, or would have generated without it if there is one in place.</w:delText>
              </w:r>
            </w:del>
          </w:p>
          <w:p w14:paraId="5F72D43E" w14:textId="73543901" w:rsidR="005C1C1D" w:rsidRPr="00D8063B" w:rsidDel="00C921DC" w:rsidRDefault="005C1C1D" w:rsidP="00C921DC">
            <w:pPr>
              <w:rPr>
                <w:del w:id="5049" w:author="Author"/>
                <w:lang w:val="en-GB"/>
              </w:rPr>
            </w:pPr>
            <w:del w:id="5050" w:author="Author">
              <w:r w:rsidRPr="00D8063B" w:rsidDel="00C921DC">
                <w:rPr>
                  <w:lang w:val="en-GB"/>
                </w:rPr>
                <w:delText>It shall be equal to:</w:delText>
              </w:r>
            </w:del>
          </w:p>
          <w:p w14:paraId="53453241" w14:textId="7001FF4C" w:rsidR="005C1C1D" w:rsidRPr="00D8063B" w:rsidDel="00C921DC" w:rsidRDefault="005C1C1D" w:rsidP="00C921DC">
            <w:pPr>
              <w:rPr>
                <w:del w:id="5051" w:author="Author"/>
                <w:lang w:val="en-GB"/>
              </w:rPr>
            </w:pPr>
            <w:del w:id="5052" w:author="Author">
              <w:r w:rsidRPr="00D8063B" w:rsidDel="00C921DC">
                <w:rPr>
                  <w:lang w:val="en-GB"/>
                </w:rPr>
                <w:delText>+ written premium/fees for the guarantee, minus</w:delText>
              </w:r>
            </w:del>
          </w:p>
          <w:p w14:paraId="20A5B863" w14:textId="05F2D7CF" w:rsidR="005C1C1D" w:rsidRPr="00D8063B" w:rsidDel="00C921DC" w:rsidRDefault="005C1C1D" w:rsidP="00C921DC">
            <w:pPr>
              <w:rPr>
                <w:del w:id="5053" w:author="Author"/>
                <w:lang w:val="en-GB"/>
              </w:rPr>
            </w:pPr>
            <w:del w:id="5054" w:author="Author">
              <w:r w:rsidRPr="00D8063B" w:rsidDel="00C921DC">
                <w:rPr>
                  <w:lang w:val="en-GB"/>
                </w:rPr>
                <w:delText>– expenses incurred to the guarantee, minus</w:delText>
              </w:r>
            </w:del>
          </w:p>
          <w:p w14:paraId="109F8077" w14:textId="2ABFFB38" w:rsidR="005C1C1D" w:rsidRPr="00D8063B" w:rsidDel="00C921DC" w:rsidRDefault="005C1C1D" w:rsidP="00C921DC">
            <w:pPr>
              <w:rPr>
                <w:del w:id="5055" w:author="Author"/>
                <w:lang w:val="en-GB"/>
              </w:rPr>
            </w:pPr>
            <w:del w:id="5056" w:author="Author">
              <w:r w:rsidRPr="00D8063B" w:rsidDel="00C921DC">
                <w:rPr>
                  <w:lang w:val="en-GB"/>
                </w:rPr>
                <w:delText>– claims due to the guarantee, minus</w:delText>
              </w:r>
            </w:del>
          </w:p>
          <w:p w14:paraId="5210082E" w14:textId="4ED2139E" w:rsidR="005C1C1D" w:rsidRPr="00D8063B" w:rsidDel="00C921DC" w:rsidRDefault="005C1C1D" w:rsidP="00C921DC">
            <w:pPr>
              <w:rPr>
                <w:del w:id="5057" w:author="Author"/>
                <w:lang w:val="en-GB"/>
              </w:rPr>
            </w:pPr>
            <w:del w:id="5058" w:author="Author">
              <w:r w:rsidRPr="00D8063B" w:rsidDel="00C921DC">
                <w:rPr>
                  <w:lang w:val="en-GB"/>
                </w:rPr>
                <w:delText>– variation of guarantee technical provisions.</w:delText>
              </w:r>
            </w:del>
          </w:p>
        </w:tc>
      </w:tr>
      <w:tr w:rsidR="005C1C1D" w:rsidRPr="00D8063B" w:rsidDel="00C921DC" w14:paraId="01D31C3B" w14:textId="290F574F" w:rsidTr="00DA6BCB">
        <w:trPr>
          <w:del w:id="5059" w:author="Author"/>
        </w:trPr>
        <w:tc>
          <w:tcPr>
            <w:tcW w:w="1021" w:type="dxa"/>
            <w:tcBorders>
              <w:top w:val="single" w:sz="2" w:space="0" w:color="auto"/>
              <w:left w:val="single" w:sz="2" w:space="0" w:color="auto"/>
              <w:bottom w:val="single" w:sz="2" w:space="0" w:color="auto"/>
              <w:right w:val="single" w:sz="2" w:space="0" w:color="auto"/>
            </w:tcBorders>
          </w:tcPr>
          <w:p w14:paraId="1EF71EC1" w14:textId="377DA063" w:rsidR="005C1C1D" w:rsidRPr="00D8063B" w:rsidDel="00C921DC" w:rsidRDefault="005C1C1D" w:rsidP="00C921DC">
            <w:pPr>
              <w:rPr>
                <w:del w:id="5060" w:author="Author"/>
                <w:lang w:val="en-GB"/>
              </w:rPr>
            </w:pPr>
            <w:del w:id="5061" w:author="Author">
              <w:r w:rsidRPr="00D8063B" w:rsidDel="00C921DC">
                <w:rPr>
                  <w:lang w:val="en-GB"/>
                </w:rPr>
                <w:delText>C0140</w:delText>
              </w:r>
            </w:del>
          </w:p>
        </w:tc>
        <w:tc>
          <w:tcPr>
            <w:tcW w:w="1858" w:type="dxa"/>
            <w:tcBorders>
              <w:top w:val="single" w:sz="2" w:space="0" w:color="auto"/>
              <w:left w:val="single" w:sz="2" w:space="0" w:color="auto"/>
              <w:bottom w:val="single" w:sz="2" w:space="0" w:color="auto"/>
              <w:right w:val="single" w:sz="2" w:space="0" w:color="auto"/>
            </w:tcBorders>
          </w:tcPr>
          <w:p w14:paraId="09639DB8" w14:textId="39F2FE53" w:rsidR="005C1C1D" w:rsidRPr="00D8063B" w:rsidDel="00C921DC" w:rsidRDefault="005C1C1D" w:rsidP="00C921DC">
            <w:pPr>
              <w:rPr>
                <w:del w:id="5062" w:author="Author"/>
                <w:lang w:val="en-GB"/>
              </w:rPr>
            </w:pPr>
            <w:del w:id="5063" w:author="Author">
              <w:r w:rsidRPr="00D8063B" w:rsidDel="00C921DC">
                <w:rPr>
                  <w:lang w:val="en-GB"/>
                </w:rPr>
                <w:delText>Economic result with hedging</w:delText>
              </w:r>
            </w:del>
          </w:p>
        </w:tc>
        <w:tc>
          <w:tcPr>
            <w:tcW w:w="6407" w:type="dxa"/>
            <w:tcBorders>
              <w:top w:val="single" w:sz="2" w:space="0" w:color="auto"/>
              <w:left w:val="single" w:sz="2" w:space="0" w:color="auto"/>
              <w:bottom w:val="single" w:sz="2" w:space="0" w:color="auto"/>
              <w:right w:val="single" w:sz="2" w:space="0" w:color="auto"/>
            </w:tcBorders>
          </w:tcPr>
          <w:p w14:paraId="4DA659E2" w14:textId="1169E9AE" w:rsidR="005C1C1D" w:rsidRPr="00D8063B" w:rsidDel="00C921DC" w:rsidRDefault="005C1C1D" w:rsidP="00C921DC">
            <w:pPr>
              <w:rPr>
                <w:del w:id="5064" w:author="Author"/>
                <w:lang w:val="en-GB"/>
              </w:rPr>
            </w:pPr>
            <w:del w:id="5065" w:author="Author">
              <w:r w:rsidRPr="00D8063B" w:rsidDel="00C921DC">
                <w:rPr>
                  <w:lang w:val="en-GB"/>
                </w:rPr>
                <w:delText>The ‘economic result’ that the guarantee of the policies has generated during the reporting year considering the result of the hedging strategy. Where hedging is performed for a portfolio of products, for instance in cases where hedge instruments may not be allocated to specific products, the undertaking shall allocate the effect of hedging to the different products using the weight of each product in the ‘Economic result without hedging’ (C0110). This is not to be reported in case the undertaking has no hedging program itself, but only reinsures the guarantee part. </w:delText>
              </w:r>
              <w:r w:rsidR="00260EA7" w:rsidRPr="00D8063B" w:rsidDel="00C921DC">
                <w:rPr>
                  <w:lang w:val="en-GB"/>
                </w:rPr>
                <w:delText xml:space="preserve"> </w:delText>
              </w:r>
            </w:del>
          </w:p>
        </w:tc>
      </w:tr>
    </w:tbl>
    <w:p w14:paraId="1AEEB0D8" w14:textId="4C953F8D" w:rsidR="005C1C1D" w:rsidRPr="00D8063B" w:rsidDel="00C921DC" w:rsidRDefault="005C1C1D" w:rsidP="005C1C1D">
      <w:pPr>
        <w:rPr>
          <w:del w:id="5066" w:author="Author"/>
          <w:lang w:val="en-GB"/>
        </w:rPr>
      </w:pPr>
    </w:p>
    <w:p w14:paraId="520304CB" w14:textId="77777777" w:rsidR="00BF6760" w:rsidRPr="00D8063B" w:rsidRDefault="00BF6760">
      <w:pPr>
        <w:rPr>
          <w:lang w:val="en-GB"/>
        </w:rPr>
      </w:pPr>
    </w:p>
    <w:sectPr w:rsidR="00BF6760" w:rsidRPr="00D8063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424B" w16cex:dateUtc="2022-03-02T10:04:00Z"/>
  <w16cex:commentExtensible w16cex:durableId="25CA424C" w16cex:dateUtc="2022-02-21T07:18:00Z"/>
  <w16cex:commentExtensible w16cex:durableId="25CA424D" w16cex:dateUtc="2022-03-02T10:04:00Z"/>
  <w16cex:commentExtensible w16cex:durableId="25CA6410" w16cex:dateUtc="2022-03-02T20:45:00Z"/>
  <w16cex:commentExtensible w16cex:durableId="25CA6402" w16cex:dateUtc="2022-03-02T20:45:00Z"/>
  <w16cex:commentExtensible w16cex:durableId="25CA424E" w16cex:dateUtc="2022-02-21T07:22:00Z"/>
  <w16cex:commentExtensible w16cex:durableId="25CA424F" w16cex:dateUtc="2022-02-21T07:23:00Z"/>
  <w16cex:commentExtensible w16cex:durableId="25CA4250" w16cex:dateUtc="2022-03-02T10:12:00Z"/>
  <w16cex:commentExtensible w16cex:durableId="25CA4251" w16cex:dateUtc="2022-02-21T07:47:00Z"/>
  <w16cex:commentExtensible w16cex:durableId="25B0160B" w16cex:dateUtc="2022-02-10T21:54:00Z"/>
  <w16cex:commentExtensible w16cex:durableId="25CA4253" w16cex:dateUtc="2022-02-17T17:30:00Z"/>
  <w16cex:commentExtensible w16cex:durableId="25CA96DA" w16cex:dateUtc="2022-03-03T00:22:00Z"/>
  <w16cex:commentExtensible w16cex:durableId="25CA4254" w16cex:dateUtc="2022-02-21T07:54:00Z"/>
  <w16cex:commentExtensible w16cex:durableId="25CA4255" w16cex:dateUtc="2022-02-21T07:57:00Z"/>
  <w16cex:commentExtensible w16cex:durableId="25CA4256" w16cex:dateUtc="2022-02-21T07:59:00Z"/>
  <w16cex:commentExtensible w16cex:durableId="25CAA7C2" w16cex:dateUtc="2022-03-03T01:34:00Z"/>
  <w16cex:commentExtensible w16cex:durableId="25CAA7B8" w16cex:dateUtc="2022-03-03T01:34:00Z"/>
  <w16cex:commentExtensible w16cex:durableId="25CAA7B0" w16cex:dateUtc="2022-03-03T01:34:00Z"/>
  <w16cex:commentExtensible w16cex:durableId="25CAA7A1" w16cex:dateUtc="2022-03-03T01:34:00Z"/>
  <w16cex:commentExtensible w16cex:durableId="25CA4257" w16cex:dateUtc="2022-02-21T10:55:00Z"/>
  <w16cex:commentExtensible w16cex:durableId="25CA4258" w16cex:dateUtc="2022-02-21T10:55:00Z"/>
  <w16cex:commentExtensible w16cex:durableId="25CA4259" w16cex:dateUtc="2022-02-21T11:00:00Z"/>
  <w16cex:commentExtensible w16cex:durableId="25CA425A" w16cex:dateUtc="2022-02-21T11:04:00Z"/>
  <w16cex:commentExtensible w16cex:durableId="25CA425B" w16cex:dateUtc="2022-02-21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7ADCA" w16cid:durableId="25CA424B"/>
  <w16cid:commentId w16cid:paraId="1AFBDBB0" w16cid:durableId="25CA424C"/>
  <w16cid:commentId w16cid:paraId="6F941A72" w16cid:durableId="25CA424D"/>
  <w16cid:commentId w16cid:paraId="7D03042C" w16cid:durableId="25CA6410"/>
  <w16cid:commentId w16cid:paraId="5AFFABEE" w16cid:durableId="25CA6402"/>
  <w16cid:commentId w16cid:paraId="59E0826B" w16cid:durableId="25CA424E"/>
  <w16cid:commentId w16cid:paraId="5495DD3F" w16cid:durableId="25CA424F"/>
  <w16cid:commentId w16cid:paraId="12648AB9" w16cid:durableId="25CA4250"/>
  <w16cid:commentId w16cid:paraId="17A81024" w16cid:durableId="25CA4251"/>
  <w16cid:commentId w16cid:paraId="5ED922AC" w16cid:durableId="25B0160B"/>
  <w16cid:commentId w16cid:paraId="21A178F4" w16cid:durableId="25CA4253"/>
  <w16cid:commentId w16cid:paraId="206F6E50" w16cid:durableId="25CA96DA"/>
  <w16cid:commentId w16cid:paraId="0E7B698C" w16cid:durableId="25CA4254"/>
  <w16cid:commentId w16cid:paraId="4C2FAA87" w16cid:durableId="25CA4255"/>
  <w16cid:commentId w16cid:paraId="393603BC" w16cid:durableId="25CA4256"/>
  <w16cid:commentId w16cid:paraId="15506A95" w16cid:durableId="25CAA7C2"/>
  <w16cid:commentId w16cid:paraId="18820758" w16cid:durableId="25CAA7B8"/>
  <w16cid:commentId w16cid:paraId="77FC343F" w16cid:durableId="25CAA7B0"/>
  <w16cid:commentId w16cid:paraId="651A0E76" w16cid:durableId="25CAA7A1"/>
  <w16cid:commentId w16cid:paraId="61A74D24" w16cid:durableId="25CA4257"/>
  <w16cid:commentId w16cid:paraId="4950D909" w16cid:durableId="25CA4258"/>
  <w16cid:commentId w16cid:paraId="54BE94F4" w16cid:durableId="25CA4259"/>
  <w16cid:commentId w16cid:paraId="368A2F5A" w16cid:durableId="25CA425A"/>
  <w16cid:commentId w16cid:paraId="38EDD71C" w16cid:durableId="25CA42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D034D" w14:textId="77777777" w:rsidR="002C443C" w:rsidRDefault="002C443C" w:rsidP="00A320F8">
      <w:pPr>
        <w:spacing w:before="0" w:after="0"/>
      </w:pPr>
      <w:r>
        <w:separator/>
      </w:r>
    </w:p>
  </w:endnote>
  <w:endnote w:type="continuationSeparator" w:id="0">
    <w:p w14:paraId="5653EFD3" w14:textId="77777777" w:rsidR="002C443C" w:rsidRDefault="002C443C" w:rsidP="00A320F8">
      <w:pPr>
        <w:spacing w:before="0" w:after="0"/>
      </w:pPr>
      <w:r>
        <w:continuationSeparator/>
      </w:r>
    </w:p>
  </w:endnote>
  <w:endnote w:type="continuationNotice" w:id="1">
    <w:p w14:paraId="24C72E91" w14:textId="77777777" w:rsidR="002C443C" w:rsidRDefault="002C443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17706" w14:textId="77777777" w:rsidR="00EB7A2A" w:rsidRDefault="00EB7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7AF3" w14:textId="77777777" w:rsidR="00EB7A2A" w:rsidRDefault="00EB7A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112C" w14:textId="77777777" w:rsidR="00EB7A2A" w:rsidRDefault="00EB7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0443A" w14:textId="77777777" w:rsidR="002C443C" w:rsidRDefault="002C443C" w:rsidP="00A320F8">
      <w:pPr>
        <w:spacing w:before="0" w:after="0"/>
      </w:pPr>
      <w:r>
        <w:separator/>
      </w:r>
    </w:p>
  </w:footnote>
  <w:footnote w:type="continuationSeparator" w:id="0">
    <w:p w14:paraId="42AB5C5A" w14:textId="77777777" w:rsidR="002C443C" w:rsidRDefault="002C443C" w:rsidP="00A320F8">
      <w:pPr>
        <w:spacing w:before="0" w:after="0"/>
      </w:pPr>
      <w:r>
        <w:continuationSeparator/>
      </w:r>
    </w:p>
  </w:footnote>
  <w:footnote w:type="continuationNotice" w:id="1">
    <w:p w14:paraId="5B35DBB8" w14:textId="77777777" w:rsidR="002C443C" w:rsidRDefault="002C443C">
      <w:pPr>
        <w:spacing w:before="0" w:after="0"/>
      </w:pPr>
    </w:p>
  </w:footnote>
  <w:footnote w:id="2">
    <w:p w14:paraId="33324536" w14:textId="77777777" w:rsidR="00390FDF" w:rsidRPr="007467EF" w:rsidDel="00C106C9" w:rsidRDefault="00390FDF" w:rsidP="003F75AE">
      <w:pPr>
        <w:pStyle w:val="FootnoteText"/>
        <w:rPr>
          <w:ins w:id="2340" w:author="Author"/>
          <w:del w:id="2341" w:author="Author"/>
          <w:lang w:val="en-GB"/>
        </w:rPr>
      </w:pPr>
      <w:ins w:id="2342" w:author="Author">
        <w:del w:id="2343" w:author="Author">
          <w:r w:rsidDel="00C106C9">
            <w:rPr>
              <w:rStyle w:val="FootnoteReference"/>
            </w:rPr>
            <w:footnoteRef/>
          </w:r>
          <w:r w:rsidRPr="00543B13" w:rsidDel="00C106C9">
            <w:rPr>
              <w:lang w:val="en-US"/>
            </w:rPr>
            <w:delText xml:space="preserve"> </w:delText>
          </w:r>
          <w:r w:rsidRPr="00543B13" w:rsidDel="00C106C9">
            <w:rPr>
              <w:rFonts w:asciiTheme="minorHAnsi" w:hAnsiTheme="minorHAnsi" w:cstheme="minorHAnsi"/>
              <w:sz w:val="16"/>
              <w:szCs w:val="16"/>
              <w:lang w:val="en-US"/>
            </w:rPr>
            <w:delText xml:space="preserve">May 2021, pending public consultation and adoption by the European Parliament and the Council </w:delText>
          </w:r>
          <w:r w:rsidDel="00C106C9">
            <w:fldChar w:fldCharType="begin"/>
          </w:r>
          <w:r w:rsidRPr="00543B13" w:rsidDel="00C106C9">
            <w:rPr>
              <w:lang w:val="en-US"/>
            </w:rPr>
            <w:delInstrText xml:space="preserve"> HYPERLINK "https://ec.europa.eu/finance/docs/level-2-measures/taxonomy-regulation-delegated-act-2021-article-8-draft_en.pdf" </w:delInstrText>
          </w:r>
          <w:r w:rsidDel="00C106C9">
            <w:fldChar w:fldCharType="separate"/>
          </w:r>
          <w:r w:rsidRPr="00543B13" w:rsidDel="00C106C9">
            <w:rPr>
              <w:rStyle w:val="Hyperlink"/>
              <w:rFonts w:asciiTheme="minorHAnsi" w:hAnsiTheme="minorHAnsi" w:cstheme="minorHAnsi"/>
              <w:sz w:val="16"/>
              <w:szCs w:val="16"/>
              <w:lang w:val="en-US"/>
            </w:rPr>
            <w:delText>https://ec.europa.eu/finance/docs/level-2-measures/taxonomy-regulation-delegated-act-2021-article-8-draft_en.pdf</w:delText>
          </w:r>
          <w:r w:rsidDel="00C106C9">
            <w:rPr>
              <w:rStyle w:val="Hyperlink"/>
              <w:rFonts w:asciiTheme="minorHAnsi" w:hAnsiTheme="minorHAnsi" w:cstheme="minorHAnsi"/>
              <w:sz w:val="16"/>
              <w:szCs w:val="16"/>
            </w:rPr>
            <w:fldChar w:fldCharType="end"/>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8C00C" w14:textId="77777777" w:rsidR="00EB7A2A" w:rsidRDefault="00EB7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295C9" w14:textId="77777777" w:rsidR="00EB7A2A" w:rsidRDefault="00EB7A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CE758" w14:textId="77777777" w:rsidR="00EB7A2A" w:rsidRDefault="00EB7A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76711E"/>
    <w:multiLevelType w:val="hybridMultilevel"/>
    <w:tmpl w:val="9F562E7A"/>
    <w:lvl w:ilvl="0" w:tplc="47806980">
      <w:start w:val="19"/>
      <w:numFmt w:val="bullet"/>
      <w:lvlText w:val="-"/>
      <w:lvlJc w:val="left"/>
      <w:pPr>
        <w:ind w:left="1080" w:hanging="360"/>
      </w:pPr>
      <w:rPr>
        <w:rFonts w:ascii="Verdana" w:eastAsiaTheme="minorHAnsi" w:hAnsi="Verdana" w:cstheme="minorBidi" w:hint="default"/>
      </w:rPr>
    </w:lvl>
    <w:lvl w:ilvl="1" w:tplc="08090003">
      <w:start w:val="1"/>
      <w:numFmt w:val="bullet"/>
      <w:lvlText w:val="o"/>
      <w:lvlJc w:val="left"/>
      <w:pPr>
        <w:ind w:left="1451" w:hanging="360"/>
      </w:pPr>
      <w:rPr>
        <w:rFonts w:ascii="Courier New" w:hAnsi="Courier New" w:cs="Courier New" w:hint="default"/>
      </w:rPr>
    </w:lvl>
    <w:lvl w:ilvl="2" w:tplc="08090005">
      <w:start w:val="1"/>
      <w:numFmt w:val="bullet"/>
      <w:lvlText w:val=""/>
      <w:lvlJc w:val="left"/>
      <w:pPr>
        <w:ind w:left="2171" w:hanging="360"/>
      </w:pPr>
      <w:rPr>
        <w:rFonts w:ascii="Wingdings" w:hAnsi="Wingdings" w:hint="default"/>
      </w:rPr>
    </w:lvl>
    <w:lvl w:ilvl="3" w:tplc="08090001">
      <w:start w:val="1"/>
      <w:numFmt w:val="bullet"/>
      <w:lvlText w:val=""/>
      <w:lvlJc w:val="left"/>
      <w:pPr>
        <w:ind w:left="2891" w:hanging="360"/>
      </w:pPr>
      <w:rPr>
        <w:rFonts w:ascii="Symbol" w:hAnsi="Symbol" w:hint="default"/>
      </w:rPr>
    </w:lvl>
    <w:lvl w:ilvl="4" w:tplc="08090003">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13AE2792"/>
    <w:multiLevelType w:val="hybridMultilevel"/>
    <w:tmpl w:val="DC16B0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1553B9"/>
    <w:multiLevelType w:val="hybridMultilevel"/>
    <w:tmpl w:val="57C2087A"/>
    <w:lvl w:ilvl="0" w:tplc="0E3A2DB2">
      <w:start w:val="2"/>
      <w:numFmt w:val="bullet"/>
      <w:lvlText w:val="—"/>
      <w:lvlJc w:val="left"/>
      <w:pPr>
        <w:ind w:left="644"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EE5338"/>
    <w:multiLevelType w:val="hybridMultilevel"/>
    <w:tmpl w:val="CCFA0818"/>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820769"/>
    <w:multiLevelType w:val="hybridMultilevel"/>
    <w:tmpl w:val="7D1AC0F8"/>
    <w:lvl w:ilvl="0" w:tplc="0407000F">
      <w:start w:val="7"/>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7" w15:restartNumberingAfterBreak="0">
    <w:nsid w:val="4B3B668F"/>
    <w:multiLevelType w:val="hybridMultilevel"/>
    <w:tmpl w:val="78B4FDE0"/>
    <w:lvl w:ilvl="0" w:tplc="08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D8514D"/>
    <w:multiLevelType w:val="multilevel"/>
    <w:tmpl w:val="5FF240EE"/>
    <w:lvl w:ilvl="0">
      <w:start w:val="2"/>
      <w:numFmt w:val="decimal"/>
      <w:lvlText w:val="%1."/>
      <w:lvlJc w:val="left"/>
      <w:pPr>
        <w:ind w:left="440" w:hanging="440"/>
      </w:pPr>
      <w:rPr>
        <w:rFonts w:hint="default"/>
      </w:rPr>
    </w:lvl>
    <w:lvl w:ilvl="1">
      <w:start w:val="2"/>
      <w:numFmt w:val="decimal"/>
      <w:lvlText w:val="%1.%2."/>
      <w:lvlJc w:val="left"/>
      <w:pPr>
        <w:ind w:left="1440" w:hanging="720"/>
      </w:pPr>
      <w:rPr>
        <w:rFonts w:hint="default"/>
        <w:b w:val="0"/>
        <w:i w:val="0"/>
      </w:rPr>
    </w:lvl>
    <w:lvl w:ilvl="2">
      <w:start w:val="1"/>
      <w:numFmt w:val="decimalZero"/>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9" w15:restartNumberingAfterBreak="0">
    <w:nsid w:val="530527F9"/>
    <w:multiLevelType w:val="hybridMultilevel"/>
    <w:tmpl w:val="9BA69FDA"/>
    <w:lvl w:ilvl="0" w:tplc="CC74357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0B7181C"/>
    <w:multiLevelType w:val="hybridMultilevel"/>
    <w:tmpl w:val="483C9EA4"/>
    <w:lvl w:ilvl="0" w:tplc="FE5E1E52">
      <w:start w:val="1"/>
      <w:numFmt w:val="lowerRoman"/>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4E781B"/>
    <w:multiLevelType w:val="hybridMultilevel"/>
    <w:tmpl w:val="ABFC9164"/>
    <w:lvl w:ilvl="0" w:tplc="0809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1B2061E"/>
    <w:multiLevelType w:val="hybridMultilevel"/>
    <w:tmpl w:val="D4347172"/>
    <w:lvl w:ilvl="0" w:tplc="08090001">
      <w:start w:val="1"/>
      <w:numFmt w:val="bullet"/>
      <w:lvlText w:val=""/>
      <w:lvlJc w:val="left"/>
      <w:pPr>
        <w:ind w:left="927" w:hanging="360"/>
      </w:pPr>
      <w:rPr>
        <w:rFonts w:ascii="Symbol" w:hAnsi="Symbol" w:hint="default"/>
      </w:rPr>
    </w:lvl>
    <w:lvl w:ilvl="1" w:tplc="0C0A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7E7B086C"/>
    <w:multiLevelType w:val="hybridMultilevel"/>
    <w:tmpl w:val="A768ADC6"/>
    <w:lvl w:ilvl="0" w:tplc="FFFFFFFF">
      <w:start w:val="1"/>
      <w:numFmt w:val="bullet"/>
      <w:lvlText w:val="–"/>
      <w:lvlJc w:val="left"/>
      <w:pPr>
        <w:ind w:left="720" w:hanging="360"/>
      </w:pPr>
      <w:rPr>
        <w:rFonts w:ascii="Times New Roman" w:hAnsi="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20"/>
  </w:num>
  <w:num w:numId="13">
    <w:abstractNumId w:val="16"/>
  </w:num>
  <w:num w:numId="14">
    <w:abstractNumId w:val="10"/>
    <w:lvlOverride w:ilvl="0">
      <w:lvl w:ilvl="0">
        <w:start w:val="1"/>
        <w:numFmt w:val="bullet"/>
        <w:lvlText w:val="–"/>
        <w:legacy w:legacy="1" w:legacySpace="0" w:legacyIndent="283"/>
        <w:lvlJc w:val="left"/>
        <w:pPr>
          <w:ind w:left="708" w:hanging="283"/>
        </w:pPr>
        <w:rPr>
          <w:rFonts w:ascii="Times New Roman" w:hAnsi="Times New Roman" w:cs="Times New Roman" w:hint="default"/>
        </w:rPr>
      </w:lvl>
    </w:lvlOverride>
  </w:num>
  <w:num w:numId="15">
    <w:abstractNumId w:val="19"/>
  </w:num>
  <w:num w:numId="16">
    <w:abstractNumId w:val="25"/>
  </w:num>
  <w:num w:numId="17">
    <w:abstractNumId w:val="23"/>
  </w:num>
  <w:num w:numId="18">
    <w:abstractNumId w:val="18"/>
  </w:num>
  <w:num w:numId="19">
    <w:abstractNumId w:val="24"/>
  </w:num>
  <w:num w:numId="20">
    <w:abstractNumId w:val="17"/>
  </w:num>
  <w:num w:numId="21">
    <w:abstractNumId w:val="15"/>
  </w:num>
  <w:num w:numId="22">
    <w:abstractNumId w:val="11"/>
  </w:num>
  <w:num w:numId="23">
    <w:abstractNumId w:val="13"/>
  </w:num>
  <w:num w:numId="24">
    <w:abstractNumId w:val="12"/>
  </w:num>
  <w:num w:numId="25">
    <w:abstractNumId w:val="22"/>
  </w:num>
  <w:num w:numId="26">
    <w:abstractNumId w:val="14"/>
  </w:num>
  <w:num w:numId="27">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C1D"/>
    <w:rsid w:val="00002AAF"/>
    <w:rsid w:val="0000542E"/>
    <w:rsid w:val="0001450C"/>
    <w:rsid w:val="000160B8"/>
    <w:rsid w:val="00020D9E"/>
    <w:rsid w:val="000265B6"/>
    <w:rsid w:val="000329FA"/>
    <w:rsid w:val="00033A9C"/>
    <w:rsid w:val="000409B1"/>
    <w:rsid w:val="00043E59"/>
    <w:rsid w:val="00053044"/>
    <w:rsid w:val="00053896"/>
    <w:rsid w:val="000640D5"/>
    <w:rsid w:val="0006630A"/>
    <w:rsid w:val="000679F5"/>
    <w:rsid w:val="000704C5"/>
    <w:rsid w:val="000778E9"/>
    <w:rsid w:val="00080424"/>
    <w:rsid w:val="00084DBD"/>
    <w:rsid w:val="0008597F"/>
    <w:rsid w:val="000A0F1A"/>
    <w:rsid w:val="000A1C9F"/>
    <w:rsid w:val="000A47E3"/>
    <w:rsid w:val="000B5B9D"/>
    <w:rsid w:val="000D38C6"/>
    <w:rsid w:val="000D3C6A"/>
    <w:rsid w:val="000D4372"/>
    <w:rsid w:val="000D7B39"/>
    <w:rsid w:val="000E264A"/>
    <w:rsid w:val="000E5A97"/>
    <w:rsid w:val="000E7DC3"/>
    <w:rsid w:val="000F0F3B"/>
    <w:rsid w:val="000F42B5"/>
    <w:rsid w:val="000F7B76"/>
    <w:rsid w:val="001043D2"/>
    <w:rsid w:val="00105FC8"/>
    <w:rsid w:val="00107B5B"/>
    <w:rsid w:val="00110E62"/>
    <w:rsid w:val="0012061C"/>
    <w:rsid w:val="001212DB"/>
    <w:rsid w:val="00133D19"/>
    <w:rsid w:val="00146CFA"/>
    <w:rsid w:val="00147F05"/>
    <w:rsid w:val="001523E7"/>
    <w:rsid w:val="0015289D"/>
    <w:rsid w:val="0016692B"/>
    <w:rsid w:val="00172FF3"/>
    <w:rsid w:val="00187EDF"/>
    <w:rsid w:val="00190D10"/>
    <w:rsid w:val="00190E06"/>
    <w:rsid w:val="00195D86"/>
    <w:rsid w:val="001A3C4D"/>
    <w:rsid w:val="001B0510"/>
    <w:rsid w:val="001B74CA"/>
    <w:rsid w:val="001B7901"/>
    <w:rsid w:val="001D2614"/>
    <w:rsid w:val="001D3F76"/>
    <w:rsid w:val="001D41CB"/>
    <w:rsid w:val="001D4F17"/>
    <w:rsid w:val="001D778B"/>
    <w:rsid w:val="001E6D47"/>
    <w:rsid w:val="001F6BC2"/>
    <w:rsid w:val="0020003F"/>
    <w:rsid w:val="002149FD"/>
    <w:rsid w:val="00214AE7"/>
    <w:rsid w:val="00222BBF"/>
    <w:rsid w:val="00225D0C"/>
    <w:rsid w:val="00227330"/>
    <w:rsid w:val="00227D17"/>
    <w:rsid w:val="0023048E"/>
    <w:rsid w:val="00231ED6"/>
    <w:rsid w:val="0024449A"/>
    <w:rsid w:val="002502CF"/>
    <w:rsid w:val="00255C9D"/>
    <w:rsid w:val="00255D4F"/>
    <w:rsid w:val="002579A3"/>
    <w:rsid w:val="00260EA7"/>
    <w:rsid w:val="00267819"/>
    <w:rsid w:val="00280C94"/>
    <w:rsid w:val="002853CA"/>
    <w:rsid w:val="002856EC"/>
    <w:rsid w:val="00286BC0"/>
    <w:rsid w:val="002941B9"/>
    <w:rsid w:val="002A29F4"/>
    <w:rsid w:val="002A75CD"/>
    <w:rsid w:val="002C084B"/>
    <w:rsid w:val="002C1480"/>
    <w:rsid w:val="002C28A0"/>
    <w:rsid w:val="002C3E1D"/>
    <w:rsid w:val="002C443C"/>
    <w:rsid w:val="002C7CC1"/>
    <w:rsid w:val="002D7121"/>
    <w:rsid w:val="002E103E"/>
    <w:rsid w:val="002E1245"/>
    <w:rsid w:val="002E51EB"/>
    <w:rsid w:val="002E675A"/>
    <w:rsid w:val="002F366A"/>
    <w:rsid w:val="00312754"/>
    <w:rsid w:val="0031333E"/>
    <w:rsid w:val="003233C5"/>
    <w:rsid w:val="003373C8"/>
    <w:rsid w:val="00342DBA"/>
    <w:rsid w:val="003530F1"/>
    <w:rsid w:val="0036090B"/>
    <w:rsid w:val="00381389"/>
    <w:rsid w:val="00381C27"/>
    <w:rsid w:val="0038247F"/>
    <w:rsid w:val="00383103"/>
    <w:rsid w:val="00383BE3"/>
    <w:rsid w:val="00390FDF"/>
    <w:rsid w:val="0039306C"/>
    <w:rsid w:val="00396BCF"/>
    <w:rsid w:val="003A447F"/>
    <w:rsid w:val="003B40AE"/>
    <w:rsid w:val="003B4845"/>
    <w:rsid w:val="003B610C"/>
    <w:rsid w:val="003C30FE"/>
    <w:rsid w:val="003C337D"/>
    <w:rsid w:val="003C5DF1"/>
    <w:rsid w:val="003D79C3"/>
    <w:rsid w:val="003E201A"/>
    <w:rsid w:val="003E6A89"/>
    <w:rsid w:val="003F75AE"/>
    <w:rsid w:val="004127F8"/>
    <w:rsid w:val="00416B10"/>
    <w:rsid w:val="00424729"/>
    <w:rsid w:val="00434A61"/>
    <w:rsid w:val="00436C3C"/>
    <w:rsid w:val="0044197B"/>
    <w:rsid w:val="00442A41"/>
    <w:rsid w:val="004432C0"/>
    <w:rsid w:val="004449F6"/>
    <w:rsid w:val="00454EFF"/>
    <w:rsid w:val="004552C0"/>
    <w:rsid w:val="00483AF8"/>
    <w:rsid w:val="00491C64"/>
    <w:rsid w:val="00492CF2"/>
    <w:rsid w:val="004B791C"/>
    <w:rsid w:val="004C184F"/>
    <w:rsid w:val="004C3627"/>
    <w:rsid w:val="004C46DF"/>
    <w:rsid w:val="004E30D5"/>
    <w:rsid w:val="004E478A"/>
    <w:rsid w:val="004E5F9F"/>
    <w:rsid w:val="004F2C22"/>
    <w:rsid w:val="004F7488"/>
    <w:rsid w:val="004F74E3"/>
    <w:rsid w:val="00512DE4"/>
    <w:rsid w:val="00514580"/>
    <w:rsid w:val="00515BD6"/>
    <w:rsid w:val="00537742"/>
    <w:rsid w:val="00537945"/>
    <w:rsid w:val="005420BA"/>
    <w:rsid w:val="00545EB3"/>
    <w:rsid w:val="005514A5"/>
    <w:rsid w:val="00556039"/>
    <w:rsid w:val="00560367"/>
    <w:rsid w:val="0057455D"/>
    <w:rsid w:val="00577764"/>
    <w:rsid w:val="0058054F"/>
    <w:rsid w:val="00590752"/>
    <w:rsid w:val="005966E4"/>
    <w:rsid w:val="005A16E3"/>
    <w:rsid w:val="005A2EE3"/>
    <w:rsid w:val="005A3EF0"/>
    <w:rsid w:val="005A495C"/>
    <w:rsid w:val="005A5CE6"/>
    <w:rsid w:val="005B2A85"/>
    <w:rsid w:val="005B74F4"/>
    <w:rsid w:val="005C1C1D"/>
    <w:rsid w:val="005C6D71"/>
    <w:rsid w:val="005E0223"/>
    <w:rsid w:val="005F063D"/>
    <w:rsid w:val="005F0E70"/>
    <w:rsid w:val="005F17BF"/>
    <w:rsid w:val="005F20BD"/>
    <w:rsid w:val="005F3A13"/>
    <w:rsid w:val="005F3FD1"/>
    <w:rsid w:val="00602A9E"/>
    <w:rsid w:val="00606725"/>
    <w:rsid w:val="006141CD"/>
    <w:rsid w:val="006156D4"/>
    <w:rsid w:val="00617151"/>
    <w:rsid w:val="0062376E"/>
    <w:rsid w:val="00630880"/>
    <w:rsid w:val="006362D0"/>
    <w:rsid w:val="006367D7"/>
    <w:rsid w:val="00652957"/>
    <w:rsid w:val="00663077"/>
    <w:rsid w:val="0066456A"/>
    <w:rsid w:val="00682AAE"/>
    <w:rsid w:val="00682BD1"/>
    <w:rsid w:val="006835A6"/>
    <w:rsid w:val="00684D06"/>
    <w:rsid w:val="006959F2"/>
    <w:rsid w:val="006A1D8A"/>
    <w:rsid w:val="006C3A88"/>
    <w:rsid w:val="006D7D64"/>
    <w:rsid w:val="006E111E"/>
    <w:rsid w:val="006E22EC"/>
    <w:rsid w:val="006E23FA"/>
    <w:rsid w:val="006E3DB1"/>
    <w:rsid w:val="006F5B03"/>
    <w:rsid w:val="006F68DC"/>
    <w:rsid w:val="006F758B"/>
    <w:rsid w:val="006F7D6A"/>
    <w:rsid w:val="0070558C"/>
    <w:rsid w:val="00705694"/>
    <w:rsid w:val="007132DC"/>
    <w:rsid w:val="007157BC"/>
    <w:rsid w:val="007162AD"/>
    <w:rsid w:val="00732FEA"/>
    <w:rsid w:val="00736452"/>
    <w:rsid w:val="007400BC"/>
    <w:rsid w:val="00752673"/>
    <w:rsid w:val="007619A8"/>
    <w:rsid w:val="007843D3"/>
    <w:rsid w:val="00787872"/>
    <w:rsid w:val="00791DD3"/>
    <w:rsid w:val="00792742"/>
    <w:rsid w:val="0079361F"/>
    <w:rsid w:val="00793881"/>
    <w:rsid w:val="00794427"/>
    <w:rsid w:val="0079458D"/>
    <w:rsid w:val="007950CF"/>
    <w:rsid w:val="00795E30"/>
    <w:rsid w:val="007979F5"/>
    <w:rsid w:val="007A4E30"/>
    <w:rsid w:val="007A5AEB"/>
    <w:rsid w:val="007A7CDE"/>
    <w:rsid w:val="007B06A9"/>
    <w:rsid w:val="007B0EA6"/>
    <w:rsid w:val="007B2BE3"/>
    <w:rsid w:val="007B32CE"/>
    <w:rsid w:val="007B5BC8"/>
    <w:rsid w:val="007C1F4A"/>
    <w:rsid w:val="007C39E9"/>
    <w:rsid w:val="007C4097"/>
    <w:rsid w:val="007E4F25"/>
    <w:rsid w:val="007E6065"/>
    <w:rsid w:val="007F3505"/>
    <w:rsid w:val="007F55C0"/>
    <w:rsid w:val="007F79F3"/>
    <w:rsid w:val="00810C46"/>
    <w:rsid w:val="008359E6"/>
    <w:rsid w:val="00835C1D"/>
    <w:rsid w:val="0083762A"/>
    <w:rsid w:val="008426E8"/>
    <w:rsid w:val="00855BF7"/>
    <w:rsid w:val="00860585"/>
    <w:rsid w:val="008612F7"/>
    <w:rsid w:val="00871F42"/>
    <w:rsid w:val="008745B8"/>
    <w:rsid w:val="0088077E"/>
    <w:rsid w:val="00885D87"/>
    <w:rsid w:val="00895C00"/>
    <w:rsid w:val="008A0F6C"/>
    <w:rsid w:val="008B40D5"/>
    <w:rsid w:val="008C49EE"/>
    <w:rsid w:val="008C7ECD"/>
    <w:rsid w:val="008E2F55"/>
    <w:rsid w:val="008E3500"/>
    <w:rsid w:val="008F07A0"/>
    <w:rsid w:val="008F3775"/>
    <w:rsid w:val="009119BE"/>
    <w:rsid w:val="00914691"/>
    <w:rsid w:val="009222DD"/>
    <w:rsid w:val="0092408B"/>
    <w:rsid w:val="00927288"/>
    <w:rsid w:val="0093430C"/>
    <w:rsid w:val="00935745"/>
    <w:rsid w:val="009423B2"/>
    <w:rsid w:val="0094426A"/>
    <w:rsid w:val="00946424"/>
    <w:rsid w:val="00947BBF"/>
    <w:rsid w:val="00953150"/>
    <w:rsid w:val="00957E24"/>
    <w:rsid w:val="009668FC"/>
    <w:rsid w:val="00970863"/>
    <w:rsid w:val="00975216"/>
    <w:rsid w:val="00981BB9"/>
    <w:rsid w:val="00984D3F"/>
    <w:rsid w:val="00987CFF"/>
    <w:rsid w:val="00990C80"/>
    <w:rsid w:val="009912FC"/>
    <w:rsid w:val="00994DB2"/>
    <w:rsid w:val="009A534C"/>
    <w:rsid w:val="009B0FB3"/>
    <w:rsid w:val="009B6E23"/>
    <w:rsid w:val="009C5CCA"/>
    <w:rsid w:val="009D7BB5"/>
    <w:rsid w:val="009F0C15"/>
    <w:rsid w:val="009F2297"/>
    <w:rsid w:val="00A0036D"/>
    <w:rsid w:val="00A02F67"/>
    <w:rsid w:val="00A030B1"/>
    <w:rsid w:val="00A03FC8"/>
    <w:rsid w:val="00A10101"/>
    <w:rsid w:val="00A13398"/>
    <w:rsid w:val="00A1359D"/>
    <w:rsid w:val="00A301A9"/>
    <w:rsid w:val="00A30D12"/>
    <w:rsid w:val="00A320F8"/>
    <w:rsid w:val="00A527FA"/>
    <w:rsid w:val="00A54389"/>
    <w:rsid w:val="00A55943"/>
    <w:rsid w:val="00A61E62"/>
    <w:rsid w:val="00A62F67"/>
    <w:rsid w:val="00A70DE5"/>
    <w:rsid w:val="00A762E1"/>
    <w:rsid w:val="00AC1C5C"/>
    <w:rsid w:val="00AC4136"/>
    <w:rsid w:val="00AD7073"/>
    <w:rsid w:val="00AE2A3F"/>
    <w:rsid w:val="00AE347E"/>
    <w:rsid w:val="00AE4753"/>
    <w:rsid w:val="00AE705C"/>
    <w:rsid w:val="00AF494C"/>
    <w:rsid w:val="00B04F41"/>
    <w:rsid w:val="00B1453A"/>
    <w:rsid w:val="00B31070"/>
    <w:rsid w:val="00B31501"/>
    <w:rsid w:val="00B471ED"/>
    <w:rsid w:val="00B472D2"/>
    <w:rsid w:val="00B52684"/>
    <w:rsid w:val="00B636C1"/>
    <w:rsid w:val="00B8039E"/>
    <w:rsid w:val="00BB3887"/>
    <w:rsid w:val="00BC256E"/>
    <w:rsid w:val="00BC31A1"/>
    <w:rsid w:val="00BC4CCF"/>
    <w:rsid w:val="00BC53B4"/>
    <w:rsid w:val="00BE13F7"/>
    <w:rsid w:val="00BE4797"/>
    <w:rsid w:val="00BF0159"/>
    <w:rsid w:val="00BF6760"/>
    <w:rsid w:val="00BF7796"/>
    <w:rsid w:val="00C023BD"/>
    <w:rsid w:val="00C106C9"/>
    <w:rsid w:val="00C25717"/>
    <w:rsid w:val="00C26F08"/>
    <w:rsid w:val="00C4156A"/>
    <w:rsid w:val="00C42A9A"/>
    <w:rsid w:val="00C71B42"/>
    <w:rsid w:val="00C84E2E"/>
    <w:rsid w:val="00C85DAE"/>
    <w:rsid w:val="00C921DC"/>
    <w:rsid w:val="00C95F0E"/>
    <w:rsid w:val="00CA01D4"/>
    <w:rsid w:val="00CA2075"/>
    <w:rsid w:val="00CB4457"/>
    <w:rsid w:val="00CC3DEA"/>
    <w:rsid w:val="00CC677B"/>
    <w:rsid w:val="00CD332B"/>
    <w:rsid w:val="00CD4D3E"/>
    <w:rsid w:val="00CD5B22"/>
    <w:rsid w:val="00CD5E89"/>
    <w:rsid w:val="00CE25BE"/>
    <w:rsid w:val="00CF28B4"/>
    <w:rsid w:val="00CF6064"/>
    <w:rsid w:val="00D01560"/>
    <w:rsid w:val="00D02D92"/>
    <w:rsid w:val="00D120A8"/>
    <w:rsid w:val="00D12554"/>
    <w:rsid w:val="00D1474A"/>
    <w:rsid w:val="00D25078"/>
    <w:rsid w:val="00D31F25"/>
    <w:rsid w:val="00D355B3"/>
    <w:rsid w:val="00D42CE3"/>
    <w:rsid w:val="00D4304A"/>
    <w:rsid w:val="00D43C18"/>
    <w:rsid w:val="00D508F4"/>
    <w:rsid w:val="00D620D4"/>
    <w:rsid w:val="00D63AF6"/>
    <w:rsid w:val="00D67F17"/>
    <w:rsid w:val="00D70101"/>
    <w:rsid w:val="00D76562"/>
    <w:rsid w:val="00D8063B"/>
    <w:rsid w:val="00D95737"/>
    <w:rsid w:val="00D965F1"/>
    <w:rsid w:val="00DA5CA9"/>
    <w:rsid w:val="00DA6BCB"/>
    <w:rsid w:val="00DA74DD"/>
    <w:rsid w:val="00DB1160"/>
    <w:rsid w:val="00DB2811"/>
    <w:rsid w:val="00DB615F"/>
    <w:rsid w:val="00DC0924"/>
    <w:rsid w:val="00DF50CF"/>
    <w:rsid w:val="00DF6241"/>
    <w:rsid w:val="00DF6AE3"/>
    <w:rsid w:val="00E25240"/>
    <w:rsid w:val="00E34601"/>
    <w:rsid w:val="00E34896"/>
    <w:rsid w:val="00E47838"/>
    <w:rsid w:val="00E532CB"/>
    <w:rsid w:val="00E56087"/>
    <w:rsid w:val="00E5661B"/>
    <w:rsid w:val="00E614CE"/>
    <w:rsid w:val="00E7518F"/>
    <w:rsid w:val="00E9599A"/>
    <w:rsid w:val="00EB03F3"/>
    <w:rsid w:val="00EB7A2A"/>
    <w:rsid w:val="00EC0347"/>
    <w:rsid w:val="00EC1DDE"/>
    <w:rsid w:val="00EC471F"/>
    <w:rsid w:val="00ED300B"/>
    <w:rsid w:val="00EE266A"/>
    <w:rsid w:val="00EE461C"/>
    <w:rsid w:val="00EE5501"/>
    <w:rsid w:val="00EE58A1"/>
    <w:rsid w:val="00EF4FD4"/>
    <w:rsid w:val="00F06D50"/>
    <w:rsid w:val="00F14B08"/>
    <w:rsid w:val="00F16ED4"/>
    <w:rsid w:val="00F2645B"/>
    <w:rsid w:val="00F301D4"/>
    <w:rsid w:val="00F305D9"/>
    <w:rsid w:val="00F36E13"/>
    <w:rsid w:val="00F40FBD"/>
    <w:rsid w:val="00F50F7E"/>
    <w:rsid w:val="00F62D3E"/>
    <w:rsid w:val="00F6366B"/>
    <w:rsid w:val="00F7269B"/>
    <w:rsid w:val="00F72A6D"/>
    <w:rsid w:val="00F76C5B"/>
    <w:rsid w:val="00F87645"/>
    <w:rsid w:val="00F93ABB"/>
    <w:rsid w:val="00FA183F"/>
    <w:rsid w:val="00FA1A90"/>
    <w:rsid w:val="00FA4191"/>
    <w:rsid w:val="00FB1184"/>
    <w:rsid w:val="00FB1961"/>
    <w:rsid w:val="00FB4840"/>
    <w:rsid w:val="00FC23C1"/>
    <w:rsid w:val="00FC5097"/>
    <w:rsid w:val="00FD17C3"/>
    <w:rsid w:val="00FD2530"/>
    <w:rsid w:val="00FE2A64"/>
    <w:rsid w:val="00FE3071"/>
    <w:rsid w:val="00FE4BBC"/>
    <w:rsid w:val="00FE5433"/>
    <w:rsid w:val="00FF5E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2D4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C1D"/>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
    <w:qFormat/>
    <w:rsid w:val="005C1C1D"/>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5C1C1D"/>
    <w:pPr>
      <w:keepNext/>
      <w:numPr>
        <w:ilvl w:val="1"/>
        <w:numId w:val="11"/>
      </w:numPr>
      <w:outlineLvl w:val="1"/>
    </w:pPr>
    <w:rPr>
      <w:b/>
      <w:bCs/>
    </w:rPr>
  </w:style>
  <w:style w:type="paragraph" w:styleId="Heading3">
    <w:name w:val="heading 3"/>
    <w:basedOn w:val="Normal"/>
    <w:next w:val="Text3"/>
    <w:link w:val="Heading3Char"/>
    <w:uiPriority w:val="99"/>
    <w:qFormat/>
    <w:rsid w:val="005C1C1D"/>
    <w:pPr>
      <w:keepNext/>
      <w:numPr>
        <w:ilvl w:val="2"/>
        <w:numId w:val="11"/>
      </w:numPr>
      <w:outlineLvl w:val="2"/>
    </w:pPr>
    <w:rPr>
      <w:i/>
      <w:iCs/>
    </w:rPr>
  </w:style>
  <w:style w:type="paragraph" w:styleId="Heading4">
    <w:name w:val="heading 4"/>
    <w:basedOn w:val="Normal"/>
    <w:next w:val="Text4"/>
    <w:link w:val="Heading4Char"/>
    <w:uiPriority w:val="99"/>
    <w:qFormat/>
    <w:rsid w:val="005C1C1D"/>
    <w:pPr>
      <w:keepNext/>
      <w:numPr>
        <w:ilvl w:val="3"/>
        <w:numId w:val="11"/>
      </w:numPr>
      <w:outlineLvl w:val="3"/>
    </w:pPr>
  </w:style>
  <w:style w:type="paragraph" w:styleId="Heading5">
    <w:name w:val="heading 5"/>
    <w:basedOn w:val="Normal"/>
    <w:next w:val="Normal"/>
    <w:link w:val="Heading5Char"/>
    <w:uiPriority w:val="99"/>
    <w:qFormat/>
    <w:rsid w:val="005C1C1D"/>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5C1C1D"/>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5C1C1D"/>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5C1C1D"/>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5C1C1D"/>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C1C1D"/>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5C1C1D"/>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5C1C1D"/>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5C1C1D"/>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5C1C1D"/>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5C1C1D"/>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5C1C1D"/>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5C1C1D"/>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5C1C1D"/>
    <w:rPr>
      <w:rFonts w:ascii="Arial" w:eastAsiaTheme="minorEastAsia" w:hAnsi="Arial" w:cs="Arial"/>
      <w:i/>
      <w:iCs/>
      <w:sz w:val="18"/>
      <w:szCs w:val="18"/>
      <w:lang w:val="fr-FR" w:eastAsia="en-GB"/>
    </w:rPr>
  </w:style>
  <w:style w:type="paragraph" w:customStyle="1" w:styleId="Text1">
    <w:name w:val="Text 1"/>
    <w:basedOn w:val="Normal"/>
    <w:uiPriority w:val="99"/>
    <w:rsid w:val="005C1C1D"/>
    <w:pPr>
      <w:ind w:left="851"/>
    </w:pPr>
  </w:style>
  <w:style w:type="paragraph" w:customStyle="1" w:styleId="Text2">
    <w:name w:val="Text 2"/>
    <w:basedOn w:val="Normal"/>
    <w:uiPriority w:val="99"/>
    <w:rsid w:val="005C1C1D"/>
    <w:pPr>
      <w:ind w:left="851"/>
    </w:pPr>
  </w:style>
  <w:style w:type="paragraph" w:customStyle="1" w:styleId="Text3">
    <w:name w:val="Text 3"/>
    <w:basedOn w:val="Normal"/>
    <w:uiPriority w:val="99"/>
    <w:rsid w:val="005C1C1D"/>
    <w:pPr>
      <w:ind w:left="851"/>
    </w:pPr>
  </w:style>
  <w:style w:type="paragraph" w:customStyle="1" w:styleId="Text4">
    <w:name w:val="Text 4"/>
    <w:basedOn w:val="Normal"/>
    <w:uiPriority w:val="99"/>
    <w:rsid w:val="005C1C1D"/>
    <w:pPr>
      <w:ind w:left="851"/>
    </w:pPr>
  </w:style>
  <w:style w:type="paragraph" w:customStyle="1" w:styleId="Annexetitreacte">
    <w:name w:val="Annexe titre (acte)"/>
    <w:basedOn w:val="Normal"/>
    <w:next w:val="Normal"/>
    <w:uiPriority w:val="99"/>
    <w:rsid w:val="005C1C1D"/>
    <w:pPr>
      <w:jc w:val="center"/>
    </w:pPr>
    <w:rPr>
      <w:b/>
      <w:bCs/>
      <w:u w:val="single"/>
    </w:rPr>
  </w:style>
  <w:style w:type="paragraph" w:customStyle="1" w:styleId="Annexetitreexposglobal">
    <w:name w:val="Annexe titre (exposé global)"/>
    <w:basedOn w:val="Normal"/>
    <w:next w:val="Normal"/>
    <w:uiPriority w:val="99"/>
    <w:rsid w:val="005C1C1D"/>
    <w:pPr>
      <w:jc w:val="center"/>
    </w:pPr>
    <w:rPr>
      <w:b/>
      <w:bCs/>
      <w:u w:val="single"/>
    </w:rPr>
  </w:style>
  <w:style w:type="paragraph" w:customStyle="1" w:styleId="Annexetitreexpos">
    <w:name w:val="Annexe titre (exposé)"/>
    <w:basedOn w:val="Normal"/>
    <w:next w:val="Normal"/>
    <w:uiPriority w:val="99"/>
    <w:rsid w:val="005C1C1D"/>
    <w:pPr>
      <w:jc w:val="center"/>
    </w:pPr>
    <w:rPr>
      <w:b/>
      <w:bCs/>
      <w:u w:val="single"/>
    </w:rPr>
  </w:style>
  <w:style w:type="paragraph" w:customStyle="1" w:styleId="Annexetitrefichefinacte">
    <w:name w:val="Annexe titre (fiche fin. acte)"/>
    <w:basedOn w:val="Normal"/>
    <w:next w:val="Normal"/>
    <w:uiPriority w:val="99"/>
    <w:rsid w:val="005C1C1D"/>
    <w:pPr>
      <w:jc w:val="center"/>
    </w:pPr>
    <w:rPr>
      <w:b/>
      <w:bCs/>
      <w:u w:val="single"/>
    </w:rPr>
  </w:style>
  <w:style w:type="paragraph" w:customStyle="1" w:styleId="Annexetitrefichefinglobale">
    <w:name w:val="Annexe titre (fiche fin. globale)"/>
    <w:basedOn w:val="Normal"/>
    <w:next w:val="Normal"/>
    <w:uiPriority w:val="99"/>
    <w:rsid w:val="005C1C1D"/>
    <w:pPr>
      <w:jc w:val="center"/>
    </w:pPr>
    <w:rPr>
      <w:b/>
      <w:bCs/>
      <w:u w:val="single"/>
    </w:rPr>
  </w:style>
  <w:style w:type="paragraph" w:customStyle="1" w:styleId="Annexetitreglobale">
    <w:name w:val="Annexe titre (globale)"/>
    <w:basedOn w:val="Normal"/>
    <w:next w:val="Normal"/>
    <w:uiPriority w:val="99"/>
    <w:rsid w:val="005C1C1D"/>
    <w:pPr>
      <w:jc w:val="center"/>
    </w:pPr>
    <w:rPr>
      <w:b/>
      <w:bCs/>
      <w:u w:val="single"/>
    </w:rPr>
  </w:style>
  <w:style w:type="paragraph" w:customStyle="1" w:styleId="Applicationdirecte">
    <w:name w:val="Application directe"/>
    <w:basedOn w:val="Normal"/>
    <w:next w:val="Fait"/>
    <w:uiPriority w:val="99"/>
    <w:rsid w:val="005C1C1D"/>
    <w:pPr>
      <w:spacing w:before="480"/>
    </w:pPr>
  </w:style>
  <w:style w:type="paragraph" w:customStyle="1" w:styleId="Fait">
    <w:name w:val="Fait à"/>
    <w:basedOn w:val="Normal"/>
    <w:next w:val="Institutionquisigne"/>
    <w:uiPriority w:val="99"/>
    <w:rsid w:val="005C1C1D"/>
    <w:pPr>
      <w:keepNext/>
      <w:spacing w:after="0"/>
    </w:pPr>
  </w:style>
  <w:style w:type="paragraph" w:customStyle="1" w:styleId="Institutionquisigne">
    <w:name w:val="Institution qui signe"/>
    <w:basedOn w:val="Normal"/>
    <w:next w:val="Personnequisigne"/>
    <w:uiPriority w:val="99"/>
    <w:rsid w:val="005C1C1D"/>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5C1C1D"/>
    <w:pPr>
      <w:tabs>
        <w:tab w:val="left" w:pos="4253"/>
      </w:tabs>
      <w:spacing w:before="0" w:after="0"/>
      <w:jc w:val="left"/>
    </w:pPr>
    <w:rPr>
      <w:i/>
      <w:iCs/>
    </w:rPr>
  </w:style>
  <w:style w:type="paragraph" w:styleId="Caption">
    <w:name w:val="caption"/>
    <w:basedOn w:val="Normal"/>
    <w:next w:val="Normal"/>
    <w:uiPriority w:val="99"/>
    <w:qFormat/>
    <w:rsid w:val="005C1C1D"/>
    <w:rPr>
      <w:b/>
      <w:bCs/>
    </w:rPr>
  </w:style>
  <w:style w:type="paragraph" w:customStyle="1" w:styleId="ChapterTitle">
    <w:name w:val="ChapterTitle"/>
    <w:basedOn w:val="Normal"/>
    <w:next w:val="Normal"/>
    <w:uiPriority w:val="99"/>
    <w:rsid w:val="005C1C1D"/>
    <w:pPr>
      <w:keepNext/>
      <w:spacing w:after="360"/>
      <w:jc w:val="center"/>
    </w:pPr>
    <w:rPr>
      <w:b/>
      <w:bCs/>
      <w:sz w:val="32"/>
      <w:szCs w:val="32"/>
    </w:rPr>
  </w:style>
  <w:style w:type="character" w:styleId="CommentReference">
    <w:name w:val="annotation reference"/>
    <w:basedOn w:val="DefaultParagraphFont"/>
    <w:uiPriority w:val="99"/>
    <w:rsid w:val="005C1C1D"/>
    <w:rPr>
      <w:sz w:val="16"/>
      <w:szCs w:val="16"/>
    </w:rPr>
  </w:style>
  <w:style w:type="paragraph" w:styleId="CommentText">
    <w:name w:val="annotation text"/>
    <w:basedOn w:val="Normal"/>
    <w:link w:val="CommentTextChar"/>
    <w:uiPriority w:val="99"/>
    <w:rsid w:val="005C1C1D"/>
    <w:rPr>
      <w:sz w:val="20"/>
      <w:szCs w:val="20"/>
    </w:rPr>
  </w:style>
  <w:style w:type="character" w:customStyle="1" w:styleId="CommentTextChar">
    <w:name w:val="Comment Text Char"/>
    <w:basedOn w:val="DefaultParagraphFont"/>
    <w:link w:val="CommentText"/>
    <w:uiPriority w:val="99"/>
    <w:rsid w:val="005C1C1D"/>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5C1C1D"/>
    <w:pPr>
      <w:spacing w:before="360"/>
      <w:jc w:val="center"/>
    </w:pPr>
  </w:style>
  <w:style w:type="paragraph" w:customStyle="1" w:styleId="Corrigendum">
    <w:name w:val="Corrigendum"/>
    <w:basedOn w:val="Normal"/>
    <w:next w:val="Normal"/>
    <w:uiPriority w:val="99"/>
    <w:rsid w:val="005C1C1D"/>
    <w:pPr>
      <w:spacing w:before="0" w:after="240"/>
      <w:jc w:val="left"/>
    </w:pPr>
  </w:style>
  <w:style w:type="paragraph" w:customStyle="1" w:styleId="Emission">
    <w:name w:val="Emission"/>
    <w:basedOn w:val="Normal"/>
    <w:next w:val="Rfrenceinstitutionelle"/>
    <w:uiPriority w:val="99"/>
    <w:rsid w:val="005C1C1D"/>
    <w:pPr>
      <w:spacing w:before="0" w:after="0"/>
      <w:ind w:left="5103"/>
      <w:jc w:val="left"/>
    </w:pPr>
  </w:style>
  <w:style w:type="paragraph" w:customStyle="1" w:styleId="Rfrenceinstitutionelle">
    <w:name w:val="Référence institutionelle"/>
    <w:basedOn w:val="Normal"/>
    <w:next w:val="Statut"/>
    <w:uiPriority w:val="99"/>
    <w:rsid w:val="005C1C1D"/>
    <w:pPr>
      <w:spacing w:before="0" w:after="240"/>
      <w:ind w:left="5103"/>
      <w:jc w:val="left"/>
    </w:pPr>
  </w:style>
  <w:style w:type="paragraph" w:customStyle="1" w:styleId="Statut">
    <w:name w:val="Statut"/>
    <w:basedOn w:val="Normal"/>
    <w:next w:val="Typedudocument"/>
    <w:uiPriority w:val="99"/>
    <w:rsid w:val="005C1C1D"/>
    <w:pPr>
      <w:spacing w:before="360" w:after="0"/>
      <w:jc w:val="center"/>
    </w:pPr>
  </w:style>
  <w:style w:type="paragraph" w:customStyle="1" w:styleId="Typedudocument">
    <w:name w:val="Type du document"/>
    <w:basedOn w:val="Normal"/>
    <w:next w:val="Datedadoption"/>
    <w:uiPriority w:val="99"/>
    <w:rsid w:val="005C1C1D"/>
    <w:pPr>
      <w:spacing w:before="360" w:after="0"/>
      <w:jc w:val="center"/>
    </w:pPr>
    <w:rPr>
      <w:b/>
      <w:bCs/>
    </w:rPr>
  </w:style>
  <w:style w:type="paragraph" w:customStyle="1" w:styleId="Datedadoption">
    <w:name w:val="Date d'adoption"/>
    <w:basedOn w:val="Normal"/>
    <w:next w:val="Titreobjet"/>
    <w:uiPriority w:val="99"/>
    <w:rsid w:val="005C1C1D"/>
    <w:pPr>
      <w:spacing w:before="360" w:after="0"/>
      <w:jc w:val="center"/>
    </w:pPr>
    <w:rPr>
      <w:b/>
      <w:bCs/>
    </w:rPr>
  </w:style>
  <w:style w:type="paragraph" w:customStyle="1" w:styleId="Titreobjet">
    <w:name w:val="Titre objet"/>
    <w:basedOn w:val="Normal"/>
    <w:next w:val="Sous-titreobjet"/>
    <w:uiPriority w:val="99"/>
    <w:rsid w:val="005C1C1D"/>
    <w:pPr>
      <w:spacing w:before="360" w:after="360"/>
      <w:jc w:val="center"/>
    </w:pPr>
    <w:rPr>
      <w:b/>
      <w:bCs/>
    </w:rPr>
  </w:style>
  <w:style w:type="paragraph" w:customStyle="1" w:styleId="Sous-titreobjet">
    <w:name w:val="Sous-titre objet"/>
    <w:basedOn w:val="Titreobjet"/>
    <w:uiPriority w:val="99"/>
    <w:rsid w:val="005C1C1D"/>
    <w:pPr>
      <w:spacing w:before="0" w:after="0"/>
    </w:pPr>
  </w:style>
  <w:style w:type="paragraph" w:customStyle="1" w:styleId="Exposdesmotifstitre">
    <w:name w:val="Exposé des motifs titre"/>
    <w:basedOn w:val="Normal"/>
    <w:next w:val="Normal"/>
    <w:uiPriority w:val="99"/>
    <w:rsid w:val="005C1C1D"/>
    <w:pPr>
      <w:jc w:val="center"/>
    </w:pPr>
    <w:rPr>
      <w:b/>
      <w:bCs/>
      <w:u w:val="single"/>
    </w:rPr>
  </w:style>
  <w:style w:type="paragraph" w:customStyle="1" w:styleId="Exposdesmotifstitreglobal">
    <w:name w:val="Exposé des motifs titre (global)"/>
    <w:basedOn w:val="Normal"/>
    <w:next w:val="Normal"/>
    <w:uiPriority w:val="99"/>
    <w:rsid w:val="005C1C1D"/>
    <w:pPr>
      <w:jc w:val="center"/>
    </w:pPr>
    <w:rPr>
      <w:b/>
      <w:bCs/>
      <w:u w:val="single"/>
    </w:rPr>
  </w:style>
  <w:style w:type="paragraph" w:customStyle="1" w:styleId="FichedimpactPMEtitre">
    <w:name w:val="Fiche d'impact PME titre"/>
    <w:basedOn w:val="Normal"/>
    <w:next w:val="Normal"/>
    <w:uiPriority w:val="99"/>
    <w:rsid w:val="005C1C1D"/>
    <w:pPr>
      <w:jc w:val="center"/>
    </w:pPr>
    <w:rPr>
      <w:b/>
      <w:bCs/>
    </w:rPr>
  </w:style>
  <w:style w:type="paragraph" w:customStyle="1" w:styleId="Fichefinanciretextetable">
    <w:name w:val="Fiche financière texte (table)"/>
    <w:basedOn w:val="Normal"/>
    <w:uiPriority w:val="99"/>
    <w:rsid w:val="005C1C1D"/>
    <w:pPr>
      <w:spacing w:before="0" w:after="0"/>
      <w:jc w:val="left"/>
    </w:pPr>
    <w:rPr>
      <w:sz w:val="20"/>
      <w:szCs w:val="20"/>
    </w:rPr>
  </w:style>
  <w:style w:type="paragraph" w:customStyle="1" w:styleId="Fichefinanciretitre">
    <w:name w:val="Fiche financière titre"/>
    <w:basedOn w:val="Normal"/>
    <w:next w:val="Normal"/>
    <w:uiPriority w:val="99"/>
    <w:rsid w:val="005C1C1D"/>
    <w:pPr>
      <w:jc w:val="center"/>
    </w:pPr>
    <w:rPr>
      <w:b/>
      <w:bCs/>
      <w:u w:val="single"/>
    </w:rPr>
  </w:style>
  <w:style w:type="paragraph" w:customStyle="1" w:styleId="Fichefinanciretitreactetable">
    <w:name w:val="Fiche financière titre (acte table)"/>
    <w:basedOn w:val="Normal"/>
    <w:next w:val="Normal"/>
    <w:uiPriority w:val="99"/>
    <w:rsid w:val="005C1C1D"/>
    <w:pPr>
      <w:jc w:val="center"/>
    </w:pPr>
    <w:rPr>
      <w:b/>
      <w:bCs/>
      <w:sz w:val="40"/>
      <w:szCs w:val="40"/>
    </w:rPr>
  </w:style>
  <w:style w:type="paragraph" w:customStyle="1" w:styleId="Fichefinanciretitreacte">
    <w:name w:val="Fiche financière titre (acte)"/>
    <w:basedOn w:val="Normal"/>
    <w:next w:val="Normal"/>
    <w:uiPriority w:val="99"/>
    <w:rsid w:val="005C1C1D"/>
    <w:pPr>
      <w:jc w:val="center"/>
    </w:pPr>
    <w:rPr>
      <w:b/>
      <w:bCs/>
      <w:u w:val="single"/>
    </w:rPr>
  </w:style>
  <w:style w:type="paragraph" w:customStyle="1" w:styleId="Fichefinanciretitretable">
    <w:name w:val="Fiche financière titre (table)"/>
    <w:basedOn w:val="Normal"/>
    <w:uiPriority w:val="99"/>
    <w:rsid w:val="005C1C1D"/>
    <w:pPr>
      <w:jc w:val="center"/>
    </w:pPr>
    <w:rPr>
      <w:b/>
      <w:bCs/>
      <w:sz w:val="40"/>
      <w:szCs w:val="40"/>
    </w:rPr>
  </w:style>
  <w:style w:type="paragraph" w:styleId="Footer">
    <w:name w:val="footer"/>
    <w:basedOn w:val="Normal"/>
    <w:link w:val="FooterChar"/>
    <w:uiPriority w:val="99"/>
    <w:rsid w:val="005C1C1D"/>
    <w:pPr>
      <w:tabs>
        <w:tab w:val="center" w:pos="4536"/>
        <w:tab w:val="right" w:pos="9072"/>
      </w:tabs>
      <w:spacing w:before="360" w:after="0"/>
      <w:jc w:val="left"/>
    </w:pPr>
  </w:style>
  <w:style w:type="character" w:customStyle="1" w:styleId="FooterChar">
    <w:name w:val="Footer Char"/>
    <w:basedOn w:val="DefaultParagraphFont"/>
    <w:link w:val="Footer"/>
    <w:uiPriority w:val="99"/>
    <w:rsid w:val="005C1C1D"/>
    <w:rPr>
      <w:rFonts w:ascii="Times New Roman" w:eastAsiaTheme="minorEastAsia" w:hAnsi="Times New Roman" w:cs="Times New Roman"/>
      <w:sz w:val="24"/>
      <w:szCs w:val="24"/>
      <w:lang w:val="fr-FR" w:eastAsia="en-GB"/>
    </w:rPr>
  </w:style>
  <w:style w:type="character" w:styleId="FootnoteReference">
    <w:name w:val="footnote reference"/>
    <w:aliases w:val="Verdana 11p Regular,hochgestellt"/>
    <w:basedOn w:val="DefaultParagraphFont"/>
    <w:uiPriority w:val="99"/>
    <w:rsid w:val="005C1C1D"/>
    <w:rPr>
      <w:vertAlign w:val="superscript"/>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Fußno"/>
    <w:basedOn w:val="Normal"/>
    <w:link w:val="FootnoteTextChar"/>
    <w:uiPriority w:val="99"/>
    <w:qFormat/>
    <w:rsid w:val="005C1C1D"/>
    <w:pPr>
      <w:spacing w:before="0" w:after="0"/>
    </w:pPr>
    <w:rPr>
      <w:sz w:val="20"/>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Fußno Char"/>
    <w:basedOn w:val="DefaultParagraphFont"/>
    <w:link w:val="FootnoteText"/>
    <w:uiPriority w:val="99"/>
    <w:rsid w:val="005C1C1D"/>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5C1C1D"/>
    <w:pPr>
      <w:keepNext/>
    </w:pPr>
  </w:style>
  <w:style w:type="paragraph" w:customStyle="1" w:styleId="Titrearticle">
    <w:name w:val="Titre article"/>
    <w:basedOn w:val="Normal"/>
    <w:next w:val="Normal"/>
    <w:uiPriority w:val="99"/>
    <w:rsid w:val="005C1C1D"/>
    <w:pPr>
      <w:keepNext/>
      <w:spacing w:before="360"/>
      <w:jc w:val="center"/>
    </w:pPr>
    <w:rPr>
      <w:i/>
      <w:iCs/>
    </w:rPr>
  </w:style>
  <w:style w:type="paragraph" w:styleId="Header">
    <w:name w:val="header"/>
    <w:basedOn w:val="Normal"/>
    <w:link w:val="HeaderChar"/>
    <w:uiPriority w:val="99"/>
    <w:rsid w:val="005C1C1D"/>
    <w:pPr>
      <w:tabs>
        <w:tab w:val="right" w:pos="8306"/>
      </w:tabs>
    </w:pPr>
  </w:style>
  <w:style w:type="character" w:customStyle="1" w:styleId="HeaderChar">
    <w:name w:val="Header Char"/>
    <w:basedOn w:val="DefaultParagraphFont"/>
    <w:link w:val="Header"/>
    <w:uiPriority w:val="99"/>
    <w:rsid w:val="005C1C1D"/>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5C1C1D"/>
    <w:pPr>
      <w:keepNext/>
      <w:spacing w:before="600"/>
    </w:pPr>
  </w:style>
  <w:style w:type="paragraph" w:customStyle="1" w:styleId="Langue">
    <w:name w:val="Langue"/>
    <w:basedOn w:val="Normal"/>
    <w:next w:val="Rfrenceinterne"/>
    <w:uiPriority w:val="99"/>
    <w:rsid w:val="005C1C1D"/>
    <w:pPr>
      <w:spacing w:before="0" w:after="600"/>
      <w:jc w:val="center"/>
    </w:pPr>
    <w:rPr>
      <w:b/>
      <w:bCs/>
      <w:caps/>
    </w:rPr>
  </w:style>
  <w:style w:type="paragraph" w:customStyle="1" w:styleId="Rfrenceinterne">
    <w:name w:val="Référence interne"/>
    <w:basedOn w:val="Normal"/>
    <w:next w:val="Nomdelinstitution"/>
    <w:uiPriority w:val="99"/>
    <w:rsid w:val="005C1C1D"/>
    <w:pPr>
      <w:spacing w:before="0" w:after="600"/>
      <w:jc w:val="center"/>
    </w:pPr>
    <w:rPr>
      <w:b/>
      <w:bCs/>
    </w:rPr>
  </w:style>
  <w:style w:type="paragraph" w:customStyle="1" w:styleId="Nomdelinstitution">
    <w:name w:val="Nom de l'institution"/>
    <w:basedOn w:val="Normal"/>
    <w:next w:val="Emission"/>
    <w:uiPriority w:val="99"/>
    <w:rsid w:val="005C1C1D"/>
    <w:pPr>
      <w:spacing w:before="0" w:after="0"/>
      <w:jc w:val="left"/>
    </w:pPr>
    <w:rPr>
      <w:rFonts w:ascii="Arial" w:hAnsi="Arial" w:cs="Arial"/>
    </w:rPr>
  </w:style>
  <w:style w:type="paragraph" w:customStyle="1" w:styleId="Langueoriginale">
    <w:name w:val="Langue originale"/>
    <w:basedOn w:val="Normal"/>
    <w:next w:val="Phrasefinale"/>
    <w:uiPriority w:val="99"/>
    <w:rsid w:val="005C1C1D"/>
    <w:pPr>
      <w:spacing w:before="360"/>
      <w:jc w:val="center"/>
    </w:pPr>
    <w:rPr>
      <w:caps/>
    </w:rPr>
  </w:style>
  <w:style w:type="paragraph" w:customStyle="1" w:styleId="Phrasefinale">
    <w:name w:val="Phrase finale"/>
    <w:basedOn w:val="Normal"/>
    <w:next w:val="Normal"/>
    <w:uiPriority w:val="99"/>
    <w:rsid w:val="005C1C1D"/>
    <w:pPr>
      <w:spacing w:before="360" w:after="0"/>
      <w:jc w:val="center"/>
    </w:pPr>
  </w:style>
  <w:style w:type="paragraph" w:customStyle="1" w:styleId="ManualHeading1">
    <w:name w:val="Manual Heading 1"/>
    <w:basedOn w:val="Heading1"/>
    <w:next w:val="Text1"/>
    <w:uiPriority w:val="99"/>
    <w:rsid w:val="005C1C1D"/>
    <w:pPr>
      <w:tabs>
        <w:tab w:val="clear" w:pos="850"/>
        <w:tab w:val="num" w:pos="851"/>
      </w:tabs>
      <w:ind w:left="851" w:hanging="851"/>
    </w:pPr>
  </w:style>
  <w:style w:type="paragraph" w:customStyle="1" w:styleId="ManualHeading2">
    <w:name w:val="Manual Heading 2"/>
    <w:basedOn w:val="Heading2"/>
    <w:next w:val="Text2"/>
    <w:uiPriority w:val="99"/>
    <w:rsid w:val="005C1C1D"/>
    <w:pPr>
      <w:tabs>
        <w:tab w:val="clear" w:pos="850"/>
        <w:tab w:val="num" w:pos="851"/>
      </w:tabs>
      <w:ind w:left="851" w:hanging="851"/>
    </w:pPr>
  </w:style>
  <w:style w:type="paragraph" w:customStyle="1" w:styleId="ManualHeading3">
    <w:name w:val="Manual Heading 3"/>
    <w:basedOn w:val="Heading3"/>
    <w:next w:val="Text3"/>
    <w:uiPriority w:val="99"/>
    <w:rsid w:val="005C1C1D"/>
    <w:pPr>
      <w:tabs>
        <w:tab w:val="clear" w:pos="850"/>
        <w:tab w:val="num" w:pos="851"/>
      </w:tabs>
    </w:pPr>
  </w:style>
  <w:style w:type="paragraph" w:customStyle="1" w:styleId="ManualHeading4">
    <w:name w:val="Manual Heading 4"/>
    <w:basedOn w:val="Heading4"/>
    <w:next w:val="Text4"/>
    <w:uiPriority w:val="99"/>
    <w:rsid w:val="005C1C1D"/>
    <w:pPr>
      <w:tabs>
        <w:tab w:val="clear" w:pos="850"/>
        <w:tab w:val="num" w:pos="851"/>
      </w:tabs>
    </w:pPr>
  </w:style>
  <w:style w:type="paragraph" w:customStyle="1" w:styleId="ManualNumPar1">
    <w:name w:val="Manual NumPar 1"/>
    <w:basedOn w:val="Normal"/>
    <w:next w:val="Text1"/>
    <w:uiPriority w:val="99"/>
    <w:rsid w:val="005C1C1D"/>
    <w:pPr>
      <w:ind w:left="851" w:hanging="851"/>
    </w:pPr>
  </w:style>
  <w:style w:type="paragraph" w:customStyle="1" w:styleId="ManualNumPar2">
    <w:name w:val="Manual NumPar 2"/>
    <w:basedOn w:val="Normal"/>
    <w:next w:val="Text2"/>
    <w:uiPriority w:val="99"/>
    <w:rsid w:val="005C1C1D"/>
    <w:pPr>
      <w:ind w:left="851" w:hanging="851"/>
    </w:pPr>
  </w:style>
  <w:style w:type="paragraph" w:customStyle="1" w:styleId="ManualNumPar3">
    <w:name w:val="Manual NumPar 3"/>
    <w:basedOn w:val="Normal"/>
    <w:next w:val="Text3"/>
    <w:uiPriority w:val="99"/>
    <w:rsid w:val="005C1C1D"/>
    <w:pPr>
      <w:ind w:left="851" w:hanging="851"/>
    </w:pPr>
  </w:style>
  <w:style w:type="paragraph" w:customStyle="1" w:styleId="ManualNumPar4">
    <w:name w:val="Manual NumPar 4"/>
    <w:basedOn w:val="Normal"/>
    <w:next w:val="Text4"/>
    <w:uiPriority w:val="99"/>
    <w:rsid w:val="005C1C1D"/>
    <w:pPr>
      <w:ind w:left="851" w:hanging="851"/>
    </w:pPr>
  </w:style>
  <w:style w:type="character" w:customStyle="1" w:styleId="Marker">
    <w:name w:val="Marker"/>
    <w:basedOn w:val="DefaultParagraphFont"/>
    <w:uiPriority w:val="99"/>
    <w:rsid w:val="005C1C1D"/>
    <w:rPr>
      <w:color w:val="0000FF"/>
    </w:rPr>
  </w:style>
  <w:style w:type="paragraph" w:customStyle="1" w:styleId="NormalCentered">
    <w:name w:val="Normal Centered"/>
    <w:basedOn w:val="Normal"/>
    <w:uiPriority w:val="99"/>
    <w:rsid w:val="005C1C1D"/>
    <w:pPr>
      <w:jc w:val="center"/>
    </w:pPr>
  </w:style>
  <w:style w:type="paragraph" w:customStyle="1" w:styleId="NormalLeft">
    <w:name w:val="Normal Left"/>
    <w:basedOn w:val="Normal"/>
    <w:uiPriority w:val="99"/>
    <w:rsid w:val="005C1C1D"/>
    <w:pPr>
      <w:jc w:val="left"/>
    </w:pPr>
  </w:style>
  <w:style w:type="paragraph" w:customStyle="1" w:styleId="NormalRight">
    <w:name w:val="Normal Right"/>
    <w:basedOn w:val="Normal"/>
    <w:uiPriority w:val="99"/>
    <w:rsid w:val="005C1C1D"/>
    <w:pPr>
      <w:jc w:val="right"/>
    </w:pPr>
  </w:style>
  <w:style w:type="paragraph" w:customStyle="1" w:styleId="NumPar1">
    <w:name w:val="NumPar 1"/>
    <w:basedOn w:val="Normal"/>
    <w:next w:val="Text1"/>
    <w:uiPriority w:val="99"/>
    <w:rsid w:val="005C1C1D"/>
    <w:pPr>
      <w:numPr>
        <w:numId w:val="12"/>
      </w:numPr>
    </w:pPr>
  </w:style>
  <w:style w:type="paragraph" w:customStyle="1" w:styleId="NumPar2">
    <w:name w:val="NumPar 2"/>
    <w:basedOn w:val="Normal"/>
    <w:next w:val="Text2"/>
    <w:uiPriority w:val="99"/>
    <w:rsid w:val="005C1C1D"/>
    <w:pPr>
      <w:numPr>
        <w:ilvl w:val="1"/>
        <w:numId w:val="12"/>
      </w:numPr>
    </w:pPr>
  </w:style>
  <w:style w:type="paragraph" w:customStyle="1" w:styleId="NumPar3">
    <w:name w:val="NumPar 3"/>
    <w:basedOn w:val="Normal"/>
    <w:next w:val="Text3"/>
    <w:uiPriority w:val="99"/>
    <w:rsid w:val="005C1C1D"/>
    <w:pPr>
      <w:numPr>
        <w:ilvl w:val="2"/>
        <w:numId w:val="12"/>
      </w:numPr>
    </w:pPr>
  </w:style>
  <w:style w:type="paragraph" w:customStyle="1" w:styleId="NumPar4">
    <w:name w:val="NumPar 4"/>
    <w:basedOn w:val="Normal"/>
    <w:next w:val="Text4"/>
    <w:uiPriority w:val="99"/>
    <w:rsid w:val="005C1C1D"/>
    <w:pPr>
      <w:numPr>
        <w:ilvl w:val="3"/>
        <w:numId w:val="12"/>
      </w:numPr>
    </w:pPr>
  </w:style>
  <w:style w:type="paragraph" w:customStyle="1" w:styleId="Objetexterne">
    <w:name w:val="Objet externe"/>
    <w:basedOn w:val="Normal"/>
    <w:next w:val="Normal"/>
    <w:uiPriority w:val="99"/>
    <w:rsid w:val="005C1C1D"/>
    <w:rPr>
      <w:i/>
      <w:iCs/>
      <w:caps/>
    </w:rPr>
  </w:style>
  <w:style w:type="character" w:styleId="PageNumber">
    <w:name w:val="page number"/>
    <w:basedOn w:val="DefaultParagraphFont"/>
    <w:uiPriority w:val="99"/>
    <w:rsid w:val="005C1C1D"/>
  </w:style>
  <w:style w:type="paragraph" w:customStyle="1" w:styleId="PartTitle">
    <w:name w:val="PartTitle"/>
    <w:basedOn w:val="Normal"/>
    <w:next w:val="ChapterTitle"/>
    <w:uiPriority w:val="99"/>
    <w:rsid w:val="005C1C1D"/>
    <w:pPr>
      <w:keepNext/>
      <w:pageBreakBefore/>
      <w:spacing w:after="360"/>
      <w:jc w:val="center"/>
    </w:pPr>
    <w:rPr>
      <w:b/>
      <w:bCs/>
      <w:sz w:val="36"/>
      <w:szCs w:val="36"/>
    </w:rPr>
  </w:style>
  <w:style w:type="paragraph" w:customStyle="1" w:styleId="Point0">
    <w:name w:val="Point 0"/>
    <w:basedOn w:val="Normal"/>
    <w:uiPriority w:val="99"/>
    <w:rsid w:val="005C1C1D"/>
    <w:pPr>
      <w:ind w:left="851" w:hanging="851"/>
    </w:pPr>
  </w:style>
  <w:style w:type="paragraph" w:customStyle="1" w:styleId="Point1">
    <w:name w:val="Point 1"/>
    <w:basedOn w:val="Normal"/>
    <w:uiPriority w:val="99"/>
    <w:rsid w:val="005C1C1D"/>
    <w:pPr>
      <w:ind w:left="1418" w:hanging="567"/>
    </w:pPr>
  </w:style>
  <w:style w:type="paragraph" w:customStyle="1" w:styleId="Point2">
    <w:name w:val="Point 2"/>
    <w:basedOn w:val="Normal"/>
    <w:uiPriority w:val="99"/>
    <w:rsid w:val="005C1C1D"/>
    <w:pPr>
      <w:ind w:left="1985" w:hanging="567"/>
    </w:pPr>
  </w:style>
  <w:style w:type="paragraph" w:customStyle="1" w:styleId="Point3">
    <w:name w:val="Point 3"/>
    <w:basedOn w:val="Normal"/>
    <w:uiPriority w:val="99"/>
    <w:rsid w:val="005C1C1D"/>
    <w:pPr>
      <w:ind w:left="2552" w:hanging="567"/>
    </w:pPr>
  </w:style>
  <w:style w:type="paragraph" w:customStyle="1" w:styleId="Point4">
    <w:name w:val="Point 4"/>
    <w:basedOn w:val="Normal"/>
    <w:uiPriority w:val="99"/>
    <w:rsid w:val="005C1C1D"/>
    <w:pPr>
      <w:ind w:left="3119" w:hanging="567"/>
    </w:pPr>
  </w:style>
  <w:style w:type="paragraph" w:customStyle="1" w:styleId="PointDouble0">
    <w:name w:val="PointDouble 0"/>
    <w:basedOn w:val="Normal"/>
    <w:uiPriority w:val="99"/>
    <w:rsid w:val="005C1C1D"/>
    <w:pPr>
      <w:tabs>
        <w:tab w:val="left" w:pos="851"/>
      </w:tabs>
      <w:ind w:left="1418" w:hanging="1418"/>
    </w:pPr>
  </w:style>
  <w:style w:type="paragraph" w:customStyle="1" w:styleId="PointDouble1">
    <w:name w:val="PointDouble 1"/>
    <w:basedOn w:val="Normal"/>
    <w:uiPriority w:val="99"/>
    <w:rsid w:val="005C1C1D"/>
    <w:pPr>
      <w:tabs>
        <w:tab w:val="left" w:pos="1418"/>
      </w:tabs>
      <w:ind w:left="1985" w:hanging="1134"/>
    </w:pPr>
  </w:style>
  <w:style w:type="paragraph" w:customStyle="1" w:styleId="PointDouble2">
    <w:name w:val="PointDouble 2"/>
    <w:basedOn w:val="Normal"/>
    <w:uiPriority w:val="99"/>
    <w:rsid w:val="005C1C1D"/>
    <w:pPr>
      <w:tabs>
        <w:tab w:val="left" w:pos="1985"/>
      </w:tabs>
      <w:ind w:left="2552" w:hanging="1134"/>
    </w:pPr>
  </w:style>
  <w:style w:type="paragraph" w:customStyle="1" w:styleId="PointDouble3">
    <w:name w:val="PointDouble 3"/>
    <w:basedOn w:val="Normal"/>
    <w:uiPriority w:val="99"/>
    <w:rsid w:val="005C1C1D"/>
    <w:pPr>
      <w:tabs>
        <w:tab w:val="left" w:pos="2552"/>
      </w:tabs>
      <w:ind w:left="3119" w:hanging="1134"/>
    </w:pPr>
  </w:style>
  <w:style w:type="paragraph" w:customStyle="1" w:styleId="PointDouble4">
    <w:name w:val="PointDouble 4"/>
    <w:basedOn w:val="Normal"/>
    <w:uiPriority w:val="99"/>
    <w:rsid w:val="005C1C1D"/>
    <w:pPr>
      <w:tabs>
        <w:tab w:val="left" w:pos="3119"/>
      </w:tabs>
      <w:ind w:left="3686" w:hanging="1134"/>
    </w:pPr>
  </w:style>
  <w:style w:type="paragraph" w:customStyle="1" w:styleId="PointTriple0">
    <w:name w:val="PointTriple 0"/>
    <w:basedOn w:val="Normal"/>
    <w:uiPriority w:val="99"/>
    <w:rsid w:val="005C1C1D"/>
    <w:pPr>
      <w:tabs>
        <w:tab w:val="left" w:pos="851"/>
        <w:tab w:val="left" w:pos="1418"/>
      </w:tabs>
      <w:ind w:left="1985" w:hanging="1985"/>
    </w:pPr>
  </w:style>
  <w:style w:type="paragraph" w:customStyle="1" w:styleId="PointTriple1">
    <w:name w:val="PointTriple 1"/>
    <w:basedOn w:val="Normal"/>
    <w:uiPriority w:val="99"/>
    <w:rsid w:val="005C1C1D"/>
    <w:pPr>
      <w:tabs>
        <w:tab w:val="left" w:pos="1418"/>
        <w:tab w:val="left" w:pos="1985"/>
      </w:tabs>
      <w:ind w:left="2552" w:hanging="1701"/>
    </w:pPr>
  </w:style>
  <w:style w:type="paragraph" w:customStyle="1" w:styleId="PointTriple2">
    <w:name w:val="PointTriple 2"/>
    <w:basedOn w:val="Normal"/>
    <w:uiPriority w:val="99"/>
    <w:rsid w:val="005C1C1D"/>
    <w:pPr>
      <w:tabs>
        <w:tab w:val="left" w:pos="1985"/>
        <w:tab w:val="left" w:pos="2552"/>
      </w:tabs>
      <w:ind w:left="3119" w:hanging="1701"/>
    </w:pPr>
  </w:style>
  <w:style w:type="paragraph" w:customStyle="1" w:styleId="PointTriple3">
    <w:name w:val="PointTriple 3"/>
    <w:basedOn w:val="Normal"/>
    <w:uiPriority w:val="99"/>
    <w:rsid w:val="005C1C1D"/>
    <w:pPr>
      <w:tabs>
        <w:tab w:val="left" w:pos="2552"/>
        <w:tab w:val="left" w:pos="3119"/>
      </w:tabs>
      <w:ind w:left="3686" w:hanging="1701"/>
    </w:pPr>
  </w:style>
  <w:style w:type="paragraph" w:customStyle="1" w:styleId="PointTriple4">
    <w:name w:val="PointTriple 4"/>
    <w:basedOn w:val="Normal"/>
    <w:uiPriority w:val="99"/>
    <w:rsid w:val="005C1C1D"/>
    <w:pPr>
      <w:tabs>
        <w:tab w:val="left" w:pos="3119"/>
        <w:tab w:val="left" w:pos="3686"/>
      </w:tabs>
      <w:ind w:left="4253" w:hanging="1701"/>
    </w:pPr>
  </w:style>
  <w:style w:type="paragraph" w:customStyle="1" w:styleId="Prliminairetitre">
    <w:name w:val="Préliminaire titre"/>
    <w:basedOn w:val="Normal"/>
    <w:next w:val="Normal"/>
    <w:uiPriority w:val="99"/>
    <w:rsid w:val="005C1C1D"/>
    <w:pPr>
      <w:spacing w:before="360" w:after="360"/>
      <w:jc w:val="center"/>
    </w:pPr>
    <w:rPr>
      <w:b/>
      <w:bCs/>
    </w:rPr>
  </w:style>
  <w:style w:type="paragraph" w:customStyle="1" w:styleId="Prliminairetype">
    <w:name w:val="Préliminaire type"/>
    <w:basedOn w:val="Normal"/>
    <w:next w:val="Normal"/>
    <w:uiPriority w:val="99"/>
    <w:rsid w:val="005C1C1D"/>
    <w:pPr>
      <w:spacing w:before="360" w:after="0"/>
      <w:jc w:val="center"/>
    </w:pPr>
    <w:rPr>
      <w:b/>
      <w:bCs/>
    </w:rPr>
  </w:style>
  <w:style w:type="paragraph" w:customStyle="1" w:styleId="QuotedNumPar">
    <w:name w:val="Quoted NumPar"/>
    <w:basedOn w:val="Normal"/>
    <w:uiPriority w:val="99"/>
    <w:rsid w:val="005C1C1D"/>
    <w:pPr>
      <w:ind w:left="1418" w:hanging="567"/>
    </w:pPr>
  </w:style>
  <w:style w:type="paragraph" w:customStyle="1" w:styleId="QuotedText">
    <w:name w:val="Quoted Text"/>
    <w:basedOn w:val="Normal"/>
    <w:uiPriority w:val="99"/>
    <w:rsid w:val="005C1C1D"/>
    <w:pPr>
      <w:ind w:left="1418"/>
    </w:pPr>
  </w:style>
  <w:style w:type="paragraph" w:customStyle="1" w:styleId="Rfrenceinterinstitutionelle">
    <w:name w:val="Référence interinstitutionelle"/>
    <w:basedOn w:val="Normal"/>
    <w:next w:val="Statut"/>
    <w:uiPriority w:val="99"/>
    <w:rsid w:val="005C1C1D"/>
    <w:pPr>
      <w:spacing w:before="0" w:after="0"/>
      <w:ind w:left="5103"/>
      <w:jc w:val="left"/>
    </w:pPr>
  </w:style>
  <w:style w:type="paragraph" w:customStyle="1" w:styleId="SectionTitle">
    <w:name w:val="SectionTitle"/>
    <w:basedOn w:val="Normal"/>
    <w:next w:val="Heading1"/>
    <w:uiPriority w:val="99"/>
    <w:rsid w:val="005C1C1D"/>
    <w:pPr>
      <w:keepNext/>
      <w:spacing w:after="360"/>
      <w:jc w:val="center"/>
    </w:pPr>
    <w:rPr>
      <w:b/>
      <w:bCs/>
      <w:smallCaps/>
      <w:sz w:val="28"/>
      <w:szCs w:val="28"/>
    </w:rPr>
  </w:style>
  <w:style w:type="paragraph" w:customStyle="1" w:styleId="TableTitle">
    <w:name w:val="Table Title"/>
    <w:basedOn w:val="Normal"/>
    <w:next w:val="Normal"/>
    <w:uiPriority w:val="99"/>
    <w:rsid w:val="005C1C1D"/>
    <w:pPr>
      <w:jc w:val="center"/>
    </w:pPr>
    <w:rPr>
      <w:b/>
      <w:bCs/>
    </w:rPr>
  </w:style>
  <w:style w:type="paragraph" w:customStyle="1" w:styleId="Tiret0">
    <w:name w:val="Tiret 0"/>
    <w:basedOn w:val="Point0"/>
    <w:uiPriority w:val="99"/>
    <w:rsid w:val="005C1C1D"/>
  </w:style>
  <w:style w:type="paragraph" w:customStyle="1" w:styleId="Tiret1">
    <w:name w:val="Tiret 1"/>
    <w:basedOn w:val="Point1"/>
    <w:uiPriority w:val="99"/>
    <w:rsid w:val="005C1C1D"/>
  </w:style>
  <w:style w:type="paragraph" w:customStyle="1" w:styleId="Tiret2">
    <w:name w:val="Tiret 2"/>
    <w:basedOn w:val="Point2"/>
    <w:uiPriority w:val="99"/>
    <w:rsid w:val="005C1C1D"/>
  </w:style>
  <w:style w:type="paragraph" w:customStyle="1" w:styleId="Tiret3">
    <w:name w:val="Tiret 3"/>
    <w:basedOn w:val="Point3"/>
    <w:uiPriority w:val="99"/>
    <w:rsid w:val="005C1C1D"/>
  </w:style>
  <w:style w:type="paragraph" w:customStyle="1" w:styleId="Tiret4">
    <w:name w:val="Tiret 4"/>
    <w:basedOn w:val="Point4"/>
    <w:uiPriority w:val="99"/>
    <w:rsid w:val="005C1C1D"/>
  </w:style>
  <w:style w:type="paragraph" w:styleId="TOAHeading">
    <w:name w:val="toa heading"/>
    <w:basedOn w:val="Normal"/>
    <w:next w:val="Normal"/>
    <w:uiPriority w:val="99"/>
    <w:rsid w:val="005C1C1D"/>
    <w:rPr>
      <w:rFonts w:ascii="Arial" w:hAnsi="Arial" w:cs="Arial"/>
      <w:b/>
      <w:bCs/>
    </w:rPr>
  </w:style>
  <w:style w:type="paragraph" w:styleId="TOC1">
    <w:name w:val="toc 1"/>
    <w:basedOn w:val="Normal"/>
    <w:next w:val="Normal"/>
    <w:uiPriority w:val="99"/>
    <w:rsid w:val="005C1C1D"/>
    <w:pPr>
      <w:tabs>
        <w:tab w:val="right" w:leader="dot" w:pos="9072"/>
      </w:tabs>
      <w:spacing w:before="300"/>
    </w:pPr>
  </w:style>
  <w:style w:type="paragraph" w:styleId="TOC2">
    <w:name w:val="toc 2"/>
    <w:basedOn w:val="Normal"/>
    <w:next w:val="Normal"/>
    <w:uiPriority w:val="99"/>
    <w:rsid w:val="005C1C1D"/>
    <w:pPr>
      <w:tabs>
        <w:tab w:val="right" w:leader="dot" w:pos="9072"/>
      </w:tabs>
      <w:spacing w:before="240"/>
      <w:ind w:left="641" w:hanging="284"/>
    </w:pPr>
  </w:style>
  <w:style w:type="paragraph" w:styleId="TOC3">
    <w:name w:val="toc 3"/>
    <w:basedOn w:val="Normal"/>
    <w:next w:val="Normal"/>
    <w:uiPriority w:val="99"/>
    <w:rsid w:val="005C1C1D"/>
    <w:pPr>
      <w:tabs>
        <w:tab w:val="right" w:leader="dot" w:pos="9072"/>
      </w:tabs>
      <w:spacing w:before="180"/>
      <w:ind w:left="641" w:hanging="284"/>
    </w:pPr>
  </w:style>
  <w:style w:type="paragraph" w:styleId="TOC4">
    <w:name w:val="toc 4"/>
    <w:basedOn w:val="Normal"/>
    <w:next w:val="Normal"/>
    <w:uiPriority w:val="99"/>
    <w:rsid w:val="005C1C1D"/>
    <w:pPr>
      <w:tabs>
        <w:tab w:val="right" w:leader="dot" w:pos="9072"/>
      </w:tabs>
      <w:ind w:left="641" w:hanging="284"/>
    </w:pPr>
  </w:style>
  <w:style w:type="paragraph" w:styleId="TOC5">
    <w:name w:val="toc 5"/>
    <w:basedOn w:val="Normal"/>
    <w:next w:val="Normal"/>
    <w:uiPriority w:val="99"/>
    <w:rsid w:val="005C1C1D"/>
    <w:pPr>
      <w:tabs>
        <w:tab w:val="right" w:leader="dot" w:pos="9072"/>
      </w:tabs>
      <w:spacing w:before="60"/>
      <w:ind w:left="1004" w:hanging="284"/>
    </w:pPr>
  </w:style>
  <w:style w:type="paragraph" w:styleId="TOC6">
    <w:name w:val="toc 6"/>
    <w:basedOn w:val="Normal"/>
    <w:next w:val="Normal"/>
    <w:uiPriority w:val="99"/>
    <w:rsid w:val="005C1C1D"/>
    <w:pPr>
      <w:tabs>
        <w:tab w:val="right" w:leader="dot" w:pos="9072"/>
      </w:tabs>
      <w:spacing w:before="60"/>
      <w:ind w:left="1004" w:hanging="284"/>
    </w:pPr>
  </w:style>
  <w:style w:type="paragraph" w:styleId="TOC7">
    <w:name w:val="toc 7"/>
    <w:basedOn w:val="Normal"/>
    <w:next w:val="Normal"/>
    <w:uiPriority w:val="99"/>
    <w:rsid w:val="005C1C1D"/>
    <w:pPr>
      <w:tabs>
        <w:tab w:val="right" w:leader="dot" w:pos="9072"/>
      </w:tabs>
      <w:spacing w:before="60"/>
      <w:ind w:left="1004" w:hanging="284"/>
    </w:pPr>
  </w:style>
  <w:style w:type="paragraph" w:styleId="TOC8">
    <w:name w:val="toc 8"/>
    <w:basedOn w:val="Normal"/>
    <w:next w:val="Normal"/>
    <w:uiPriority w:val="99"/>
    <w:rsid w:val="005C1C1D"/>
    <w:pPr>
      <w:tabs>
        <w:tab w:val="right" w:leader="dot" w:pos="9072"/>
      </w:tabs>
      <w:spacing w:before="60"/>
      <w:ind w:left="1004" w:hanging="284"/>
    </w:pPr>
  </w:style>
  <w:style w:type="paragraph" w:styleId="TOC9">
    <w:name w:val="toc 9"/>
    <w:basedOn w:val="Normal"/>
    <w:next w:val="Normal"/>
    <w:uiPriority w:val="99"/>
    <w:rsid w:val="005C1C1D"/>
    <w:pPr>
      <w:tabs>
        <w:tab w:val="right" w:leader="dot" w:pos="9072"/>
      </w:tabs>
      <w:ind w:left="1600"/>
    </w:pPr>
  </w:style>
  <w:style w:type="paragraph" w:styleId="TOCHeading">
    <w:name w:val="TOC Heading"/>
    <w:basedOn w:val="Normal"/>
    <w:next w:val="Normal"/>
    <w:uiPriority w:val="99"/>
    <w:qFormat/>
    <w:rsid w:val="005C1C1D"/>
    <w:pPr>
      <w:spacing w:after="240"/>
      <w:jc w:val="center"/>
    </w:pPr>
    <w:rPr>
      <w:b/>
      <w:bCs/>
      <w:sz w:val="28"/>
      <w:szCs w:val="28"/>
    </w:rPr>
  </w:style>
  <w:style w:type="paragraph" w:customStyle="1" w:styleId="Considrant">
    <w:name w:val="Considérant"/>
    <w:basedOn w:val="Normal"/>
    <w:uiPriority w:val="99"/>
    <w:rsid w:val="005C1C1D"/>
    <w:pPr>
      <w:numPr>
        <w:numId w:val="13"/>
      </w:numPr>
    </w:pPr>
  </w:style>
  <w:style w:type="paragraph" w:customStyle="1" w:styleId="Confidentialit">
    <w:name w:val="Confidentialité"/>
    <w:basedOn w:val="Normal"/>
    <w:next w:val="Statut"/>
    <w:uiPriority w:val="99"/>
    <w:rsid w:val="005C1C1D"/>
    <w:pPr>
      <w:spacing w:before="240" w:after="240"/>
      <w:ind w:left="5103"/>
    </w:pPr>
    <w:rPr>
      <w:u w:val="single"/>
    </w:rPr>
  </w:style>
  <w:style w:type="paragraph" w:customStyle="1" w:styleId="ManualConsidrant">
    <w:name w:val="Manual Considérant"/>
    <w:basedOn w:val="Normal"/>
    <w:uiPriority w:val="99"/>
    <w:rsid w:val="005C1C1D"/>
    <w:pPr>
      <w:ind w:left="709" w:hanging="709"/>
    </w:pPr>
  </w:style>
  <w:style w:type="paragraph" w:customStyle="1" w:styleId="FooterLandscape">
    <w:name w:val="FooterLandscape"/>
    <w:basedOn w:val="Footer"/>
    <w:uiPriority w:val="99"/>
    <w:rsid w:val="005C1C1D"/>
    <w:pPr>
      <w:tabs>
        <w:tab w:val="clear" w:pos="4536"/>
        <w:tab w:val="clear" w:pos="9072"/>
        <w:tab w:val="center" w:pos="7002"/>
        <w:tab w:val="right" w:pos="14005"/>
      </w:tabs>
    </w:pPr>
  </w:style>
  <w:style w:type="character" w:customStyle="1" w:styleId="CRMarker">
    <w:name w:val="CR Marker"/>
    <w:basedOn w:val="DefaultParagraphFont"/>
    <w:uiPriority w:val="99"/>
    <w:rsid w:val="005C1C1D"/>
    <w:rPr>
      <w:rFonts w:ascii="Wingdings" w:hAnsi="Wingdings" w:cs="Wingdings"/>
    </w:rPr>
  </w:style>
  <w:style w:type="paragraph" w:customStyle="1" w:styleId="CRSeparator">
    <w:name w:val="CR Separator"/>
    <w:basedOn w:val="Normal"/>
    <w:next w:val="CRReference"/>
    <w:uiPriority w:val="99"/>
    <w:rsid w:val="005C1C1D"/>
    <w:pPr>
      <w:keepNext/>
      <w:pBdr>
        <w:top w:val="single" w:sz="4" w:space="1" w:color="auto"/>
      </w:pBdr>
      <w:spacing w:before="0" w:after="0"/>
    </w:pPr>
  </w:style>
  <w:style w:type="paragraph" w:customStyle="1" w:styleId="CRReference">
    <w:name w:val="CR Reference"/>
    <w:basedOn w:val="Normal"/>
    <w:uiPriority w:val="99"/>
    <w:rsid w:val="005C1C1D"/>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5C1C1D"/>
    <w:rPr>
      <w:vertAlign w:val="subscript"/>
    </w:rPr>
  </w:style>
  <w:style w:type="paragraph" w:customStyle="1" w:styleId="CRParaDeleted">
    <w:name w:val="CR ParaDeleted"/>
    <w:basedOn w:val="Normal"/>
    <w:next w:val="Normal"/>
    <w:uiPriority w:val="99"/>
    <w:rsid w:val="005C1C1D"/>
  </w:style>
  <w:style w:type="character" w:customStyle="1" w:styleId="CRTextDeleted">
    <w:name w:val="CR TextDeleted"/>
    <w:basedOn w:val="DefaultParagraphFont"/>
    <w:uiPriority w:val="99"/>
    <w:rsid w:val="005C1C1D"/>
  </w:style>
  <w:style w:type="paragraph" w:customStyle="1" w:styleId="Titredumodificateur">
    <w:name w:val="Titre du modificateur"/>
    <w:basedOn w:val="Normal"/>
    <w:next w:val="Annexetitrefichefinacte"/>
    <w:uiPriority w:val="99"/>
    <w:rsid w:val="005C1C1D"/>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5C1C1D"/>
    <w:pPr>
      <w:spacing w:before="0"/>
      <w:jc w:val="left"/>
    </w:pPr>
    <w:rPr>
      <w:lang w:val="en-US"/>
    </w:rPr>
  </w:style>
  <w:style w:type="paragraph" w:styleId="BalloonText">
    <w:name w:val="Balloon Text"/>
    <w:basedOn w:val="Normal"/>
    <w:link w:val="BalloonTextChar"/>
    <w:uiPriority w:val="99"/>
    <w:semiHidden/>
    <w:unhideWhenUsed/>
    <w:rsid w:val="00C42A9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A9A"/>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6362D0"/>
    <w:rPr>
      <w:b/>
      <w:bCs/>
    </w:rPr>
  </w:style>
  <w:style w:type="character" w:customStyle="1" w:styleId="CommentSubjectChar">
    <w:name w:val="Comment Subject Char"/>
    <w:basedOn w:val="CommentTextChar"/>
    <w:link w:val="CommentSubject"/>
    <w:uiPriority w:val="99"/>
    <w:semiHidden/>
    <w:rsid w:val="006362D0"/>
    <w:rPr>
      <w:rFonts w:ascii="Times New Roman" w:eastAsiaTheme="minorEastAsia" w:hAnsi="Times New Roman" w:cs="Times New Roman"/>
      <w:b/>
      <w:bCs/>
      <w:sz w:val="20"/>
      <w:szCs w:val="20"/>
      <w:lang w:val="fr-FR" w:eastAsia="en-GB"/>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214AE7"/>
    <w:pPr>
      <w:autoSpaceDE/>
      <w:autoSpaceDN/>
      <w:spacing w:before="0" w:after="200" w:line="276" w:lineRule="auto"/>
      <w:ind w:left="720"/>
      <w:contextualSpacing/>
      <w:jc w:val="left"/>
    </w:pPr>
    <w:rPr>
      <w:rFonts w:asciiTheme="minorHAnsi" w:eastAsiaTheme="minorHAnsi" w:hAnsiTheme="minorHAnsi" w:cstheme="minorBidi"/>
      <w:sz w:val="22"/>
      <w:szCs w:val="22"/>
      <w:lang w:val="en-GB" w:eastAsia="en-US"/>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214AE7"/>
  </w:style>
  <w:style w:type="paragraph" w:customStyle="1" w:styleId="CM4">
    <w:name w:val="CM4"/>
    <w:basedOn w:val="Normal"/>
    <w:next w:val="Normal"/>
    <w:uiPriority w:val="99"/>
    <w:rsid w:val="004449F6"/>
    <w:pPr>
      <w:adjustRightInd w:val="0"/>
      <w:spacing w:before="0" w:after="0"/>
      <w:jc w:val="left"/>
    </w:pPr>
    <w:rPr>
      <w:rFonts w:eastAsiaTheme="minorHAnsi"/>
      <w:lang w:val="en-GB" w:eastAsia="en-US"/>
    </w:rPr>
  </w:style>
  <w:style w:type="paragraph" w:styleId="Revision">
    <w:name w:val="Revision"/>
    <w:hidden/>
    <w:uiPriority w:val="99"/>
    <w:semiHidden/>
    <w:rsid w:val="00A527FA"/>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semiHidden/>
    <w:unhideWhenUsed/>
    <w:rsid w:val="003F75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53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EB02A-071A-437C-AE08-3C04D13438A8}">
  <ds:schemaRefs/>
</ds:datastoreItem>
</file>

<file path=customXml/itemProps2.xml><?xml version="1.0" encoding="utf-8"?>
<ds:datastoreItem xmlns:ds="http://schemas.openxmlformats.org/officeDocument/2006/customXml" ds:itemID="{199448E3-0826-4815-9869-4C29024DE7BE}">
  <ds:schemaRefs>
    <ds:schemaRef ds:uri="http://schemas.microsoft.com/sharepoint/v3/contenttype/forms"/>
  </ds:schemaRefs>
</ds:datastoreItem>
</file>

<file path=customXml/itemProps3.xml><?xml version="1.0" encoding="utf-8"?>
<ds:datastoreItem xmlns:ds="http://schemas.openxmlformats.org/officeDocument/2006/customXml" ds:itemID="{5C2B4D9C-A6FE-4842-91B7-9CEA5A7312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9A96E6-F8B8-4923-9174-C5CC62D77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43E2DB-4AD3-47AF-BE99-AFAB7374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62065</Words>
  <Characters>353772</Characters>
  <Application>Microsoft Office Word</Application>
  <DocSecurity>0</DocSecurity>
  <Lines>2948</Lines>
  <Paragraphs>830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2022-03-18T10:05:00Z</dcterms:created>
  <dcterms:modified xsi:type="dcterms:W3CDTF">2022-05-03T15:37:00Z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